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F961FB">
      <w:pPr>
        <w:adjustRightInd w:val="0"/>
        <w:snapToGrid w:val="0"/>
        <w:spacing w:line="360" w:lineRule="auto"/>
        <w:jc w:val="center"/>
        <w:rPr>
          <w:rFonts w:ascii="华文中宋" w:hAnsi="华文中宋" w:eastAsia="华文中宋" w:cs="华文中宋"/>
          <w:sz w:val="56"/>
          <w:szCs w:val="56"/>
        </w:rPr>
      </w:pPr>
    </w:p>
    <w:p w14:paraId="5314A55A">
      <w:pPr>
        <w:adjustRightInd w:val="0"/>
        <w:snapToGrid w:val="0"/>
        <w:spacing w:line="360" w:lineRule="auto"/>
        <w:jc w:val="center"/>
        <w:rPr>
          <w:rFonts w:ascii="华文中宋" w:hAnsi="华文中宋" w:eastAsia="华文中宋" w:cs="华文中宋"/>
          <w:sz w:val="56"/>
          <w:szCs w:val="56"/>
        </w:rPr>
      </w:pPr>
    </w:p>
    <w:p w14:paraId="32EC5136">
      <w:pPr>
        <w:adjustRightInd w:val="0"/>
        <w:snapToGrid w:val="0"/>
        <w:spacing w:line="360" w:lineRule="auto"/>
        <w:jc w:val="center"/>
        <w:rPr>
          <w:rFonts w:hint="eastAsia" w:ascii="华文中宋" w:hAnsi="华文中宋" w:eastAsia="华文中宋" w:cs="华文中宋"/>
          <w:sz w:val="56"/>
          <w:szCs w:val="56"/>
        </w:rPr>
      </w:pPr>
      <w:r>
        <w:rPr>
          <w:rFonts w:hint="eastAsia" w:ascii="华文中宋" w:hAnsi="华文中宋" w:eastAsia="华文中宋" w:cs="华文中宋"/>
          <w:sz w:val="56"/>
          <w:szCs w:val="56"/>
          <w:lang w:val="en-US" w:eastAsia="zh-CN"/>
        </w:rPr>
        <w:t>北京市</w:t>
      </w:r>
      <w:r>
        <w:rPr>
          <w:rFonts w:hint="eastAsia" w:ascii="华文中宋" w:hAnsi="华文中宋" w:eastAsia="华文中宋" w:cs="华文中宋"/>
          <w:sz w:val="56"/>
          <w:szCs w:val="56"/>
        </w:rPr>
        <w:t>物业管理服务政府采购需求</w:t>
      </w:r>
    </w:p>
    <w:p w14:paraId="186B30EB">
      <w:pPr>
        <w:adjustRightInd w:val="0"/>
        <w:snapToGrid w:val="0"/>
        <w:spacing w:line="360" w:lineRule="auto"/>
        <w:jc w:val="center"/>
        <w:rPr>
          <w:rFonts w:hint="eastAsia" w:ascii="华文中宋" w:hAnsi="华文中宋" w:eastAsia="华文中宋" w:cs="华文中宋"/>
          <w:sz w:val="56"/>
          <w:szCs w:val="56"/>
          <w:lang w:eastAsia="zh-CN"/>
        </w:rPr>
      </w:pPr>
      <w:r>
        <w:rPr>
          <w:rFonts w:hint="eastAsia" w:ascii="华文中宋" w:hAnsi="华文中宋" w:eastAsia="华文中宋" w:cs="华文中宋"/>
          <w:sz w:val="56"/>
          <w:szCs w:val="56"/>
        </w:rPr>
        <w:t>标准指引（医院类）</w:t>
      </w:r>
      <w:r>
        <w:rPr>
          <w:rFonts w:hint="eastAsia" w:ascii="华文中宋" w:hAnsi="华文中宋" w:eastAsia="华文中宋" w:cs="华文中宋"/>
          <w:sz w:val="56"/>
          <w:szCs w:val="56"/>
          <w:lang w:eastAsia="zh-CN"/>
        </w:rPr>
        <w:t>（</w:t>
      </w:r>
      <w:r>
        <w:rPr>
          <w:rFonts w:hint="eastAsia" w:ascii="华文中宋" w:hAnsi="华文中宋" w:eastAsia="华文中宋" w:cs="华文中宋"/>
          <w:sz w:val="56"/>
          <w:szCs w:val="56"/>
          <w:lang w:val="en-US" w:eastAsia="zh-CN"/>
        </w:rPr>
        <w:t>试行</w:t>
      </w:r>
      <w:r>
        <w:rPr>
          <w:rFonts w:hint="eastAsia" w:ascii="华文中宋" w:hAnsi="华文中宋" w:eastAsia="华文中宋" w:cs="华文中宋"/>
          <w:sz w:val="56"/>
          <w:szCs w:val="56"/>
          <w:lang w:eastAsia="zh-CN"/>
        </w:rPr>
        <w:t>）</w:t>
      </w:r>
    </w:p>
    <w:p w14:paraId="49D66EB4">
      <w:pPr>
        <w:pStyle w:val="2"/>
        <w:adjustRightInd w:val="0"/>
        <w:snapToGrid w:val="0"/>
        <w:spacing w:line="360" w:lineRule="auto"/>
        <w:rPr>
          <w:rFonts w:ascii="华文中宋" w:hAnsi="华文中宋" w:eastAsia="华文中宋" w:cs="华文中宋"/>
          <w:sz w:val="21"/>
          <w:szCs w:val="44"/>
        </w:rPr>
      </w:pPr>
    </w:p>
    <w:p w14:paraId="63C1A7AE">
      <w:pPr>
        <w:pStyle w:val="2"/>
        <w:adjustRightInd w:val="0"/>
        <w:snapToGrid w:val="0"/>
        <w:spacing w:line="360" w:lineRule="auto"/>
        <w:rPr>
          <w:rFonts w:ascii="华文中宋" w:hAnsi="华文中宋" w:eastAsia="华文中宋" w:cs="华文中宋"/>
          <w:sz w:val="21"/>
          <w:szCs w:val="44"/>
        </w:rPr>
      </w:pPr>
    </w:p>
    <w:p w14:paraId="7AEE759A">
      <w:pPr>
        <w:pStyle w:val="2"/>
        <w:adjustRightInd w:val="0"/>
        <w:snapToGrid w:val="0"/>
        <w:spacing w:line="360" w:lineRule="auto"/>
        <w:rPr>
          <w:rFonts w:ascii="华文中宋" w:hAnsi="华文中宋" w:eastAsia="华文中宋" w:cs="华文中宋"/>
          <w:sz w:val="21"/>
          <w:szCs w:val="44"/>
        </w:rPr>
      </w:pPr>
    </w:p>
    <w:p w14:paraId="2C81A953">
      <w:pPr>
        <w:pStyle w:val="2"/>
        <w:adjustRightInd w:val="0"/>
        <w:snapToGrid w:val="0"/>
        <w:spacing w:line="360" w:lineRule="auto"/>
        <w:rPr>
          <w:rFonts w:ascii="华文中宋" w:hAnsi="华文中宋" w:eastAsia="华文中宋" w:cs="华文中宋"/>
          <w:sz w:val="21"/>
          <w:szCs w:val="44"/>
        </w:rPr>
      </w:pPr>
    </w:p>
    <w:p w14:paraId="57D15698">
      <w:pPr>
        <w:pStyle w:val="2"/>
        <w:adjustRightInd w:val="0"/>
        <w:snapToGrid w:val="0"/>
        <w:spacing w:line="360" w:lineRule="auto"/>
        <w:ind w:left="0"/>
        <w:rPr>
          <w:rFonts w:ascii="华文中宋" w:hAnsi="华文中宋" w:eastAsia="华文中宋" w:cs="华文中宋"/>
          <w:sz w:val="21"/>
          <w:szCs w:val="44"/>
        </w:rPr>
      </w:pPr>
    </w:p>
    <w:p w14:paraId="5B086405">
      <w:pPr>
        <w:pStyle w:val="2"/>
        <w:adjustRightInd w:val="0"/>
        <w:snapToGrid w:val="0"/>
        <w:spacing w:line="360" w:lineRule="auto"/>
        <w:ind w:left="0"/>
        <w:rPr>
          <w:ins w:id="16" w:author="zhhx" w:date="2024-10-16T10:46:05Z"/>
          <w:rFonts w:ascii="华文中宋" w:hAnsi="华文中宋" w:eastAsia="华文中宋" w:cs="华文中宋"/>
          <w:sz w:val="21"/>
          <w:szCs w:val="44"/>
        </w:rPr>
      </w:pPr>
    </w:p>
    <w:p w14:paraId="22FEDD01">
      <w:pPr>
        <w:rPr>
          <w:ins w:id="17" w:author="zhhx" w:date="2024-10-16T10:45:57Z"/>
        </w:rPr>
      </w:pPr>
    </w:p>
    <w:p w14:paraId="6BD04204"/>
    <w:p w14:paraId="67C96ABE">
      <w:pPr>
        <w:adjustRightInd w:val="0"/>
        <w:snapToGrid w:val="0"/>
        <w:spacing w:line="360" w:lineRule="auto"/>
        <w:jc w:val="center"/>
        <w:rPr>
          <w:rFonts w:ascii="华文中宋" w:hAnsi="华文中宋" w:eastAsia="华文中宋" w:cs="华文中宋"/>
          <w:sz w:val="32"/>
          <w:szCs w:val="32"/>
        </w:rPr>
      </w:pPr>
      <w:r>
        <w:rPr>
          <w:rFonts w:hint="eastAsia" w:ascii="华文中宋" w:hAnsi="华文中宋" w:eastAsia="华文中宋" w:cs="华文中宋"/>
          <w:sz w:val="32"/>
          <w:szCs w:val="32"/>
        </w:rPr>
        <w:t>北京市公共资源交易中心</w:t>
      </w:r>
    </w:p>
    <w:p w14:paraId="4F847313">
      <w:pPr>
        <w:adjustRightInd w:val="0"/>
        <w:snapToGrid w:val="0"/>
        <w:spacing w:line="360" w:lineRule="auto"/>
        <w:jc w:val="center"/>
        <w:rPr>
          <w:rFonts w:hint="eastAsia" w:ascii="华文中宋" w:hAnsi="华文中宋" w:eastAsia="华文中宋" w:cs="华文中宋"/>
          <w:sz w:val="32"/>
          <w:szCs w:val="32"/>
        </w:rPr>
      </w:pPr>
    </w:p>
    <w:p w14:paraId="55FD7CB2">
      <w:pPr>
        <w:adjustRightInd w:val="0"/>
        <w:snapToGrid w:val="0"/>
        <w:spacing w:line="360" w:lineRule="auto"/>
        <w:jc w:val="center"/>
        <w:rPr>
          <w:rFonts w:hint="eastAsia" w:ascii="华文中宋" w:hAnsi="华文中宋" w:eastAsia="华文中宋" w:cs="华文中宋"/>
          <w:sz w:val="32"/>
          <w:szCs w:val="32"/>
        </w:rPr>
      </w:pPr>
    </w:p>
    <w:p w14:paraId="61EED6FA">
      <w:pPr>
        <w:adjustRightInd w:val="0"/>
        <w:snapToGrid w:val="0"/>
        <w:spacing w:line="360" w:lineRule="auto"/>
        <w:rPr>
          <w:rFonts w:ascii="华文中宋" w:hAnsi="华文中宋" w:eastAsia="华文中宋" w:cs="华文中宋"/>
          <w:b/>
          <w:bCs/>
          <w:sz w:val="44"/>
          <w:szCs w:val="44"/>
        </w:rPr>
      </w:pPr>
      <w:r>
        <w:rPr>
          <w:rFonts w:ascii="华文中宋" w:hAnsi="华文中宋" w:eastAsia="华文中宋" w:cs="华文中宋"/>
          <w:b/>
          <w:bCs/>
          <w:sz w:val="44"/>
          <w:szCs w:val="44"/>
        </w:rPr>
        <w:t xml:space="preserve">                        </w:t>
      </w:r>
    </w:p>
    <w:p w14:paraId="4ED671FA">
      <w:pPr>
        <w:adjustRightInd w:val="0"/>
        <w:snapToGrid w:val="0"/>
        <w:spacing w:line="360" w:lineRule="auto"/>
      </w:pPr>
    </w:p>
    <w:p w14:paraId="7E6ED581">
      <w:pPr>
        <w:adjustRightInd w:val="0"/>
        <w:snapToGrid w:val="0"/>
        <w:spacing w:line="360" w:lineRule="auto"/>
        <w:jc w:val="center"/>
        <w:rPr>
          <w:rFonts w:hint="eastAsia" w:ascii="Calibri" w:hAnsi="Calibri" w:cs="Calibri"/>
          <w:b/>
          <w:sz w:val="32"/>
        </w:rPr>
      </w:pPr>
    </w:p>
    <w:p w14:paraId="12D672D4">
      <w:pPr>
        <w:adjustRightInd w:val="0"/>
        <w:snapToGrid w:val="0"/>
        <w:spacing w:line="360" w:lineRule="auto"/>
        <w:jc w:val="center"/>
        <w:rPr>
          <w:rFonts w:hint="eastAsia" w:ascii="Calibri" w:hAnsi="Calibri" w:cs="Calibri"/>
          <w:b/>
          <w:sz w:val="32"/>
        </w:rPr>
      </w:pPr>
    </w:p>
    <w:p w14:paraId="64AFB104">
      <w:pPr>
        <w:adjustRightInd w:val="0"/>
        <w:snapToGrid w:val="0"/>
        <w:spacing w:line="360" w:lineRule="auto"/>
        <w:jc w:val="center"/>
        <w:rPr>
          <w:rFonts w:ascii="Calibri" w:hAnsi="Calibri" w:cs="Calibri"/>
        </w:rPr>
      </w:pPr>
      <w:r>
        <w:rPr>
          <w:rFonts w:hint="eastAsia" w:ascii="Calibri" w:hAnsi="Calibri" w:cs="Calibri"/>
          <w:b/>
          <w:sz w:val="32"/>
        </w:rPr>
        <w:t>使用说明</w:t>
      </w:r>
    </w:p>
    <w:p w14:paraId="7F7452DF">
      <w:pPr>
        <w:adjustRightInd w:val="0"/>
        <w:snapToGrid w:val="0"/>
        <w:spacing w:line="360" w:lineRule="auto"/>
        <w:ind w:firstLine="480" w:firstLineChars="200"/>
        <w:rPr>
          <w:rFonts w:cs="Calibri"/>
        </w:rPr>
      </w:pPr>
      <w:r>
        <w:rPr>
          <w:rFonts w:cs="Calibri"/>
        </w:rPr>
        <w:t>1.</w:t>
      </w:r>
      <w:r>
        <w:rPr>
          <w:rFonts w:hint="eastAsia" w:cs="Calibri"/>
        </w:rPr>
        <w:t>本标准指引适用于医院类物业管理服务政府采购项目。</w:t>
      </w:r>
    </w:p>
    <w:p w14:paraId="55604FB8">
      <w:pPr>
        <w:adjustRightInd w:val="0"/>
        <w:snapToGrid w:val="0"/>
        <w:spacing w:line="360" w:lineRule="auto"/>
        <w:ind w:firstLine="480" w:firstLineChars="200"/>
        <w:rPr>
          <w:rFonts w:cs="Calibri"/>
        </w:rPr>
      </w:pPr>
      <w:r>
        <w:rPr>
          <w:rFonts w:cs="Calibri"/>
        </w:rPr>
        <w:t>2.</w:t>
      </w:r>
      <w:r>
        <w:rPr>
          <w:rFonts w:hint="eastAsia" w:cs="Calibri"/>
        </w:rPr>
        <w:t>采购人应当按照《政府采购需求管理办法》（财库〔</w:t>
      </w:r>
      <w:r>
        <w:rPr>
          <w:rFonts w:cs="Calibri"/>
        </w:rPr>
        <w:t>2021</w:t>
      </w:r>
      <w:r>
        <w:rPr>
          <w:rFonts w:hint="eastAsia" w:cs="Calibri"/>
        </w:rPr>
        <w:t>〕</w:t>
      </w:r>
      <w:r>
        <w:rPr>
          <w:rFonts w:cs="Calibri"/>
        </w:rPr>
        <w:t>22</w:t>
      </w:r>
      <w:r>
        <w:rPr>
          <w:rFonts w:hint="eastAsia" w:cs="Calibri"/>
        </w:rPr>
        <w:t>号）的要求，结合《物业管理服务政府采购需求标准（办公场所类）（试行）》（财办库〔</w:t>
      </w:r>
      <w:r>
        <w:rPr>
          <w:rFonts w:cs="Calibri"/>
        </w:rPr>
        <w:t>2024</w:t>
      </w:r>
      <w:r>
        <w:rPr>
          <w:rFonts w:hint="eastAsia" w:cs="Calibri"/>
        </w:rPr>
        <w:t>〕</w:t>
      </w:r>
      <w:r>
        <w:rPr>
          <w:rFonts w:cs="Calibri"/>
        </w:rPr>
        <w:t>113</w:t>
      </w:r>
      <w:r>
        <w:rPr>
          <w:rFonts w:hint="eastAsia" w:cs="Calibri"/>
        </w:rPr>
        <w:t>号）有关规定及采购项目实际情况，确定采购需求。</w:t>
      </w:r>
    </w:p>
    <w:p w14:paraId="5CAC4A91">
      <w:pPr>
        <w:adjustRightInd w:val="0"/>
        <w:snapToGrid w:val="0"/>
        <w:spacing w:line="360" w:lineRule="auto"/>
        <w:ind w:firstLine="480" w:firstLineChars="200"/>
        <w:rPr>
          <w:rFonts w:cs="Calibri"/>
        </w:rPr>
      </w:pPr>
      <w:r>
        <w:rPr>
          <w:rFonts w:cs="Calibri"/>
        </w:rPr>
        <w:t>3.</w:t>
      </w:r>
      <w:r>
        <w:rPr>
          <w:rFonts w:hint="eastAsia" w:cs="Calibri"/>
        </w:rPr>
        <w:t>本标准指引仅供采购人参考，采购人可以对本标准指引所列的服务内容及服务标准作必要的调整，也可以对相关指标提出更高要求，但不得超出实际需要。</w:t>
      </w:r>
      <w:r>
        <w:rPr>
          <w:rFonts w:hint="eastAsia" w:ascii="Calibri" w:hAnsi="Calibri" w:cs="Calibri"/>
        </w:rPr>
        <w:t>采购需求的所有内容，应当包含在合同文本中</w:t>
      </w:r>
      <w:r>
        <w:rPr>
          <w:rFonts w:hint="eastAsia" w:cs="Calibri"/>
        </w:rPr>
        <w:t>。采购需求中标明的数量、频次等要求可以根据实际需要进行调整。</w:t>
      </w:r>
    </w:p>
    <w:p w14:paraId="0DB85BC6">
      <w:pPr>
        <w:adjustRightInd w:val="0"/>
        <w:snapToGrid w:val="0"/>
        <w:spacing w:line="360" w:lineRule="auto"/>
        <w:ind w:firstLine="480" w:firstLineChars="200"/>
        <w:rPr>
          <w:rFonts w:cs="Calibri"/>
        </w:rPr>
      </w:pPr>
      <w:r>
        <w:rPr>
          <w:rFonts w:cs="Calibri"/>
        </w:rPr>
        <w:t>4.</w:t>
      </w:r>
      <w:r>
        <w:rPr>
          <w:rFonts w:hint="eastAsia" w:cs="Calibri"/>
        </w:rPr>
        <w:t>采购人按照采购合同约定对供应商提供的物业管理服务进行验收，对于供应商未按合同约定提供物业管理服务的，采购人应当依法追究其违约责任。</w:t>
      </w:r>
    </w:p>
    <w:p w14:paraId="58D7530C">
      <w:pPr>
        <w:adjustRightInd w:val="0"/>
        <w:snapToGrid w:val="0"/>
        <w:spacing w:line="360" w:lineRule="auto"/>
        <w:ind w:firstLine="480" w:firstLineChars="200"/>
      </w:pPr>
      <w:r>
        <w:rPr>
          <w:rFonts w:cs="Calibri"/>
        </w:rPr>
        <w:t>5.</w:t>
      </w:r>
      <w:r>
        <w:rPr>
          <w:rFonts w:hint="eastAsia"/>
        </w:rPr>
        <w:t>采购人设定供应商资格、技术、商务条件等不得以不合理的条件对供应商实行差别待遇或者歧视待遇。需由经许可的单位提供的服务，如锅炉、压力容器、电梯等特种设备维修及垃圾清运等服务，采购人可另行采购，也可将相关内容包含在物业管理服务中采购。将相关内容包含在物业管理服务中采购的，采购人应当在采购文件中明确相应资格条件，接受联合体或同意采取分包方式履行。</w:t>
      </w:r>
    </w:p>
    <w:p w14:paraId="4B3C0814">
      <w:pPr>
        <w:adjustRightInd w:val="0"/>
        <w:snapToGrid w:val="0"/>
        <w:spacing w:line="360" w:lineRule="auto"/>
        <w:sectPr>
          <w:headerReference r:id="rId3" w:type="default"/>
          <w:footerReference r:id="rId4" w:type="default"/>
          <w:type w:val="continuous"/>
          <w:pgSz w:w="11910" w:h="16840"/>
          <w:pgMar w:top="1418" w:right="1134" w:bottom="1418" w:left="1701" w:header="720" w:footer="720" w:gutter="0"/>
          <w:cols w:space="720" w:num="1"/>
        </w:sectPr>
      </w:pPr>
    </w:p>
    <w:p w14:paraId="31B2A642">
      <w:r>
        <w:br w:type="page"/>
      </w:r>
    </w:p>
    <w:sdt>
      <w:sdtPr>
        <w:rPr>
          <w:rFonts w:asciiTheme="minorHAnsi" w:hAnsiTheme="minorHAnsi" w:eastAsiaTheme="minorEastAsia" w:cstheme="minorBidi"/>
          <w:color w:val="auto"/>
          <w:kern w:val="2"/>
          <w:sz w:val="21"/>
          <w:szCs w:val="24"/>
          <w:lang w:val="zh-CN"/>
        </w:rPr>
        <w:id w:val="-1348562505"/>
        <w:docPartObj>
          <w:docPartGallery w:val="Table of Contents"/>
          <w:docPartUnique/>
        </w:docPartObj>
      </w:sdtPr>
      <w:sdtEndPr>
        <w:rPr>
          <w:rFonts w:ascii="宋体" w:hAnsi="宋体" w:eastAsia="宋体" w:cs="宋体"/>
          <w:b/>
          <w:bCs/>
          <w:color w:val="auto"/>
          <w:kern w:val="0"/>
          <w:sz w:val="24"/>
          <w:szCs w:val="24"/>
          <w:lang w:val="zh-CN"/>
        </w:rPr>
      </w:sdtEndPr>
      <w:sdtContent>
        <w:p w14:paraId="7E14F515">
          <w:pPr>
            <w:pStyle w:val="55"/>
            <w:adjustRightInd w:val="0"/>
            <w:snapToGrid w:val="0"/>
            <w:spacing w:line="360" w:lineRule="auto"/>
            <w:jc w:val="center"/>
            <w:rPr>
              <w:rFonts w:asciiTheme="minorEastAsia" w:hAnsiTheme="minorEastAsia" w:eastAsiaTheme="minorEastAsia"/>
              <w:b/>
              <w:color w:val="auto"/>
              <w:sz w:val="28"/>
              <w:szCs w:val="28"/>
            </w:rPr>
          </w:pPr>
          <w:r>
            <w:rPr>
              <w:rFonts w:hint="eastAsia" w:asciiTheme="minorEastAsia" w:hAnsiTheme="minorEastAsia" w:eastAsiaTheme="minorEastAsia"/>
              <w:b/>
              <w:color w:val="auto"/>
              <w:sz w:val="28"/>
              <w:szCs w:val="28"/>
              <w:lang w:val="zh-CN"/>
            </w:rPr>
            <w:t>目录</w:t>
          </w:r>
          <w:bookmarkStart w:id="188" w:name="_GoBack"/>
          <w:bookmarkEnd w:id="188"/>
        </w:p>
        <w:p w14:paraId="2DF450FC">
          <w:pPr>
            <w:pStyle w:val="25"/>
            <w:tabs>
              <w:tab w:val="right" w:leader="dot" w:pos="9065"/>
            </w:tabs>
            <w:spacing w:line="260" w:lineRule="auto"/>
            <w:rPr>
              <w:del w:id="19" w:author="zhhx" w:date="2024-10-17T11:47:23Z"/>
              <w:rFonts w:hint="eastAsia" w:ascii="宋体" w:hAnsi="宋体" w:eastAsia="宋体" w:cs="宋体"/>
              <w:kern w:val="2"/>
              <w:sz w:val="24"/>
              <w:szCs w:val="24"/>
              <w:rPrChange w:id="20" w:author="zhhx" w:date="2024-10-17T11:47:49Z">
                <w:rPr>
                  <w:del w:id="21" w:author="zhhx" w:date="2024-10-17T11:47:23Z"/>
                  <w:rFonts w:asciiTheme="minorEastAsia" w:hAnsiTheme="minorEastAsia" w:cstheme="minorBidi"/>
                  <w:kern w:val="2"/>
                  <w:sz w:val="24"/>
                  <w:szCs w:val="24"/>
                </w:rPr>
              </w:rPrChange>
            </w:rPr>
            <w:pPrChange w:id="18" w:author="zhhx" w:date="2024-10-17T11:48:24Z">
              <w:pPr>
                <w:pStyle w:val="25"/>
                <w:tabs>
                  <w:tab w:val="right" w:leader="dot" w:pos="9065"/>
                </w:tabs>
              </w:pPr>
            </w:pPrChange>
          </w:pPr>
          <w:r>
            <w:rPr>
              <w:rFonts w:asciiTheme="minorEastAsia" w:hAnsiTheme="minorEastAsia"/>
              <w:sz w:val="24"/>
              <w:szCs w:val="24"/>
            </w:rPr>
            <w:fldChar w:fldCharType="begin"/>
          </w:r>
          <w:r>
            <w:rPr>
              <w:rFonts w:asciiTheme="minorEastAsia" w:hAnsiTheme="minorEastAsia"/>
              <w:sz w:val="24"/>
              <w:szCs w:val="24"/>
            </w:rPr>
            <w:instrText xml:space="preserve"> TOC \o "1-3" \h \z \u </w:instrText>
          </w:r>
          <w:r>
            <w:rPr>
              <w:rFonts w:asciiTheme="minorEastAsia" w:hAnsiTheme="minorEastAsia"/>
              <w:sz w:val="24"/>
              <w:szCs w:val="24"/>
            </w:rPr>
            <w:fldChar w:fldCharType="separate"/>
          </w:r>
          <w:del w:id="22" w:author="zhhx" w:date="2024-10-17T11:47:23Z">
            <w:r>
              <w:rPr>
                <w:rFonts w:hint="eastAsia" w:ascii="宋体" w:hAnsi="宋体" w:eastAsia="宋体" w:cs="宋体"/>
                <w:sz w:val="24"/>
                <w:szCs w:val="24"/>
                <w:rPrChange w:id="23" w:author="zhhx" w:date="2024-10-17T11:47:49Z">
                  <w:rPr/>
                </w:rPrChange>
              </w:rPr>
              <w:fldChar w:fldCharType="begin"/>
            </w:r>
          </w:del>
          <w:del w:id="25" w:author="zhhx" w:date="2024-10-17T11:47:23Z">
            <w:r>
              <w:rPr>
                <w:rFonts w:hint="eastAsia" w:ascii="宋体" w:hAnsi="宋体" w:eastAsia="宋体" w:cs="宋体"/>
                <w:sz w:val="24"/>
                <w:szCs w:val="24"/>
                <w:rPrChange w:id="26" w:author="zhhx" w:date="2024-10-17T11:47:49Z">
                  <w:rPr/>
                </w:rPrChange>
              </w:rPr>
              <w:delInstrText xml:space="preserve"> HYPERLINK \l "_Toc172627360" </w:delInstrText>
            </w:r>
          </w:del>
          <w:del w:id="28" w:author="zhhx" w:date="2024-10-17T11:47:23Z">
            <w:r>
              <w:rPr>
                <w:rFonts w:hint="eastAsia" w:ascii="宋体" w:hAnsi="宋体" w:eastAsia="宋体" w:cs="宋体"/>
                <w:sz w:val="24"/>
                <w:szCs w:val="24"/>
                <w:rPrChange w:id="29" w:author="zhhx" w:date="2024-10-17T11:47:49Z">
                  <w:rPr/>
                </w:rPrChange>
              </w:rPr>
              <w:fldChar w:fldCharType="separate"/>
            </w:r>
          </w:del>
          <w:del w:id="31" w:author="zhhx" w:date="2024-10-17T11:47:23Z">
            <w:r>
              <w:rPr>
                <w:rStyle w:val="36"/>
                <w:rFonts w:hint="eastAsia" w:ascii="宋体" w:hAnsi="宋体" w:eastAsia="宋体" w:cs="宋体"/>
                <w:bCs/>
                <w:sz w:val="24"/>
                <w:szCs w:val="24"/>
                <w:rPrChange w:id="32" w:author="zhhx" w:date="2024-10-17T11:47:49Z">
                  <w:rPr>
                    <w:rStyle w:val="36"/>
                    <w:rFonts w:hint="eastAsia" w:cs="宋体" w:asciiTheme="minorEastAsia" w:hAnsiTheme="minorEastAsia"/>
                    <w:bCs/>
                    <w:sz w:val="24"/>
                    <w:szCs w:val="24"/>
                  </w:rPr>
                </w:rPrChange>
              </w:rPr>
              <w:delText>一、 采购项目情况</w:delText>
            </w:r>
          </w:del>
          <w:del w:id="34" w:author="zhhx" w:date="2024-10-17T11:47:23Z">
            <w:r>
              <w:rPr>
                <w:rFonts w:hint="eastAsia" w:ascii="宋体" w:hAnsi="宋体" w:eastAsia="宋体" w:cs="宋体"/>
                <w:sz w:val="24"/>
                <w:szCs w:val="24"/>
                <w:rPrChange w:id="35" w:author="zhhx" w:date="2024-10-17T11:47:49Z">
                  <w:rPr>
                    <w:rFonts w:asciiTheme="minorEastAsia" w:hAnsiTheme="minorEastAsia"/>
                    <w:sz w:val="24"/>
                    <w:szCs w:val="24"/>
                  </w:rPr>
                </w:rPrChange>
              </w:rPr>
              <w:tab/>
            </w:r>
          </w:del>
          <w:del w:id="37" w:author="zhhx" w:date="2024-10-17T11:47:23Z">
            <w:r>
              <w:rPr>
                <w:rFonts w:hint="eastAsia" w:ascii="宋体" w:hAnsi="宋体" w:eastAsia="宋体" w:cs="宋体"/>
                <w:sz w:val="24"/>
                <w:szCs w:val="24"/>
                <w:rPrChange w:id="38" w:author="zhhx" w:date="2024-10-17T11:47:49Z">
                  <w:rPr>
                    <w:rFonts w:asciiTheme="minorEastAsia" w:hAnsiTheme="minorEastAsia"/>
                    <w:sz w:val="24"/>
                    <w:szCs w:val="24"/>
                  </w:rPr>
                </w:rPrChange>
              </w:rPr>
              <w:fldChar w:fldCharType="begin"/>
            </w:r>
          </w:del>
          <w:del w:id="40" w:author="zhhx" w:date="2024-10-17T11:47:23Z">
            <w:r>
              <w:rPr>
                <w:rFonts w:hint="eastAsia" w:ascii="宋体" w:hAnsi="宋体" w:eastAsia="宋体" w:cs="宋体"/>
                <w:sz w:val="24"/>
                <w:szCs w:val="24"/>
                <w:rPrChange w:id="41" w:author="zhhx" w:date="2024-10-17T11:47:49Z">
                  <w:rPr>
                    <w:rFonts w:asciiTheme="minorEastAsia" w:hAnsiTheme="minorEastAsia"/>
                    <w:sz w:val="24"/>
                    <w:szCs w:val="24"/>
                  </w:rPr>
                </w:rPrChange>
              </w:rPr>
              <w:delInstrText xml:space="preserve"> PAGEREF _Toc172627360 \h </w:delInstrText>
            </w:r>
          </w:del>
          <w:del w:id="43" w:author="zhhx" w:date="2024-10-17T11:47:23Z">
            <w:r>
              <w:rPr>
                <w:rFonts w:hint="eastAsia" w:ascii="宋体" w:hAnsi="宋体" w:eastAsia="宋体" w:cs="宋体"/>
                <w:sz w:val="24"/>
                <w:szCs w:val="24"/>
                <w:rPrChange w:id="44" w:author="zhhx" w:date="2024-10-17T11:47:49Z">
                  <w:rPr>
                    <w:rFonts w:asciiTheme="minorEastAsia" w:hAnsiTheme="minorEastAsia"/>
                    <w:sz w:val="24"/>
                    <w:szCs w:val="24"/>
                  </w:rPr>
                </w:rPrChange>
              </w:rPr>
              <w:fldChar w:fldCharType="separate"/>
            </w:r>
          </w:del>
          <w:del w:id="46" w:author="zhhx" w:date="2024-10-17T11:47:23Z">
            <w:r>
              <w:rPr>
                <w:rFonts w:hint="eastAsia" w:ascii="宋体" w:hAnsi="宋体" w:eastAsia="宋体" w:cs="宋体"/>
                <w:sz w:val="24"/>
                <w:szCs w:val="24"/>
                <w:rPrChange w:id="47" w:author="zhhx" w:date="2024-10-17T11:47:49Z">
                  <w:rPr>
                    <w:rFonts w:asciiTheme="minorEastAsia" w:hAnsiTheme="minorEastAsia"/>
                    <w:sz w:val="24"/>
                    <w:szCs w:val="24"/>
                  </w:rPr>
                </w:rPrChange>
              </w:rPr>
              <w:delText>5</w:delText>
            </w:r>
          </w:del>
          <w:del w:id="49" w:author="zhhx" w:date="2024-10-17T11:47:23Z">
            <w:r>
              <w:rPr>
                <w:rFonts w:hint="eastAsia" w:ascii="宋体" w:hAnsi="宋体" w:eastAsia="宋体" w:cs="宋体"/>
                <w:sz w:val="24"/>
                <w:szCs w:val="24"/>
                <w:rPrChange w:id="50" w:author="zhhx" w:date="2024-10-17T11:47:49Z">
                  <w:rPr>
                    <w:rFonts w:asciiTheme="minorEastAsia" w:hAnsiTheme="minorEastAsia"/>
                    <w:sz w:val="24"/>
                    <w:szCs w:val="24"/>
                  </w:rPr>
                </w:rPrChange>
              </w:rPr>
              <w:fldChar w:fldCharType="end"/>
            </w:r>
          </w:del>
          <w:del w:id="52" w:author="zhhx" w:date="2024-10-17T11:47:23Z">
            <w:r>
              <w:rPr>
                <w:rFonts w:hint="eastAsia" w:ascii="宋体" w:hAnsi="宋体" w:eastAsia="宋体" w:cs="宋体"/>
                <w:sz w:val="24"/>
                <w:szCs w:val="24"/>
                <w:rPrChange w:id="53" w:author="zhhx" w:date="2024-10-17T11:47:49Z">
                  <w:rPr>
                    <w:rFonts w:asciiTheme="minorEastAsia" w:hAnsiTheme="minorEastAsia"/>
                    <w:sz w:val="24"/>
                    <w:szCs w:val="24"/>
                  </w:rPr>
                </w:rPrChange>
              </w:rPr>
              <w:fldChar w:fldCharType="end"/>
            </w:r>
          </w:del>
        </w:p>
        <w:p w14:paraId="1810A080">
          <w:pPr>
            <w:pStyle w:val="28"/>
            <w:tabs>
              <w:tab w:val="right" w:leader="dot" w:pos="9065"/>
            </w:tabs>
            <w:spacing w:line="260" w:lineRule="auto"/>
            <w:rPr>
              <w:del w:id="56" w:author="zhhx" w:date="2024-10-17T11:47:23Z"/>
              <w:rFonts w:hint="eastAsia" w:ascii="宋体" w:hAnsi="宋体" w:eastAsia="宋体" w:cs="宋体"/>
              <w:kern w:val="2"/>
              <w:sz w:val="24"/>
              <w:szCs w:val="24"/>
              <w:rPrChange w:id="57" w:author="zhhx" w:date="2024-10-17T11:47:49Z">
                <w:rPr>
                  <w:del w:id="58" w:author="zhhx" w:date="2024-10-17T11:47:23Z"/>
                  <w:rFonts w:asciiTheme="minorEastAsia" w:hAnsiTheme="minorEastAsia" w:cstheme="minorBidi"/>
                  <w:kern w:val="2"/>
                  <w:sz w:val="24"/>
                  <w:szCs w:val="24"/>
                </w:rPr>
              </w:rPrChange>
            </w:rPr>
            <w:pPrChange w:id="55" w:author="zhhx" w:date="2024-10-17T11:48:24Z">
              <w:pPr>
                <w:pStyle w:val="28"/>
                <w:tabs>
                  <w:tab w:val="right" w:leader="dot" w:pos="9065"/>
                </w:tabs>
              </w:pPr>
            </w:pPrChange>
          </w:pPr>
          <w:del w:id="59" w:author="zhhx" w:date="2024-10-17T11:47:23Z">
            <w:r>
              <w:rPr>
                <w:rFonts w:hint="eastAsia" w:ascii="宋体" w:hAnsi="宋体" w:eastAsia="宋体" w:cs="宋体"/>
                <w:sz w:val="24"/>
                <w:szCs w:val="24"/>
                <w:rPrChange w:id="60" w:author="zhhx" w:date="2024-10-17T11:47:49Z">
                  <w:rPr/>
                </w:rPrChange>
              </w:rPr>
              <w:fldChar w:fldCharType="begin"/>
            </w:r>
          </w:del>
          <w:del w:id="62" w:author="zhhx" w:date="2024-10-17T11:47:23Z">
            <w:r>
              <w:rPr>
                <w:rFonts w:hint="eastAsia" w:ascii="宋体" w:hAnsi="宋体" w:eastAsia="宋体" w:cs="宋体"/>
                <w:sz w:val="24"/>
                <w:szCs w:val="24"/>
                <w:rPrChange w:id="63" w:author="zhhx" w:date="2024-10-17T11:47:49Z">
                  <w:rPr/>
                </w:rPrChange>
              </w:rPr>
              <w:delInstrText xml:space="preserve"> HYPERLINK \l "_Toc172627361" </w:delInstrText>
            </w:r>
          </w:del>
          <w:del w:id="65" w:author="zhhx" w:date="2024-10-17T11:47:23Z">
            <w:r>
              <w:rPr>
                <w:rFonts w:hint="eastAsia" w:ascii="宋体" w:hAnsi="宋体" w:eastAsia="宋体" w:cs="宋体"/>
                <w:sz w:val="24"/>
                <w:szCs w:val="24"/>
                <w:rPrChange w:id="66" w:author="zhhx" w:date="2024-10-17T11:47:49Z">
                  <w:rPr/>
                </w:rPrChange>
              </w:rPr>
              <w:fldChar w:fldCharType="separate"/>
            </w:r>
          </w:del>
          <w:del w:id="68" w:author="zhhx" w:date="2024-10-17T11:47:23Z">
            <w:r>
              <w:rPr>
                <w:rStyle w:val="36"/>
                <w:rFonts w:hint="eastAsia" w:ascii="宋体" w:hAnsi="宋体" w:eastAsia="宋体" w:cs="宋体"/>
                <w:bCs/>
                <w:sz w:val="24"/>
                <w:szCs w:val="24"/>
                <w:rPrChange w:id="69" w:author="zhhx" w:date="2024-10-17T11:47:49Z">
                  <w:rPr>
                    <w:rStyle w:val="36"/>
                    <w:rFonts w:hint="eastAsia" w:cs="宋体" w:asciiTheme="minorEastAsia" w:hAnsiTheme="minorEastAsia"/>
                    <w:bCs/>
                    <w:sz w:val="24"/>
                    <w:szCs w:val="24"/>
                  </w:rPr>
                </w:rPrChange>
              </w:rPr>
              <w:delText>（一）采购方式</w:delText>
            </w:r>
          </w:del>
          <w:del w:id="71" w:author="zhhx" w:date="2024-10-17T11:47:23Z">
            <w:r>
              <w:rPr>
                <w:rFonts w:hint="eastAsia" w:ascii="宋体" w:hAnsi="宋体" w:eastAsia="宋体" w:cs="宋体"/>
                <w:sz w:val="24"/>
                <w:szCs w:val="24"/>
                <w:rPrChange w:id="72" w:author="zhhx" w:date="2024-10-17T11:47:49Z">
                  <w:rPr>
                    <w:rFonts w:asciiTheme="minorEastAsia" w:hAnsiTheme="minorEastAsia"/>
                    <w:sz w:val="24"/>
                    <w:szCs w:val="24"/>
                  </w:rPr>
                </w:rPrChange>
              </w:rPr>
              <w:tab/>
            </w:r>
          </w:del>
          <w:del w:id="74" w:author="zhhx" w:date="2024-10-17T11:47:23Z">
            <w:r>
              <w:rPr>
                <w:rFonts w:hint="eastAsia" w:ascii="宋体" w:hAnsi="宋体" w:eastAsia="宋体" w:cs="宋体"/>
                <w:sz w:val="24"/>
                <w:szCs w:val="24"/>
                <w:rPrChange w:id="75" w:author="zhhx" w:date="2024-10-17T11:47:49Z">
                  <w:rPr>
                    <w:rFonts w:asciiTheme="minorEastAsia" w:hAnsiTheme="minorEastAsia"/>
                    <w:sz w:val="24"/>
                    <w:szCs w:val="24"/>
                  </w:rPr>
                </w:rPrChange>
              </w:rPr>
              <w:fldChar w:fldCharType="begin"/>
            </w:r>
          </w:del>
          <w:del w:id="77" w:author="zhhx" w:date="2024-10-17T11:47:23Z">
            <w:r>
              <w:rPr>
                <w:rFonts w:hint="eastAsia" w:ascii="宋体" w:hAnsi="宋体" w:eastAsia="宋体" w:cs="宋体"/>
                <w:sz w:val="24"/>
                <w:szCs w:val="24"/>
                <w:rPrChange w:id="78" w:author="zhhx" w:date="2024-10-17T11:47:49Z">
                  <w:rPr>
                    <w:rFonts w:asciiTheme="minorEastAsia" w:hAnsiTheme="minorEastAsia"/>
                    <w:sz w:val="24"/>
                    <w:szCs w:val="24"/>
                  </w:rPr>
                </w:rPrChange>
              </w:rPr>
              <w:delInstrText xml:space="preserve"> PAGEREF _Toc172627361 \h </w:delInstrText>
            </w:r>
          </w:del>
          <w:del w:id="80" w:author="zhhx" w:date="2024-10-17T11:47:23Z">
            <w:r>
              <w:rPr>
                <w:rFonts w:hint="eastAsia" w:ascii="宋体" w:hAnsi="宋体" w:eastAsia="宋体" w:cs="宋体"/>
                <w:sz w:val="24"/>
                <w:szCs w:val="24"/>
                <w:rPrChange w:id="81" w:author="zhhx" w:date="2024-10-17T11:47:49Z">
                  <w:rPr>
                    <w:rFonts w:asciiTheme="minorEastAsia" w:hAnsiTheme="minorEastAsia"/>
                    <w:sz w:val="24"/>
                    <w:szCs w:val="24"/>
                  </w:rPr>
                </w:rPrChange>
              </w:rPr>
              <w:fldChar w:fldCharType="separate"/>
            </w:r>
          </w:del>
          <w:del w:id="83" w:author="zhhx" w:date="2024-10-17T11:47:23Z">
            <w:r>
              <w:rPr>
                <w:rFonts w:hint="eastAsia" w:ascii="宋体" w:hAnsi="宋体" w:eastAsia="宋体" w:cs="宋体"/>
                <w:sz w:val="24"/>
                <w:szCs w:val="24"/>
                <w:rPrChange w:id="84" w:author="zhhx" w:date="2024-10-17T11:47:49Z">
                  <w:rPr>
                    <w:rFonts w:asciiTheme="minorEastAsia" w:hAnsiTheme="minorEastAsia"/>
                    <w:sz w:val="24"/>
                    <w:szCs w:val="24"/>
                  </w:rPr>
                </w:rPrChange>
              </w:rPr>
              <w:delText>5</w:delText>
            </w:r>
          </w:del>
          <w:del w:id="86" w:author="zhhx" w:date="2024-10-17T11:47:23Z">
            <w:r>
              <w:rPr>
                <w:rFonts w:hint="eastAsia" w:ascii="宋体" w:hAnsi="宋体" w:eastAsia="宋体" w:cs="宋体"/>
                <w:sz w:val="24"/>
                <w:szCs w:val="24"/>
                <w:rPrChange w:id="87" w:author="zhhx" w:date="2024-10-17T11:47:49Z">
                  <w:rPr>
                    <w:rFonts w:asciiTheme="minorEastAsia" w:hAnsiTheme="minorEastAsia"/>
                    <w:sz w:val="24"/>
                    <w:szCs w:val="24"/>
                  </w:rPr>
                </w:rPrChange>
              </w:rPr>
              <w:fldChar w:fldCharType="end"/>
            </w:r>
          </w:del>
          <w:del w:id="89" w:author="zhhx" w:date="2024-10-17T11:47:23Z">
            <w:r>
              <w:rPr>
                <w:rFonts w:hint="eastAsia" w:ascii="宋体" w:hAnsi="宋体" w:eastAsia="宋体" w:cs="宋体"/>
                <w:sz w:val="24"/>
                <w:szCs w:val="24"/>
                <w:rPrChange w:id="90" w:author="zhhx" w:date="2024-10-17T11:47:49Z">
                  <w:rPr>
                    <w:rFonts w:asciiTheme="minorEastAsia" w:hAnsiTheme="minorEastAsia"/>
                    <w:sz w:val="24"/>
                    <w:szCs w:val="24"/>
                  </w:rPr>
                </w:rPrChange>
              </w:rPr>
              <w:fldChar w:fldCharType="end"/>
            </w:r>
          </w:del>
        </w:p>
        <w:p w14:paraId="7159A11C">
          <w:pPr>
            <w:pStyle w:val="28"/>
            <w:tabs>
              <w:tab w:val="right" w:leader="dot" w:pos="9065"/>
            </w:tabs>
            <w:spacing w:line="260" w:lineRule="auto"/>
            <w:rPr>
              <w:del w:id="93" w:author="zhhx" w:date="2024-10-17T11:47:23Z"/>
              <w:rFonts w:hint="eastAsia" w:ascii="宋体" w:hAnsi="宋体" w:eastAsia="宋体" w:cs="宋体"/>
              <w:kern w:val="2"/>
              <w:sz w:val="24"/>
              <w:szCs w:val="24"/>
              <w:rPrChange w:id="94" w:author="zhhx" w:date="2024-10-17T11:47:49Z">
                <w:rPr>
                  <w:del w:id="95" w:author="zhhx" w:date="2024-10-17T11:47:23Z"/>
                  <w:rFonts w:asciiTheme="minorEastAsia" w:hAnsiTheme="minorEastAsia" w:cstheme="minorBidi"/>
                  <w:kern w:val="2"/>
                  <w:sz w:val="24"/>
                  <w:szCs w:val="24"/>
                </w:rPr>
              </w:rPrChange>
            </w:rPr>
            <w:pPrChange w:id="92" w:author="zhhx" w:date="2024-10-17T11:48:24Z">
              <w:pPr>
                <w:pStyle w:val="28"/>
                <w:tabs>
                  <w:tab w:val="right" w:leader="dot" w:pos="9065"/>
                </w:tabs>
              </w:pPr>
            </w:pPrChange>
          </w:pPr>
          <w:del w:id="96" w:author="zhhx" w:date="2024-10-17T11:47:23Z">
            <w:r>
              <w:rPr>
                <w:rFonts w:hint="eastAsia" w:ascii="宋体" w:hAnsi="宋体" w:eastAsia="宋体" w:cs="宋体"/>
                <w:sz w:val="24"/>
                <w:szCs w:val="24"/>
                <w:rPrChange w:id="97" w:author="zhhx" w:date="2024-10-17T11:47:49Z">
                  <w:rPr/>
                </w:rPrChange>
              </w:rPr>
              <w:fldChar w:fldCharType="begin"/>
            </w:r>
          </w:del>
          <w:del w:id="99" w:author="zhhx" w:date="2024-10-17T11:47:23Z">
            <w:r>
              <w:rPr>
                <w:rFonts w:hint="eastAsia" w:ascii="宋体" w:hAnsi="宋体" w:eastAsia="宋体" w:cs="宋体"/>
                <w:sz w:val="24"/>
                <w:szCs w:val="24"/>
                <w:rPrChange w:id="100" w:author="zhhx" w:date="2024-10-17T11:47:49Z">
                  <w:rPr/>
                </w:rPrChange>
              </w:rPr>
              <w:delInstrText xml:space="preserve"> HYPERLINK \l "_Toc172627362" </w:delInstrText>
            </w:r>
          </w:del>
          <w:del w:id="102" w:author="zhhx" w:date="2024-10-17T11:47:23Z">
            <w:r>
              <w:rPr>
                <w:rFonts w:hint="eastAsia" w:ascii="宋体" w:hAnsi="宋体" w:eastAsia="宋体" w:cs="宋体"/>
                <w:sz w:val="24"/>
                <w:szCs w:val="24"/>
                <w:rPrChange w:id="103" w:author="zhhx" w:date="2024-10-17T11:47:49Z">
                  <w:rPr/>
                </w:rPrChange>
              </w:rPr>
              <w:fldChar w:fldCharType="separate"/>
            </w:r>
          </w:del>
          <w:del w:id="105" w:author="zhhx" w:date="2024-10-17T11:47:23Z">
            <w:r>
              <w:rPr>
                <w:rStyle w:val="36"/>
                <w:rFonts w:hint="eastAsia" w:ascii="宋体" w:hAnsi="宋体" w:eastAsia="宋体" w:cs="宋体"/>
                <w:bCs/>
                <w:sz w:val="24"/>
                <w:szCs w:val="24"/>
                <w:rPrChange w:id="106" w:author="zhhx" w:date="2024-10-17T11:47:49Z">
                  <w:rPr>
                    <w:rStyle w:val="36"/>
                    <w:rFonts w:hint="eastAsia" w:cs="宋体" w:asciiTheme="minorEastAsia" w:hAnsiTheme="minorEastAsia"/>
                    <w:bCs/>
                    <w:sz w:val="24"/>
                    <w:szCs w:val="24"/>
                  </w:rPr>
                </w:rPrChange>
              </w:rPr>
              <w:delText>（二）项目基本情况</w:delText>
            </w:r>
          </w:del>
          <w:del w:id="108" w:author="zhhx" w:date="2024-10-17T11:47:23Z">
            <w:r>
              <w:rPr>
                <w:rFonts w:hint="eastAsia" w:ascii="宋体" w:hAnsi="宋体" w:eastAsia="宋体" w:cs="宋体"/>
                <w:sz w:val="24"/>
                <w:szCs w:val="24"/>
                <w:rPrChange w:id="109" w:author="zhhx" w:date="2024-10-17T11:47:49Z">
                  <w:rPr>
                    <w:rFonts w:asciiTheme="minorEastAsia" w:hAnsiTheme="minorEastAsia"/>
                    <w:sz w:val="24"/>
                    <w:szCs w:val="24"/>
                  </w:rPr>
                </w:rPrChange>
              </w:rPr>
              <w:tab/>
            </w:r>
          </w:del>
          <w:del w:id="111" w:author="zhhx" w:date="2024-10-17T11:47:23Z">
            <w:r>
              <w:rPr>
                <w:rFonts w:hint="eastAsia" w:ascii="宋体" w:hAnsi="宋体" w:eastAsia="宋体" w:cs="宋体"/>
                <w:sz w:val="24"/>
                <w:szCs w:val="24"/>
                <w:rPrChange w:id="112" w:author="zhhx" w:date="2024-10-17T11:47:49Z">
                  <w:rPr>
                    <w:rFonts w:asciiTheme="minorEastAsia" w:hAnsiTheme="minorEastAsia"/>
                    <w:sz w:val="24"/>
                    <w:szCs w:val="24"/>
                  </w:rPr>
                </w:rPrChange>
              </w:rPr>
              <w:fldChar w:fldCharType="begin"/>
            </w:r>
          </w:del>
          <w:del w:id="114" w:author="zhhx" w:date="2024-10-17T11:47:23Z">
            <w:r>
              <w:rPr>
                <w:rFonts w:hint="eastAsia" w:ascii="宋体" w:hAnsi="宋体" w:eastAsia="宋体" w:cs="宋体"/>
                <w:sz w:val="24"/>
                <w:szCs w:val="24"/>
                <w:rPrChange w:id="115" w:author="zhhx" w:date="2024-10-17T11:47:49Z">
                  <w:rPr>
                    <w:rFonts w:asciiTheme="minorEastAsia" w:hAnsiTheme="minorEastAsia"/>
                    <w:sz w:val="24"/>
                    <w:szCs w:val="24"/>
                  </w:rPr>
                </w:rPrChange>
              </w:rPr>
              <w:delInstrText xml:space="preserve"> PAGEREF _Toc172627362 \h </w:delInstrText>
            </w:r>
          </w:del>
          <w:del w:id="117" w:author="zhhx" w:date="2024-10-17T11:47:23Z">
            <w:r>
              <w:rPr>
                <w:rFonts w:hint="eastAsia" w:ascii="宋体" w:hAnsi="宋体" w:eastAsia="宋体" w:cs="宋体"/>
                <w:sz w:val="24"/>
                <w:szCs w:val="24"/>
                <w:rPrChange w:id="118" w:author="zhhx" w:date="2024-10-17T11:47:49Z">
                  <w:rPr>
                    <w:rFonts w:asciiTheme="minorEastAsia" w:hAnsiTheme="minorEastAsia"/>
                    <w:sz w:val="24"/>
                    <w:szCs w:val="24"/>
                  </w:rPr>
                </w:rPrChange>
              </w:rPr>
              <w:fldChar w:fldCharType="separate"/>
            </w:r>
          </w:del>
          <w:del w:id="120" w:author="zhhx" w:date="2024-10-17T11:47:23Z">
            <w:r>
              <w:rPr>
                <w:rFonts w:hint="eastAsia" w:ascii="宋体" w:hAnsi="宋体" w:eastAsia="宋体" w:cs="宋体"/>
                <w:sz w:val="24"/>
                <w:szCs w:val="24"/>
                <w:rPrChange w:id="121" w:author="zhhx" w:date="2024-10-17T11:47:49Z">
                  <w:rPr>
                    <w:rFonts w:asciiTheme="minorEastAsia" w:hAnsiTheme="minorEastAsia"/>
                    <w:sz w:val="24"/>
                    <w:szCs w:val="24"/>
                  </w:rPr>
                </w:rPrChange>
              </w:rPr>
              <w:delText>5</w:delText>
            </w:r>
          </w:del>
          <w:del w:id="123" w:author="zhhx" w:date="2024-10-17T11:47:23Z">
            <w:r>
              <w:rPr>
                <w:rFonts w:hint="eastAsia" w:ascii="宋体" w:hAnsi="宋体" w:eastAsia="宋体" w:cs="宋体"/>
                <w:sz w:val="24"/>
                <w:szCs w:val="24"/>
                <w:rPrChange w:id="124" w:author="zhhx" w:date="2024-10-17T11:47:49Z">
                  <w:rPr>
                    <w:rFonts w:asciiTheme="minorEastAsia" w:hAnsiTheme="minorEastAsia"/>
                    <w:sz w:val="24"/>
                    <w:szCs w:val="24"/>
                  </w:rPr>
                </w:rPrChange>
              </w:rPr>
              <w:fldChar w:fldCharType="end"/>
            </w:r>
          </w:del>
          <w:del w:id="126" w:author="zhhx" w:date="2024-10-17T11:47:23Z">
            <w:r>
              <w:rPr>
                <w:rFonts w:hint="eastAsia" w:ascii="宋体" w:hAnsi="宋体" w:eastAsia="宋体" w:cs="宋体"/>
                <w:sz w:val="24"/>
                <w:szCs w:val="24"/>
                <w:rPrChange w:id="127" w:author="zhhx" w:date="2024-10-17T11:47:49Z">
                  <w:rPr>
                    <w:rFonts w:asciiTheme="minorEastAsia" w:hAnsiTheme="minorEastAsia"/>
                    <w:sz w:val="24"/>
                    <w:szCs w:val="24"/>
                  </w:rPr>
                </w:rPrChange>
              </w:rPr>
              <w:fldChar w:fldCharType="end"/>
            </w:r>
          </w:del>
        </w:p>
        <w:p w14:paraId="356C555D">
          <w:pPr>
            <w:pStyle w:val="28"/>
            <w:tabs>
              <w:tab w:val="right" w:leader="dot" w:pos="9065"/>
            </w:tabs>
            <w:spacing w:line="260" w:lineRule="auto"/>
            <w:rPr>
              <w:del w:id="130" w:author="zhhx" w:date="2024-10-17T11:47:23Z"/>
              <w:rFonts w:hint="eastAsia" w:ascii="宋体" w:hAnsi="宋体" w:eastAsia="宋体" w:cs="宋体"/>
              <w:kern w:val="2"/>
              <w:sz w:val="24"/>
              <w:szCs w:val="24"/>
              <w:rPrChange w:id="131" w:author="zhhx" w:date="2024-10-17T11:47:49Z">
                <w:rPr>
                  <w:del w:id="132" w:author="zhhx" w:date="2024-10-17T11:47:23Z"/>
                  <w:rFonts w:asciiTheme="minorEastAsia" w:hAnsiTheme="minorEastAsia" w:cstheme="minorBidi"/>
                  <w:kern w:val="2"/>
                  <w:sz w:val="24"/>
                  <w:szCs w:val="24"/>
                </w:rPr>
              </w:rPrChange>
            </w:rPr>
            <w:pPrChange w:id="129" w:author="zhhx" w:date="2024-10-17T11:48:24Z">
              <w:pPr>
                <w:pStyle w:val="28"/>
                <w:tabs>
                  <w:tab w:val="right" w:leader="dot" w:pos="9065"/>
                </w:tabs>
              </w:pPr>
            </w:pPrChange>
          </w:pPr>
          <w:del w:id="133" w:author="zhhx" w:date="2024-10-17T11:47:23Z">
            <w:r>
              <w:rPr>
                <w:rFonts w:hint="eastAsia" w:ascii="宋体" w:hAnsi="宋体" w:eastAsia="宋体" w:cs="宋体"/>
                <w:sz w:val="24"/>
                <w:szCs w:val="24"/>
                <w:rPrChange w:id="134" w:author="zhhx" w:date="2024-10-17T11:47:49Z">
                  <w:rPr/>
                </w:rPrChange>
              </w:rPr>
              <w:fldChar w:fldCharType="begin"/>
            </w:r>
          </w:del>
          <w:del w:id="136" w:author="zhhx" w:date="2024-10-17T11:47:23Z">
            <w:r>
              <w:rPr>
                <w:rFonts w:hint="eastAsia" w:ascii="宋体" w:hAnsi="宋体" w:eastAsia="宋体" w:cs="宋体"/>
                <w:sz w:val="24"/>
                <w:szCs w:val="24"/>
                <w:rPrChange w:id="137" w:author="zhhx" w:date="2024-10-17T11:47:49Z">
                  <w:rPr/>
                </w:rPrChange>
              </w:rPr>
              <w:delInstrText xml:space="preserve"> HYPERLINK \l "_Toc172627363" </w:delInstrText>
            </w:r>
          </w:del>
          <w:del w:id="139" w:author="zhhx" w:date="2024-10-17T11:47:23Z">
            <w:r>
              <w:rPr>
                <w:rFonts w:hint="eastAsia" w:ascii="宋体" w:hAnsi="宋体" w:eastAsia="宋体" w:cs="宋体"/>
                <w:sz w:val="24"/>
                <w:szCs w:val="24"/>
                <w:rPrChange w:id="140" w:author="zhhx" w:date="2024-10-17T11:47:49Z">
                  <w:rPr/>
                </w:rPrChange>
              </w:rPr>
              <w:fldChar w:fldCharType="separate"/>
            </w:r>
          </w:del>
          <w:del w:id="142" w:author="zhhx" w:date="2024-10-17T11:47:23Z">
            <w:r>
              <w:rPr>
                <w:rStyle w:val="36"/>
                <w:rFonts w:hint="eastAsia" w:ascii="宋体" w:hAnsi="宋体" w:eastAsia="宋体" w:cs="宋体"/>
                <w:bCs/>
                <w:sz w:val="24"/>
                <w:szCs w:val="24"/>
                <w:rPrChange w:id="143" w:author="zhhx" w:date="2024-10-17T11:47:49Z">
                  <w:rPr>
                    <w:rStyle w:val="36"/>
                    <w:rFonts w:hint="eastAsia" w:cs="宋体" w:asciiTheme="minorEastAsia" w:hAnsiTheme="minorEastAsia"/>
                    <w:bCs/>
                    <w:sz w:val="24"/>
                    <w:szCs w:val="24"/>
                  </w:rPr>
                </w:rPrChange>
              </w:rPr>
              <w:delText>（三）投标人的资格要求</w:delText>
            </w:r>
          </w:del>
          <w:del w:id="145" w:author="zhhx" w:date="2024-10-17T11:47:23Z">
            <w:r>
              <w:rPr>
                <w:rFonts w:hint="eastAsia" w:ascii="宋体" w:hAnsi="宋体" w:eastAsia="宋体" w:cs="宋体"/>
                <w:sz w:val="24"/>
                <w:szCs w:val="24"/>
                <w:rPrChange w:id="146" w:author="zhhx" w:date="2024-10-17T11:47:49Z">
                  <w:rPr>
                    <w:rFonts w:asciiTheme="minorEastAsia" w:hAnsiTheme="minorEastAsia"/>
                    <w:sz w:val="24"/>
                    <w:szCs w:val="24"/>
                  </w:rPr>
                </w:rPrChange>
              </w:rPr>
              <w:tab/>
            </w:r>
          </w:del>
          <w:del w:id="148" w:author="zhhx" w:date="2024-10-17T11:47:23Z">
            <w:r>
              <w:rPr>
                <w:rFonts w:hint="eastAsia" w:ascii="宋体" w:hAnsi="宋体" w:eastAsia="宋体" w:cs="宋体"/>
                <w:sz w:val="24"/>
                <w:szCs w:val="24"/>
                <w:rPrChange w:id="149" w:author="zhhx" w:date="2024-10-17T11:47:49Z">
                  <w:rPr>
                    <w:rFonts w:asciiTheme="minorEastAsia" w:hAnsiTheme="minorEastAsia"/>
                    <w:sz w:val="24"/>
                    <w:szCs w:val="24"/>
                  </w:rPr>
                </w:rPrChange>
              </w:rPr>
              <w:fldChar w:fldCharType="begin"/>
            </w:r>
          </w:del>
          <w:del w:id="151" w:author="zhhx" w:date="2024-10-17T11:47:23Z">
            <w:r>
              <w:rPr>
                <w:rFonts w:hint="eastAsia" w:ascii="宋体" w:hAnsi="宋体" w:eastAsia="宋体" w:cs="宋体"/>
                <w:sz w:val="24"/>
                <w:szCs w:val="24"/>
                <w:rPrChange w:id="152" w:author="zhhx" w:date="2024-10-17T11:47:49Z">
                  <w:rPr>
                    <w:rFonts w:asciiTheme="minorEastAsia" w:hAnsiTheme="minorEastAsia"/>
                    <w:sz w:val="24"/>
                    <w:szCs w:val="24"/>
                  </w:rPr>
                </w:rPrChange>
              </w:rPr>
              <w:delInstrText xml:space="preserve"> PAGEREF _Toc172627363 \h </w:delInstrText>
            </w:r>
          </w:del>
          <w:del w:id="154" w:author="zhhx" w:date="2024-10-17T11:47:23Z">
            <w:r>
              <w:rPr>
                <w:rFonts w:hint="eastAsia" w:ascii="宋体" w:hAnsi="宋体" w:eastAsia="宋体" w:cs="宋体"/>
                <w:sz w:val="24"/>
                <w:szCs w:val="24"/>
                <w:rPrChange w:id="155" w:author="zhhx" w:date="2024-10-17T11:47:49Z">
                  <w:rPr>
                    <w:rFonts w:asciiTheme="minorEastAsia" w:hAnsiTheme="minorEastAsia"/>
                    <w:sz w:val="24"/>
                    <w:szCs w:val="24"/>
                  </w:rPr>
                </w:rPrChange>
              </w:rPr>
              <w:fldChar w:fldCharType="separate"/>
            </w:r>
          </w:del>
          <w:del w:id="157" w:author="zhhx" w:date="2024-10-17T11:47:23Z">
            <w:r>
              <w:rPr>
                <w:rFonts w:hint="eastAsia" w:ascii="宋体" w:hAnsi="宋体" w:eastAsia="宋体" w:cs="宋体"/>
                <w:sz w:val="24"/>
                <w:szCs w:val="24"/>
                <w:rPrChange w:id="158" w:author="zhhx" w:date="2024-10-17T11:47:49Z">
                  <w:rPr>
                    <w:rFonts w:asciiTheme="minorEastAsia" w:hAnsiTheme="minorEastAsia"/>
                    <w:sz w:val="24"/>
                    <w:szCs w:val="24"/>
                  </w:rPr>
                </w:rPrChange>
              </w:rPr>
              <w:delText>5</w:delText>
            </w:r>
          </w:del>
          <w:del w:id="160" w:author="zhhx" w:date="2024-10-17T11:47:23Z">
            <w:r>
              <w:rPr>
                <w:rFonts w:hint="eastAsia" w:ascii="宋体" w:hAnsi="宋体" w:eastAsia="宋体" w:cs="宋体"/>
                <w:sz w:val="24"/>
                <w:szCs w:val="24"/>
                <w:rPrChange w:id="161" w:author="zhhx" w:date="2024-10-17T11:47:49Z">
                  <w:rPr>
                    <w:rFonts w:asciiTheme="minorEastAsia" w:hAnsiTheme="minorEastAsia"/>
                    <w:sz w:val="24"/>
                    <w:szCs w:val="24"/>
                  </w:rPr>
                </w:rPrChange>
              </w:rPr>
              <w:fldChar w:fldCharType="end"/>
            </w:r>
          </w:del>
          <w:del w:id="163" w:author="zhhx" w:date="2024-10-17T11:47:23Z">
            <w:r>
              <w:rPr>
                <w:rFonts w:hint="eastAsia" w:ascii="宋体" w:hAnsi="宋体" w:eastAsia="宋体" w:cs="宋体"/>
                <w:sz w:val="24"/>
                <w:szCs w:val="24"/>
                <w:rPrChange w:id="164" w:author="zhhx" w:date="2024-10-17T11:47:49Z">
                  <w:rPr>
                    <w:rFonts w:asciiTheme="minorEastAsia" w:hAnsiTheme="minorEastAsia"/>
                    <w:sz w:val="24"/>
                    <w:szCs w:val="24"/>
                  </w:rPr>
                </w:rPrChange>
              </w:rPr>
              <w:fldChar w:fldCharType="end"/>
            </w:r>
          </w:del>
        </w:p>
        <w:p w14:paraId="5AE6D544">
          <w:pPr>
            <w:pStyle w:val="25"/>
            <w:tabs>
              <w:tab w:val="right" w:leader="dot" w:pos="9065"/>
            </w:tabs>
            <w:spacing w:line="260" w:lineRule="auto"/>
            <w:rPr>
              <w:del w:id="167" w:author="zhhx" w:date="2024-10-17T11:47:23Z"/>
              <w:rFonts w:hint="eastAsia" w:ascii="宋体" w:hAnsi="宋体" w:eastAsia="宋体" w:cs="宋体"/>
              <w:kern w:val="2"/>
              <w:sz w:val="24"/>
              <w:szCs w:val="24"/>
              <w:rPrChange w:id="168" w:author="zhhx" w:date="2024-10-17T11:47:49Z">
                <w:rPr>
                  <w:del w:id="169" w:author="zhhx" w:date="2024-10-17T11:47:23Z"/>
                  <w:rFonts w:asciiTheme="minorEastAsia" w:hAnsiTheme="minorEastAsia" w:cstheme="minorBidi"/>
                  <w:kern w:val="2"/>
                  <w:sz w:val="24"/>
                  <w:szCs w:val="24"/>
                </w:rPr>
              </w:rPrChange>
            </w:rPr>
            <w:pPrChange w:id="166" w:author="zhhx" w:date="2024-10-17T11:48:24Z">
              <w:pPr>
                <w:pStyle w:val="25"/>
                <w:tabs>
                  <w:tab w:val="right" w:leader="dot" w:pos="9065"/>
                </w:tabs>
              </w:pPr>
            </w:pPrChange>
          </w:pPr>
          <w:del w:id="170" w:author="zhhx" w:date="2024-10-17T11:47:23Z">
            <w:r>
              <w:rPr>
                <w:rFonts w:hint="eastAsia" w:ascii="宋体" w:hAnsi="宋体" w:eastAsia="宋体" w:cs="宋体"/>
                <w:sz w:val="24"/>
                <w:szCs w:val="24"/>
                <w:rPrChange w:id="171" w:author="zhhx" w:date="2024-10-17T11:47:49Z">
                  <w:rPr/>
                </w:rPrChange>
              </w:rPr>
              <w:fldChar w:fldCharType="begin"/>
            </w:r>
          </w:del>
          <w:del w:id="173" w:author="zhhx" w:date="2024-10-17T11:47:23Z">
            <w:r>
              <w:rPr>
                <w:rFonts w:hint="eastAsia" w:ascii="宋体" w:hAnsi="宋体" w:eastAsia="宋体" w:cs="宋体"/>
                <w:sz w:val="24"/>
                <w:szCs w:val="24"/>
                <w:rPrChange w:id="174" w:author="zhhx" w:date="2024-10-17T11:47:49Z">
                  <w:rPr/>
                </w:rPrChange>
              </w:rPr>
              <w:delInstrText xml:space="preserve"> HYPERLINK \l "_Toc172627364" </w:delInstrText>
            </w:r>
          </w:del>
          <w:del w:id="176" w:author="zhhx" w:date="2024-10-17T11:47:23Z">
            <w:r>
              <w:rPr>
                <w:rFonts w:hint="eastAsia" w:ascii="宋体" w:hAnsi="宋体" w:eastAsia="宋体" w:cs="宋体"/>
                <w:sz w:val="24"/>
                <w:szCs w:val="24"/>
                <w:rPrChange w:id="177" w:author="zhhx" w:date="2024-10-17T11:47:49Z">
                  <w:rPr/>
                </w:rPrChange>
              </w:rPr>
              <w:fldChar w:fldCharType="separate"/>
            </w:r>
          </w:del>
          <w:del w:id="179" w:author="zhhx" w:date="2024-10-17T11:47:23Z">
            <w:r>
              <w:rPr>
                <w:rStyle w:val="36"/>
                <w:rFonts w:hint="eastAsia" w:ascii="宋体" w:hAnsi="宋体" w:eastAsia="宋体" w:cs="宋体"/>
                <w:bCs/>
                <w:sz w:val="24"/>
                <w:szCs w:val="24"/>
                <w:rPrChange w:id="180" w:author="zhhx" w:date="2024-10-17T11:47:49Z">
                  <w:rPr>
                    <w:rStyle w:val="36"/>
                    <w:rFonts w:hint="eastAsia" w:cs="宋体" w:asciiTheme="minorEastAsia" w:hAnsiTheme="minorEastAsia"/>
                    <w:bCs/>
                    <w:sz w:val="24"/>
                    <w:szCs w:val="24"/>
                  </w:rPr>
                </w:rPrChange>
              </w:rPr>
              <w:delText>二、 规范性引用文件</w:delText>
            </w:r>
          </w:del>
          <w:del w:id="182" w:author="zhhx" w:date="2024-10-17T11:47:23Z">
            <w:r>
              <w:rPr>
                <w:rFonts w:hint="eastAsia" w:ascii="宋体" w:hAnsi="宋体" w:eastAsia="宋体" w:cs="宋体"/>
                <w:sz w:val="24"/>
                <w:szCs w:val="24"/>
                <w:rPrChange w:id="183" w:author="zhhx" w:date="2024-10-17T11:47:49Z">
                  <w:rPr>
                    <w:rFonts w:asciiTheme="minorEastAsia" w:hAnsiTheme="minorEastAsia"/>
                    <w:sz w:val="24"/>
                    <w:szCs w:val="24"/>
                  </w:rPr>
                </w:rPrChange>
              </w:rPr>
              <w:tab/>
            </w:r>
          </w:del>
          <w:del w:id="185" w:author="zhhx" w:date="2024-10-17T11:47:23Z">
            <w:r>
              <w:rPr>
                <w:rFonts w:hint="eastAsia" w:ascii="宋体" w:hAnsi="宋体" w:eastAsia="宋体" w:cs="宋体"/>
                <w:sz w:val="24"/>
                <w:szCs w:val="24"/>
                <w:rPrChange w:id="186" w:author="zhhx" w:date="2024-10-17T11:47:49Z">
                  <w:rPr>
                    <w:rFonts w:asciiTheme="minorEastAsia" w:hAnsiTheme="minorEastAsia"/>
                    <w:sz w:val="24"/>
                    <w:szCs w:val="24"/>
                  </w:rPr>
                </w:rPrChange>
              </w:rPr>
              <w:fldChar w:fldCharType="begin"/>
            </w:r>
          </w:del>
          <w:del w:id="188" w:author="zhhx" w:date="2024-10-17T11:47:23Z">
            <w:r>
              <w:rPr>
                <w:rFonts w:hint="eastAsia" w:ascii="宋体" w:hAnsi="宋体" w:eastAsia="宋体" w:cs="宋体"/>
                <w:sz w:val="24"/>
                <w:szCs w:val="24"/>
                <w:rPrChange w:id="189" w:author="zhhx" w:date="2024-10-17T11:47:49Z">
                  <w:rPr>
                    <w:rFonts w:asciiTheme="minorEastAsia" w:hAnsiTheme="minorEastAsia"/>
                    <w:sz w:val="24"/>
                    <w:szCs w:val="24"/>
                  </w:rPr>
                </w:rPrChange>
              </w:rPr>
              <w:delInstrText xml:space="preserve"> PAGEREF _Toc172627364 \h </w:delInstrText>
            </w:r>
          </w:del>
          <w:del w:id="191" w:author="zhhx" w:date="2024-10-17T11:47:23Z">
            <w:r>
              <w:rPr>
                <w:rFonts w:hint="eastAsia" w:ascii="宋体" w:hAnsi="宋体" w:eastAsia="宋体" w:cs="宋体"/>
                <w:sz w:val="24"/>
                <w:szCs w:val="24"/>
                <w:rPrChange w:id="192" w:author="zhhx" w:date="2024-10-17T11:47:49Z">
                  <w:rPr>
                    <w:rFonts w:asciiTheme="minorEastAsia" w:hAnsiTheme="minorEastAsia"/>
                    <w:sz w:val="24"/>
                    <w:szCs w:val="24"/>
                  </w:rPr>
                </w:rPrChange>
              </w:rPr>
              <w:fldChar w:fldCharType="separate"/>
            </w:r>
          </w:del>
          <w:del w:id="194" w:author="zhhx" w:date="2024-10-17T11:47:23Z">
            <w:r>
              <w:rPr>
                <w:rFonts w:hint="eastAsia" w:ascii="宋体" w:hAnsi="宋体" w:eastAsia="宋体" w:cs="宋体"/>
                <w:sz w:val="24"/>
                <w:szCs w:val="24"/>
                <w:rPrChange w:id="195" w:author="zhhx" w:date="2024-10-17T11:47:49Z">
                  <w:rPr>
                    <w:rFonts w:asciiTheme="minorEastAsia" w:hAnsiTheme="minorEastAsia"/>
                    <w:sz w:val="24"/>
                    <w:szCs w:val="24"/>
                  </w:rPr>
                </w:rPrChange>
              </w:rPr>
              <w:delText>7</w:delText>
            </w:r>
          </w:del>
          <w:del w:id="197" w:author="zhhx" w:date="2024-10-17T11:47:23Z">
            <w:r>
              <w:rPr>
                <w:rFonts w:hint="eastAsia" w:ascii="宋体" w:hAnsi="宋体" w:eastAsia="宋体" w:cs="宋体"/>
                <w:sz w:val="24"/>
                <w:szCs w:val="24"/>
                <w:rPrChange w:id="198" w:author="zhhx" w:date="2024-10-17T11:47:49Z">
                  <w:rPr>
                    <w:rFonts w:asciiTheme="minorEastAsia" w:hAnsiTheme="minorEastAsia"/>
                    <w:sz w:val="24"/>
                    <w:szCs w:val="24"/>
                  </w:rPr>
                </w:rPrChange>
              </w:rPr>
              <w:fldChar w:fldCharType="end"/>
            </w:r>
          </w:del>
          <w:del w:id="200" w:author="zhhx" w:date="2024-10-17T11:47:23Z">
            <w:r>
              <w:rPr>
                <w:rFonts w:hint="eastAsia" w:ascii="宋体" w:hAnsi="宋体" w:eastAsia="宋体" w:cs="宋体"/>
                <w:sz w:val="24"/>
                <w:szCs w:val="24"/>
                <w:rPrChange w:id="201" w:author="zhhx" w:date="2024-10-17T11:47:49Z">
                  <w:rPr>
                    <w:rFonts w:asciiTheme="minorEastAsia" w:hAnsiTheme="minorEastAsia"/>
                    <w:sz w:val="24"/>
                    <w:szCs w:val="24"/>
                  </w:rPr>
                </w:rPrChange>
              </w:rPr>
              <w:fldChar w:fldCharType="end"/>
            </w:r>
          </w:del>
        </w:p>
        <w:p w14:paraId="7F4DC8EA">
          <w:pPr>
            <w:pStyle w:val="25"/>
            <w:tabs>
              <w:tab w:val="right" w:leader="dot" w:pos="9065"/>
            </w:tabs>
            <w:spacing w:line="260" w:lineRule="auto"/>
            <w:ind w:firstLine="220" w:firstLineChars="100"/>
            <w:rPr>
              <w:del w:id="204" w:author="zhhx" w:date="2024-10-17T11:47:23Z"/>
              <w:rFonts w:hint="eastAsia" w:ascii="宋体" w:hAnsi="宋体" w:eastAsia="宋体" w:cs="宋体"/>
              <w:kern w:val="2"/>
              <w:sz w:val="24"/>
              <w:szCs w:val="24"/>
              <w:rPrChange w:id="205" w:author="zhhx" w:date="2024-10-17T11:47:49Z">
                <w:rPr>
                  <w:del w:id="206" w:author="zhhx" w:date="2024-10-17T11:47:23Z"/>
                  <w:rFonts w:asciiTheme="minorEastAsia" w:hAnsiTheme="minorEastAsia" w:cstheme="minorBidi"/>
                  <w:kern w:val="2"/>
                  <w:sz w:val="24"/>
                  <w:szCs w:val="24"/>
                </w:rPr>
              </w:rPrChange>
            </w:rPr>
            <w:pPrChange w:id="203" w:author="zhhx" w:date="2024-10-17T11:48:24Z">
              <w:pPr>
                <w:pStyle w:val="25"/>
                <w:tabs>
                  <w:tab w:val="right" w:leader="dot" w:pos="9065"/>
                </w:tabs>
                <w:ind w:firstLine="220" w:firstLineChars="100"/>
              </w:pPr>
            </w:pPrChange>
          </w:pPr>
          <w:del w:id="207" w:author="zhhx" w:date="2024-10-17T11:47:23Z">
            <w:r>
              <w:rPr>
                <w:rFonts w:hint="eastAsia" w:ascii="宋体" w:hAnsi="宋体" w:eastAsia="宋体" w:cs="宋体"/>
                <w:sz w:val="24"/>
                <w:szCs w:val="24"/>
                <w:rPrChange w:id="208" w:author="zhhx" w:date="2024-10-17T11:47:49Z">
                  <w:rPr/>
                </w:rPrChange>
              </w:rPr>
              <w:fldChar w:fldCharType="begin"/>
            </w:r>
          </w:del>
          <w:del w:id="210" w:author="zhhx" w:date="2024-10-17T11:47:23Z">
            <w:r>
              <w:rPr>
                <w:rFonts w:hint="eastAsia" w:ascii="宋体" w:hAnsi="宋体" w:eastAsia="宋体" w:cs="宋体"/>
                <w:sz w:val="24"/>
                <w:szCs w:val="24"/>
                <w:rPrChange w:id="211" w:author="zhhx" w:date="2024-10-17T11:47:49Z">
                  <w:rPr/>
                </w:rPrChange>
              </w:rPr>
              <w:delInstrText xml:space="preserve"> HYPERLINK \l "_Toc172627365" </w:delInstrText>
            </w:r>
          </w:del>
          <w:del w:id="213" w:author="zhhx" w:date="2024-10-17T11:47:23Z">
            <w:r>
              <w:rPr>
                <w:rFonts w:hint="eastAsia" w:ascii="宋体" w:hAnsi="宋体" w:eastAsia="宋体" w:cs="宋体"/>
                <w:sz w:val="24"/>
                <w:szCs w:val="24"/>
                <w:rPrChange w:id="214" w:author="zhhx" w:date="2024-10-17T11:47:49Z">
                  <w:rPr/>
                </w:rPrChange>
              </w:rPr>
              <w:fldChar w:fldCharType="separate"/>
            </w:r>
          </w:del>
          <w:del w:id="216" w:author="zhhx" w:date="2024-10-17T11:47:23Z">
            <w:r>
              <w:rPr>
                <w:rStyle w:val="36"/>
                <w:rFonts w:hint="eastAsia" w:ascii="宋体" w:hAnsi="宋体" w:eastAsia="宋体" w:cs="宋体"/>
                <w:bCs/>
                <w:sz w:val="24"/>
                <w:szCs w:val="24"/>
                <w:rPrChange w:id="217" w:author="zhhx" w:date="2024-10-17T11:47:49Z">
                  <w:rPr>
                    <w:rStyle w:val="36"/>
                    <w:rFonts w:hint="eastAsia" w:cs="宋体" w:asciiTheme="minorEastAsia" w:hAnsiTheme="minorEastAsia"/>
                    <w:bCs/>
                    <w:sz w:val="24"/>
                    <w:szCs w:val="24"/>
                  </w:rPr>
                </w:rPrChange>
              </w:rPr>
              <w:delText>（一）国家及北京市有关政策</w:delText>
            </w:r>
          </w:del>
          <w:del w:id="219" w:author="zhhx" w:date="2024-10-17T11:47:23Z">
            <w:r>
              <w:rPr>
                <w:rFonts w:hint="eastAsia" w:ascii="宋体" w:hAnsi="宋体" w:eastAsia="宋体" w:cs="宋体"/>
                <w:sz w:val="24"/>
                <w:szCs w:val="24"/>
                <w:rPrChange w:id="220" w:author="zhhx" w:date="2024-10-17T11:47:49Z">
                  <w:rPr>
                    <w:rFonts w:asciiTheme="minorEastAsia" w:hAnsiTheme="minorEastAsia"/>
                    <w:sz w:val="24"/>
                    <w:szCs w:val="24"/>
                  </w:rPr>
                </w:rPrChange>
              </w:rPr>
              <w:tab/>
            </w:r>
          </w:del>
          <w:del w:id="222" w:author="zhhx" w:date="2024-10-17T11:47:23Z">
            <w:r>
              <w:rPr>
                <w:rFonts w:hint="eastAsia" w:ascii="宋体" w:hAnsi="宋体" w:eastAsia="宋体" w:cs="宋体"/>
                <w:sz w:val="24"/>
                <w:szCs w:val="24"/>
                <w:rPrChange w:id="223" w:author="zhhx" w:date="2024-10-17T11:47:49Z">
                  <w:rPr>
                    <w:rFonts w:asciiTheme="minorEastAsia" w:hAnsiTheme="minorEastAsia"/>
                    <w:sz w:val="24"/>
                    <w:szCs w:val="24"/>
                  </w:rPr>
                </w:rPrChange>
              </w:rPr>
              <w:fldChar w:fldCharType="begin"/>
            </w:r>
          </w:del>
          <w:del w:id="225" w:author="zhhx" w:date="2024-10-17T11:47:23Z">
            <w:r>
              <w:rPr>
                <w:rFonts w:hint="eastAsia" w:ascii="宋体" w:hAnsi="宋体" w:eastAsia="宋体" w:cs="宋体"/>
                <w:sz w:val="24"/>
                <w:szCs w:val="24"/>
                <w:rPrChange w:id="226" w:author="zhhx" w:date="2024-10-17T11:47:49Z">
                  <w:rPr>
                    <w:rFonts w:asciiTheme="minorEastAsia" w:hAnsiTheme="minorEastAsia"/>
                    <w:sz w:val="24"/>
                    <w:szCs w:val="24"/>
                  </w:rPr>
                </w:rPrChange>
              </w:rPr>
              <w:delInstrText xml:space="preserve"> PAGEREF _Toc172627365 \h </w:delInstrText>
            </w:r>
          </w:del>
          <w:del w:id="228" w:author="zhhx" w:date="2024-10-17T11:47:23Z">
            <w:r>
              <w:rPr>
                <w:rFonts w:hint="eastAsia" w:ascii="宋体" w:hAnsi="宋体" w:eastAsia="宋体" w:cs="宋体"/>
                <w:sz w:val="24"/>
                <w:szCs w:val="24"/>
                <w:rPrChange w:id="229" w:author="zhhx" w:date="2024-10-17T11:47:49Z">
                  <w:rPr>
                    <w:rFonts w:asciiTheme="minorEastAsia" w:hAnsiTheme="minorEastAsia"/>
                    <w:sz w:val="24"/>
                    <w:szCs w:val="24"/>
                  </w:rPr>
                </w:rPrChange>
              </w:rPr>
              <w:fldChar w:fldCharType="separate"/>
            </w:r>
          </w:del>
          <w:del w:id="231" w:author="zhhx" w:date="2024-10-17T11:47:23Z">
            <w:r>
              <w:rPr>
                <w:rFonts w:hint="eastAsia" w:ascii="宋体" w:hAnsi="宋体" w:eastAsia="宋体" w:cs="宋体"/>
                <w:sz w:val="24"/>
                <w:szCs w:val="24"/>
                <w:rPrChange w:id="232" w:author="zhhx" w:date="2024-10-17T11:47:49Z">
                  <w:rPr>
                    <w:rFonts w:asciiTheme="minorEastAsia" w:hAnsiTheme="minorEastAsia"/>
                    <w:sz w:val="24"/>
                    <w:szCs w:val="24"/>
                  </w:rPr>
                </w:rPrChange>
              </w:rPr>
              <w:delText>7</w:delText>
            </w:r>
          </w:del>
          <w:del w:id="234" w:author="zhhx" w:date="2024-10-17T11:47:23Z">
            <w:r>
              <w:rPr>
                <w:rFonts w:hint="eastAsia" w:ascii="宋体" w:hAnsi="宋体" w:eastAsia="宋体" w:cs="宋体"/>
                <w:sz w:val="24"/>
                <w:szCs w:val="24"/>
                <w:rPrChange w:id="235" w:author="zhhx" w:date="2024-10-17T11:47:49Z">
                  <w:rPr>
                    <w:rFonts w:asciiTheme="minorEastAsia" w:hAnsiTheme="minorEastAsia"/>
                    <w:sz w:val="24"/>
                    <w:szCs w:val="24"/>
                  </w:rPr>
                </w:rPrChange>
              </w:rPr>
              <w:fldChar w:fldCharType="end"/>
            </w:r>
          </w:del>
          <w:del w:id="237" w:author="zhhx" w:date="2024-10-17T11:47:23Z">
            <w:r>
              <w:rPr>
                <w:rFonts w:hint="eastAsia" w:ascii="宋体" w:hAnsi="宋体" w:eastAsia="宋体" w:cs="宋体"/>
                <w:sz w:val="24"/>
                <w:szCs w:val="24"/>
                <w:rPrChange w:id="238" w:author="zhhx" w:date="2024-10-17T11:47:49Z">
                  <w:rPr>
                    <w:rFonts w:asciiTheme="minorEastAsia" w:hAnsiTheme="minorEastAsia"/>
                    <w:sz w:val="24"/>
                    <w:szCs w:val="24"/>
                  </w:rPr>
                </w:rPrChange>
              </w:rPr>
              <w:fldChar w:fldCharType="end"/>
            </w:r>
          </w:del>
        </w:p>
        <w:p w14:paraId="38B4B408">
          <w:pPr>
            <w:pStyle w:val="25"/>
            <w:tabs>
              <w:tab w:val="right" w:leader="dot" w:pos="9065"/>
            </w:tabs>
            <w:spacing w:line="260" w:lineRule="auto"/>
            <w:ind w:firstLine="220" w:firstLineChars="100"/>
            <w:rPr>
              <w:del w:id="241" w:author="zhhx" w:date="2024-10-17T11:47:23Z"/>
              <w:rFonts w:hint="eastAsia" w:ascii="宋体" w:hAnsi="宋体" w:eastAsia="宋体" w:cs="宋体"/>
              <w:kern w:val="2"/>
              <w:sz w:val="24"/>
              <w:szCs w:val="24"/>
              <w:rPrChange w:id="242" w:author="zhhx" w:date="2024-10-17T11:47:49Z">
                <w:rPr>
                  <w:del w:id="243" w:author="zhhx" w:date="2024-10-17T11:47:23Z"/>
                  <w:rFonts w:asciiTheme="minorEastAsia" w:hAnsiTheme="minorEastAsia" w:cstheme="minorBidi"/>
                  <w:kern w:val="2"/>
                  <w:sz w:val="24"/>
                  <w:szCs w:val="24"/>
                </w:rPr>
              </w:rPrChange>
            </w:rPr>
            <w:pPrChange w:id="240" w:author="zhhx" w:date="2024-10-17T11:48:24Z">
              <w:pPr>
                <w:pStyle w:val="25"/>
                <w:tabs>
                  <w:tab w:val="right" w:leader="dot" w:pos="9065"/>
                </w:tabs>
                <w:ind w:firstLine="220" w:firstLineChars="100"/>
              </w:pPr>
            </w:pPrChange>
          </w:pPr>
          <w:del w:id="244" w:author="zhhx" w:date="2024-10-17T11:47:23Z">
            <w:r>
              <w:rPr>
                <w:rFonts w:hint="eastAsia" w:ascii="宋体" w:hAnsi="宋体" w:eastAsia="宋体" w:cs="宋体"/>
                <w:sz w:val="24"/>
                <w:szCs w:val="24"/>
                <w:rPrChange w:id="245" w:author="zhhx" w:date="2024-10-17T11:47:49Z">
                  <w:rPr/>
                </w:rPrChange>
              </w:rPr>
              <w:fldChar w:fldCharType="begin"/>
            </w:r>
          </w:del>
          <w:del w:id="247" w:author="zhhx" w:date="2024-10-17T11:47:23Z">
            <w:r>
              <w:rPr>
                <w:rFonts w:hint="eastAsia" w:ascii="宋体" w:hAnsi="宋体" w:eastAsia="宋体" w:cs="宋体"/>
                <w:sz w:val="24"/>
                <w:szCs w:val="24"/>
                <w:rPrChange w:id="248" w:author="zhhx" w:date="2024-10-17T11:47:49Z">
                  <w:rPr/>
                </w:rPrChange>
              </w:rPr>
              <w:delInstrText xml:space="preserve"> HYPERLINK \l "_Toc172627366" </w:delInstrText>
            </w:r>
          </w:del>
          <w:del w:id="250" w:author="zhhx" w:date="2024-10-17T11:47:23Z">
            <w:r>
              <w:rPr>
                <w:rFonts w:hint="eastAsia" w:ascii="宋体" w:hAnsi="宋体" w:eastAsia="宋体" w:cs="宋体"/>
                <w:sz w:val="24"/>
                <w:szCs w:val="24"/>
                <w:rPrChange w:id="251" w:author="zhhx" w:date="2024-10-17T11:47:49Z">
                  <w:rPr/>
                </w:rPrChange>
              </w:rPr>
              <w:fldChar w:fldCharType="separate"/>
            </w:r>
          </w:del>
          <w:del w:id="253" w:author="zhhx" w:date="2024-10-17T11:47:23Z">
            <w:r>
              <w:rPr>
                <w:rStyle w:val="36"/>
                <w:rFonts w:hint="eastAsia" w:ascii="宋体" w:hAnsi="宋体" w:eastAsia="宋体" w:cs="宋体"/>
                <w:bCs/>
                <w:sz w:val="24"/>
                <w:szCs w:val="24"/>
                <w:rPrChange w:id="254" w:author="zhhx" w:date="2024-10-17T11:47:49Z">
                  <w:rPr>
                    <w:rStyle w:val="36"/>
                    <w:rFonts w:hint="eastAsia" w:cs="宋体" w:asciiTheme="minorEastAsia" w:hAnsiTheme="minorEastAsia"/>
                    <w:bCs/>
                    <w:sz w:val="24"/>
                    <w:szCs w:val="24"/>
                  </w:rPr>
                </w:rPrChange>
              </w:rPr>
              <w:delText>（二）国家相关标准</w:delText>
            </w:r>
          </w:del>
          <w:del w:id="256" w:author="zhhx" w:date="2024-10-17T11:47:23Z">
            <w:r>
              <w:rPr>
                <w:rFonts w:hint="eastAsia" w:ascii="宋体" w:hAnsi="宋体" w:eastAsia="宋体" w:cs="宋体"/>
                <w:sz w:val="24"/>
                <w:szCs w:val="24"/>
                <w:rPrChange w:id="257" w:author="zhhx" w:date="2024-10-17T11:47:49Z">
                  <w:rPr>
                    <w:rFonts w:asciiTheme="minorEastAsia" w:hAnsiTheme="minorEastAsia"/>
                    <w:sz w:val="24"/>
                    <w:szCs w:val="24"/>
                  </w:rPr>
                </w:rPrChange>
              </w:rPr>
              <w:tab/>
            </w:r>
          </w:del>
          <w:del w:id="259" w:author="zhhx" w:date="2024-10-17T11:47:23Z">
            <w:r>
              <w:rPr>
                <w:rFonts w:hint="eastAsia" w:ascii="宋体" w:hAnsi="宋体" w:eastAsia="宋体" w:cs="宋体"/>
                <w:sz w:val="24"/>
                <w:szCs w:val="24"/>
                <w:rPrChange w:id="260" w:author="zhhx" w:date="2024-10-17T11:47:49Z">
                  <w:rPr>
                    <w:rFonts w:asciiTheme="minorEastAsia" w:hAnsiTheme="minorEastAsia"/>
                    <w:sz w:val="24"/>
                    <w:szCs w:val="24"/>
                  </w:rPr>
                </w:rPrChange>
              </w:rPr>
              <w:fldChar w:fldCharType="begin"/>
            </w:r>
          </w:del>
          <w:del w:id="262" w:author="zhhx" w:date="2024-10-17T11:47:23Z">
            <w:r>
              <w:rPr>
                <w:rFonts w:hint="eastAsia" w:ascii="宋体" w:hAnsi="宋体" w:eastAsia="宋体" w:cs="宋体"/>
                <w:sz w:val="24"/>
                <w:szCs w:val="24"/>
                <w:rPrChange w:id="263" w:author="zhhx" w:date="2024-10-17T11:47:49Z">
                  <w:rPr>
                    <w:rFonts w:asciiTheme="minorEastAsia" w:hAnsiTheme="minorEastAsia"/>
                    <w:sz w:val="24"/>
                    <w:szCs w:val="24"/>
                  </w:rPr>
                </w:rPrChange>
              </w:rPr>
              <w:delInstrText xml:space="preserve"> PAGEREF _Toc172627366 \h </w:delInstrText>
            </w:r>
          </w:del>
          <w:del w:id="265" w:author="zhhx" w:date="2024-10-17T11:47:23Z">
            <w:r>
              <w:rPr>
                <w:rFonts w:hint="eastAsia" w:ascii="宋体" w:hAnsi="宋体" w:eastAsia="宋体" w:cs="宋体"/>
                <w:sz w:val="24"/>
                <w:szCs w:val="24"/>
                <w:rPrChange w:id="266" w:author="zhhx" w:date="2024-10-17T11:47:49Z">
                  <w:rPr>
                    <w:rFonts w:asciiTheme="minorEastAsia" w:hAnsiTheme="minorEastAsia"/>
                    <w:sz w:val="24"/>
                    <w:szCs w:val="24"/>
                  </w:rPr>
                </w:rPrChange>
              </w:rPr>
              <w:fldChar w:fldCharType="separate"/>
            </w:r>
          </w:del>
          <w:del w:id="268" w:author="zhhx" w:date="2024-10-17T11:47:23Z">
            <w:r>
              <w:rPr>
                <w:rFonts w:hint="eastAsia" w:ascii="宋体" w:hAnsi="宋体" w:eastAsia="宋体" w:cs="宋体"/>
                <w:sz w:val="24"/>
                <w:szCs w:val="24"/>
                <w:rPrChange w:id="269" w:author="zhhx" w:date="2024-10-17T11:47:49Z">
                  <w:rPr>
                    <w:rFonts w:asciiTheme="minorEastAsia" w:hAnsiTheme="minorEastAsia"/>
                    <w:sz w:val="24"/>
                    <w:szCs w:val="24"/>
                  </w:rPr>
                </w:rPrChange>
              </w:rPr>
              <w:delText>8</w:delText>
            </w:r>
          </w:del>
          <w:del w:id="271" w:author="zhhx" w:date="2024-10-17T11:47:23Z">
            <w:r>
              <w:rPr>
                <w:rFonts w:hint="eastAsia" w:ascii="宋体" w:hAnsi="宋体" w:eastAsia="宋体" w:cs="宋体"/>
                <w:sz w:val="24"/>
                <w:szCs w:val="24"/>
                <w:rPrChange w:id="272" w:author="zhhx" w:date="2024-10-17T11:47:49Z">
                  <w:rPr>
                    <w:rFonts w:asciiTheme="minorEastAsia" w:hAnsiTheme="minorEastAsia"/>
                    <w:sz w:val="24"/>
                    <w:szCs w:val="24"/>
                  </w:rPr>
                </w:rPrChange>
              </w:rPr>
              <w:fldChar w:fldCharType="end"/>
            </w:r>
          </w:del>
          <w:del w:id="274" w:author="zhhx" w:date="2024-10-17T11:47:23Z">
            <w:r>
              <w:rPr>
                <w:rFonts w:hint="eastAsia" w:ascii="宋体" w:hAnsi="宋体" w:eastAsia="宋体" w:cs="宋体"/>
                <w:sz w:val="24"/>
                <w:szCs w:val="24"/>
                <w:rPrChange w:id="275" w:author="zhhx" w:date="2024-10-17T11:47:49Z">
                  <w:rPr>
                    <w:rFonts w:asciiTheme="minorEastAsia" w:hAnsiTheme="minorEastAsia"/>
                    <w:sz w:val="24"/>
                    <w:szCs w:val="24"/>
                  </w:rPr>
                </w:rPrChange>
              </w:rPr>
              <w:fldChar w:fldCharType="end"/>
            </w:r>
          </w:del>
        </w:p>
        <w:p w14:paraId="4A90C21B">
          <w:pPr>
            <w:pStyle w:val="25"/>
            <w:tabs>
              <w:tab w:val="right" w:leader="dot" w:pos="9065"/>
            </w:tabs>
            <w:spacing w:line="260" w:lineRule="auto"/>
            <w:ind w:firstLine="220" w:firstLineChars="100"/>
            <w:rPr>
              <w:del w:id="278" w:author="zhhx" w:date="2024-10-17T11:47:23Z"/>
              <w:rFonts w:hint="eastAsia" w:ascii="宋体" w:hAnsi="宋体" w:eastAsia="宋体" w:cs="宋体"/>
              <w:kern w:val="2"/>
              <w:sz w:val="24"/>
              <w:szCs w:val="24"/>
              <w:rPrChange w:id="279" w:author="zhhx" w:date="2024-10-17T11:47:49Z">
                <w:rPr>
                  <w:del w:id="280" w:author="zhhx" w:date="2024-10-17T11:47:23Z"/>
                  <w:rFonts w:asciiTheme="minorEastAsia" w:hAnsiTheme="minorEastAsia" w:cstheme="minorBidi"/>
                  <w:kern w:val="2"/>
                  <w:sz w:val="24"/>
                  <w:szCs w:val="24"/>
                </w:rPr>
              </w:rPrChange>
            </w:rPr>
            <w:pPrChange w:id="277" w:author="zhhx" w:date="2024-10-17T11:48:24Z">
              <w:pPr>
                <w:pStyle w:val="25"/>
                <w:tabs>
                  <w:tab w:val="right" w:leader="dot" w:pos="9065"/>
                </w:tabs>
                <w:ind w:firstLine="220" w:firstLineChars="100"/>
              </w:pPr>
            </w:pPrChange>
          </w:pPr>
          <w:del w:id="281" w:author="zhhx" w:date="2024-10-17T11:47:23Z">
            <w:r>
              <w:rPr>
                <w:rFonts w:hint="eastAsia" w:ascii="宋体" w:hAnsi="宋体" w:eastAsia="宋体" w:cs="宋体"/>
                <w:sz w:val="24"/>
                <w:szCs w:val="24"/>
                <w:rPrChange w:id="282" w:author="zhhx" w:date="2024-10-17T11:47:49Z">
                  <w:rPr/>
                </w:rPrChange>
              </w:rPr>
              <w:fldChar w:fldCharType="begin"/>
            </w:r>
          </w:del>
          <w:del w:id="284" w:author="zhhx" w:date="2024-10-17T11:47:23Z">
            <w:r>
              <w:rPr>
                <w:rFonts w:hint="eastAsia" w:ascii="宋体" w:hAnsi="宋体" w:eastAsia="宋体" w:cs="宋体"/>
                <w:sz w:val="24"/>
                <w:szCs w:val="24"/>
                <w:rPrChange w:id="285" w:author="zhhx" w:date="2024-10-17T11:47:49Z">
                  <w:rPr/>
                </w:rPrChange>
              </w:rPr>
              <w:delInstrText xml:space="preserve"> HYPERLINK \l "_Toc172627367" </w:delInstrText>
            </w:r>
          </w:del>
          <w:del w:id="287" w:author="zhhx" w:date="2024-10-17T11:47:23Z">
            <w:r>
              <w:rPr>
                <w:rFonts w:hint="eastAsia" w:ascii="宋体" w:hAnsi="宋体" w:eastAsia="宋体" w:cs="宋体"/>
                <w:sz w:val="24"/>
                <w:szCs w:val="24"/>
                <w:rPrChange w:id="288" w:author="zhhx" w:date="2024-10-17T11:47:49Z">
                  <w:rPr/>
                </w:rPrChange>
              </w:rPr>
              <w:fldChar w:fldCharType="separate"/>
            </w:r>
          </w:del>
          <w:del w:id="290" w:author="zhhx" w:date="2024-10-17T11:47:23Z">
            <w:r>
              <w:rPr>
                <w:rStyle w:val="36"/>
                <w:rFonts w:hint="eastAsia" w:ascii="宋体" w:hAnsi="宋体" w:eastAsia="宋体" w:cs="宋体"/>
                <w:bCs/>
                <w:sz w:val="24"/>
                <w:szCs w:val="24"/>
                <w:rPrChange w:id="291" w:author="zhhx" w:date="2024-10-17T11:47:49Z">
                  <w:rPr>
                    <w:rStyle w:val="36"/>
                    <w:rFonts w:hint="eastAsia" w:cs="宋体" w:asciiTheme="minorEastAsia" w:hAnsiTheme="minorEastAsia"/>
                    <w:bCs/>
                    <w:sz w:val="24"/>
                    <w:szCs w:val="24"/>
                  </w:rPr>
                </w:rPrChange>
              </w:rPr>
              <w:delText>（三）北京市相关标准</w:delText>
            </w:r>
          </w:del>
          <w:del w:id="293" w:author="zhhx" w:date="2024-10-17T11:47:23Z">
            <w:r>
              <w:rPr>
                <w:rFonts w:hint="eastAsia" w:ascii="宋体" w:hAnsi="宋体" w:eastAsia="宋体" w:cs="宋体"/>
                <w:sz w:val="24"/>
                <w:szCs w:val="24"/>
                <w:rPrChange w:id="294" w:author="zhhx" w:date="2024-10-17T11:47:49Z">
                  <w:rPr>
                    <w:rFonts w:asciiTheme="minorEastAsia" w:hAnsiTheme="minorEastAsia"/>
                    <w:sz w:val="24"/>
                    <w:szCs w:val="24"/>
                  </w:rPr>
                </w:rPrChange>
              </w:rPr>
              <w:tab/>
            </w:r>
          </w:del>
          <w:del w:id="296" w:author="zhhx" w:date="2024-10-17T11:47:23Z">
            <w:r>
              <w:rPr>
                <w:rFonts w:hint="eastAsia" w:ascii="宋体" w:hAnsi="宋体" w:eastAsia="宋体" w:cs="宋体"/>
                <w:sz w:val="24"/>
                <w:szCs w:val="24"/>
                <w:rPrChange w:id="297" w:author="zhhx" w:date="2024-10-17T11:47:49Z">
                  <w:rPr>
                    <w:rFonts w:asciiTheme="minorEastAsia" w:hAnsiTheme="minorEastAsia"/>
                    <w:sz w:val="24"/>
                    <w:szCs w:val="24"/>
                  </w:rPr>
                </w:rPrChange>
              </w:rPr>
              <w:fldChar w:fldCharType="begin"/>
            </w:r>
          </w:del>
          <w:del w:id="299" w:author="zhhx" w:date="2024-10-17T11:47:23Z">
            <w:r>
              <w:rPr>
                <w:rFonts w:hint="eastAsia" w:ascii="宋体" w:hAnsi="宋体" w:eastAsia="宋体" w:cs="宋体"/>
                <w:sz w:val="24"/>
                <w:szCs w:val="24"/>
                <w:rPrChange w:id="300" w:author="zhhx" w:date="2024-10-17T11:47:49Z">
                  <w:rPr>
                    <w:rFonts w:asciiTheme="minorEastAsia" w:hAnsiTheme="minorEastAsia"/>
                    <w:sz w:val="24"/>
                    <w:szCs w:val="24"/>
                  </w:rPr>
                </w:rPrChange>
              </w:rPr>
              <w:delInstrText xml:space="preserve"> PAGEREF _Toc172627367 \h </w:delInstrText>
            </w:r>
          </w:del>
          <w:del w:id="302" w:author="zhhx" w:date="2024-10-17T11:47:23Z">
            <w:r>
              <w:rPr>
                <w:rFonts w:hint="eastAsia" w:ascii="宋体" w:hAnsi="宋体" w:eastAsia="宋体" w:cs="宋体"/>
                <w:sz w:val="24"/>
                <w:szCs w:val="24"/>
                <w:rPrChange w:id="303" w:author="zhhx" w:date="2024-10-17T11:47:49Z">
                  <w:rPr>
                    <w:rFonts w:asciiTheme="minorEastAsia" w:hAnsiTheme="minorEastAsia"/>
                    <w:sz w:val="24"/>
                    <w:szCs w:val="24"/>
                  </w:rPr>
                </w:rPrChange>
              </w:rPr>
              <w:fldChar w:fldCharType="separate"/>
            </w:r>
          </w:del>
          <w:del w:id="305" w:author="zhhx" w:date="2024-10-17T11:47:23Z">
            <w:r>
              <w:rPr>
                <w:rFonts w:hint="eastAsia" w:ascii="宋体" w:hAnsi="宋体" w:eastAsia="宋体" w:cs="宋体"/>
                <w:sz w:val="24"/>
                <w:szCs w:val="24"/>
                <w:rPrChange w:id="306" w:author="zhhx" w:date="2024-10-17T11:47:49Z">
                  <w:rPr>
                    <w:rFonts w:asciiTheme="minorEastAsia" w:hAnsiTheme="minorEastAsia"/>
                    <w:sz w:val="24"/>
                    <w:szCs w:val="24"/>
                  </w:rPr>
                </w:rPrChange>
              </w:rPr>
              <w:delText>8</w:delText>
            </w:r>
          </w:del>
          <w:del w:id="308" w:author="zhhx" w:date="2024-10-17T11:47:23Z">
            <w:r>
              <w:rPr>
                <w:rFonts w:hint="eastAsia" w:ascii="宋体" w:hAnsi="宋体" w:eastAsia="宋体" w:cs="宋体"/>
                <w:sz w:val="24"/>
                <w:szCs w:val="24"/>
                <w:rPrChange w:id="309" w:author="zhhx" w:date="2024-10-17T11:47:49Z">
                  <w:rPr>
                    <w:rFonts w:asciiTheme="minorEastAsia" w:hAnsiTheme="minorEastAsia"/>
                    <w:sz w:val="24"/>
                    <w:szCs w:val="24"/>
                  </w:rPr>
                </w:rPrChange>
              </w:rPr>
              <w:fldChar w:fldCharType="end"/>
            </w:r>
          </w:del>
          <w:del w:id="311" w:author="zhhx" w:date="2024-10-17T11:47:23Z">
            <w:r>
              <w:rPr>
                <w:rFonts w:hint="eastAsia" w:ascii="宋体" w:hAnsi="宋体" w:eastAsia="宋体" w:cs="宋体"/>
                <w:sz w:val="24"/>
                <w:szCs w:val="24"/>
                <w:rPrChange w:id="312" w:author="zhhx" w:date="2024-10-17T11:47:49Z">
                  <w:rPr>
                    <w:rFonts w:asciiTheme="minorEastAsia" w:hAnsiTheme="minorEastAsia"/>
                    <w:sz w:val="24"/>
                    <w:szCs w:val="24"/>
                  </w:rPr>
                </w:rPrChange>
              </w:rPr>
              <w:fldChar w:fldCharType="end"/>
            </w:r>
          </w:del>
        </w:p>
        <w:p w14:paraId="662CD95B">
          <w:pPr>
            <w:pStyle w:val="25"/>
            <w:tabs>
              <w:tab w:val="right" w:leader="dot" w:pos="9065"/>
            </w:tabs>
            <w:spacing w:line="260" w:lineRule="auto"/>
            <w:rPr>
              <w:del w:id="315" w:author="zhhx" w:date="2024-10-17T11:47:23Z"/>
              <w:rFonts w:hint="eastAsia" w:ascii="宋体" w:hAnsi="宋体" w:eastAsia="宋体" w:cs="宋体"/>
              <w:kern w:val="2"/>
              <w:sz w:val="24"/>
              <w:szCs w:val="24"/>
              <w:rPrChange w:id="316" w:author="zhhx" w:date="2024-10-17T11:47:49Z">
                <w:rPr>
                  <w:del w:id="317" w:author="zhhx" w:date="2024-10-17T11:47:23Z"/>
                  <w:rFonts w:asciiTheme="minorEastAsia" w:hAnsiTheme="minorEastAsia" w:cstheme="minorBidi"/>
                  <w:kern w:val="2"/>
                  <w:sz w:val="24"/>
                  <w:szCs w:val="24"/>
                </w:rPr>
              </w:rPrChange>
            </w:rPr>
            <w:pPrChange w:id="314" w:author="zhhx" w:date="2024-10-17T11:48:24Z">
              <w:pPr>
                <w:pStyle w:val="25"/>
                <w:tabs>
                  <w:tab w:val="right" w:leader="dot" w:pos="9065"/>
                </w:tabs>
              </w:pPr>
            </w:pPrChange>
          </w:pPr>
          <w:del w:id="318" w:author="zhhx" w:date="2024-10-17T11:47:23Z">
            <w:r>
              <w:rPr>
                <w:rFonts w:hint="eastAsia" w:ascii="宋体" w:hAnsi="宋体" w:eastAsia="宋体" w:cs="宋体"/>
                <w:sz w:val="24"/>
                <w:szCs w:val="24"/>
                <w:rPrChange w:id="319" w:author="zhhx" w:date="2024-10-17T11:47:49Z">
                  <w:rPr/>
                </w:rPrChange>
              </w:rPr>
              <w:fldChar w:fldCharType="begin"/>
            </w:r>
          </w:del>
          <w:del w:id="321" w:author="zhhx" w:date="2024-10-17T11:47:23Z">
            <w:r>
              <w:rPr>
                <w:rFonts w:hint="eastAsia" w:ascii="宋体" w:hAnsi="宋体" w:eastAsia="宋体" w:cs="宋体"/>
                <w:sz w:val="24"/>
                <w:szCs w:val="24"/>
                <w:rPrChange w:id="322" w:author="zhhx" w:date="2024-10-17T11:47:49Z">
                  <w:rPr/>
                </w:rPrChange>
              </w:rPr>
              <w:delInstrText xml:space="preserve"> HYPERLINK \l "_Toc172627368" </w:delInstrText>
            </w:r>
          </w:del>
          <w:del w:id="324" w:author="zhhx" w:date="2024-10-17T11:47:23Z">
            <w:r>
              <w:rPr>
                <w:rFonts w:hint="eastAsia" w:ascii="宋体" w:hAnsi="宋体" w:eastAsia="宋体" w:cs="宋体"/>
                <w:sz w:val="24"/>
                <w:szCs w:val="24"/>
                <w:rPrChange w:id="325" w:author="zhhx" w:date="2024-10-17T11:47:49Z">
                  <w:rPr/>
                </w:rPrChange>
              </w:rPr>
              <w:fldChar w:fldCharType="separate"/>
            </w:r>
          </w:del>
          <w:del w:id="327" w:author="zhhx" w:date="2024-10-17T11:47:23Z">
            <w:r>
              <w:rPr>
                <w:rStyle w:val="36"/>
                <w:rFonts w:hint="eastAsia" w:ascii="宋体" w:hAnsi="宋体" w:eastAsia="宋体" w:cs="宋体"/>
                <w:bCs/>
                <w:sz w:val="24"/>
                <w:szCs w:val="24"/>
                <w:rPrChange w:id="328" w:author="zhhx" w:date="2024-10-17T11:47:49Z">
                  <w:rPr>
                    <w:rStyle w:val="36"/>
                    <w:rFonts w:hint="eastAsia" w:cs="宋体" w:asciiTheme="minorEastAsia" w:hAnsiTheme="minorEastAsia"/>
                    <w:bCs/>
                    <w:sz w:val="24"/>
                    <w:szCs w:val="24"/>
                  </w:rPr>
                </w:rPrChange>
              </w:rPr>
              <w:delText>三、 项目基本情况</w:delText>
            </w:r>
          </w:del>
          <w:del w:id="330" w:author="zhhx" w:date="2024-10-17T11:47:23Z">
            <w:r>
              <w:rPr>
                <w:rFonts w:hint="eastAsia" w:ascii="宋体" w:hAnsi="宋体" w:eastAsia="宋体" w:cs="宋体"/>
                <w:sz w:val="24"/>
                <w:szCs w:val="24"/>
                <w:rPrChange w:id="331" w:author="zhhx" w:date="2024-10-17T11:47:49Z">
                  <w:rPr>
                    <w:rFonts w:asciiTheme="minorEastAsia" w:hAnsiTheme="minorEastAsia"/>
                    <w:sz w:val="24"/>
                    <w:szCs w:val="24"/>
                  </w:rPr>
                </w:rPrChange>
              </w:rPr>
              <w:tab/>
            </w:r>
          </w:del>
          <w:del w:id="333" w:author="zhhx" w:date="2024-10-17T11:47:23Z">
            <w:r>
              <w:rPr>
                <w:rFonts w:hint="eastAsia" w:ascii="宋体" w:hAnsi="宋体" w:eastAsia="宋体" w:cs="宋体"/>
                <w:sz w:val="24"/>
                <w:szCs w:val="24"/>
                <w:rPrChange w:id="334" w:author="zhhx" w:date="2024-10-17T11:47:49Z">
                  <w:rPr>
                    <w:rFonts w:asciiTheme="minorEastAsia" w:hAnsiTheme="minorEastAsia"/>
                    <w:sz w:val="24"/>
                    <w:szCs w:val="24"/>
                  </w:rPr>
                </w:rPrChange>
              </w:rPr>
              <w:fldChar w:fldCharType="begin"/>
            </w:r>
          </w:del>
          <w:del w:id="336" w:author="zhhx" w:date="2024-10-17T11:47:23Z">
            <w:r>
              <w:rPr>
                <w:rFonts w:hint="eastAsia" w:ascii="宋体" w:hAnsi="宋体" w:eastAsia="宋体" w:cs="宋体"/>
                <w:sz w:val="24"/>
                <w:szCs w:val="24"/>
                <w:rPrChange w:id="337" w:author="zhhx" w:date="2024-10-17T11:47:49Z">
                  <w:rPr>
                    <w:rFonts w:asciiTheme="minorEastAsia" w:hAnsiTheme="minorEastAsia"/>
                    <w:sz w:val="24"/>
                    <w:szCs w:val="24"/>
                  </w:rPr>
                </w:rPrChange>
              </w:rPr>
              <w:delInstrText xml:space="preserve"> PAGEREF _Toc172627368 \h </w:delInstrText>
            </w:r>
          </w:del>
          <w:del w:id="339" w:author="zhhx" w:date="2024-10-17T11:47:23Z">
            <w:r>
              <w:rPr>
                <w:rFonts w:hint="eastAsia" w:ascii="宋体" w:hAnsi="宋体" w:eastAsia="宋体" w:cs="宋体"/>
                <w:sz w:val="24"/>
                <w:szCs w:val="24"/>
                <w:rPrChange w:id="340" w:author="zhhx" w:date="2024-10-17T11:47:49Z">
                  <w:rPr>
                    <w:rFonts w:asciiTheme="minorEastAsia" w:hAnsiTheme="minorEastAsia"/>
                    <w:sz w:val="24"/>
                    <w:szCs w:val="24"/>
                  </w:rPr>
                </w:rPrChange>
              </w:rPr>
              <w:fldChar w:fldCharType="separate"/>
            </w:r>
          </w:del>
          <w:del w:id="342" w:author="zhhx" w:date="2024-10-17T11:47:23Z">
            <w:r>
              <w:rPr>
                <w:rFonts w:hint="eastAsia" w:ascii="宋体" w:hAnsi="宋体" w:eastAsia="宋体" w:cs="宋体"/>
                <w:sz w:val="24"/>
                <w:szCs w:val="24"/>
                <w:rPrChange w:id="343" w:author="zhhx" w:date="2024-10-17T11:47:49Z">
                  <w:rPr>
                    <w:rFonts w:asciiTheme="minorEastAsia" w:hAnsiTheme="minorEastAsia"/>
                    <w:sz w:val="24"/>
                    <w:szCs w:val="24"/>
                  </w:rPr>
                </w:rPrChange>
              </w:rPr>
              <w:delText>11</w:delText>
            </w:r>
          </w:del>
          <w:del w:id="345" w:author="zhhx" w:date="2024-10-17T11:47:23Z">
            <w:r>
              <w:rPr>
                <w:rFonts w:hint="eastAsia" w:ascii="宋体" w:hAnsi="宋体" w:eastAsia="宋体" w:cs="宋体"/>
                <w:sz w:val="24"/>
                <w:szCs w:val="24"/>
                <w:rPrChange w:id="346" w:author="zhhx" w:date="2024-10-17T11:47:49Z">
                  <w:rPr>
                    <w:rFonts w:asciiTheme="minorEastAsia" w:hAnsiTheme="minorEastAsia"/>
                    <w:sz w:val="24"/>
                    <w:szCs w:val="24"/>
                  </w:rPr>
                </w:rPrChange>
              </w:rPr>
              <w:fldChar w:fldCharType="end"/>
            </w:r>
          </w:del>
          <w:del w:id="348" w:author="zhhx" w:date="2024-10-17T11:47:23Z">
            <w:r>
              <w:rPr>
                <w:rFonts w:hint="eastAsia" w:ascii="宋体" w:hAnsi="宋体" w:eastAsia="宋体" w:cs="宋体"/>
                <w:sz w:val="24"/>
                <w:szCs w:val="24"/>
                <w:rPrChange w:id="349" w:author="zhhx" w:date="2024-10-17T11:47:49Z">
                  <w:rPr>
                    <w:rFonts w:asciiTheme="minorEastAsia" w:hAnsiTheme="minorEastAsia"/>
                    <w:sz w:val="24"/>
                    <w:szCs w:val="24"/>
                  </w:rPr>
                </w:rPrChange>
              </w:rPr>
              <w:fldChar w:fldCharType="end"/>
            </w:r>
          </w:del>
        </w:p>
        <w:p w14:paraId="52479D51">
          <w:pPr>
            <w:pStyle w:val="25"/>
            <w:tabs>
              <w:tab w:val="right" w:leader="dot" w:pos="9065"/>
            </w:tabs>
            <w:spacing w:line="260" w:lineRule="auto"/>
            <w:ind w:firstLine="220" w:firstLineChars="100"/>
            <w:rPr>
              <w:del w:id="352" w:author="zhhx" w:date="2024-10-17T11:47:23Z"/>
              <w:rFonts w:hint="eastAsia" w:ascii="宋体" w:hAnsi="宋体" w:eastAsia="宋体" w:cs="宋体"/>
              <w:kern w:val="2"/>
              <w:sz w:val="24"/>
              <w:szCs w:val="24"/>
              <w:rPrChange w:id="353" w:author="zhhx" w:date="2024-10-17T11:47:49Z">
                <w:rPr>
                  <w:del w:id="354" w:author="zhhx" w:date="2024-10-17T11:47:23Z"/>
                  <w:rFonts w:asciiTheme="minorEastAsia" w:hAnsiTheme="minorEastAsia" w:cstheme="minorBidi"/>
                  <w:kern w:val="2"/>
                  <w:sz w:val="24"/>
                  <w:szCs w:val="24"/>
                </w:rPr>
              </w:rPrChange>
            </w:rPr>
            <w:pPrChange w:id="351" w:author="zhhx" w:date="2024-10-17T11:48:24Z">
              <w:pPr>
                <w:pStyle w:val="25"/>
                <w:tabs>
                  <w:tab w:val="right" w:leader="dot" w:pos="9065"/>
                </w:tabs>
                <w:ind w:firstLine="220" w:firstLineChars="100"/>
              </w:pPr>
            </w:pPrChange>
          </w:pPr>
          <w:del w:id="355" w:author="zhhx" w:date="2024-10-17T11:47:23Z">
            <w:r>
              <w:rPr>
                <w:rFonts w:hint="eastAsia" w:ascii="宋体" w:hAnsi="宋体" w:eastAsia="宋体" w:cs="宋体"/>
                <w:sz w:val="24"/>
                <w:szCs w:val="24"/>
                <w:rPrChange w:id="356" w:author="zhhx" w:date="2024-10-17T11:47:49Z">
                  <w:rPr/>
                </w:rPrChange>
              </w:rPr>
              <w:fldChar w:fldCharType="begin"/>
            </w:r>
          </w:del>
          <w:del w:id="358" w:author="zhhx" w:date="2024-10-17T11:47:23Z">
            <w:r>
              <w:rPr>
                <w:rFonts w:hint="eastAsia" w:ascii="宋体" w:hAnsi="宋体" w:eastAsia="宋体" w:cs="宋体"/>
                <w:sz w:val="24"/>
                <w:szCs w:val="24"/>
                <w:rPrChange w:id="359" w:author="zhhx" w:date="2024-10-17T11:47:49Z">
                  <w:rPr/>
                </w:rPrChange>
              </w:rPr>
              <w:delInstrText xml:space="preserve"> HYPERLINK \l "_Toc172627369" </w:delInstrText>
            </w:r>
          </w:del>
          <w:del w:id="361" w:author="zhhx" w:date="2024-10-17T11:47:23Z">
            <w:r>
              <w:rPr>
                <w:rFonts w:hint="eastAsia" w:ascii="宋体" w:hAnsi="宋体" w:eastAsia="宋体" w:cs="宋体"/>
                <w:sz w:val="24"/>
                <w:szCs w:val="24"/>
                <w:rPrChange w:id="362" w:author="zhhx" w:date="2024-10-17T11:47:49Z">
                  <w:rPr/>
                </w:rPrChange>
              </w:rPr>
              <w:fldChar w:fldCharType="separate"/>
            </w:r>
          </w:del>
          <w:del w:id="364" w:author="zhhx" w:date="2024-10-17T11:47:23Z">
            <w:r>
              <w:rPr>
                <w:rStyle w:val="36"/>
                <w:rFonts w:hint="eastAsia" w:ascii="宋体" w:hAnsi="宋体" w:eastAsia="宋体" w:cs="宋体"/>
                <w:bCs/>
                <w:sz w:val="24"/>
                <w:szCs w:val="24"/>
                <w:rPrChange w:id="365" w:author="zhhx" w:date="2024-10-17T11:47:49Z">
                  <w:rPr>
                    <w:rStyle w:val="36"/>
                    <w:rFonts w:hint="eastAsia" w:cs="宋体" w:asciiTheme="minorEastAsia" w:hAnsiTheme="minorEastAsia"/>
                    <w:bCs/>
                    <w:sz w:val="24"/>
                    <w:szCs w:val="24"/>
                  </w:rPr>
                </w:rPrChange>
              </w:rPr>
              <w:delText>（一）物业情况</w:delText>
            </w:r>
          </w:del>
          <w:del w:id="367" w:author="zhhx" w:date="2024-10-17T11:47:23Z">
            <w:r>
              <w:rPr>
                <w:rFonts w:hint="eastAsia" w:ascii="宋体" w:hAnsi="宋体" w:eastAsia="宋体" w:cs="宋体"/>
                <w:sz w:val="24"/>
                <w:szCs w:val="24"/>
                <w:rPrChange w:id="368" w:author="zhhx" w:date="2024-10-17T11:47:49Z">
                  <w:rPr>
                    <w:rFonts w:asciiTheme="minorEastAsia" w:hAnsiTheme="minorEastAsia"/>
                    <w:sz w:val="24"/>
                    <w:szCs w:val="24"/>
                  </w:rPr>
                </w:rPrChange>
              </w:rPr>
              <w:tab/>
            </w:r>
          </w:del>
          <w:del w:id="370" w:author="zhhx" w:date="2024-10-17T11:47:23Z">
            <w:r>
              <w:rPr>
                <w:rFonts w:hint="eastAsia" w:ascii="宋体" w:hAnsi="宋体" w:eastAsia="宋体" w:cs="宋体"/>
                <w:sz w:val="24"/>
                <w:szCs w:val="24"/>
                <w:rPrChange w:id="371" w:author="zhhx" w:date="2024-10-17T11:47:49Z">
                  <w:rPr>
                    <w:rFonts w:asciiTheme="minorEastAsia" w:hAnsiTheme="minorEastAsia"/>
                    <w:sz w:val="24"/>
                    <w:szCs w:val="24"/>
                  </w:rPr>
                </w:rPrChange>
              </w:rPr>
              <w:fldChar w:fldCharType="begin"/>
            </w:r>
          </w:del>
          <w:del w:id="373" w:author="zhhx" w:date="2024-10-17T11:47:23Z">
            <w:r>
              <w:rPr>
                <w:rFonts w:hint="eastAsia" w:ascii="宋体" w:hAnsi="宋体" w:eastAsia="宋体" w:cs="宋体"/>
                <w:sz w:val="24"/>
                <w:szCs w:val="24"/>
                <w:rPrChange w:id="374" w:author="zhhx" w:date="2024-10-17T11:47:49Z">
                  <w:rPr>
                    <w:rFonts w:asciiTheme="minorEastAsia" w:hAnsiTheme="minorEastAsia"/>
                    <w:sz w:val="24"/>
                    <w:szCs w:val="24"/>
                  </w:rPr>
                </w:rPrChange>
              </w:rPr>
              <w:delInstrText xml:space="preserve"> PAGEREF _Toc172627369 \h </w:delInstrText>
            </w:r>
          </w:del>
          <w:del w:id="376" w:author="zhhx" w:date="2024-10-17T11:47:23Z">
            <w:r>
              <w:rPr>
                <w:rFonts w:hint="eastAsia" w:ascii="宋体" w:hAnsi="宋体" w:eastAsia="宋体" w:cs="宋体"/>
                <w:sz w:val="24"/>
                <w:szCs w:val="24"/>
                <w:rPrChange w:id="377" w:author="zhhx" w:date="2024-10-17T11:47:49Z">
                  <w:rPr>
                    <w:rFonts w:asciiTheme="minorEastAsia" w:hAnsiTheme="minorEastAsia"/>
                    <w:sz w:val="24"/>
                    <w:szCs w:val="24"/>
                  </w:rPr>
                </w:rPrChange>
              </w:rPr>
              <w:fldChar w:fldCharType="separate"/>
            </w:r>
          </w:del>
          <w:del w:id="379" w:author="zhhx" w:date="2024-10-17T11:47:23Z">
            <w:r>
              <w:rPr>
                <w:rFonts w:hint="eastAsia" w:ascii="宋体" w:hAnsi="宋体" w:eastAsia="宋体" w:cs="宋体"/>
                <w:sz w:val="24"/>
                <w:szCs w:val="24"/>
                <w:rPrChange w:id="380" w:author="zhhx" w:date="2024-10-17T11:47:49Z">
                  <w:rPr>
                    <w:rFonts w:asciiTheme="minorEastAsia" w:hAnsiTheme="minorEastAsia"/>
                    <w:sz w:val="24"/>
                    <w:szCs w:val="24"/>
                  </w:rPr>
                </w:rPrChange>
              </w:rPr>
              <w:delText>11</w:delText>
            </w:r>
          </w:del>
          <w:del w:id="382" w:author="zhhx" w:date="2024-10-17T11:47:23Z">
            <w:r>
              <w:rPr>
                <w:rFonts w:hint="eastAsia" w:ascii="宋体" w:hAnsi="宋体" w:eastAsia="宋体" w:cs="宋体"/>
                <w:sz w:val="24"/>
                <w:szCs w:val="24"/>
                <w:rPrChange w:id="383" w:author="zhhx" w:date="2024-10-17T11:47:49Z">
                  <w:rPr>
                    <w:rFonts w:asciiTheme="minorEastAsia" w:hAnsiTheme="minorEastAsia"/>
                    <w:sz w:val="24"/>
                    <w:szCs w:val="24"/>
                  </w:rPr>
                </w:rPrChange>
              </w:rPr>
              <w:fldChar w:fldCharType="end"/>
            </w:r>
          </w:del>
          <w:del w:id="385" w:author="zhhx" w:date="2024-10-17T11:47:23Z">
            <w:r>
              <w:rPr>
                <w:rFonts w:hint="eastAsia" w:ascii="宋体" w:hAnsi="宋体" w:eastAsia="宋体" w:cs="宋体"/>
                <w:sz w:val="24"/>
                <w:szCs w:val="24"/>
                <w:rPrChange w:id="386" w:author="zhhx" w:date="2024-10-17T11:47:49Z">
                  <w:rPr>
                    <w:rFonts w:asciiTheme="minorEastAsia" w:hAnsiTheme="minorEastAsia"/>
                    <w:sz w:val="24"/>
                    <w:szCs w:val="24"/>
                  </w:rPr>
                </w:rPrChange>
              </w:rPr>
              <w:fldChar w:fldCharType="end"/>
            </w:r>
          </w:del>
        </w:p>
        <w:p w14:paraId="0A14EBA2">
          <w:pPr>
            <w:pStyle w:val="25"/>
            <w:tabs>
              <w:tab w:val="right" w:leader="dot" w:pos="9065"/>
            </w:tabs>
            <w:spacing w:line="260" w:lineRule="auto"/>
            <w:ind w:firstLine="220" w:firstLineChars="100"/>
            <w:rPr>
              <w:del w:id="389" w:author="zhhx" w:date="2024-10-17T11:47:23Z"/>
              <w:rFonts w:hint="eastAsia" w:ascii="宋体" w:hAnsi="宋体" w:eastAsia="宋体" w:cs="宋体"/>
              <w:kern w:val="2"/>
              <w:sz w:val="24"/>
              <w:szCs w:val="24"/>
              <w:rPrChange w:id="390" w:author="zhhx" w:date="2024-10-17T11:47:49Z">
                <w:rPr>
                  <w:del w:id="391" w:author="zhhx" w:date="2024-10-17T11:47:23Z"/>
                  <w:rFonts w:asciiTheme="minorEastAsia" w:hAnsiTheme="minorEastAsia" w:cstheme="minorBidi"/>
                  <w:kern w:val="2"/>
                  <w:sz w:val="24"/>
                  <w:szCs w:val="24"/>
                </w:rPr>
              </w:rPrChange>
            </w:rPr>
            <w:pPrChange w:id="388" w:author="zhhx" w:date="2024-10-17T11:48:24Z">
              <w:pPr>
                <w:pStyle w:val="25"/>
                <w:tabs>
                  <w:tab w:val="right" w:leader="dot" w:pos="9065"/>
                </w:tabs>
                <w:ind w:firstLine="220" w:firstLineChars="100"/>
              </w:pPr>
            </w:pPrChange>
          </w:pPr>
          <w:del w:id="392" w:author="zhhx" w:date="2024-10-17T11:47:23Z">
            <w:r>
              <w:rPr>
                <w:rFonts w:hint="eastAsia" w:ascii="宋体" w:hAnsi="宋体" w:eastAsia="宋体" w:cs="宋体"/>
                <w:sz w:val="24"/>
                <w:szCs w:val="24"/>
                <w:rPrChange w:id="393" w:author="zhhx" w:date="2024-10-17T11:47:49Z">
                  <w:rPr/>
                </w:rPrChange>
              </w:rPr>
              <w:fldChar w:fldCharType="begin"/>
            </w:r>
          </w:del>
          <w:del w:id="395" w:author="zhhx" w:date="2024-10-17T11:47:23Z">
            <w:r>
              <w:rPr>
                <w:rFonts w:hint="eastAsia" w:ascii="宋体" w:hAnsi="宋体" w:eastAsia="宋体" w:cs="宋体"/>
                <w:sz w:val="24"/>
                <w:szCs w:val="24"/>
                <w:rPrChange w:id="396" w:author="zhhx" w:date="2024-10-17T11:47:49Z">
                  <w:rPr/>
                </w:rPrChange>
              </w:rPr>
              <w:delInstrText xml:space="preserve"> HYPERLINK \l "_Toc172627370" </w:delInstrText>
            </w:r>
          </w:del>
          <w:del w:id="398" w:author="zhhx" w:date="2024-10-17T11:47:23Z">
            <w:r>
              <w:rPr>
                <w:rFonts w:hint="eastAsia" w:ascii="宋体" w:hAnsi="宋体" w:eastAsia="宋体" w:cs="宋体"/>
                <w:sz w:val="24"/>
                <w:szCs w:val="24"/>
                <w:rPrChange w:id="399" w:author="zhhx" w:date="2024-10-17T11:47:49Z">
                  <w:rPr/>
                </w:rPrChange>
              </w:rPr>
              <w:fldChar w:fldCharType="separate"/>
            </w:r>
          </w:del>
          <w:del w:id="401" w:author="zhhx" w:date="2024-10-17T11:47:23Z">
            <w:r>
              <w:rPr>
                <w:rStyle w:val="36"/>
                <w:rFonts w:hint="eastAsia" w:ascii="宋体" w:hAnsi="宋体" w:eastAsia="宋体" w:cs="宋体"/>
                <w:bCs/>
                <w:sz w:val="24"/>
                <w:szCs w:val="24"/>
                <w:rPrChange w:id="402" w:author="zhhx" w:date="2024-10-17T11:47:49Z">
                  <w:rPr>
                    <w:rStyle w:val="36"/>
                    <w:rFonts w:hint="eastAsia" w:cs="宋体" w:asciiTheme="minorEastAsia" w:hAnsiTheme="minorEastAsia"/>
                    <w:bCs/>
                    <w:sz w:val="24"/>
                    <w:szCs w:val="24"/>
                  </w:rPr>
                </w:rPrChange>
              </w:rPr>
              <w:delText>（二）采购人提供供应商使用的场地、设施、设备、材料等</w:delText>
            </w:r>
          </w:del>
          <w:del w:id="404" w:author="zhhx" w:date="2024-10-17T11:47:23Z">
            <w:r>
              <w:rPr>
                <w:rFonts w:hint="eastAsia" w:ascii="宋体" w:hAnsi="宋体" w:eastAsia="宋体" w:cs="宋体"/>
                <w:sz w:val="24"/>
                <w:szCs w:val="24"/>
                <w:rPrChange w:id="405" w:author="zhhx" w:date="2024-10-17T11:47:49Z">
                  <w:rPr>
                    <w:rFonts w:asciiTheme="minorEastAsia" w:hAnsiTheme="minorEastAsia"/>
                    <w:sz w:val="24"/>
                    <w:szCs w:val="24"/>
                  </w:rPr>
                </w:rPrChange>
              </w:rPr>
              <w:tab/>
            </w:r>
          </w:del>
          <w:del w:id="407" w:author="zhhx" w:date="2024-10-17T11:47:23Z">
            <w:r>
              <w:rPr>
                <w:rFonts w:hint="eastAsia" w:ascii="宋体" w:hAnsi="宋体" w:eastAsia="宋体" w:cs="宋体"/>
                <w:sz w:val="24"/>
                <w:szCs w:val="24"/>
                <w:rPrChange w:id="408" w:author="zhhx" w:date="2024-10-17T11:47:49Z">
                  <w:rPr>
                    <w:rFonts w:asciiTheme="minorEastAsia" w:hAnsiTheme="minorEastAsia"/>
                    <w:sz w:val="24"/>
                    <w:szCs w:val="24"/>
                  </w:rPr>
                </w:rPrChange>
              </w:rPr>
              <w:fldChar w:fldCharType="begin"/>
            </w:r>
          </w:del>
          <w:del w:id="410" w:author="zhhx" w:date="2024-10-17T11:47:23Z">
            <w:r>
              <w:rPr>
                <w:rFonts w:hint="eastAsia" w:ascii="宋体" w:hAnsi="宋体" w:eastAsia="宋体" w:cs="宋体"/>
                <w:sz w:val="24"/>
                <w:szCs w:val="24"/>
                <w:rPrChange w:id="411" w:author="zhhx" w:date="2024-10-17T11:47:49Z">
                  <w:rPr>
                    <w:rFonts w:asciiTheme="minorEastAsia" w:hAnsiTheme="minorEastAsia"/>
                    <w:sz w:val="24"/>
                    <w:szCs w:val="24"/>
                  </w:rPr>
                </w:rPrChange>
              </w:rPr>
              <w:delInstrText xml:space="preserve"> PAGEREF _Toc172627370 \h </w:delInstrText>
            </w:r>
          </w:del>
          <w:del w:id="413" w:author="zhhx" w:date="2024-10-17T11:47:23Z">
            <w:r>
              <w:rPr>
                <w:rFonts w:hint="eastAsia" w:ascii="宋体" w:hAnsi="宋体" w:eastAsia="宋体" w:cs="宋体"/>
                <w:sz w:val="24"/>
                <w:szCs w:val="24"/>
                <w:rPrChange w:id="414" w:author="zhhx" w:date="2024-10-17T11:47:49Z">
                  <w:rPr>
                    <w:rFonts w:asciiTheme="minorEastAsia" w:hAnsiTheme="minorEastAsia"/>
                    <w:sz w:val="24"/>
                    <w:szCs w:val="24"/>
                  </w:rPr>
                </w:rPrChange>
              </w:rPr>
              <w:fldChar w:fldCharType="separate"/>
            </w:r>
          </w:del>
          <w:del w:id="416" w:author="zhhx" w:date="2024-10-17T11:47:23Z">
            <w:r>
              <w:rPr>
                <w:rFonts w:hint="eastAsia" w:ascii="宋体" w:hAnsi="宋体" w:eastAsia="宋体" w:cs="宋体"/>
                <w:sz w:val="24"/>
                <w:szCs w:val="24"/>
                <w:rPrChange w:id="417" w:author="zhhx" w:date="2024-10-17T11:47:49Z">
                  <w:rPr>
                    <w:rFonts w:asciiTheme="minorEastAsia" w:hAnsiTheme="minorEastAsia"/>
                    <w:sz w:val="24"/>
                    <w:szCs w:val="24"/>
                  </w:rPr>
                </w:rPrChange>
              </w:rPr>
              <w:delText>11</w:delText>
            </w:r>
          </w:del>
          <w:del w:id="419" w:author="zhhx" w:date="2024-10-17T11:47:23Z">
            <w:r>
              <w:rPr>
                <w:rFonts w:hint="eastAsia" w:ascii="宋体" w:hAnsi="宋体" w:eastAsia="宋体" w:cs="宋体"/>
                <w:sz w:val="24"/>
                <w:szCs w:val="24"/>
                <w:rPrChange w:id="420" w:author="zhhx" w:date="2024-10-17T11:47:49Z">
                  <w:rPr>
                    <w:rFonts w:asciiTheme="minorEastAsia" w:hAnsiTheme="minorEastAsia"/>
                    <w:sz w:val="24"/>
                    <w:szCs w:val="24"/>
                  </w:rPr>
                </w:rPrChange>
              </w:rPr>
              <w:fldChar w:fldCharType="end"/>
            </w:r>
          </w:del>
          <w:del w:id="422" w:author="zhhx" w:date="2024-10-17T11:47:23Z">
            <w:r>
              <w:rPr>
                <w:rFonts w:hint="eastAsia" w:ascii="宋体" w:hAnsi="宋体" w:eastAsia="宋体" w:cs="宋体"/>
                <w:sz w:val="24"/>
                <w:szCs w:val="24"/>
                <w:rPrChange w:id="423" w:author="zhhx" w:date="2024-10-17T11:47:49Z">
                  <w:rPr>
                    <w:rFonts w:asciiTheme="minorEastAsia" w:hAnsiTheme="minorEastAsia"/>
                    <w:sz w:val="24"/>
                    <w:szCs w:val="24"/>
                  </w:rPr>
                </w:rPrChange>
              </w:rPr>
              <w:fldChar w:fldCharType="end"/>
            </w:r>
          </w:del>
        </w:p>
        <w:p w14:paraId="7185EDDA">
          <w:pPr>
            <w:pStyle w:val="25"/>
            <w:tabs>
              <w:tab w:val="right" w:leader="dot" w:pos="9065"/>
            </w:tabs>
            <w:spacing w:line="260" w:lineRule="auto"/>
            <w:rPr>
              <w:del w:id="426" w:author="zhhx" w:date="2024-10-17T11:47:23Z"/>
              <w:rFonts w:hint="eastAsia" w:ascii="宋体" w:hAnsi="宋体" w:eastAsia="宋体" w:cs="宋体"/>
              <w:kern w:val="2"/>
              <w:sz w:val="24"/>
              <w:szCs w:val="24"/>
              <w:rPrChange w:id="427" w:author="zhhx" w:date="2024-10-17T11:47:49Z">
                <w:rPr>
                  <w:del w:id="428" w:author="zhhx" w:date="2024-10-17T11:47:23Z"/>
                  <w:rFonts w:asciiTheme="minorEastAsia" w:hAnsiTheme="minorEastAsia" w:cstheme="minorBidi"/>
                  <w:kern w:val="2"/>
                  <w:sz w:val="24"/>
                  <w:szCs w:val="24"/>
                </w:rPr>
              </w:rPrChange>
            </w:rPr>
            <w:pPrChange w:id="425" w:author="zhhx" w:date="2024-10-17T11:48:24Z">
              <w:pPr>
                <w:pStyle w:val="25"/>
                <w:tabs>
                  <w:tab w:val="right" w:leader="dot" w:pos="9065"/>
                </w:tabs>
              </w:pPr>
            </w:pPrChange>
          </w:pPr>
          <w:del w:id="429" w:author="zhhx" w:date="2024-10-17T11:47:23Z">
            <w:r>
              <w:rPr>
                <w:rFonts w:hint="eastAsia" w:ascii="宋体" w:hAnsi="宋体" w:eastAsia="宋体" w:cs="宋体"/>
                <w:sz w:val="24"/>
                <w:szCs w:val="24"/>
                <w:rPrChange w:id="430" w:author="zhhx" w:date="2024-10-17T11:47:49Z">
                  <w:rPr/>
                </w:rPrChange>
              </w:rPr>
              <w:fldChar w:fldCharType="begin"/>
            </w:r>
          </w:del>
          <w:del w:id="432" w:author="zhhx" w:date="2024-10-17T11:47:23Z">
            <w:r>
              <w:rPr>
                <w:rFonts w:hint="eastAsia" w:ascii="宋体" w:hAnsi="宋体" w:eastAsia="宋体" w:cs="宋体"/>
                <w:sz w:val="24"/>
                <w:szCs w:val="24"/>
                <w:rPrChange w:id="433" w:author="zhhx" w:date="2024-10-17T11:47:49Z">
                  <w:rPr/>
                </w:rPrChange>
              </w:rPr>
              <w:delInstrText xml:space="preserve"> HYPERLINK \l "_Toc172627371" </w:delInstrText>
            </w:r>
          </w:del>
          <w:del w:id="435" w:author="zhhx" w:date="2024-10-17T11:47:23Z">
            <w:r>
              <w:rPr>
                <w:rFonts w:hint="eastAsia" w:ascii="宋体" w:hAnsi="宋体" w:eastAsia="宋体" w:cs="宋体"/>
                <w:sz w:val="24"/>
                <w:szCs w:val="24"/>
                <w:rPrChange w:id="436" w:author="zhhx" w:date="2024-10-17T11:47:49Z">
                  <w:rPr/>
                </w:rPrChange>
              </w:rPr>
              <w:fldChar w:fldCharType="separate"/>
            </w:r>
          </w:del>
          <w:del w:id="438" w:author="zhhx" w:date="2024-10-17T11:47:23Z">
            <w:r>
              <w:rPr>
                <w:rStyle w:val="36"/>
                <w:rFonts w:hint="eastAsia" w:ascii="宋体" w:hAnsi="宋体" w:eastAsia="宋体" w:cs="宋体"/>
                <w:bCs/>
                <w:sz w:val="24"/>
                <w:szCs w:val="24"/>
                <w:rPrChange w:id="439" w:author="zhhx" w:date="2024-10-17T11:47:49Z">
                  <w:rPr>
                    <w:rStyle w:val="36"/>
                    <w:rFonts w:hint="eastAsia" w:cs="宋体" w:asciiTheme="minorEastAsia" w:hAnsiTheme="minorEastAsia"/>
                    <w:bCs/>
                    <w:sz w:val="24"/>
                    <w:szCs w:val="24"/>
                  </w:rPr>
                </w:rPrChange>
              </w:rPr>
              <w:delText>四、 物业服务范围</w:delText>
            </w:r>
          </w:del>
          <w:del w:id="441" w:author="zhhx" w:date="2024-10-17T11:47:23Z">
            <w:r>
              <w:rPr>
                <w:rFonts w:hint="eastAsia" w:ascii="宋体" w:hAnsi="宋体" w:eastAsia="宋体" w:cs="宋体"/>
                <w:sz w:val="24"/>
                <w:szCs w:val="24"/>
                <w:rPrChange w:id="442" w:author="zhhx" w:date="2024-10-17T11:47:49Z">
                  <w:rPr>
                    <w:rFonts w:asciiTheme="minorEastAsia" w:hAnsiTheme="minorEastAsia"/>
                    <w:sz w:val="24"/>
                    <w:szCs w:val="24"/>
                  </w:rPr>
                </w:rPrChange>
              </w:rPr>
              <w:tab/>
            </w:r>
          </w:del>
          <w:del w:id="444" w:author="zhhx" w:date="2024-10-17T11:47:23Z">
            <w:r>
              <w:rPr>
                <w:rFonts w:hint="eastAsia" w:ascii="宋体" w:hAnsi="宋体" w:eastAsia="宋体" w:cs="宋体"/>
                <w:sz w:val="24"/>
                <w:szCs w:val="24"/>
                <w:rPrChange w:id="445" w:author="zhhx" w:date="2024-10-17T11:47:49Z">
                  <w:rPr>
                    <w:rFonts w:asciiTheme="minorEastAsia" w:hAnsiTheme="minorEastAsia"/>
                    <w:sz w:val="24"/>
                    <w:szCs w:val="24"/>
                  </w:rPr>
                </w:rPrChange>
              </w:rPr>
              <w:fldChar w:fldCharType="begin"/>
            </w:r>
          </w:del>
          <w:del w:id="447" w:author="zhhx" w:date="2024-10-17T11:47:23Z">
            <w:r>
              <w:rPr>
                <w:rFonts w:hint="eastAsia" w:ascii="宋体" w:hAnsi="宋体" w:eastAsia="宋体" w:cs="宋体"/>
                <w:sz w:val="24"/>
                <w:szCs w:val="24"/>
                <w:rPrChange w:id="448" w:author="zhhx" w:date="2024-10-17T11:47:49Z">
                  <w:rPr>
                    <w:rFonts w:asciiTheme="minorEastAsia" w:hAnsiTheme="minorEastAsia"/>
                    <w:sz w:val="24"/>
                    <w:szCs w:val="24"/>
                  </w:rPr>
                </w:rPrChange>
              </w:rPr>
              <w:delInstrText xml:space="preserve"> PAGEREF _Toc172627371 \h </w:delInstrText>
            </w:r>
          </w:del>
          <w:del w:id="450" w:author="zhhx" w:date="2024-10-17T11:47:23Z">
            <w:r>
              <w:rPr>
                <w:rFonts w:hint="eastAsia" w:ascii="宋体" w:hAnsi="宋体" w:eastAsia="宋体" w:cs="宋体"/>
                <w:sz w:val="24"/>
                <w:szCs w:val="24"/>
                <w:rPrChange w:id="451" w:author="zhhx" w:date="2024-10-17T11:47:49Z">
                  <w:rPr>
                    <w:rFonts w:asciiTheme="minorEastAsia" w:hAnsiTheme="minorEastAsia"/>
                    <w:sz w:val="24"/>
                    <w:szCs w:val="24"/>
                  </w:rPr>
                </w:rPrChange>
              </w:rPr>
              <w:fldChar w:fldCharType="separate"/>
            </w:r>
          </w:del>
          <w:del w:id="453" w:author="zhhx" w:date="2024-10-17T11:47:23Z">
            <w:r>
              <w:rPr>
                <w:rFonts w:hint="eastAsia" w:ascii="宋体" w:hAnsi="宋体" w:eastAsia="宋体" w:cs="宋体"/>
                <w:sz w:val="24"/>
                <w:szCs w:val="24"/>
                <w:rPrChange w:id="454" w:author="zhhx" w:date="2024-10-17T11:47:49Z">
                  <w:rPr>
                    <w:rFonts w:asciiTheme="minorEastAsia" w:hAnsiTheme="minorEastAsia"/>
                    <w:sz w:val="24"/>
                    <w:szCs w:val="24"/>
                  </w:rPr>
                </w:rPrChange>
              </w:rPr>
              <w:delText>11</w:delText>
            </w:r>
          </w:del>
          <w:del w:id="456" w:author="zhhx" w:date="2024-10-17T11:47:23Z">
            <w:r>
              <w:rPr>
                <w:rFonts w:hint="eastAsia" w:ascii="宋体" w:hAnsi="宋体" w:eastAsia="宋体" w:cs="宋体"/>
                <w:sz w:val="24"/>
                <w:szCs w:val="24"/>
                <w:rPrChange w:id="457" w:author="zhhx" w:date="2024-10-17T11:47:49Z">
                  <w:rPr>
                    <w:rFonts w:asciiTheme="minorEastAsia" w:hAnsiTheme="minorEastAsia"/>
                    <w:sz w:val="24"/>
                    <w:szCs w:val="24"/>
                  </w:rPr>
                </w:rPrChange>
              </w:rPr>
              <w:fldChar w:fldCharType="end"/>
            </w:r>
          </w:del>
          <w:del w:id="459" w:author="zhhx" w:date="2024-10-17T11:47:23Z">
            <w:r>
              <w:rPr>
                <w:rFonts w:hint="eastAsia" w:ascii="宋体" w:hAnsi="宋体" w:eastAsia="宋体" w:cs="宋体"/>
                <w:sz w:val="24"/>
                <w:szCs w:val="24"/>
                <w:rPrChange w:id="460" w:author="zhhx" w:date="2024-10-17T11:47:49Z">
                  <w:rPr>
                    <w:rFonts w:asciiTheme="minorEastAsia" w:hAnsiTheme="minorEastAsia"/>
                    <w:sz w:val="24"/>
                    <w:szCs w:val="24"/>
                  </w:rPr>
                </w:rPrChange>
              </w:rPr>
              <w:fldChar w:fldCharType="end"/>
            </w:r>
          </w:del>
        </w:p>
        <w:p w14:paraId="17EE94CD">
          <w:pPr>
            <w:pStyle w:val="25"/>
            <w:tabs>
              <w:tab w:val="right" w:leader="dot" w:pos="9065"/>
            </w:tabs>
            <w:spacing w:line="260" w:lineRule="auto"/>
            <w:ind w:firstLine="220" w:firstLineChars="100"/>
            <w:rPr>
              <w:del w:id="463" w:author="zhhx" w:date="2024-10-17T11:47:23Z"/>
              <w:rFonts w:hint="eastAsia" w:ascii="宋体" w:hAnsi="宋体" w:eastAsia="宋体" w:cs="宋体"/>
              <w:kern w:val="2"/>
              <w:sz w:val="24"/>
              <w:szCs w:val="24"/>
              <w:rPrChange w:id="464" w:author="zhhx" w:date="2024-10-17T11:47:49Z">
                <w:rPr>
                  <w:del w:id="465" w:author="zhhx" w:date="2024-10-17T11:47:23Z"/>
                  <w:rFonts w:asciiTheme="minorEastAsia" w:hAnsiTheme="minorEastAsia" w:cstheme="minorBidi"/>
                  <w:kern w:val="2"/>
                  <w:sz w:val="24"/>
                  <w:szCs w:val="24"/>
                </w:rPr>
              </w:rPrChange>
            </w:rPr>
            <w:pPrChange w:id="462" w:author="zhhx" w:date="2024-10-17T11:48:24Z">
              <w:pPr>
                <w:pStyle w:val="25"/>
                <w:tabs>
                  <w:tab w:val="right" w:leader="dot" w:pos="9065"/>
                </w:tabs>
                <w:ind w:firstLine="220" w:firstLineChars="100"/>
              </w:pPr>
            </w:pPrChange>
          </w:pPr>
          <w:del w:id="466" w:author="zhhx" w:date="2024-10-17T11:47:23Z">
            <w:r>
              <w:rPr>
                <w:rFonts w:hint="eastAsia" w:ascii="宋体" w:hAnsi="宋体" w:eastAsia="宋体" w:cs="宋体"/>
                <w:sz w:val="24"/>
                <w:szCs w:val="24"/>
                <w:rPrChange w:id="467" w:author="zhhx" w:date="2024-10-17T11:47:49Z">
                  <w:rPr/>
                </w:rPrChange>
              </w:rPr>
              <w:fldChar w:fldCharType="begin"/>
            </w:r>
          </w:del>
          <w:del w:id="469" w:author="zhhx" w:date="2024-10-17T11:47:23Z">
            <w:r>
              <w:rPr>
                <w:rFonts w:hint="eastAsia" w:ascii="宋体" w:hAnsi="宋体" w:eastAsia="宋体" w:cs="宋体"/>
                <w:sz w:val="24"/>
                <w:szCs w:val="24"/>
                <w:rPrChange w:id="470" w:author="zhhx" w:date="2024-10-17T11:47:49Z">
                  <w:rPr/>
                </w:rPrChange>
              </w:rPr>
              <w:delInstrText xml:space="preserve"> HYPERLINK \l "_Toc172627372" </w:delInstrText>
            </w:r>
          </w:del>
          <w:del w:id="472" w:author="zhhx" w:date="2024-10-17T11:47:23Z">
            <w:r>
              <w:rPr>
                <w:rFonts w:hint="eastAsia" w:ascii="宋体" w:hAnsi="宋体" w:eastAsia="宋体" w:cs="宋体"/>
                <w:sz w:val="24"/>
                <w:szCs w:val="24"/>
                <w:rPrChange w:id="473" w:author="zhhx" w:date="2024-10-17T11:47:49Z">
                  <w:rPr/>
                </w:rPrChange>
              </w:rPr>
              <w:fldChar w:fldCharType="separate"/>
            </w:r>
          </w:del>
          <w:del w:id="475" w:author="zhhx" w:date="2024-10-17T11:47:23Z">
            <w:r>
              <w:rPr>
                <w:rStyle w:val="36"/>
                <w:rFonts w:hint="eastAsia" w:ascii="宋体" w:hAnsi="宋体" w:eastAsia="宋体" w:cs="宋体"/>
                <w:bCs/>
                <w:sz w:val="24"/>
                <w:szCs w:val="24"/>
                <w:rPrChange w:id="476" w:author="zhhx" w:date="2024-10-17T11:47:49Z">
                  <w:rPr>
                    <w:rStyle w:val="36"/>
                    <w:rFonts w:hint="eastAsia" w:cs="宋体" w:asciiTheme="minorEastAsia" w:hAnsiTheme="minorEastAsia"/>
                    <w:bCs/>
                    <w:sz w:val="24"/>
                    <w:szCs w:val="24"/>
                  </w:rPr>
                </w:rPrChange>
              </w:rPr>
              <w:delText>（一）物业管理（建筑物）</w:delText>
            </w:r>
          </w:del>
          <w:del w:id="478" w:author="zhhx" w:date="2024-10-17T11:47:23Z">
            <w:r>
              <w:rPr>
                <w:rFonts w:hint="eastAsia" w:ascii="宋体" w:hAnsi="宋体" w:eastAsia="宋体" w:cs="宋体"/>
                <w:sz w:val="24"/>
                <w:szCs w:val="24"/>
                <w:rPrChange w:id="479" w:author="zhhx" w:date="2024-10-17T11:47:49Z">
                  <w:rPr>
                    <w:rFonts w:asciiTheme="minorEastAsia" w:hAnsiTheme="minorEastAsia"/>
                    <w:sz w:val="24"/>
                    <w:szCs w:val="24"/>
                  </w:rPr>
                </w:rPrChange>
              </w:rPr>
              <w:tab/>
            </w:r>
          </w:del>
          <w:del w:id="481" w:author="zhhx" w:date="2024-10-17T11:47:23Z">
            <w:r>
              <w:rPr>
                <w:rFonts w:hint="eastAsia" w:ascii="宋体" w:hAnsi="宋体" w:eastAsia="宋体" w:cs="宋体"/>
                <w:sz w:val="24"/>
                <w:szCs w:val="24"/>
                <w:rPrChange w:id="482" w:author="zhhx" w:date="2024-10-17T11:47:49Z">
                  <w:rPr>
                    <w:rFonts w:asciiTheme="minorEastAsia" w:hAnsiTheme="minorEastAsia"/>
                    <w:sz w:val="24"/>
                    <w:szCs w:val="24"/>
                  </w:rPr>
                </w:rPrChange>
              </w:rPr>
              <w:fldChar w:fldCharType="begin"/>
            </w:r>
          </w:del>
          <w:del w:id="484" w:author="zhhx" w:date="2024-10-17T11:47:23Z">
            <w:r>
              <w:rPr>
                <w:rFonts w:hint="eastAsia" w:ascii="宋体" w:hAnsi="宋体" w:eastAsia="宋体" w:cs="宋体"/>
                <w:sz w:val="24"/>
                <w:szCs w:val="24"/>
                <w:rPrChange w:id="485" w:author="zhhx" w:date="2024-10-17T11:47:49Z">
                  <w:rPr>
                    <w:rFonts w:asciiTheme="minorEastAsia" w:hAnsiTheme="minorEastAsia"/>
                    <w:sz w:val="24"/>
                    <w:szCs w:val="24"/>
                  </w:rPr>
                </w:rPrChange>
              </w:rPr>
              <w:delInstrText xml:space="preserve"> PAGEREF _Toc172627372 \h </w:delInstrText>
            </w:r>
          </w:del>
          <w:del w:id="487" w:author="zhhx" w:date="2024-10-17T11:47:23Z">
            <w:r>
              <w:rPr>
                <w:rFonts w:hint="eastAsia" w:ascii="宋体" w:hAnsi="宋体" w:eastAsia="宋体" w:cs="宋体"/>
                <w:sz w:val="24"/>
                <w:szCs w:val="24"/>
                <w:rPrChange w:id="488" w:author="zhhx" w:date="2024-10-17T11:47:49Z">
                  <w:rPr>
                    <w:rFonts w:asciiTheme="minorEastAsia" w:hAnsiTheme="minorEastAsia"/>
                    <w:sz w:val="24"/>
                    <w:szCs w:val="24"/>
                  </w:rPr>
                </w:rPrChange>
              </w:rPr>
              <w:fldChar w:fldCharType="separate"/>
            </w:r>
          </w:del>
          <w:del w:id="490" w:author="zhhx" w:date="2024-10-17T11:47:23Z">
            <w:r>
              <w:rPr>
                <w:rFonts w:hint="eastAsia" w:ascii="宋体" w:hAnsi="宋体" w:eastAsia="宋体" w:cs="宋体"/>
                <w:sz w:val="24"/>
                <w:szCs w:val="24"/>
                <w:rPrChange w:id="491" w:author="zhhx" w:date="2024-10-17T11:47:49Z">
                  <w:rPr>
                    <w:rFonts w:asciiTheme="minorEastAsia" w:hAnsiTheme="minorEastAsia"/>
                    <w:sz w:val="24"/>
                    <w:szCs w:val="24"/>
                  </w:rPr>
                </w:rPrChange>
              </w:rPr>
              <w:delText>12</w:delText>
            </w:r>
          </w:del>
          <w:del w:id="493" w:author="zhhx" w:date="2024-10-17T11:47:23Z">
            <w:r>
              <w:rPr>
                <w:rFonts w:hint="eastAsia" w:ascii="宋体" w:hAnsi="宋体" w:eastAsia="宋体" w:cs="宋体"/>
                <w:sz w:val="24"/>
                <w:szCs w:val="24"/>
                <w:rPrChange w:id="494" w:author="zhhx" w:date="2024-10-17T11:47:49Z">
                  <w:rPr>
                    <w:rFonts w:asciiTheme="minorEastAsia" w:hAnsiTheme="minorEastAsia"/>
                    <w:sz w:val="24"/>
                    <w:szCs w:val="24"/>
                  </w:rPr>
                </w:rPrChange>
              </w:rPr>
              <w:fldChar w:fldCharType="end"/>
            </w:r>
          </w:del>
          <w:del w:id="496" w:author="zhhx" w:date="2024-10-17T11:47:23Z">
            <w:r>
              <w:rPr>
                <w:rFonts w:hint="eastAsia" w:ascii="宋体" w:hAnsi="宋体" w:eastAsia="宋体" w:cs="宋体"/>
                <w:sz w:val="24"/>
                <w:szCs w:val="24"/>
                <w:rPrChange w:id="497" w:author="zhhx" w:date="2024-10-17T11:47:49Z">
                  <w:rPr>
                    <w:rFonts w:asciiTheme="minorEastAsia" w:hAnsiTheme="minorEastAsia"/>
                    <w:sz w:val="24"/>
                    <w:szCs w:val="24"/>
                  </w:rPr>
                </w:rPrChange>
              </w:rPr>
              <w:fldChar w:fldCharType="end"/>
            </w:r>
          </w:del>
        </w:p>
        <w:p w14:paraId="658A0C81">
          <w:pPr>
            <w:pStyle w:val="25"/>
            <w:tabs>
              <w:tab w:val="right" w:leader="dot" w:pos="9065"/>
            </w:tabs>
            <w:spacing w:line="260" w:lineRule="auto"/>
            <w:ind w:firstLine="220" w:firstLineChars="100"/>
            <w:rPr>
              <w:del w:id="500" w:author="zhhx" w:date="2024-10-17T11:47:23Z"/>
              <w:rFonts w:hint="eastAsia" w:ascii="宋体" w:hAnsi="宋体" w:eastAsia="宋体" w:cs="宋体"/>
              <w:kern w:val="2"/>
              <w:sz w:val="24"/>
              <w:szCs w:val="24"/>
              <w:rPrChange w:id="501" w:author="zhhx" w:date="2024-10-17T11:47:49Z">
                <w:rPr>
                  <w:del w:id="502" w:author="zhhx" w:date="2024-10-17T11:47:23Z"/>
                  <w:rFonts w:asciiTheme="minorEastAsia" w:hAnsiTheme="minorEastAsia" w:cstheme="minorBidi"/>
                  <w:kern w:val="2"/>
                  <w:sz w:val="24"/>
                  <w:szCs w:val="24"/>
                </w:rPr>
              </w:rPrChange>
            </w:rPr>
            <w:pPrChange w:id="499" w:author="zhhx" w:date="2024-10-17T11:48:24Z">
              <w:pPr>
                <w:pStyle w:val="25"/>
                <w:tabs>
                  <w:tab w:val="right" w:leader="dot" w:pos="9065"/>
                </w:tabs>
                <w:ind w:firstLine="220" w:firstLineChars="100"/>
              </w:pPr>
            </w:pPrChange>
          </w:pPr>
          <w:del w:id="503" w:author="zhhx" w:date="2024-10-17T11:47:23Z">
            <w:r>
              <w:rPr>
                <w:rFonts w:hint="eastAsia" w:ascii="宋体" w:hAnsi="宋体" w:eastAsia="宋体" w:cs="宋体"/>
                <w:sz w:val="24"/>
                <w:szCs w:val="24"/>
                <w:rPrChange w:id="504" w:author="zhhx" w:date="2024-10-17T11:47:49Z">
                  <w:rPr/>
                </w:rPrChange>
              </w:rPr>
              <w:fldChar w:fldCharType="begin"/>
            </w:r>
          </w:del>
          <w:del w:id="506" w:author="zhhx" w:date="2024-10-17T11:47:23Z">
            <w:r>
              <w:rPr>
                <w:rFonts w:hint="eastAsia" w:ascii="宋体" w:hAnsi="宋体" w:eastAsia="宋体" w:cs="宋体"/>
                <w:sz w:val="24"/>
                <w:szCs w:val="24"/>
                <w:rPrChange w:id="507" w:author="zhhx" w:date="2024-10-17T11:47:49Z">
                  <w:rPr/>
                </w:rPrChange>
              </w:rPr>
              <w:delInstrText xml:space="preserve"> HYPERLINK \l "_Toc172627373" </w:delInstrText>
            </w:r>
          </w:del>
          <w:del w:id="509" w:author="zhhx" w:date="2024-10-17T11:47:23Z">
            <w:r>
              <w:rPr>
                <w:rFonts w:hint="eastAsia" w:ascii="宋体" w:hAnsi="宋体" w:eastAsia="宋体" w:cs="宋体"/>
                <w:sz w:val="24"/>
                <w:szCs w:val="24"/>
                <w:rPrChange w:id="510" w:author="zhhx" w:date="2024-10-17T11:47:49Z">
                  <w:rPr/>
                </w:rPrChange>
              </w:rPr>
              <w:fldChar w:fldCharType="separate"/>
            </w:r>
          </w:del>
          <w:del w:id="512" w:author="zhhx" w:date="2024-10-17T11:47:23Z">
            <w:r>
              <w:rPr>
                <w:rStyle w:val="36"/>
                <w:rFonts w:hint="eastAsia" w:ascii="宋体" w:hAnsi="宋体" w:eastAsia="宋体" w:cs="宋体"/>
                <w:bCs/>
                <w:sz w:val="24"/>
                <w:szCs w:val="24"/>
                <w:rPrChange w:id="513" w:author="zhhx" w:date="2024-10-17T11:47:49Z">
                  <w:rPr>
                    <w:rStyle w:val="36"/>
                    <w:rFonts w:hint="eastAsia" w:cs="宋体" w:asciiTheme="minorEastAsia" w:hAnsiTheme="minorEastAsia"/>
                    <w:bCs/>
                    <w:sz w:val="24"/>
                    <w:szCs w:val="24"/>
                  </w:rPr>
                </w:rPrChange>
              </w:rPr>
              <w:delText>（二）物业管理（室外）</w:delText>
            </w:r>
          </w:del>
          <w:del w:id="515" w:author="zhhx" w:date="2024-10-17T11:47:23Z">
            <w:r>
              <w:rPr>
                <w:rFonts w:hint="eastAsia" w:ascii="宋体" w:hAnsi="宋体" w:eastAsia="宋体" w:cs="宋体"/>
                <w:sz w:val="24"/>
                <w:szCs w:val="24"/>
                <w:rPrChange w:id="516" w:author="zhhx" w:date="2024-10-17T11:47:49Z">
                  <w:rPr>
                    <w:rFonts w:asciiTheme="minorEastAsia" w:hAnsiTheme="minorEastAsia"/>
                    <w:sz w:val="24"/>
                    <w:szCs w:val="24"/>
                  </w:rPr>
                </w:rPrChange>
              </w:rPr>
              <w:tab/>
            </w:r>
          </w:del>
          <w:del w:id="518" w:author="zhhx" w:date="2024-10-17T11:47:23Z">
            <w:r>
              <w:rPr>
                <w:rFonts w:hint="eastAsia" w:ascii="宋体" w:hAnsi="宋体" w:eastAsia="宋体" w:cs="宋体"/>
                <w:sz w:val="24"/>
                <w:szCs w:val="24"/>
                <w:rPrChange w:id="519" w:author="zhhx" w:date="2024-10-17T11:47:49Z">
                  <w:rPr>
                    <w:rFonts w:asciiTheme="minorEastAsia" w:hAnsiTheme="minorEastAsia"/>
                    <w:sz w:val="24"/>
                    <w:szCs w:val="24"/>
                  </w:rPr>
                </w:rPrChange>
              </w:rPr>
              <w:fldChar w:fldCharType="begin"/>
            </w:r>
          </w:del>
          <w:del w:id="521" w:author="zhhx" w:date="2024-10-17T11:47:23Z">
            <w:r>
              <w:rPr>
                <w:rFonts w:hint="eastAsia" w:ascii="宋体" w:hAnsi="宋体" w:eastAsia="宋体" w:cs="宋体"/>
                <w:sz w:val="24"/>
                <w:szCs w:val="24"/>
                <w:rPrChange w:id="522" w:author="zhhx" w:date="2024-10-17T11:47:49Z">
                  <w:rPr>
                    <w:rFonts w:asciiTheme="minorEastAsia" w:hAnsiTheme="minorEastAsia"/>
                    <w:sz w:val="24"/>
                    <w:szCs w:val="24"/>
                  </w:rPr>
                </w:rPrChange>
              </w:rPr>
              <w:delInstrText xml:space="preserve"> PAGEREF _Toc172627373 \h </w:delInstrText>
            </w:r>
          </w:del>
          <w:del w:id="524" w:author="zhhx" w:date="2024-10-17T11:47:23Z">
            <w:r>
              <w:rPr>
                <w:rFonts w:hint="eastAsia" w:ascii="宋体" w:hAnsi="宋体" w:eastAsia="宋体" w:cs="宋体"/>
                <w:sz w:val="24"/>
                <w:szCs w:val="24"/>
                <w:rPrChange w:id="525" w:author="zhhx" w:date="2024-10-17T11:47:49Z">
                  <w:rPr>
                    <w:rFonts w:asciiTheme="minorEastAsia" w:hAnsiTheme="minorEastAsia"/>
                    <w:sz w:val="24"/>
                    <w:szCs w:val="24"/>
                  </w:rPr>
                </w:rPrChange>
              </w:rPr>
              <w:fldChar w:fldCharType="separate"/>
            </w:r>
          </w:del>
          <w:del w:id="527" w:author="zhhx" w:date="2024-10-17T11:47:23Z">
            <w:r>
              <w:rPr>
                <w:rFonts w:hint="eastAsia" w:ascii="宋体" w:hAnsi="宋体" w:eastAsia="宋体" w:cs="宋体"/>
                <w:sz w:val="24"/>
                <w:szCs w:val="24"/>
                <w:rPrChange w:id="528" w:author="zhhx" w:date="2024-10-17T11:47:49Z">
                  <w:rPr>
                    <w:rFonts w:asciiTheme="minorEastAsia" w:hAnsiTheme="minorEastAsia"/>
                    <w:sz w:val="24"/>
                    <w:szCs w:val="24"/>
                  </w:rPr>
                </w:rPrChange>
              </w:rPr>
              <w:delText>16</w:delText>
            </w:r>
          </w:del>
          <w:del w:id="530" w:author="zhhx" w:date="2024-10-17T11:47:23Z">
            <w:r>
              <w:rPr>
                <w:rFonts w:hint="eastAsia" w:ascii="宋体" w:hAnsi="宋体" w:eastAsia="宋体" w:cs="宋体"/>
                <w:sz w:val="24"/>
                <w:szCs w:val="24"/>
                <w:rPrChange w:id="531" w:author="zhhx" w:date="2024-10-17T11:47:49Z">
                  <w:rPr>
                    <w:rFonts w:asciiTheme="minorEastAsia" w:hAnsiTheme="minorEastAsia"/>
                    <w:sz w:val="24"/>
                    <w:szCs w:val="24"/>
                  </w:rPr>
                </w:rPrChange>
              </w:rPr>
              <w:fldChar w:fldCharType="end"/>
            </w:r>
          </w:del>
          <w:del w:id="533" w:author="zhhx" w:date="2024-10-17T11:47:23Z">
            <w:r>
              <w:rPr>
                <w:rFonts w:hint="eastAsia" w:ascii="宋体" w:hAnsi="宋体" w:eastAsia="宋体" w:cs="宋体"/>
                <w:sz w:val="24"/>
                <w:szCs w:val="24"/>
                <w:rPrChange w:id="534" w:author="zhhx" w:date="2024-10-17T11:47:49Z">
                  <w:rPr>
                    <w:rFonts w:asciiTheme="minorEastAsia" w:hAnsiTheme="minorEastAsia"/>
                    <w:sz w:val="24"/>
                    <w:szCs w:val="24"/>
                  </w:rPr>
                </w:rPrChange>
              </w:rPr>
              <w:fldChar w:fldCharType="end"/>
            </w:r>
          </w:del>
        </w:p>
        <w:p w14:paraId="04D81BA7">
          <w:pPr>
            <w:pStyle w:val="25"/>
            <w:tabs>
              <w:tab w:val="right" w:leader="dot" w:pos="9065"/>
            </w:tabs>
            <w:spacing w:line="260" w:lineRule="auto"/>
            <w:rPr>
              <w:del w:id="537" w:author="zhhx" w:date="2024-10-17T11:47:23Z"/>
              <w:rFonts w:hint="eastAsia" w:ascii="宋体" w:hAnsi="宋体" w:eastAsia="宋体" w:cs="宋体"/>
              <w:kern w:val="2"/>
              <w:sz w:val="24"/>
              <w:szCs w:val="24"/>
              <w:rPrChange w:id="538" w:author="zhhx" w:date="2024-10-17T11:47:49Z">
                <w:rPr>
                  <w:del w:id="539" w:author="zhhx" w:date="2024-10-17T11:47:23Z"/>
                  <w:rFonts w:asciiTheme="minorEastAsia" w:hAnsiTheme="minorEastAsia" w:cstheme="minorBidi"/>
                  <w:kern w:val="2"/>
                  <w:sz w:val="24"/>
                  <w:szCs w:val="24"/>
                </w:rPr>
              </w:rPrChange>
            </w:rPr>
            <w:pPrChange w:id="536" w:author="zhhx" w:date="2024-10-17T11:48:24Z">
              <w:pPr>
                <w:pStyle w:val="25"/>
                <w:tabs>
                  <w:tab w:val="right" w:leader="dot" w:pos="9065"/>
                </w:tabs>
              </w:pPr>
            </w:pPrChange>
          </w:pPr>
          <w:del w:id="540" w:author="zhhx" w:date="2024-10-17T11:47:23Z">
            <w:r>
              <w:rPr>
                <w:rFonts w:hint="eastAsia" w:ascii="宋体" w:hAnsi="宋体" w:eastAsia="宋体" w:cs="宋体"/>
                <w:sz w:val="24"/>
                <w:szCs w:val="24"/>
                <w:rPrChange w:id="541" w:author="zhhx" w:date="2024-10-17T11:47:49Z">
                  <w:rPr/>
                </w:rPrChange>
              </w:rPr>
              <w:fldChar w:fldCharType="begin"/>
            </w:r>
          </w:del>
          <w:del w:id="543" w:author="zhhx" w:date="2024-10-17T11:47:23Z">
            <w:r>
              <w:rPr>
                <w:rFonts w:hint="eastAsia" w:ascii="宋体" w:hAnsi="宋体" w:eastAsia="宋体" w:cs="宋体"/>
                <w:sz w:val="24"/>
                <w:szCs w:val="24"/>
                <w:rPrChange w:id="544" w:author="zhhx" w:date="2024-10-17T11:47:49Z">
                  <w:rPr/>
                </w:rPrChange>
              </w:rPr>
              <w:delInstrText xml:space="preserve"> HYPERLINK \l "_Toc172627374" </w:delInstrText>
            </w:r>
          </w:del>
          <w:del w:id="546" w:author="zhhx" w:date="2024-10-17T11:47:23Z">
            <w:r>
              <w:rPr>
                <w:rFonts w:hint="eastAsia" w:ascii="宋体" w:hAnsi="宋体" w:eastAsia="宋体" w:cs="宋体"/>
                <w:sz w:val="24"/>
                <w:szCs w:val="24"/>
                <w:rPrChange w:id="547" w:author="zhhx" w:date="2024-10-17T11:47:49Z">
                  <w:rPr/>
                </w:rPrChange>
              </w:rPr>
              <w:fldChar w:fldCharType="separate"/>
            </w:r>
          </w:del>
          <w:del w:id="549" w:author="zhhx" w:date="2024-10-17T11:47:23Z">
            <w:r>
              <w:rPr>
                <w:rStyle w:val="36"/>
                <w:rFonts w:hint="eastAsia" w:ascii="宋体" w:hAnsi="宋体" w:eastAsia="宋体" w:cs="宋体"/>
                <w:bCs/>
                <w:sz w:val="24"/>
                <w:szCs w:val="24"/>
                <w:rPrChange w:id="550" w:author="zhhx" w:date="2024-10-17T11:47:49Z">
                  <w:rPr>
                    <w:rStyle w:val="36"/>
                    <w:rFonts w:hint="eastAsia" w:cs="宋体" w:asciiTheme="minorEastAsia" w:hAnsiTheme="minorEastAsia"/>
                    <w:bCs/>
                    <w:sz w:val="24"/>
                    <w:szCs w:val="24"/>
                  </w:rPr>
                </w:rPrChange>
              </w:rPr>
              <w:delText>五、 合同分包情况</w:delText>
            </w:r>
          </w:del>
          <w:del w:id="552" w:author="zhhx" w:date="2024-10-17T11:47:23Z">
            <w:r>
              <w:rPr>
                <w:rFonts w:hint="eastAsia" w:ascii="宋体" w:hAnsi="宋体" w:eastAsia="宋体" w:cs="宋体"/>
                <w:sz w:val="24"/>
                <w:szCs w:val="24"/>
                <w:rPrChange w:id="553" w:author="zhhx" w:date="2024-10-17T11:47:49Z">
                  <w:rPr>
                    <w:rFonts w:asciiTheme="minorEastAsia" w:hAnsiTheme="minorEastAsia"/>
                    <w:sz w:val="24"/>
                    <w:szCs w:val="24"/>
                  </w:rPr>
                </w:rPrChange>
              </w:rPr>
              <w:tab/>
            </w:r>
          </w:del>
          <w:del w:id="555" w:author="zhhx" w:date="2024-10-17T11:47:23Z">
            <w:r>
              <w:rPr>
                <w:rFonts w:hint="eastAsia" w:ascii="宋体" w:hAnsi="宋体" w:eastAsia="宋体" w:cs="宋体"/>
                <w:sz w:val="24"/>
                <w:szCs w:val="24"/>
                <w:rPrChange w:id="556" w:author="zhhx" w:date="2024-10-17T11:47:49Z">
                  <w:rPr>
                    <w:rFonts w:asciiTheme="minorEastAsia" w:hAnsiTheme="minorEastAsia"/>
                    <w:sz w:val="24"/>
                    <w:szCs w:val="24"/>
                  </w:rPr>
                </w:rPrChange>
              </w:rPr>
              <w:fldChar w:fldCharType="begin"/>
            </w:r>
          </w:del>
          <w:del w:id="558" w:author="zhhx" w:date="2024-10-17T11:47:23Z">
            <w:r>
              <w:rPr>
                <w:rFonts w:hint="eastAsia" w:ascii="宋体" w:hAnsi="宋体" w:eastAsia="宋体" w:cs="宋体"/>
                <w:sz w:val="24"/>
                <w:szCs w:val="24"/>
                <w:rPrChange w:id="559" w:author="zhhx" w:date="2024-10-17T11:47:49Z">
                  <w:rPr>
                    <w:rFonts w:asciiTheme="minorEastAsia" w:hAnsiTheme="minorEastAsia"/>
                    <w:sz w:val="24"/>
                    <w:szCs w:val="24"/>
                  </w:rPr>
                </w:rPrChange>
              </w:rPr>
              <w:delInstrText xml:space="preserve"> PAGEREF _Toc172627374 \h </w:delInstrText>
            </w:r>
          </w:del>
          <w:del w:id="561" w:author="zhhx" w:date="2024-10-17T11:47:23Z">
            <w:r>
              <w:rPr>
                <w:rFonts w:hint="eastAsia" w:ascii="宋体" w:hAnsi="宋体" w:eastAsia="宋体" w:cs="宋体"/>
                <w:sz w:val="24"/>
                <w:szCs w:val="24"/>
                <w:rPrChange w:id="562" w:author="zhhx" w:date="2024-10-17T11:47:49Z">
                  <w:rPr>
                    <w:rFonts w:asciiTheme="minorEastAsia" w:hAnsiTheme="minorEastAsia"/>
                    <w:sz w:val="24"/>
                    <w:szCs w:val="24"/>
                  </w:rPr>
                </w:rPrChange>
              </w:rPr>
              <w:fldChar w:fldCharType="separate"/>
            </w:r>
          </w:del>
          <w:del w:id="564" w:author="zhhx" w:date="2024-10-17T11:47:23Z">
            <w:r>
              <w:rPr>
                <w:rFonts w:hint="eastAsia" w:ascii="宋体" w:hAnsi="宋体" w:eastAsia="宋体" w:cs="宋体"/>
                <w:sz w:val="24"/>
                <w:szCs w:val="24"/>
                <w:rPrChange w:id="565" w:author="zhhx" w:date="2024-10-17T11:47:49Z">
                  <w:rPr>
                    <w:rFonts w:asciiTheme="minorEastAsia" w:hAnsiTheme="minorEastAsia"/>
                    <w:sz w:val="24"/>
                    <w:szCs w:val="24"/>
                  </w:rPr>
                </w:rPrChange>
              </w:rPr>
              <w:delText>17</w:delText>
            </w:r>
          </w:del>
          <w:del w:id="567" w:author="zhhx" w:date="2024-10-17T11:47:23Z">
            <w:r>
              <w:rPr>
                <w:rFonts w:hint="eastAsia" w:ascii="宋体" w:hAnsi="宋体" w:eastAsia="宋体" w:cs="宋体"/>
                <w:sz w:val="24"/>
                <w:szCs w:val="24"/>
                <w:rPrChange w:id="568" w:author="zhhx" w:date="2024-10-17T11:47:49Z">
                  <w:rPr>
                    <w:rFonts w:asciiTheme="minorEastAsia" w:hAnsiTheme="minorEastAsia"/>
                    <w:sz w:val="24"/>
                    <w:szCs w:val="24"/>
                  </w:rPr>
                </w:rPrChange>
              </w:rPr>
              <w:fldChar w:fldCharType="end"/>
            </w:r>
          </w:del>
          <w:del w:id="570" w:author="zhhx" w:date="2024-10-17T11:47:23Z">
            <w:r>
              <w:rPr>
                <w:rFonts w:hint="eastAsia" w:ascii="宋体" w:hAnsi="宋体" w:eastAsia="宋体" w:cs="宋体"/>
                <w:sz w:val="24"/>
                <w:szCs w:val="24"/>
                <w:rPrChange w:id="571" w:author="zhhx" w:date="2024-10-17T11:47:49Z">
                  <w:rPr>
                    <w:rFonts w:asciiTheme="minorEastAsia" w:hAnsiTheme="minorEastAsia"/>
                    <w:sz w:val="24"/>
                    <w:szCs w:val="24"/>
                  </w:rPr>
                </w:rPrChange>
              </w:rPr>
              <w:fldChar w:fldCharType="end"/>
            </w:r>
          </w:del>
        </w:p>
        <w:p w14:paraId="003C7069">
          <w:pPr>
            <w:pStyle w:val="25"/>
            <w:tabs>
              <w:tab w:val="right" w:leader="dot" w:pos="9065"/>
            </w:tabs>
            <w:spacing w:line="260" w:lineRule="auto"/>
            <w:rPr>
              <w:del w:id="574" w:author="zhhx" w:date="2024-10-17T11:47:23Z"/>
              <w:rFonts w:hint="eastAsia" w:ascii="宋体" w:hAnsi="宋体" w:eastAsia="宋体" w:cs="宋体"/>
              <w:kern w:val="2"/>
              <w:sz w:val="24"/>
              <w:szCs w:val="24"/>
              <w:rPrChange w:id="575" w:author="zhhx" w:date="2024-10-17T11:47:49Z">
                <w:rPr>
                  <w:del w:id="576" w:author="zhhx" w:date="2024-10-17T11:47:23Z"/>
                  <w:rFonts w:asciiTheme="minorEastAsia" w:hAnsiTheme="minorEastAsia" w:cstheme="minorBidi"/>
                  <w:kern w:val="2"/>
                  <w:sz w:val="24"/>
                  <w:szCs w:val="24"/>
                </w:rPr>
              </w:rPrChange>
            </w:rPr>
            <w:pPrChange w:id="573" w:author="zhhx" w:date="2024-10-17T11:48:24Z">
              <w:pPr>
                <w:pStyle w:val="25"/>
                <w:tabs>
                  <w:tab w:val="right" w:leader="dot" w:pos="9065"/>
                </w:tabs>
              </w:pPr>
            </w:pPrChange>
          </w:pPr>
          <w:del w:id="577" w:author="zhhx" w:date="2024-10-17T11:47:23Z">
            <w:r>
              <w:rPr>
                <w:rFonts w:hint="eastAsia" w:ascii="宋体" w:hAnsi="宋体" w:eastAsia="宋体" w:cs="宋体"/>
                <w:sz w:val="24"/>
                <w:szCs w:val="24"/>
                <w:rPrChange w:id="578" w:author="zhhx" w:date="2024-10-17T11:47:49Z">
                  <w:rPr/>
                </w:rPrChange>
              </w:rPr>
              <w:fldChar w:fldCharType="begin"/>
            </w:r>
          </w:del>
          <w:del w:id="580" w:author="zhhx" w:date="2024-10-17T11:47:23Z">
            <w:r>
              <w:rPr>
                <w:rFonts w:hint="eastAsia" w:ascii="宋体" w:hAnsi="宋体" w:eastAsia="宋体" w:cs="宋体"/>
                <w:sz w:val="24"/>
                <w:szCs w:val="24"/>
                <w:rPrChange w:id="581" w:author="zhhx" w:date="2024-10-17T11:47:49Z">
                  <w:rPr/>
                </w:rPrChange>
              </w:rPr>
              <w:delInstrText xml:space="preserve"> HYPERLINK \l "_Toc172627375" </w:delInstrText>
            </w:r>
          </w:del>
          <w:del w:id="583" w:author="zhhx" w:date="2024-10-17T11:47:23Z">
            <w:r>
              <w:rPr>
                <w:rFonts w:hint="eastAsia" w:ascii="宋体" w:hAnsi="宋体" w:eastAsia="宋体" w:cs="宋体"/>
                <w:sz w:val="24"/>
                <w:szCs w:val="24"/>
                <w:rPrChange w:id="584" w:author="zhhx" w:date="2024-10-17T11:47:49Z">
                  <w:rPr/>
                </w:rPrChange>
              </w:rPr>
              <w:fldChar w:fldCharType="separate"/>
            </w:r>
          </w:del>
          <w:del w:id="586" w:author="zhhx" w:date="2024-10-17T11:47:23Z">
            <w:r>
              <w:rPr>
                <w:rStyle w:val="36"/>
                <w:rFonts w:hint="eastAsia" w:ascii="宋体" w:hAnsi="宋体" w:eastAsia="宋体" w:cs="宋体"/>
                <w:bCs/>
                <w:sz w:val="24"/>
                <w:szCs w:val="24"/>
                <w:rPrChange w:id="587" w:author="zhhx" w:date="2024-10-17T11:47:49Z">
                  <w:rPr>
                    <w:rStyle w:val="36"/>
                    <w:rFonts w:hint="eastAsia" w:cs="宋体" w:asciiTheme="minorEastAsia" w:hAnsiTheme="minorEastAsia"/>
                    <w:bCs/>
                    <w:sz w:val="24"/>
                    <w:szCs w:val="24"/>
                  </w:rPr>
                </w:rPrChange>
              </w:rPr>
              <w:delText>六、 物业管理服务内容及服务标准</w:delText>
            </w:r>
          </w:del>
          <w:del w:id="589" w:author="zhhx" w:date="2024-10-17T11:47:23Z">
            <w:r>
              <w:rPr>
                <w:rFonts w:hint="eastAsia" w:ascii="宋体" w:hAnsi="宋体" w:eastAsia="宋体" w:cs="宋体"/>
                <w:sz w:val="24"/>
                <w:szCs w:val="24"/>
                <w:rPrChange w:id="590" w:author="zhhx" w:date="2024-10-17T11:47:49Z">
                  <w:rPr>
                    <w:rFonts w:asciiTheme="minorEastAsia" w:hAnsiTheme="minorEastAsia"/>
                    <w:sz w:val="24"/>
                    <w:szCs w:val="24"/>
                  </w:rPr>
                </w:rPrChange>
              </w:rPr>
              <w:tab/>
            </w:r>
          </w:del>
          <w:del w:id="592" w:author="zhhx" w:date="2024-10-17T11:47:23Z">
            <w:r>
              <w:rPr>
                <w:rFonts w:hint="eastAsia" w:ascii="宋体" w:hAnsi="宋体" w:eastAsia="宋体" w:cs="宋体"/>
                <w:sz w:val="24"/>
                <w:szCs w:val="24"/>
                <w:rPrChange w:id="593" w:author="zhhx" w:date="2024-10-17T11:47:49Z">
                  <w:rPr>
                    <w:rFonts w:asciiTheme="minorEastAsia" w:hAnsiTheme="minorEastAsia"/>
                    <w:sz w:val="24"/>
                    <w:szCs w:val="24"/>
                  </w:rPr>
                </w:rPrChange>
              </w:rPr>
              <w:fldChar w:fldCharType="begin"/>
            </w:r>
          </w:del>
          <w:del w:id="595" w:author="zhhx" w:date="2024-10-17T11:47:23Z">
            <w:r>
              <w:rPr>
                <w:rFonts w:hint="eastAsia" w:ascii="宋体" w:hAnsi="宋体" w:eastAsia="宋体" w:cs="宋体"/>
                <w:sz w:val="24"/>
                <w:szCs w:val="24"/>
                <w:rPrChange w:id="596" w:author="zhhx" w:date="2024-10-17T11:47:49Z">
                  <w:rPr>
                    <w:rFonts w:asciiTheme="minorEastAsia" w:hAnsiTheme="minorEastAsia"/>
                    <w:sz w:val="24"/>
                    <w:szCs w:val="24"/>
                  </w:rPr>
                </w:rPrChange>
              </w:rPr>
              <w:delInstrText xml:space="preserve"> PAGEREF _Toc172627375 \h </w:delInstrText>
            </w:r>
          </w:del>
          <w:del w:id="598" w:author="zhhx" w:date="2024-10-17T11:47:23Z">
            <w:r>
              <w:rPr>
                <w:rFonts w:hint="eastAsia" w:ascii="宋体" w:hAnsi="宋体" w:eastAsia="宋体" w:cs="宋体"/>
                <w:sz w:val="24"/>
                <w:szCs w:val="24"/>
                <w:rPrChange w:id="599" w:author="zhhx" w:date="2024-10-17T11:47:49Z">
                  <w:rPr>
                    <w:rFonts w:asciiTheme="minorEastAsia" w:hAnsiTheme="minorEastAsia"/>
                    <w:sz w:val="24"/>
                    <w:szCs w:val="24"/>
                  </w:rPr>
                </w:rPrChange>
              </w:rPr>
              <w:fldChar w:fldCharType="separate"/>
            </w:r>
          </w:del>
          <w:del w:id="601" w:author="zhhx" w:date="2024-10-17T11:47:23Z">
            <w:r>
              <w:rPr>
                <w:rFonts w:hint="eastAsia" w:ascii="宋体" w:hAnsi="宋体" w:eastAsia="宋体" w:cs="宋体"/>
                <w:sz w:val="24"/>
                <w:szCs w:val="24"/>
                <w:rPrChange w:id="602" w:author="zhhx" w:date="2024-10-17T11:47:49Z">
                  <w:rPr>
                    <w:rFonts w:asciiTheme="minorEastAsia" w:hAnsiTheme="minorEastAsia"/>
                    <w:sz w:val="24"/>
                    <w:szCs w:val="24"/>
                  </w:rPr>
                </w:rPrChange>
              </w:rPr>
              <w:delText>19</w:delText>
            </w:r>
          </w:del>
          <w:del w:id="604" w:author="zhhx" w:date="2024-10-17T11:47:23Z">
            <w:r>
              <w:rPr>
                <w:rFonts w:hint="eastAsia" w:ascii="宋体" w:hAnsi="宋体" w:eastAsia="宋体" w:cs="宋体"/>
                <w:sz w:val="24"/>
                <w:szCs w:val="24"/>
                <w:rPrChange w:id="605" w:author="zhhx" w:date="2024-10-17T11:47:49Z">
                  <w:rPr>
                    <w:rFonts w:asciiTheme="minorEastAsia" w:hAnsiTheme="minorEastAsia"/>
                    <w:sz w:val="24"/>
                    <w:szCs w:val="24"/>
                  </w:rPr>
                </w:rPrChange>
              </w:rPr>
              <w:fldChar w:fldCharType="end"/>
            </w:r>
          </w:del>
          <w:del w:id="607" w:author="zhhx" w:date="2024-10-17T11:47:23Z">
            <w:r>
              <w:rPr>
                <w:rFonts w:hint="eastAsia" w:ascii="宋体" w:hAnsi="宋体" w:eastAsia="宋体" w:cs="宋体"/>
                <w:sz w:val="24"/>
                <w:szCs w:val="24"/>
                <w:rPrChange w:id="608" w:author="zhhx" w:date="2024-10-17T11:47:49Z">
                  <w:rPr>
                    <w:rFonts w:asciiTheme="minorEastAsia" w:hAnsiTheme="minorEastAsia"/>
                    <w:sz w:val="24"/>
                    <w:szCs w:val="24"/>
                  </w:rPr>
                </w:rPrChange>
              </w:rPr>
              <w:fldChar w:fldCharType="end"/>
            </w:r>
          </w:del>
        </w:p>
        <w:p w14:paraId="1E2CFE50">
          <w:pPr>
            <w:pStyle w:val="28"/>
            <w:tabs>
              <w:tab w:val="right" w:leader="dot" w:pos="9065"/>
            </w:tabs>
            <w:spacing w:line="260" w:lineRule="auto"/>
            <w:rPr>
              <w:del w:id="611" w:author="zhhx" w:date="2024-10-17T11:47:23Z"/>
              <w:rFonts w:hint="eastAsia" w:ascii="宋体" w:hAnsi="宋体" w:eastAsia="宋体" w:cs="宋体"/>
              <w:kern w:val="2"/>
              <w:sz w:val="24"/>
              <w:szCs w:val="24"/>
              <w:rPrChange w:id="612" w:author="zhhx" w:date="2024-10-17T11:47:49Z">
                <w:rPr>
                  <w:del w:id="613" w:author="zhhx" w:date="2024-10-17T11:47:23Z"/>
                  <w:rFonts w:asciiTheme="minorEastAsia" w:hAnsiTheme="minorEastAsia" w:cstheme="minorBidi"/>
                  <w:kern w:val="2"/>
                  <w:sz w:val="24"/>
                  <w:szCs w:val="24"/>
                </w:rPr>
              </w:rPrChange>
            </w:rPr>
            <w:pPrChange w:id="610" w:author="zhhx" w:date="2024-10-17T11:48:24Z">
              <w:pPr>
                <w:pStyle w:val="28"/>
                <w:tabs>
                  <w:tab w:val="right" w:leader="dot" w:pos="9065"/>
                </w:tabs>
              </w:pPr>
            </w:pPrChange>
          </w:pPr>
          <w:del w:id="614" w:author="zhhx" w:date="2024-10-17T11:47:23Z">
            <w:r>
              <w:rPr>
                <w:rFonts w:hint="eastAsia" w:ascii="宋体" w:hAnsi="宋体" w:eastAsia="宋体" w:cs="宋体"/>
                <w:sz w:val="24"/>
                <w:szCs w:val="24"/>
                <w:rPrChange w:id="615" w:author="zhhx" w:date="2024-10-17T11:47:49Z">
                  <w:rPr/>
                </w:rPrChange>
              </w:rPr>
              <w:fldChar w:fldCharType="begin"/>
            </w:r>
          </w:del>
          <w:del w:id="617" w:author="zhhx" w:date="2024-10-17T11:47:23Z">
            <w:r>
              <w:rPr>
                <w:rFonts w:hint="eastAsia" w:ascii="宋体" w:hAnsi="宋体" w:eastAsia="宋体" w:cs="宋体"/>
                <w:sz w:val="24"/>
                <w:szCs w:val="24"/>
                <w:rPrChange w:id="618" w:author="zhhx" w:date="2024-10-17T11:47:49Z">
                  <w:rPr/>
                </w:rPrChange>
              </w:rPr>
              <w:delInstrText xml:space="preserve"> HYPERLINK \l "_Toc172627376" </w:delInstrText>
            </w:r>
          </w:del>
          <w:del w:id="620" w:author="zhhx" w:date="2024-10-17T11:47:23Z">
            <w:r>
              <w:rPr>
                <w:rFonts w:hint="eastAsia" w:ascii="宋体" w:hAnsi="宋体" w:eastAsia="宋体" w:cs="宋体"/>
                <w:sz w:val="24"/>
                <w:szCs w:val="24"/>
                <w:rPrChange w:id="621" w:author="zhhx" w:date="2024-10-17T11:47:49Z">
                  <w:rPr/>
                </w:rPrChange>
              </w:rPr>
              <w:fldChar w:fldCharType="separate"/>
            </w:r>
          </w:del>
          <w:del w:id="623" w:author="zhhx" w:date="2024-10-17T11:47:23Z">
            <w:r>
              <w:rPr>
                <w:rStyle w:val="36"/>
                <w:rFonts w:hint="eastAsia" w:ascii="宋体" w:hAnsi="宋体" w:eastAsia="宋体" w:cs="宋体"/>
                <w:bCs/>
                <w:sz w:val="24"/>
                <w:szCs w:val="24"/>
                <w:rPrChange w:id="624" w:author="zhhx" w:date="2024-10-17T11:47:49Z">
                  <w:rPr>
                    <w:rStyle w:val="36"/>
                    <w:rFonts w:hint="eastAsia" w:cs="宋体" w:asciiTheme="minorEastAsia" w:hAnsiTheme="minorEastAsia"/>
                    <w:bCs/>
                    <w:sz w:val="24"/>
                    <w:szCs w:val="24"/>
                  </w:rPr>
                </w:rPrChange>
              </w:rPr>
              <w:delText>（一） 基本服务</w:delText>
            </w:r>
          </w:del>
          <w:del w:id="626" w:author="zhhx" w:date="2024-10-17T11:47:23Z">
            <w:r>
              <w:rPr>
                <w:rFonts w:hint="eastAsia" w:ascii="宋体" w:hAnsi="宋体" w:eastAsia="宋体" w:cs="宋体"/>
                <w:sz w:val="24"/>
                <w:szCs w:val="24"/>
                <w:rPrChange w:id="627" w:author="zhhx" w:date="2024-10-17T11:47:49Z">
                  <w:rPr>
                    <w:rFonts w:asciiTheme="minorEastAsia" w:hAnsiTheme="minorEastAsia"/>
                    <w:sz w:val="24"/>
                    <w:szCs w:val="24"/>
                  </w:rPr>
                </w:rPrChange>
              </w:rPr>
              <w:tab/>
            </w:r>
          </w:del>
          <w:del w:id="629" w:author="zhhx" w:date="2024-10-17T11:47:23Z">
            <w:r>
              <w:rPr>
                <w:rFonts w:hint="eastAsia" w:ascii="宋体" w:hAnsi="宋体" w:eastAsia="宋体" w:cs="宋体"/>
                <w:sz w:val="24"/>
                <w:szCs w:val="24"/>
                <w:rPrChange w:id="630" w:author="zhhx" w:date="2024-10-17T11:47:49Z">
                  <w:rPr>
                    <w:rFonts w:asciiTheme="minorEastAsia" w:hAnsiTheme="minorEastAsia"/>
                    <w:sz w:val="24"/>
                    <w:szCs w:val="24"/>
                  </w:rPr>
                </w:rPrChange>
              </w:rPr>
              <w:fldChar w:fldCharType="begin"/>
            </w:r>
          </w:del>
          <w:del w:id="632" w:author="zhhx" w:date="2024-10-17T11:47:23Z">
            <w:r>
              <w:rPr>
                <w:rFonts w:hint="eastAsia" w:ascii="宋体" w:hAnsi="宋体" w:eastAsia="宋体" w:cs="宋体"/>
                <w:sz w:val="24"/>
                <w:szCs w:val="24"/>
                <w:rPrChange w:id="633" w:author="zhhx" w:date="2024-10-17T11:47:49Z">
                  <w:rPr>
                    <w:rFonts w:asciiTheme="minorEastAsia" w:hAnsiTheme="minorEastAsia"/>
                    <w:sz w:val="24"/>
                    <w:szCs w:val="24"/>
                  </w:rPr>
                </w:rPrChange>
              </w:rPr>
              <w:delInstrText xml:space="preserve"> PAGEREF _Toc172627376 \h </w:delInstrText>
            </w:r>
          </w:del>
          <w:del w:id="635" w:author="zhhx" w:date="2024-10-17T11:47:23Z">
            <w:r>
              <w:rPr>
                <w:rFonts w:hint="eastAsia" w:ascii="宋体" w:hAnsi="宋体" w:eastAsia="宋体" w:cs="宋体"/>
                <w:sz w:val="24"/>
                <w:szCs w:val="24"/>
                <w:rPrChange w:id="636" w:author="zhhx" w:date="2024-10-17T11:47:49Z">
                  <w:rPr>
                    <w:rFonts w:asciiTheme="minorEastAsia" w:hAnsiTheme="minorEastAsia"/>
                    <w:sz w:val="24"/>
                    <w:szCs w:val="24"/>
                  </w:rPr>
                </w:rPrChange>
              </w:rPr>
              <w:fldChar w:fldCharType="separate"/>
            </w:r>
          </w:del>
          <w:del w:id="638" w:author="zhhx" w:date="2024-10-17T11:47:23Z">
            <w:r>
              <w:rPr>
                <w:rFonts w:hint="eastAsia" w:ascii="宋体" w:hAnsi="宋体" w:eastAsia="宋体" w:cs="宋体"/>
                <w:sz w:val="24"/>
                <w:szCs w:val="24"/>
                <w:rPrChange w:id="639" w:author="zhhx" w:date="2024-10-17T11:47:49Z">
                  <w:rPr>
                    <w:rFonts w:asciiTheme="minorEastAsia" w:hAnsiTheme="minorEastAsia"/>
                    <w:sz w:val="24"/>
                    <w:szCs w:val="24"/>
                  </w:rPr>
                </w:rPrChange>
              </w:rPr>
              <w:delText>19</w:delText>
            </w:r>
          </w:del>
          <w:del w:id="641" w:author="zhhx" w:date="2024-10-17T11:47:23Z">
            <w:r>
              <w:rPr>
                <w:rFonts w:hint="eastAsia" w:ascii="宋体" w:hAnsi="宋体" w:eastAsia="宋体" w:cs="宋体"/>
                <w:sz w:val="24"/>
                <w:szCs w:val="24"/>
                <w:rPrChange w:id="642" w:author="zhhx" w:date="2024-10-17T11:47:49Z">
                  <w:rPr>
                    <w:rFonts w:asciiTheme="minorEastAsia" w:hAnsiTheme="minorEastAsia"/>
                    <w:sz w:val="24"/>
                    <w:szCs w:val="24"/>
                  </w:rPr>
                </w:rPrChange>
              </w:rPr>
              <w:fldChar w:fldCharType="end"/>
            </w:r>
          </w:del>
          <w:del w:id="644" w:author="zhhx" w:date="2024-10-17T11:47:23Z">
            <w:r>
              <w:rPr>
                <w:rFonts w:hint="eastAsia" w:ascii="宋体" w:hAnsi="宋体" w:eastAsia="宋体" w:cs="宋体"/>
                <w:sz w:val="24"/>
                <w:szCs w:val="24"/>
                <w:rPrChange w:id="645" w:author="zhhx" w:date="2024-10-17T11:47:49Z">
                  <w:rPr>
                    <w:rFonts w:asciiTheme="minorEastAsia" w:hAnsiTheme="minorEastAsia"/>
                    <w:sz w:val="24"/>
                    <w:szCs w:val="24"/>
                  </w:rPr>
                </w:rPrChange>
              </w:rPr>
              <w:fldChar w:fldCharType="end"/>
            </w:r>
          </w:del>
        </w:p>
        <w:p w14:paraId="51ACC6A3">
          <w:pPr>
            <w:pStyle w:val="28"/>
            <w:tabs>
              <w:tab w:val="right" w:leader="dot" w:pos="9065"/>
            </w:tabs>
            <w:spacing w:line="260" w:lineRule="auto"/>
            <w:rPr>
              <w:del w:id="648" w:author="zhhx" w:date="2024-10-17T11:47:23Z"/>
              <w:rFonts w:hint="eastAsia" w:ascii="宋体" w:hAnsi="宋体" w:eastAsia="宋体" w:cs="宋体"/>
              <w:kern w:val="2"/>
              <w:sz w:val="24"/>
              <w:szCs w:val="24"/>
              <w:rPrChange w:id="649" w:author="zhhx" w:date="2024-10-17T11:47:49Z">
                <w:rPr>
                  <w:del w:id="650" w:author="zhhx" w:date="2024-10-17T11:47:23Z"/>
                  <w:rFonts w:asciiTheme="minorEastAsia" w:hAnsiTheme="minorEastAsia" w:cstheme="minorBidi"/>
                  <w:kern w:val="2"/>
                  <w:sz w:val="24"/>
                  <w:szCs w:val="24"/>
                </w:rPr>
              </w:rPrChange>
            </w:rPr>
            <w:pPrChange w:id="647" w:author="zhhx" w:date="2024-10-17T11:48:24Z">
              <w:pPr>
                <w:pStyle w:val="28"/>
                <w:tabs>
                  <w:tab w:val="right" w:leader="dot" w:pos="9065"/>
                </w:tabs>
              </w:pPr>
            </w:pPrChange>
          </w:pPr>
          <w:del w:id="651" w:author="zhhx" w:date="2024-10-17T11:47:23Z">
            <w:r>
              <w:rPr>
                <w:rFonts w:hint="eastAsia" w:ascii="宋体" w:hAnsi="宋体" w:eastAsia="宋体" w:cs="宋体"/>
                <w:sz w:val="24"/>
                <w:szCs w:val="24"/>
                <w:rPrChange w:id="652" w:author="zhhx" w:date="2024-10-17T11:47:49Z">
                  <w:rPr/>
                </w:rPrChange>
              </w:rPr>
              <w:fldChar w:fldCharType="begin"/>
            </w:r>
          </w:del>
          <w:del w:id="654" w:author="zhhx" w:date="2024-10-17T11:47:23Z">
            <w:r>
              <w:rPr>
                <w:rFonts w:hint="eastAsia" w:ascii="宋体" w:hAnsi="宋体" w:eastAsia="宋体" w:cs="宋体"/>
                <w:sz w:val="24"/>
                <w:szCs w:val="24"/>
                <w:rPrChange w:id="655" w:author="zhhx" w:date="2024-10-17T11:47:49Z">
                  <w:rPr/>
                </w:rPrChange>
              </w:rPr>
              <w:delInstrText xml:space="preserve"> HYPERLINK \l "_Toc172627377" </w:delInstrText>
            </w:r>
          </w:del>
          <w:del w:id="657" w:author="zhhx" w:date="2024-10-17T11:47:23Z">
            <w:r>
              <w:rPr>
                <w:rFonts w:hint="eastAsia" w:ascii="宋体" w:hAnsi="宋体" w:eastAsia="宋体" w:cs="宋体"/>
                <w:sz w:val="24"/>
                <w:szCs w:val="24"/>
                <w:rPrChange w:id="658" w:author="zhhx" w:date="2024-10-17T11:47:49Z">
                  <w:rPr/>
                </w:rPrChange>
              </w:rPr>
              <w:fldChar w:fldCharType="separate"/>
            </w:r>
          </w:del>
          <w:del w:id="660" w:author="zhhx" w:date="2024-10-17T11:47:23Z">
            <w:r>
              <w:rPr>
                <w:rStyle w:val="36"/>
                <w:rFonts w:hint="eastAsia" w:ascii="宋体" w:hAnsi="宋体" w:eastAsia="宋体" w:cs="宋体"/>
                <w:bCs/>
                <w:sz w:val="24"/>
                <w:szCs w:val="24"/>
                <w:rPrChange w:id="661" w:author="zhhx" w:date="2024-10-17T11:47:49Z">
                  <w:rPr>
                    <w:rStyle w:val="36"/>
                    <w:rFonts w:hint="eastAsia" w:cs="宋体" w:asciiTheme="minorEastAsia" w:hAnsiTheme="minorEastAsia"/>
                    <w:bCs/>
                    <w:sz w:val="24"/>
                    <w:szCs w:val="24"/>
                  </w:rPr>
                </w:rPrChange>
              </w:rPr>
              <w:delText>（二） 建筑物日常养护维修服务</w:delText>
            </w:r>
          </w:del>
          <w:del w:id="663" w:author="zhhx" w:date="2024-10-17T11:47:23Z">
            <w:r>
              <w:rPr>
                <w:rFonts w:hint="eastAsia" w:ascii="宋体" w:hAnsi="宋体" w:eastAsia="宋体" w:cs="宋体"/>
                <w:sz w:val="24"/>
                <w:szCs w:val="24"/>
                <w:rPrChange w:id="664" w:author="zhhx" w:date="2024-10-17T11:47:49Z">
                  <w:rPr>
                    <w:rFonts w:asciiTheme="minorEastAsia" w:hAnsiTheme="minorEastAsia"/>
                    <w:sz w:val="24"/>
                    <w:szCs w:val="24"/>
                  </w:rPr>
                </w:rPrChange>
              </w:rPr>
              <w:tab/>
            </w:r>
          </w:del>
          <w:del w:id="666" w:author="zhhx" w:date="2024-10-17T11:47:23Z">
            <w:r>
              <w:rPr>
                <w:rFonts w:hint="eastAsia" w:ascii="宋体" w:hAnsi="宋体" w:eastAsia="宋体" w:cs="宋体"/>
                <w:sz w:val="24"/>
                <w:szCs w:val="24"/>
                <w:rPrChange w:id="667" w:author="zhhx" w:date="2024-10-17T11:47:49Z">
                  <w:rPr>
                    <w:rFonts w:asciiTheme="minorEastAsia" w:hAnsiTheme="minorEastAsia"/>
                    <w:sz w:val="24"/>
                    <w:szCs w:val="24"/>
                  </w:rPr>
                </w:rPrChange>
              </w:rPr>
              <w:fldChar w:fldCharType="begin"/>
            </w:r>
          </w:del>
          <w:del w:id="669" w:author="zhhx" w:date="2024-10-17T11:47:23Z">
            <w:r>
              <w:rPr>
                <w:rFonts w:hint="eastAsia" w:ascii="宋体" w:hAnsi="宋体" w:eastAsia="宋体" w:cs="宋体"/>
                <w:sz w:val="24"/>
                <w:szCs w:val="24"/>
                <w:rPrChange w:id="670" w:author="zhhx" w:date="2024-10-17T11:47:49Z">
                  <w:rPr>
                    <w:rFonts w:asciiTheme="minorEastAsia" w:hAnsiTheme="minorEastAsia"/>
                    <w:sz w:val="24"/>
                    <w:szCs w:val="24"/>
                  </w:rPr>
                </w:rPrChange>
              </w:rPr>
              <w:delInstrText xml:space="preserve"> PAGEREF _Toc172627377 \h </w:delInstrText>
            </w:r>
          </w:del>
          <w:del w:id="672" w:author="zhhx" w:date="2024-10-17T11:47:23Z">
            <w:r>
              <w:rPr>
                <w:rFonts w:hint="eastAsia" w:ascii="宋体" w:hAnsi="宋体" w:eastAsia="宋体" w:cs="宋体"/>
                <w:sz w:val="24"/>
                <w:szCs w:val="24"/>
                <w:rPrChange w:id="673" w:author="zhhx" w:date="2024-10-17T11:47:49Z">
                  <w:rPr>
                    <w:rFonts w:asciiTheme="minorEastAsia" w:hAnsiTheme="minorEastAsia"/>
                    <w:sz w:val="24"/>
                    <w:szCs w:val="24"/>
                  </w:rPr>
                </w:rPrChange>
              </w:rPr>
              <w:fldChar w:fldCharType="separate"/>
            </w:r>
          </w:del>
          <w:del w:id="675" w:author="zhhx" w:date="2024-10-17T11:47:23Z">
            <w:r>
              <w:rPr>
                <w:rFonts w:hint="eastAsia" w:ascii="宋体" w:hAnsi="宋体" w:eastAsia="宋体" w:cs="宋体"/>
                <w:sz w:val="24"/>
                <w:szCs w:val="24"/>
                <w:rPrChange w:id="676" w:author="zhhx" w:date="2024-10-17T11:47:49Z">
                  <w:rPr>
                    <w:rFonts w:asciiTheme="minorEastAsia" w:hAnsiTheme="minorEastAsia"/>
                    <w:sz w:val="24"/>
                    <w:szCs w:val="24"/>
                  </w:rPr>
                </w:rPrChange>
              </w:rPr>
              <w:delText>22</w:delText>
            </w:r>
          </w:del>
          <w:del w:id="678" w:author="zhhx" w:date="2024-10-17T11:47:23Z">
            <w:r>
              <w:rPr>
                <w:rFonts w:hint="eastAsia" w:ascii="宋体" w:hAnsi="宋体" w:eastAsia="宋体" w:cs="宋体"/>
                <w:sz w:val="24"/>
                <w:szCs w:val="24"/>
                <w:rPrChange w:id="679" w:author="zhhx" w:date="2024-10-17T11:47:49Z">
                  <w:rPr>
                    <w:rFonts w:asciiTheme="minorEastAsia" w:hAnsiTheme="minorEastAsia"/>
                    <w:sz w:val="24"/>
                    <w:szCs w:val="24"/>
                  </w:rPr>
                </w:rPrChange>
              </w:rPr>
              <w:fldChar w:fldCharType="end"/>
            </w:r>
          </w:del>
          <w:del w:id="681" w:author="zhhx" w:date="2024-10-17T11:47:23Z">
            <w:r>
              <w:rPr>
                <w:rFonts w:hint="eastAsia" w:ascii="宋体" w:hAnsi="宋体" w:eastAsia="宋体" w:cs="宋体"/>
                <w:sz w:val="24"/>
                <w:szCs w:val="24"/>
                <w:rPrChange w:id="682" w:author="zhhx" w:date="2024-10-17T11:47:49Z">
                  <w:rPr>
                    <w:rFonts w:asciiTheme="minorEastAsia" w:hAnsiTheme="minorEastAsia"/>
                    <w:sz w:val="24"/>
                    <w:szCs w:val="24"/>
                  </w:rPr>
                </w:rPrChange>
              </w:rPr>
              <w:fldChar w:fldCharType="end"/>
            </w:r>
          </w:del>
        </w:p>
        <w:p w14:paraId="3E4FB4D1">
          <w:pPr>
            <w:pStyle w:val="28"/>
            <w:tabs>
              <w:tab w:val="right" w:leader="dot" w:pos="9065"/>
            </w:tabs>
            <w:spacing w:line="260" w:lineRule="auto"/>
            <w:rPr>
              <w:del w:id="685" w:author="zhhx" w:date="2024-10-17T11:47:23Z"/>
              <w:rFonts w:hint="eastAsia" w:ascii="宋体" w:hAnsi="宋体" w:eastAsia="宋体" w:cs="宋体"/>
              <w:kern w:val="2"/>
              <w:sz w:val="24"/>
              <w:szCs w:val="24"/>
              <w:rPrChange w:id="686" w:author="zhhx" w:date="2024-10-17T11:47:49Z">
                <w:rPr>
                  <w:del w:id="687" w:author="zhhx" w:date="2024-10-17T11:47:23Z"/>
                  <w:rFonts w:asciiTheme="minorEastAsia" w:hAnsiTheme="minorEastAsia" w:cstheme="minorBidi"/>
                  <w:kern w:val="2"/>
                  <w:sz w:val="24"/>
                  <w:szCs w:val="24"/>
                </w:rPr>
              </w:rPrChange>
            </w:rPr>
            <w:pPrChange w:id="684" w:author="zhhx" w:date="2024-10-17T11:48:24Z">
              <w:pPr>
                <w:pStyle w:val="28"/>
                <w:tabs>
                  <w:tab w:val="right" w:leader="dot" w:pos="9065"/>
                </w:tabs>
              </w:pPr>
            </w:pPrChange>
          </w:pPr>
          <w:del w:id="688" w:author="zhhx" w:date="2024-10-17T11:47:23Z">
            <w:r>
              <w:rPr>
                <w:rFonts w:hint="eastAsia" w:ascii="宋体" w:hAnsi="宋体" w:eastAsia="宋体" w:cs="宋体"/>
                <w:sz w:val="24"/>
                <w:szCs w:val="24"/>
                <w:rPrChange w:id="689" w:author="zhhx" w:date="2024-10-17T11:47:49Z">
                  <w:rPr/>
                </w:rPrChange>
              </w:rPr>
              <w:fldChar w:fldCharType="begin"/>
            </w:r>
          </w:del>
          <w:del w:id="691" w:author="zhhx" w:date="2024-10-17T11:47:23Z">
            <w:r>
              <w:rPr>
                <w:rFonts w:hint="eastAsia" w:ascii="宋体" w:hAnsi="宋体" w:eastAsia="宋体" w:cs="宋体"/>
                <w:sz w:val="24"/>
                <w:szCs w:val="24"/>
                <w:rPrChange w:id="692" w:author="zhhx" w:date="2024-10-17T11:47:49Z">
                  <w:rPr/>
                </w:rPrChange>
              </w:rPr>
              <w:delInstrText xml:space="preserve"> HYPERLINK \l "_Toc172627378" </w:delInstrText>
            </w:r>
          </w:del>
          <w:del w:id="694" w:author="zhhx" w:date="2024-10-17T11:47:23Z">
            <w:r>
              <w:rPr>
                <w:rFonts w:hint="eastAsia" w:ascii="宋体" w:hAnsi="宋体" w:eastAsia="宋体" w:cs="宋体"/>
                <w:sz w:val="24"/>
                <w:szCs w:val="24"/>
                <w:rPrChange w:id="695" w:author="zhhx" w:date="2024-10-17T11:47:49Z">
                  <w:rPr/>
                </w:rPrChange>
              </w:rPr>
              <w:fldChar w:fldCharType="separate"/>
            </w:r>
          </w:del>
          <w:del w:id="697" w:author="zhhx" w:date="2024-10-17T11:47:23Z">
            <w:r>
              <w:rPr>
                <w:rStyle w:val="36"/>
                <w:rFonts w:hint="eastAsia" w:ascii="宋体" w:hAnsi="宋体" w:eastAsia="宋体" w:cs="宋体"/>
                <w:bCs/>
                <w:sz w:val="24"/>
                <w:szCs w:val="24"/>
                <w:rPrChange w:id="698" w:author="zhhx" w:date="2024-10-17T11:47:49Z">
                  <w:rPr>
                    <w:rStyle w:val="36"/>
                    <w:rFonts w:hint="eastAsia" w:cs="宋体" w:asciiTheme="minorEastAsia" w:hAnsiTheme="minorEastAsia"/>
                    <w:bCs/>
                    <w:sz w:val="24"/>
                    <w:szCs w:val="24"/>
                  </w:rPr>
                </w:rPrChange>
              </w:rPr>
              <w:delText>（三） 公共设施设备维护服务</w:delText>
            </w:r>
          </w:del>
          <w:del w:id="700" w:author="zhhx" w:date="2024-10-17T11:47:23Z">
            <w:r>
              <w:rPr>
                <w:rFonts w:hint="eastAsia" w:ascii="宋体" w:hAnsi="宋体" w:eastAsia="宋体" w:cs="宋体"/>
                <w:sz w:val="24"/>
                <w:szCs w:val="24"/>
                <w:rPrChange w:id="701" w:author="zhhx" w:date="2024-10-17T11:47:49Z">
                  <w:rPr>
                    <w:rFonts w:asciiTheme="minorEastAsia" w:hAnsiTheme="minorEastAsia"/>
                    <w:sz w:val="24"/>
                    <w:szCs w:val="24"/>
                  </w:rPr>
                </w:rPrChange>
              </w:rPr>
              <w:tab/>
            </w:r>
          </w:del>
          <w:del w:id="703" w:author="zhhx" w:date="2024-10-17T11:47:23Z">
            <w:r>
              <w:rPr>
                <w:rFonts w:hint="eastAsia" w:ascii="宋体" w:hAnsi="宋体" w:eastAsia="宋体" w:cs="宋体"/>
                <w:sz w:val="24"/>
                <w:szCs w:val="24"/>
                <w:rPrChange w:id="704" w:author="zhhx" w:date="2024-10-17T11:47:49Z">
                  <w:rPr>
                    <w:rFonts w:asciiTheme="minorEastAsia" w:hAnsiTheme="minorEastAsia"/>
                    <w:sz w:val="24"/>
                    <w:szCs w:val="24"/>
                  </w:rPr>
                </w:rPrChange>
              </w:rPr>
              <w:fldChar w:fldCharType="begin"/>
            </w:r>
          </w:del>
          <w:del w:id="706" w:author="zhhx" w:date="2024-10-17T11:47:23Z">
            <w:r>
              <w:rPr>
                <w:rFonts w:hint="eastAsia" w:ascii="宋体" w:hAnsi="宋体" w:eastAsia="宋体" w:cs="宋体"/>
                <w:sz w:val="24"/>
                <w:szCs w:val="24"/>
                <w:rPrChange w:id="707" w:author="zhhx" w:date="2024-10-17T11:47:49Z">
                  <w:rPr>
                    <w:rFonts w:asciiTheme="minorEastAsia" w:hAnsiTheme="minorEastAsia"/>
                    <w:sz w:val="24"/>
                    <w:szCs w:val="24"/>
                  </w:rPr>
                </w:rPrChange>
              </w:rPr>
              <w:delInstrText xml:space="preserve"> PAGEREF _Toc172627378 \h </w:delInstrText>
            </w:r>
          </w:del>
          <w:del w:id="709" w:author="zhhx" w:date="2024-10-17T11:47:23Z">
            <w:r>
              <w:rPr>
                <w:rFonts w:hint="eastAsia" w:ascii="宋体" w:hAnsi="宋体" w:eastAsia="宋体" w:cs="宋体"/>
                <w:sz w:val="24"/>
                <w:szCs w:val="24"/>
                <w:rPrChange w:id="710" w:author="zhhx" w:date="2024-10-17T11:47:49Z">
                  <w:rPr>
                    <w:rFonts w:asciiTheme="minorEastAsia" w:hAnsiTheme="minorEastAsia"/>
                    <w:sz w:val="24"/>
                    <w:szCs w:val="24"/>
                  </w:rPr>
                </w:rPrChange>
              </w:rPr>
              <w:fldChar w:fldCharType="separate"/>
            </w:r>
          </w:del>
          <w:del w:id="712" w:author="zhhx" w:date="2024-10-17T11:47:23Z">
            <w:r>
              <w:rPr>
                <w:rFonts w:hint="eastAsia" w:ascii="宋体" w:hAnsi="宋体" w:eastAsia="宋体" w:cs="宋体"/>
                <w:sz w:val="24"/>
                <w:szCs w:val="24"/>
                <w:rPrChange w:id="713" w:author="zhhx" w:date="2024-10-17T11:47:49Z">
                  <w:rPr>
                    <w:rFonts w:asciiTheme="minorEastAsia" w:hAnsiTheme="minorEastAsia"/>
                    <w:sz w:val="24"/>
                    <w:szCs w:val="24"/>
                  </w:rPr>
                </w:rPrChange>
              </w:rPr>
              <w:delText>25</w:delText>
            </w:r>
          </w:del>
          <w:del w:id="715" w:author="zhhx" w:date="2024-10-17T11:47:23Z">
            <w:r>
              <w:rPr>
                <w:rFonts w:hint="eastAsia" w:ascii="宋体" w:hAnsi="宋体" w:eastAsia="宋体" w:cs="宋体"/>
                <w:sz w:val="24"/>
                <w:szCs w:val="24"/>
                <w:rPrChange w:id="716" w:author="zhhx" w:date="2024-10-17T11:47:49Z">
                  <w:rPr>
                    <w:rFonts w:asciiTheme="minorEastAsia" w:hAnsiTheme="minorEastAsia"/>
                    <w:sz w:val="24"/>
                    <w:szCs w:val="24"/>
                  </w:rPr>
                </w:rPrChange>
              </w:rPr>
              <w:fldChar w:fldCharType="end"/>
            </w:r>
          </w:del>
          <w:del w:id="718" w:author="zhhx" w:date="2024-10-17T11:47:23Z">
            <w:r>
              <w:rPr>
                <w:rFonts w:hint="eastAsia" w:ascii="宋体" w:hAnsi="宋体" w:eastAsia="宋体" w:cs="宋体"/>
                <w:sz w:val="24"/>
                <w:szCs w:val="24"/>
                <w:rPrChange w:id="719" w:author="zhhx" w:date="2024-10-17T11:47:49Z">
                  <w:rPr>
                    <w:rFonts w:asciiTheme="minorEastAsia" w:hAnsiTheme="minorEastAsia"/>
                    <w:sz w:val="24"/>
                    <w:szCs w:val="24"/>
                  </w:rPr>
                </w:rPrChange>
              </w:rPr>
              <w:fldChar w:fldCharType="end"/>
            </w:r>
          </w:del>
        </w:p>
        <w:p w14:paraId="46D88881">
          <w:pPr>
            <w:pStyle w:val="28"/>
            <w:tabs>
              <w:tab w:val="right" w:leader="dot" w:pos="9065"/>
            </w:tabs>
            <w:spacing w:line="260" w:lineRule="auto"/>
            <w:rPr>
              <w:del w:id="722" w:author="zhhx" w:date="2024-10-17T11:47:23Z"/>
              <w:rFonts w:hint="eastAsia" w:ascii="宋体" w:hAnsi="宋体" w:eastAsia="宋体" w:cs="宋体"/>
              <w:kern w:val="2"/>
              <w:sz w:val="24"/>
              <w:szCs w:val="24"/>
              <w:rPrChange w:id="723" w:author="zhhx" w:date="2024-10-17T11:47:49Z">
                <w:rPr>
                  <w:del w:id="724" w:author="zhhx" w:date="2024-10-17T11:47:23Z"/>
                  <w:rFonts w:asciiTheme="minorEastAsia" w:hAnsiTheme="minorEastAsia" w:cstheme="minorBidi"/>
                  <w:kern w:val="2"/>
                  <w:sz w:val="24"/>
                  <w:szCs w:val="24"/>
                </w:rPr>
              </w:rPrChange>
            </w:rPr>
            <w:pPrChange w:id="721" w:author="zhhx" w:date="2024-10-17T11:48:24Z">
              <w:pPr>
                <w:pStyle w:val="28"/>
                <w:tabs>
                  <w:tab w:val="right" w:leader="dot" w:pos="9065"/>
                </w:tabs>
              </w:pPr>
            </w:pPrChange>
          </w:pPr>
          <w:del w:id="725" w:author="zhhx" w:date="2024-10-17T11:47:23Z">
            <w:r>
              <w:rPr>
                <w:rFonts w:hint="eastAsia" w:ascii="宋体" w:hAnsi="宋体" w:eastAsia="宋体" w:cs="宋体"/>
                <w:sz w:val="24"/>
                <w:szCs w:val="24"/>
                <w:rPrChange w:id="726" w:author="zhhx" w:date="2024-10-17T11:47:49Z">
                  <w:rPr/>
                </w:rPrChange>
              </w:rPr>
              <w:fldChar w:fldCharType="begin"/>
            </w:r>
          </w:del>
          <w:del w:id="728" w:author="zhhx" w:date="2024-10-17T11:47:23Z">
            <w:r>
              <w:rPr>
                <w:rFonts w:hint="eastAsia" w:ascii="宋体" w:hAnsi="宋体" w:eastAsia="宋体" w:cs="宋体"/>
                <w:sz w:val="24"/>
                <w:szCs w:val="24"/>
                <w:rPrChange w:id="729" w:author="zhhx" w:date="2024-10-17T11:47:49Z">
                  <w:rPr/>
                </w:rPrChange>
              </w:rPr>
              <w:delInstrText xml:space="preserve"> HYPERLINK \l "_Toc172627379" </w:delInstrText>
            </w:r>
          </w:del>
          <w:del w:id="731" w:author="zhhx" w:date="2024-10-17T11:47:23Z">
            <w:r>
              <w:rPr>
                <w:rFonts w:hint="eastAsia" w:ascii="宋体" w:hAnsi="宋体" w:eastAsia="宋体" w:cs="宋体"/>
                <w:sz w:val="24"/>
                <w:szCs w:val="24"/>
                <w:rPrChange w:id="732" w:author="zhhx" w:date="2024-10-17T11:47:49Z">
                  <w:rPr/>
                </w:rPrChange>
              </w:rPr>
              <w:fldChar w:fldCharType="separate"/>
            </w:r>
          </w:del>
          <w:del w:id="734" w:author="zhhx" w:date="2024-10-17T11:47:23Z">
            <w:r>
              <w:rPr>
                <w:rStyle w:val="36"/>
                <w:rFonts w:hint="eastAsia" w:ascii="宋体" w:hAnsi="宋体" w:eastAsia="宋体" w:cs="宋体"/>
                <w:bCs/>
                <w:sz w:val="24"/>
                <w:szCs w:val="24"/>
                <w:rPrChange w:id="735" w:author="zhhx" w:date="2024-10-17T11:47:49Z">
                  <w:rPr>
                    <w:rStyle w:val="36"/>
                    <w:rFonts w:hint="eastAsia" w:cs="宋体" w:asciiTheme="minorEastAsia" w:hAnsiTheme="minorEastAsia"/>
                    <w:bCs/>
                    <w:sz w:val="24"/>
                    <w:szCs w:val="24"/>
                  </w:rPr>
                </w:rPrChange>
              </w:rPr>
              <w:delText>（四） 保洁服务</w:delText>
            </w:r>
          </w:del>
          <w:del w:id="737" w:author="zhhx" w:date="2024-10-17T11:47:23Z">
            <w:r>
              <w:rPr>
                <w:rFonts w:hint="eastAsia" w:ascii="宋体" w:hAnsi="宋体" w:eastAsia="宋体" w:cs="宋体"/>
                <w:sz w:val="24"/>
                <w:szCs w:val="24"/>
                <w:rPrChange w:id="738" w:author="zhhx" w:date="2024-10-17T11:47:49Z">
                  <w:rPr>
                    <w:rFonts w:asciiTheme="minorEastAsia" w:hAnsiTheme="minorEastAsia"/>
                    <w:sz w:val="24"/>
                    <w:szCs w:val="24"/>
                  </w:rPr>
                </w:rPrChange>
              </w:rPr>
              <w:tab/>
            </w:r>
          </w:del>
          <w:del w:id="740" w:author="zhhx" w:date="2024-10-17T11:47:23Z">
            <w:r>
              <w:rPr>
                <w:rFonts w:hint="eastAsia" w:ascii="宋体" w:hAnsi="宋体" w:eastAsia="宋体" w:cs="宋体"/>
                <w:sz w:val="24"/>
                <w:szCs w:val="24"/>
                <w:rPrChange w:id="741" w:author="zhhx" w:date="2024-10-17T11:47:49Z">
                  <w:rPr>
                    <w:rFonts w:asciiTheme="minorEastAsia" w:hAnsiTheme="minorEastAsia"/>
                    <w:sz w:val="24"/>
                    <w:szCs w:val="24"/>
                  </w:rPr>
                </w:rPrChange>
              </w:rPr>
              <w:fldChar w:fldCharType="begin"/>
            </w:r>
          </w:del>
          <w:del w:id="743" w:author="zhhx" w:date="2024-10-17T11:47:23Z">
            <w:r>
              <w:rPr>
                <w:rFonts w:hint="eastAsia" w:ascii="宋体" w:hAnsi="宋体" w:eastAsia="宋体" w:cs="宋体"/>
                <w:sz w:val="24"/>
                <w:szCs w:val="24"/>
                <w:rPrChange w:id="744" w:author="zhhx" w:date="2024-10-17T11:47:49Z">
                  <w:rPr>
                    <w:rFonts w:asciiTheme="minorEastAsia" w:hAnsiTheme="minorEastAsia"/>
                    <w:sz w:val="24"/>
                    <w:szCs w:val="24"/>
                  </w:rPr>
                </w:rPrChange>
              </w:rPr>
              <w:delInstrText xml:space="preserve"> PAGEREF _Toc172627379 \h </w:delInstrText>
            </w:r>
          </w:del>
          <w:del w:id="746" w:author="zhhx" w:date="2024-10-17T11:47:23Z">
            <w:r>
              <w:rPr>
                <w:rFonts w:hint="eastAsia" w:ascii="宋体" w:hAnsi="宋体" w:eastAsia="宋体" w:cs="宋体"/>
                <w:sz w:val="24"/>
                <w:szCs w:val="24"/>
                <w:rPrChange w:id="747" w:author="zhhx" w:date="2024-10-17T11:47:49Z">
                  <w:rPr>
                    <w:rFonts w:asciiTheme="minorEastAsia" w:hAnsiTheme="minorEastAsia"/>
                    <w:sz w:val="24"/>
                    <w:szCs w:val="24"/>
                  </w:rPr>
                </w:rPrChange>
              </w:rPr>
              <w:fldChar w:fldCharType="separate"/>
            </w:r>
          </w:del>
          <w:del w:id="749" w:author="zhhx" w:date="2024-10-17T11:47:23Z">
            <w:r>
              <w:rPr>
                <w:rFonts w:hint="eastAsia" w:ascii="宋体" w:hAnsi="宋体" w:eastAsia="宋体" w:cs="宋体"/>
                <w:sz w:val="24"/>
                <w:szCs w:val="24"/>
                <w:rPrChange w:id="750" w:author="zhhx" w:date="2024-10-17T11:47:49Z">
                  <w:rPr>
                    <w:rFonts w:asciiTheme="minorEastAsia" w:hAnsiTheme="minorEastAsia"/>
                    <w:sz w:val="24"/>
                    <w:szCs w:val="24"/>
                  </w:rPr>
                </w:rPrChange>
              </w:rPr>
              <w:delText>35</w:delText>
            </w:r>
          </w:del>
          <w:del w:id="752" w:author="zhhx" w:date="2024-10-17T11:47:23Z">
            <w:r>
              <w:rPr>
                <w:rFonts w:hint="eastAsia" w:ascii="宋体" w:hAnsi="宋体" w:eastAsia="宋体" w:cs="宋体"/>
                <w:sz w:val="24"/>
                <w:szCs w:val="24"/>
                <w:rPrChange w:id="753" w:author="zhhx" w:date="2024-10-17T11:47:49Z">
                  <w:rPr>
                    <w:rFonts w:asciiTheme="minorEastAsia" w:hAnsiTheme="minorEastAsia"/>
                    <w:sz w:val="24"/>
                    <w:szCs w:val="24"/>
                  </w:rPr>
                </w:rPrChange>
              </w:rPr>
              <w:fldChar w:fldCharType="end"/>
            </w:r>
          </w:del>
          <w:del w:id="755" w:author="zhhx" w:date="2024-10-17T11:47:23Z">
            <w:r>
              <w:rPr>
                <w:rFonts w:hint="eastAsia" w:ascii="宋体" w:hAnsi="宋体" w:eastAsia="宋体" w:cs="宋体"/>
                <w:sz w:val="24"/>
                <w:szCs w:val="24"/>
                <w:rPrChange w:id="756" w:author="zhhx" w:date="2024-10-17T11:47:49Z">
                  <w:rPr>
                    <w:rFonts w:asciiTheme="minorEastAsia" w:hAnsiTheme="minorEastAsia"/>
                    <w:sz w:val="24"/>
                    <w:szCs w:val="24"/>
                  </w:rPr>
                </w:rPrChange>
              </w:rPr>
              <w:fldChar w:fldCharType="end"/>
            </w:r>
          </w:del>
        </w:p>
        <w:p w14:paraId="08216DF4">
          <w:pPr>
            <w:pStyle w:val="28"/>
            <w:tabs>
              <w:tab w:val="right" w:leader="dot" w:pos="9065"/>
            </w:tabs>
            <w:spacing w:line="260" w:lineRule="auto"/>
            <w:rPr>
              <w:del w:id="759" w:author="zhhx" w:date="2024-10-17T11:47:23Z"/>
              <w:rFonts w:hint="eastAsia" w:ascii="宋体" w:hAnsi="宋体" w:eastAsia="宋体" w:cs="宋体"/>
              <w:kern w:val="2"/>
              <w:sz w:val="24"/>
              <w:szCs w:val="24"/>
              <w:rPrChange w:id="760" w:author="zhhx" w:date="2024-10-17T11:47:49Z">
                <w:rPr>
                  <w:del w:id="761" w:author="zhhx" w:date="2024-10-17T11:47:23Z"/>
                  <w:rFonts w:asciiTheme="minorEastAsia" w:hAnsiTheme="minorEastAsia" w:cstheme="minorBidi"/>
                  <w:kern w:val="2"/>
                  <w:sz w:val="24"/>
                  <w:szCs w:val="24"/>
                </w:rPr>
              </w:rPrChange>
            </w:rPr>
            <w:pPrChange w:id="758" w:author="zhhx" w:date="2024-10-17T11:48:24Z">
              <w:pPr>
                <w:pStyle w:val="28"/>
                <w:tabs>
                  <w:tab w:val="right" w:leader="dot" w:pos="9065"/>
                </w:tabs>
              </w:pPr>
            </w:pPrChange>
          </w:pPr>
          <w:del w:id="762" w:author="zhhx" w:date="2024-10-17T11:47:23Z">
            <w:r>
              <w:rPr>
                <w:rFonts w:hint="eastAsia" w:ascii="宋体" w:hAnsi="宋体" w:eastAsia="宋体" w:cs="宋体"/>
                <w:sz w:val="24"/>
                <w:szCs w:val="24"/>
                <w:rPrChange w:id="763" w:author="zhhx" w:date="2024-10-17T11:47:49Z">
                  <w:rPr/>
                </w:rPrChange>
              </w:rPr>
              <w:fldChar w:fldCharType="begin"/>
            </w:r>
          </w:del>
          <w:del w:id="765" w:author="zhhx" w:date="2024-10-17T11:47:23Z">
            <w:r>
              <w:rPr>
                <w:rFonts w:hint="eastAsia" w:ascii="宋体" w:hAnsi="宋体" w:eastAsia="宋体" w:cs="宋体"/>
                <w:sz w:val="24"/>
                <w:szCs w:val="24"/>
                <w:rPrChange w:id="766" w:author="zhhx" w:date="2024-10-17T11:47:49Z">
                  <w:rPr/>
                </w:rPrChange>
              </w:rPr>
              <w:delInstrText xml:space="preserve"> HYPERLINK \l "_Toc172627380" </w:delInstrText>
            </w:r>
          </w:del>
          <w:del w:id="768" w:author="zhhx" w:date="2024-10-17T11:47:23Z">
            <w:r>
              <w:rPr>
                <w:rFonts w:hint="eastAsia" w:ascii="宋体" w:hAnsi="宋体" w:eastAsia="宋体" w:cs="宋体"/>
                <w:sz w:val="24"/>
                <w:szCs w:val="24"/>
                <w:rPrChange w:id="769" w:author="zhhx" w:date="2024-10-17T11:47:49Z">
                  <w:rPr/>
                </w:rPrChange>
              </w:rPr>
              <w:fldChar w:fldCharType="separate"/>
            </w:r>
          </w:del>
          <w:del w:id="771" w:author="zhhx" w:date="2024-10-17T11:47:23Z">
            <w:r>
              <w:rPr>
                <w:rStyle w:val="36"/>
                <w:rFonts w:hint="eastAsia" w:ascii="宋体" w:hAnsi="宋体" w:eastAsia="宋体" w:cs="宋体"/>
                <w:bCs/>
                <w:sz w:val="24"/>
                <w:szCs w:val="24"/>
                <w:rPrChange w:id="772" w:author="zhhx" w:date="2024-10-17T11:47:49Z">
                  <w:rPr>
                    <w:rStyle w:val="36"/>
                    <w:rFonts w:hint="eastAsia" w:cs="宋体" w:asciiTheme="minorEastAsia" w:hAnsiTheme="minorEastAsia"/>
                    <w:bCs/>
                    <w:sz w:val="24"/>
                    <w:szCs w:val="24"/>
                  </w:rPr>
                </w:rPrChange>
              </w:rPr>
              <w:delText>（五） 绿化养护管理服务</w:delText>
            </w:r>
          </w:del>
          <w:del w:id="774" w:author="zhhx" w:date="2024-10-17T11:47:23Z">
            <w:r>
              <w:rPr>
                <w:rFonts w:hint="eastAsia" w:ascii="宋体" w:hAnsi="宋体" w:eastAsia="宋体" w:cs="宋体"/>
                <w:sz w:val="24"/>
                <w:szCs w:val="24"/>
                <w:rPrChange w:id="775" w:author="zhhx" w:date="2024-10-17T11:47:49Z">
                  <w:rPr>
                    <w:rFonts w:asciiTheme="minorEastAsia" w:hAnsiTheme="minorEastAsia"/>
                    <w:sz w:val="24"/>
                    <w:szCs w:val="24"/>
                  </w:rPr>
                </w:rPrChange>
              </w:rPr>
              <w:tab/>
            </w:r>
          </w:del>
          <w:del w:id="777" w:author="zhhx" w:date="2024-10-17T11:47:23Z">
            <w:r>
              <w:rPr>
                <w:rFonts w:hint="eastAsia" w:ascii="宋体" w:hAnsi="宋体" w:eastAsia="宋体" w:cs="宋体"/>
                <w:sz w:val="24"/>
                <w:szCs w:val="24"/>
                <w:rPrChange w:id="778" w:author="zhhx" w:date="2024-10-17T11:47:49Z">
                  <w:rPr>
                    <w:rFonts w:asciiTheme="minorEastAsia" w:hAnsiTheme="minorEastAsia"/>
                    <w:sz w:val="24"/>
                    <w:szCs w:val="24"/>
                  </w:rPr>
                </w:rPrChange>
              </w:rPr>
              <w:fldChar w:fldCharType="begin"/>
            </w:r>
          </w:del>
          <w:del w:id="780" w:author="zhhx" w:date="2024-10-17T11:47:23Z">
            <w:r>
              <w:rPr>
                <w:rFonts w:hint="eastAsia" w:ascii="宋体" w:hAnsi="宋体" w:eastAsia="宋体" w:cs="宋体"/>
                <w:sz w:val="24"/>
                <w:szCs w:val="24"/>
                <w:rPrChange w:id="781" w:author="zhhx" w:date="2024-10-17T11:47:49Z">
                  <w:rPr>
                    <w:rFonts w:asciiTheme="minorEastAsia" w:hAnsiTheme="minorEastAsia"/>
                    <w:sz w:val="24"/>
                    <w:szCs w:val="24"/>
                  </w:rPr>
                </w:rPrChange>
              </w:rPr>
              <w:delInstrText xml:space="preserve"> PAGEREF _Toc172627380 \h </w:delInstrText>
            </w:r>
          </w:del>
          <w:del w:id="783" w:author="zhhx" w:date="2024-10-17T11:47:23Z">
            <w:r>
              <w:rPr>
                <w:rFonts w:hint="eastAsia" w:ascii="宋体" w:hAnsi="宋体" w:eastAsia="宋体" w:cs="宋体"/>
                <w:sz w:val="24"/>
                <w:szCs w:val="24"/>
                <w:rPrChange w:id="784" w:author="zhhx" w:date="2024-10-17T11:47:49Z">
                  <w:rPr>
                    <w:rFonts w:asciiTheme="minorEastAsia" w:hAnsiTheme="minorEastAsia"/>
                    <w:sz w:val="24"/>
                    <w:szCs w:val="24"/>
                  </w:rPr>
                </w:rPrChange>
              </w:rPr>
              <w:fldChar w:fldCharType="separate"/>
            </w:r>
          </w:del>
          <w:del w:id="786" w:author="zhhx" w:date="2024-10-17T11:47:23Z">
            <w:r>
              <w:rPr>
                <w:rFonts w:hint="eastAsia" w:ascii="宋体" w:hAnsi="宋体" w:eastAsia="宋体" w:cs="宋体"/>
                <w:sz w:val="24"/>
                <w:szCs w:val="24"/>
                <w:rPrChange w:id="787" w:author="zhhx" w:date="2024-10-17T11:47:49Z">
                  <w:rPr>
                    <w:rFonts w:asciiTheme="minorEastAsia" w:hAnsiTheme="minorEastAsia"/>
                    <w:sz w:val="24"/>
                    <w:szCs w:val="24"/>
                  </w:rPr>
                </w:rPrChange>
              </w:rPr>
              <w:delText>43</w:delText>
            </w:r>
          </w:del>
          <w:del w:id="789" w:author="zhhx" w:date="2024-10-17T11:47:23Z">
            <w:r>
              <w:rPr>
                <w:rFonts w:hint="eastAsia" w:ascii="宋体" w:hAnsi="宋体" w:eastAsia="宋体" w:cs="宋体"/>
                <w:sz w:val="24"/>
                <w:szCs w:val="24"/>
                <w:rPrChange w:id="790" w:author="zhhx" w:date="2024-10-17T11:47:49Z">
                  <w:rPr>
                    <w:rFonts w:asciiTheme="minorEastAsia" w:hAnsiTheme="minorEastAsia"/>
                    <w:sz w:val="24"/>
                    <w:szCs w:val="24"/>
                  </w:rPr>
                </w:rPrChange>
              </w:rPr>
              <w:fldChar w:fldCharType="end"/>
            </w:r>
          </w:del>
          <w:del w:id="792" w:author="zhhx" w:date="2024-10-17T11:47:23Z">
            <w:r>
              <w:rPr>
                <w:rFonts w:hint="eastAsia" w:ascii="宋体" w:hAnsi="宋体" w:eastAsia="宋体" w:cs="宋体"/>
                <w:sz w:val="24"/>
                <w:szCs w:val="24"/>
                <w:rPrChange w:id="793" w:author="zhhx" w:date="2024-10-17T11:47:49Z">
                  <w:rPr>
                    <w:rFonts w:asciiTheme="minorEastAsia" w:hAnsiTheme="minorEastAsia"/>
                    <w:sz w:val="24"/>
                    <w:szCs w:val="24"/>
                  </w:rPr>
                </w:rPrChange>
              </w:rPr>
              <w:fldChar w:fldCharType="end"/>
            </w:r>
          </w:del>
        </w:p>
        <w:p w14:paraId="6D39A50A">
          <w:pPr>
            <w:pStyle w:val="28"/>
            <w:tabs>
              <w:tab w:val="right" w:leader="dot" w:pos="9065"/>
            </w:tabs>
            <w:spacing w:line="260" w:lineRule="auto"/>
            <w:rPr>
              <w:del w:id="796" w:author="zhhx" w:date="2024-10-17T11:47:23Z"/>
              <w:rFonts w:hint="eastAsia" w:ascii="宋体" w:hAnsi="宋体" w:eastAsia="宋体" w:cs="宋体"/>
              <w:kern w:val="2"/>
              <w:sz w:val="24"/>
              <w:szCs w:val="24"/>
              <w:rPrChange w:id="797" w:author="zhhx" w:date="2024-10-17T11:47:49Z">
                <w:rPr>
                  <w:del w:id="798" w:author="zhhx" w:date="2024-10-17T11:47:23Z"/>
                  <w:rFonts w:asciiTheme="minorEastAsia" w:hAnsiTheme="minorEastAsia" w:cstheme="minorBidi"/>
                  <w:kern w:val="2"/>
                  <w:sz w:val="24"/>
                  <w:szCs w:val="24"/>
                </w:rPr>
              </w:rPrChange>
            </w:rPr>
            <w:pPrChange w:id="795" w:author="zhhx" w:date="2024-10-17T11:48:24Z">
              <w:pPr>
                <w:pStyle w:val="28"/>
                <w:tabs>
                  <w:tab w:val="right" w:leader="dot" w:pos="9065"/>
                </w:tabs>
              </w:pPr>
            </w:pPrChange>
          </w:pPr>
          <w:del w:id="799" w:author="zhhx" w:date="2024-10-17T11:47:23Z">
            <w:r>
              <w:rPr>
                <w:rFonts w:hint="eastAsia" w:ascii="宋体" w:hAnsi="宋体" w:eastAsia="宋体" w:cs="宋体"/>
                <w:sz w:val="24"/>
                <w:szCs w:val="24"/>
                <w:rPrChange w:id="800" w:author="zhhx" w:date="2024-10-17T11:47:49Z">
                  <w:rPr/>
                </w:rPrChange>
              </w:rPr>
              <w:fldChar w:fldCharType="begin"/>
            </w:r>
          </w:del>
          <w:del w:id="802" w:author="zhhx" w:date="2024-10-17T11:47:23Z">
            <w:r>
              <w:rPr>
                <w:rFonts w:hint="eastAsia" w:ascii="宋体" w:hAnsi="宋体" w:eastAsia="宋体" w:cs="宋体"/>
                <w:sz w:val="24"/>
                <w:szCs w:val="24"/>
                <w:rPrChange w:id="803" w:author="zhhx" w:date="2024-10-17T11:47:49Z">
                  <w:rPr/>
                </w:rPrChange>
              </w:rPr>
              <w:delInstrText xml:space="preserve"> HYPERLINK \l "_Toc172627381" </w:delInstrText>
            </w:r>
          </w:del>
          <w:del w:id="805" w:author="zhhx" w:date="2024-10-17T11:47:23Z">
            <w:r>
              <w:rPr>
                <w:rFonts w:hint="eastAsia" w:ascii="宋体" w:hAnsi="宋体" w:eastAsia="宋体" w:cs="宋体"/>
                <w:sz w:val="24"/>
                <w:szCs w:val="24"/>
                <w:rPrChange w:id="806" w:author="zhhx" w:date="2024-10-17T11:47:49Z">
                  <w:rPr/>
                </w:rPrChange>
              </w:rPr>
              <w:fldChar w:fldCharType="separate"/>
            </w:r>
          </w:del>
          <w:del w:id="808" w:author="zhhx" w:date="2024-10-17T11:47:23Z">
            <w:r>
              <w:rPr>
                <w:rStyle w:val="36"/>
                <w:rFonts w:hint="eastAsia" w:ascii="宋体" w:hAnsi="宋体" w:eastAsia="宋体" w:cs="宋体"/>
                <w:bCs/>
                <w:sz w:val="24"/>
                <w:szCs w:val="24"/>
                <w:rPrChange w:id="809" w:author="zhhx" w:date="2024-10-17T11:47:49Z">
                  <w:rPr>
                    <w:rStyle w:val="36"/>
                    <w:rFonts w:hint="eastAsia" w:cs="宋体" w:asciiTheme="minorEastAsia" w:hAnsiTheme="minorEastAsia"/>
                    <w:bCs/>
                    <w:sz w:val="24"/>
                    <w:szCs w:val="24"/>
                  </w:rPr>
                </w:rPrChange>
              </w:rPr>
              <w:delText>（六） 保安服务</w:delText>
            </w:r>
          </w:del>
          <w:del w:id="811" w:author="zhhx" w:date="2024-10-17T11:47:23Z">
            <w:r>
              <w:rPr>
                <w:rFonts w:hint="eastAsia" w:ascii="宋体" w:hAnsi="宋体" w:eastAsia="宋体" w:cs="宋体"/>
                <w:sz w:val="24"/>
                <w:szCs w:val="24"/>
                <w:rPrChange w:id="812" w:author="zhhx" w:date="2024-10-17T11:47:49Z">
                  <w:rPr>
                    <w:rFonts w:asciiTheme="minorEastAsia" w:hAnsiTheme="minorEastAsia"/>
                    <w:sz w:val="24"/>
                    <w:szCs w:val="24"/>
                  </w:rPr>
                </w:rPrChange>
              </w:rPr>
              <w:tab/>
            </w:r>
          </w:del>
          <w:del w:id="814" w:author="zhhx" w:date="2024-10-17T11:47:23Z">
            <w:r>
              <w:rPr>
                <w:rFonts w:hint="eastAsia" w:ascii="宋体" w:hAnsi="宋体" w:eastAsia="宋体" w:cs="宋体"/>
                <w:sz w:val="24"/>
                <w:szCs w:val="24"/>
                <w:rPrChange w:id="815" w:author="zhhx" w:date="2024-10-17T11:47:49Z">
                  <w:rPr>
                    <w:rFonts w:asciiTheme="minorEastAsia" w:hAnsiTheme="minorEastAsia"/>
                    <w:sz w:val="24"/>
                    <w:szCs w:val="24"/>
                  </w:rPr>
                </w:rPrChange>
              </w:rPr>
              <w:fldChar w:fldCharType="begin"/>
            </w:r>
          </w:del>
          <w:del w:id="817" w:author="zhhx" w:date="2024-10-17T11:47:23Z">
            <w:r>
              <w:rPr>
                <w:rFonts w:hint="eastAsia" w:ascii="宋体" w:hAnsi="宋体" w:eastAsia="宋体" w:cs="宋体"/>
                <w:sz w:val="24"/>
                <w:szCs w:val="24"/>
                <w:rPrChange w:id="818" w:author="zhhx" w:date="2024-10-17T11:47:49Z">
                  <w:rPr>
                    <w:rFonts w:asciiTheme="minorEastAsia" w:hAnsiTheme="minorEastAsia"/>
                    <w:sz w:val="24"/>
                    <w:szCs w:val="24"/>
                  </w:rPr>
                </w:rPrChange>
              </w:rPr>
              <w:delInstrText xml:space="preserve"> PAGEREF _Toc172627381 \h </w:delInstrText>
            </w:r>
          </w:del>
          <w:del w:id="820" w:author="zhhx" w:date="2024-10-17T11:47:23Z">
            <w:r>
              <w:rPr>
                <w:rFonts w:hint="eastAsia" w:ascii="宋体" w:hAnsi="宋体" w:eastAsia="宋体" w:cs="宋体"/>
                <w:sz w:val="24"/>
                <w:szCs w:val="24"/>
                <w:rPrChange w:id="821" w:author="zhhx" w:date="2024-10-17T11:47:49Z">
                  <w:rPr>
                    <w:rFonts w:asciiTheme="minorEastAsia" w:hAnsiTheme="minorEastAsia"/>
                    <w:sz w:val="24"/>
                    <w:szCs w:val="24"/>
                  </w:rPr>
                </w:rPrChange>
              </w:rPr>
              <w:fldChar w:fldCharType="separate"/>
            </w:r>
          </w:del>
          <w:del w:id="823" w:author="zhhx" w:date="2024-10-17T11:47:23Z">
            <w:r>
              <w:rPr>
                <w:rFonts w:hint="eastAsia" w:ascii="宋体" w:hAnsi="宋体" w:eastAsia="宋体" w:cs="宋体"/>
                <w:sz w:val="24"/>
                <w:szCs w:val="24"/>
                <w:rPrChange w:id="824" w:author="zhhx" w:date="2024-10-17T11:47:49Z">
                  <w:rPr>
                    <w:rFonts w:asciiTheme="minorEastAsia" w:hAnsiTheme="minorEastAsia"/>
                    <w:sz w:val="24"/>
                    <w:szCs w:val="24"/>
                  </w:rPr>
                </w:rPrChange>
              </w:rPr>
              <w:delText>45</w:delText>
            </w:r>
          </w:del>
          <w:del w:id="826" w:author="zhhx" w:date="2024-10-17T11:47:23Z">
            <w:r>
              <w:rPr>
                <w:rFonts w:hint="eastAsia" w:ascii="宋体" w:hAnsi="宋体" w:eastAsia="宋体" w:cs="宋体"/>
                <w:sz w:val="24"/>
                <w:szCs w:val="24"/>
                <w:rPrChange w:id="827" w:author="zhhx" w:date="2024-10-17T11:47:49Z">
                  <w:rPr>
                    <w:rFonts w:asciiTheme="minorEastAsia" w:hAnsiTheme="minorEastAsia"/>
                    <w:sz w:val="24"/>
                    <w:szCs w:val="24"/>
                  </w:rPr>
                </w:rPrChange>
              </w:rPr>
              <w:fldChar w:fldCharType="end"/>
            </w:r>
          </w:del>
          <w:del w:id="829" w:author="zhhx" w:date="2024-10-17T11:47:23Z">
            <w:r>
              <w:rPr>
                <w:rFonts w:hint="eastAsia" w:ascii="宋体" w:hAnsi="宋体" w:eastAsia="宋体" w:cs="宋体"/>
                <w:sz w:val="24"/>
                <w:szCs w:val="24"/>
                <w:rPrChange w:id="830" w:author="zhhx" w:date="2024-10-17T11:47:49Z">
                  <w:rPr>
                    <w:rFonts w:asciiTheme="minorEastAsia" w:hAnsiTheme="minorEastAsia"/>
                    <w:sz w:val="24"/>
                    <w:szCs w:val="24"/>
                  </w:rPr>
                </w:rPrChange>
              </w:rPr>
              <w:fldChar w:fldCharType="end"/>
            </w:r>
          </w:del>
        </w:p>
        <w:p w14:paraId="1DD03096">
          <w:pPr>
            <w:pStyle w:val="28"/>
            <w:tabs>
              <w:tab w:val="right" w:leader="dot" w:pos="9065"/>
            </w:tabs>
            <w:spacing w:line="260" w:lineRule="auto"/>
            <w:rPr>
              <w:del w:id="833" w:author="zhhx" w:date="2024-10-17T11:47:23Z"/>
              <w:rFonts w:hint="eastAsia" w:ascii="宋体" w:hAnsi="宋体" w:eastAsia="宋体" w:cs="宋体"/>
              <w:kern w:val="2"/>
              <w:sz w:val="24"/>
              <w:szCs w:val="24"/>
              <w:rPrChange w:id="834" w:author="zhhx" w:date="2024-10-17T11:47:49Z">
                <w:rPr>
                  <w:del w:id="835" w:author="zhhx" w:date="2024-10-17T11:47:23Z"/>
                  <w:rFonts w:asciiTheme="minorEastAsia" w:hAnsiTheme="minorEastAsia" w:cstheme="minorBidi"/>
                  <w:kern w:val="2"/>
                  <w:sz w:val="24"/>
                  <w:szCs w:val="24"/>
                </w:rPr>
              </w:rPrChange>
            </w:rPr>
            <w:pPrChange w:id="832" w:author="zhhx" w:date="2024-10-17T11:48:24Z">
              <w:pPr>
                <w:pStyle w:val="28"/>
                <w:tabs>
                  <w:tab w:val="right" w:leader="dot" w:pos="9065"/>
                </w:tabs>
              </w:pPr>
            </w:pPrChange>
          </w:pPr>
          <w:del w:id="836" w:author="zhhx" w:date="2024-10-17T11:47:23Z">
            <w:r>
              <w:rPr>
                <w:rFonts w:hint="eastAsia" w:ascii="宋体" w:hAnsi="宋体" w:eastAsia="宋体" w:cs="宋体"/>
                <w:sz w:val="24"/>
                <w:szCs w:val="24"/>
                <w:rPrChange w:id="837" w:author="zhhx" w:date="2024-10-17T11:47:49Z">
                  <w:rPr/>
                </w:rPrChange>
              </w:rPr>
              <w:fldChar w:fldCharType="begin"/>
            </w:r>
          </w:del>
          <w:del w:id="839" w:author="zhhx" w:date="2024-10-17T11:47:23Z">
            <w:r>
              <w:rPr>
                <w:rFonts w:hint="eastAsia" w:ascii="宋体" w:hAnsi="宋体" w:eastAsia="宋体" w:cs="宋体"/>
                <w:sz w:val="24"/>
                <w:szCs w:val="24"/>
                <w:rPrChange w:id="840" w:author="zhhx" w:date="2024-10-17T11:47:49Z">
                  <w:rPr/>
                </w:rPrChange>
              </w:rPr>
              <w:delInstrText xml:space="preserve"> HYPERLINK \l "_Toc172627382" </w:delInstrText>
            </w:r>
          </w:del>
          <w:del w:id="842" w:author="zhhx" w:date="2024-10-17T11:47:23Z">
            <w:r>
              <w:rPr>
                <w:rFonts w:hint="eastAsia" w:ascii="宋体" w:hAnsi="宋体" w:eastAsia="宋体" w:cs="宋体"/>
                <w:sz w:val="24"/>
                <w:szCs w:val="24"/>
                <w:rPrChange w:id="843" w:author="zhhx" w:date="2024-10-17T11:47:49Z">
                  <w:rPr/>
                </w:rPrChange>
              </w:rPr>
              <w:fldChar w:fldCharType="separate"/>
            </w:r>
          </w:del>
          <w:del w:id="845" w:author="zhhx" w:date="2024-10-17T11:47:23Z">
            <w:r>
              <w:rPr>
                <w:rStyle w:val="36"/>
                <w:rFonts w:hint="eastAsia" w:ascii="宋体" w:hAnsi="宋体" w:eastAsia="宋体" w:cs="宋体"/>
                <w:bCs/>
                <w:sz w:val="24"/>
                <w:szCs w:val="24"/>
                <w:rPrChange w:id="846" w:author="zhhx" w:date="2024-10-17T11:47:49Z">
                  <w:rPr>
                    <w:rStyle w:val="36"/>
                    <w:rFonts w:hint="eastAsia" w:cs="宋体" w:asciiTheme="minorEastAsia" w:hAnsiTheme="minorEastAsia"/>
                    <w:bCs/>
                    <w:sz w:val="24"/>
                    <w:szCs w:val="24"/>
                  </w:rPr>
                </w:rPrChange>
              </w:rPr>
              <w:delText>（七） 会议服务</w:delText>
            </w:r>
          </w:del>
          <w:del w:id="848" w:author="zhhx" w:date="2024-10-17T11:47:23Z">
            <w:r>
              <w:rPr>
                <w:rFonts w:hint="eastAsia" w:ascii="宋体" w:hAnsi="宋体" w:eastAsia="宋体" w:cs="宋体"/>
                <w:sz w:val="24"/>
                <w:szCs w:val="24"/>
                <w:rPrChange w:id="849" w:author="zhhx" w:date="2024-10-17T11:47:49Z">
                  <w:rPr>
                    <w:rFonts w:asciiTheme="minorEastAsia" w:hAnsiTheme="minorEastAsia"/>
                    <w:sz w:val="24"/>
                    <w:szCs w:val="24"/>
                  </w:rPr>
                </w:rPrChange>
              </w:rPr>
              <w:tab/>
            </w:r>
          </w:del>
          <w:del w:id="851" w:author="zhhx" w:date="2024-10-17T11:47:23Z">
            <w:r>
              <w:rPr>
                <w:rFonts w:hint="eastAsia" w:ascii="宋体" w:hAnsi="宋体" w:eastAsia="宋体" w:cs="宋体"/>
                <w:sz w:val="24"/>
                <w:szCs w:val="24"/>
                <w:rPrChange w:id="852" w:author="zhhx" w:date="2024-10-17T11:47:49Z">
                  <w:rPr>
                    <w:rFonts w:asciiTheme="minorEastAsia" w:hAnsiTheme="minorEastAsia"/>
                    <w:sz w:val="24"/>
                    <w:szCs w:val="24"/>
                  </w:rPr>
                </w:rPrChange>
              </w:rPr>
              <w:fldChar w:fldCharType="begin"/>
            </w:r>
          </w:del>
          <w:del w:id="854" w:author="zhhx" w:date="2024-10-17T11:47:23Z">
            <w:r>
              <w:rPr>
                <w:rFonts w:hint="eastAsia" w:ascii="宋体" w:hAnsi="宋体" w:eastAsia="宋体" w:cs="宋体"/>
                <w:sz w:val="24"/>
                <w:szCs w:val="24"/>
                <w:rPrChange w:id="855" w:author="zhhx" w:date="2024-10-17T11:47:49Z">
                  <w:rPr>
                    <w:rFonts w:asciiTheme="minorEastAsia" w:hAnsiTheme="minorEastAsia"/>
                    <w:sz w:val="24"/>
                    <w:szCs w:val="24"/>
                  </w:rPr>
                </w:rPrChange>
              </w:rPr>
              <w:delInstrText xml:space="preserve"> PAGEREF _Toc172627382 \h </w:delInstrText>
            </w:r>
          </w:del>
          <w:del w:id="857" w:author="zhhx" w:date="2024-10-17T11:47:23Z">
            <w:r>
              <w:rPr>
                <w:rFonts w:hint="eastAsia" w:ascii="宋体" w:hAnsi="宋体" w:eastAsia="宋体" w:cs="宋体"/>
                <w:sz w:val="24"/>
                <w:szCs w:val="24"/>
                <w:rPrChange w:id="858" w:author="zhhx" w:date="2024-10-17T11:47:49Z">
                  <w:rPr>
                    <w:rFonts w:asciiTheme="minorEastAsia" w:hAnsiTheme="minorEastAsia"/>
                    <w:sz w:val="24"/>
                    <w:szCs w:val="24"/>
                  </w:rPr>
                </w:rPrChange>
              </w:rPr>
              <w:fldChar w:fldCharType="separate"/>
            </w:r>
          </w:del>
          <w:del w:id="860" w:author="zhhx" w:date="2024-10-17T11:47:23Z">
            <w:r>
              <w:rPr>
                <w:rFonts w:hint="eastAsia" w:ascii="宋体" w:hAnsi="宋体" w:eastAsia="宋体" w:cs="宋体"/>
                <w:sz w:val="24"/>
                <w:szCs w:val="24"/>
                <w:rPrChange w:id="861" w:author="zhhx" w:date="2024-10-17T11:47:49Z">
                  <w:rPr>
                    <w:rFonts w:asciiTheme="minorEastAsia" w:hAnsiTheme="minorEastAsia"/>
                    <w:sz w:val="24"/>
                    <w:szCs w:val="24"/>
                  </w:rPr>
                </w:rPrChange>
              </w:rPr>
              <w:delText>49</w:delText>
            </w:r>
          </w:del>
          <w:del w:id="863" w:author="zhhx" w:date="2024-10-17T11:47:23Z">
            <w:r>
              <w:rPr>
                <w:rFonts w:hint="eastAsia" w:ascii="宋体" w:hAnsi="宋体" w:eastAsia="宋体" w:cs="宋体"/>
                <w:sz w:val="24"/>
                <w:szCs w:val="24"/>
                <w:rPrChange w:id="864" w:author="zhhx" w:date="2024-10-17T11:47:49Z">
                  <w:rPr>
                    <w:rFonts w:asciiTheme="minorEastAsia" w:hAnsiTheme="minorEastAsia"/>
                    <w:sz w:val="24"/>
                    <w:szCs w:val="24"/>
                  </w:rPr>
                </w:rPrChange>
              </w:rPr>
              <w:fldChar w:fldCharType="end"/>
            </w:r>
          </w:del>
          <w:del w:id="866" w:author="zhhx" w:date="2024-10-17T11:47:23Z">
            <w:r>
              <w:rPr>
                <w:rFonts w:hint="eastAsia" w:ascii="宋体" w:hAnsi="宋体" w:eastAsia="宋体" w:cs="宋体"/>
                <w:sz w:val="24"/>
                <w:szCs w:val="24"/>
                <w:rPrChange w:id="867" w:author="zhhx" w:date="2024-10-17T11:47:49Z">
                  <w:rPr>
                    <w:rFonts w:asciiTheme="minorEastAsia" w:hAnsiTheme="minorEastAsia"/>
                    <w:sz w:val="24"/>
                    <w:szCs w:val="24"/>
                  </w:rPr>
                </w:rPrChange>
              </w:rPr>
              <w:fldChar w:fldCharType="end"/>
            </w:r>
          </w:del>
        </w:p>
        <w:p w14:paraId="406CE771">
          <w:pPr>
            <w:pStyle w:val="28"/>
            <w:tabs>
              <w:tab w:val="right" w:leader="dot" w:pos="9065"/>
            </w:tabs>
            <w:spacing w:line="260" w:lineRule="auto"/>
            <w:rPr>
              <w:del w:id="870" w:author="zhhx" w:date="2024-10-17T11:47:23Z"/>
              <w:rFonts w:hint="eastAsia" w:ascii="宋体" w:hAnsi="宋体" w:eastAsia="宋体" w:cs="宋体"/>
              <w:kern w:val="2"/>
              <w:sz w:val="24"/>
              <w:szCs w:val="24"/>
              <w:rPrChange w:id="871" w:author="zhhx" w:date="2024-10-17T11:47:49Z">
                <w:rPr>
                  <w:del w:id="872" w:author="zhhx" w:date="2024-10-17T11:47:23Z"/>
                  <w:rFonts w:asciiTheme="minorEastAsia" w:hAnsiTheme="minorEastAsia" w:cstheme="minorBidi"/>
                  <w:kern w:val="2"/>
                  <w:sz w:val="24"/>
                  <w:szCs w:val="24"/>
                </w:rPr>
              </w:rPrChange>
            </w:rPr>
            <w:pPrChange w:id="869" w:author="zhhx" w:date="2024-10-17T11:48:24Z">
              <w:pPr>
                <w:pStyle w:val="28"/>
                <w:tabs>
                  <w:tab w:val="right" w:leader="dot" w:pos="9065"/>
                </w:tabs>
              </w:pPr>
            </w:pPrChange>
          </w:pPr>
          <w:del w:id="873" w:author="zhhx" w:date="2024-10-17T11:47:23Z">
            <w:r>
              <w:rPr>
                <w:rFonts w:hint="eastAsia" w:ascii="宋体" w:hAnsi="宋体" w:eastAsia="宋体" w:cs="宋体"/>
                <w:sz w:val="24"/>
                <w:szCs w:val="24"/>
                <w:rPrChange w:id="874" w:author="zhhx" w:date="2024-10-17T11:47:49Z">
                  <w:rPr/>
                </w:rPrChange>
              </w:rPr>
              <w:fldChar w:fldCharType="begin"/>
            </w:r>
          </w:del>
          <w:del w:id="876" w:author="zhhx" w:date="2024-10-17T11:47:23Z">
            <w:r>
              <w:rPr>
                <w:rFonts w:hint="eastAsia" w:ascii="宋体" w:hAnsi="宋体" w:eastAsia="宋体" w:cs="宋体"/>
                <w:sz w:val="24"/>
                <w:szCs w:val="24"/>
                <w:rPrChange w:id="877" w:author="zhhx" w:date="2024-10-17T11:47:49Z">
                  <w:rPr/>
                </w:rPrChange>
              </w:rPr>
              <w:delInstrText xml:space="preserve"> HYPERLINK \l "_Toc172627383" </w:delInstrText>
            </w:r>
          </w:del>
          <w:del w:id="879" w:author="zhhx" w:date="2024-10-17T11:47:23Z">
            <w:r>
              <w:rPr>
                <w:rFonts w:hint="eastAsia" w:ascii="宋体" w:hAnsi="宋体" w:eastAsia="宋体" w:cs="宋体"/>
                <w:sz w:val="24"/>
                <w:szCs w:val="24"/>
                <w:rPrChange w:id="880" w:author="zhhx" w:date="2024-10-17T11:47:49Z">
                  <w:rPr/>
                </w:rPrChange>
              </w:rPr>
              <w:fldChar w:fldCharType="separate"/>
            </w:r>
          </w:del>
          <w:del w:id="882" w:author="zhhx" w:date="2024-10-17T11:47:23Z">
            <w:r>
              <w:rPr>
                <w:rStyle w:val="36"/>
                <w:rFonts w:hint="eastAsia" w:ascii="宋体" w:hAnsi="宋体" w:eastAsia="宋体" w:cs="宋体"/>
                <w:bCs/>
                <w:sz w:val="24"/>
                <w:szCs w:val="24"/>
                <w:rPrChange w:id="883" w:author="zhhx" w:date="2024-10-17T11:47:49Z">
                  <w:rPr>
                    <w:rStyle w:val="36"/>
                    <w:rFonts w:hint="eastAsia" w:cs="宋体" w:asciiTheme="minorEastAsia" w:hAnsiTheme="minorEastAsia"/>
                    <w:bCs/>
                    <w:sz w:val="24"/>
                    <w:szCs w:val="24"/>
                  </w:rPr>
                </w:rPrChange>
              </w:rPr>
              <w:delText>（八） 餐厅管理服务</w:delText>
            </w:r>
          </w:del>
          <w:del w:id="885" w:author="zhhx" w:date="2024-10-17T11:47:23Z">
            <w:r>
              <w:rPr>
                <w:rFonts w:hint="eastAsia" w:ascii="宋体" w:hAnsi="宋体" w:eastAsia="宋体" w:cs="宋体"/>
                <w:sz w:val="24"/>
                <w:szCs w:val="24"/>
                <w:rPrChange w:id="886" w:author="zhhx" w:date="2024-10-17T11:47:49Z">
                  <w:rPr>
                    <w:rFonts w:asciiTheme="minorEastAsia" w:hAnsiTheme="minorEastAsia"/>
                    <w:sz w:val="24"/>
                    <w:szCs w:val="24"/>
                  </w:rPr>
                </w:rPrChange>
              </w:rPr>
              <w:tab/>
            </w:r>
          </w:del>
          <w:del w:id="888" w:author="zhhx" w:date="2024-10-17T11:47:23Z">
            <w:r>
              <w:rPr>
                <w:rFonts w:hint="eastAsia" w:ascii="宋体" w:hAnsi="宋体" w:eastAsia="宋体" w:cs="宋体"/>
                <w:sz w:val="24"/>
                <w:szCs w:val="24"/>
                <w:rPrChange w:id="889" w:author="zhhx" w:date="2024-10-17T11:47:49Z">
                  <w:rPr>
                    <w:rFonts w:asciiTheme="minorEastAsia" w:hAnsiTheme="minorEastAsia"/>
                    <w:sz w:val="24"/>
                    <w:szCs w:val="24"/>
                  </w:rPr>
                </w:rPrChange>
              </w:rPr>
              <w:fldChar w:fldCharType="begin"/>
            </w:r>
          </w:del>
          <w:del w:id="891" w:author="zhhx" w:date="2024-10-17T11:47:23Z">
            <w:r>
              <w:rPr>
                <w:rFonts w:hint="eastAsia" w:ascii="宋体" w:hAnsi="宋体" w:eastAsia="宋体" w:cs="宋体"/>
                <w:sz w:val="24"/>
                <w:szCs w:val="24"/>
                <w:rPrChange w:id="892" w:author="zhhx" w:date="2024-10-17T11:47:49Z">
                  <w:rPr>
                    <w:rFonts w:asciiTheme="minorEastAsia" w:hAnsiTheme="minorEastAsia"/>
                    <w:sz w:val="24"/>
                    <w:szCs w:val="24"/>
                  </w:rPr>
                </w:rPrChange>
              </w:rPr>
              <w:delInstrText xml:space="preserve"> PAGEREF _Toc172627383 \h </w:delInstrText>
            </w:r>
          </w:del>
          <w:del w:id="894" w:author="zhhx" w:date="2024-10-17T11:47:23Z">
            <w:r>
              <w:rPr>
                <w:rFonts w:hint="eastAsia" w:ascii="宋体" w:hAnsi="宋体" w:eastAsia="宋体" w:cs="宋体"/>
                <w:sz w:val="24"/>
                <w:szCs w:val="24"/>
                <w:rPrChange w:id="895" w:author="zhhx" w:date="2024-10-17T11:47:49Z">
                  <w:rPr>
                    <w:rFonts w:asciiTheme="minorEastAsia" w:hAnsiTheme="minorEastAsia"/>
                    <w:sz w:val="24"/>
                    <w:szCs w:val="24"/>
                  </w:rPr>
                </w:rPrChange>
              </w:rPr>
              <w:fldChar w:fldCharType="separate"/>
            </w:r>
          </w:del>
          <w:del w:id="897" w:author="zhhx" w:date="2024-10-17T11:47:23Z">
            <w:r>
              <w:rPr>
                <w:rFonts w:hint="eastAsia" w:ascii="宋体" w:hAnsi="宋体" w:eastAsia="宋体" w:cs="宋体"/>
                <w:sz w:val="24"/>
                <w:szCs w:val="24"/>
                <w:rPrChange w:id="898" w:author="zhhx" w:date="2024-10-17T11:47:49Z">
                  <w:rPr>
                    <w:rFonts w:asciiTheme="minorEastAsia" w:hAnsiTheme="minorEastAsia"/>
                    <w:sz w:val="24"/>
                    <w:szCs w:val="24"/>
                  </w:rPr>
                </w:rPrChange>
              </w:rPr>
              <w:delText>49</w:delText>
            </w:r>
          </w:del>
          <w:del w:id="900" w:author="zhhx" w:date="2024-10-17T11:47:23Z">
            <w:r>
              <w:rPr>
                <w:rFonts w:hint="eastAsia" w:ascii="宋体" w:hAnsi="宋体" w:eastAsia="宋体" w:cs="宋体"/>
                <w:sz w:val="24"/>
                <w:szCs w:val="24"/>
                <w:rPrChange w:id="901" w:author="zhhx" w:date="2024-10-17T11:47:49Z">
                  <w:rPr>
                    <w:rFonts w:asciiTheme="minorEastAsia" w:hAnsiTheme="minorEastAsia"/>
                    <w:sz w:val="24"/>
                    <w:szCs w:val="24"/>
                  </w:rPr>
                </w:rPrChange>
              </w:rPr>
              <w:fldChar w:fldCharType="end"/>
            </w:r>
          </w:del>
          <w:del w:id="903" w:author="zhhx" w:date="2024-10-17T11:47:23Z">
            <w:r>
              <w:rPr>
                <w:rFonts w:hint="eastAsia" w:ascii="宋体" w:hAnsi="宋体" w:eastAsia="宋体" w:cs="宋体"/>
                <w:sz w:val="24"/>
                <w:szCs w:val="24"/>
                <w:rPrChange w:id="904" w:author="zhhx" w:date="2024-10-17T11:47:49Z">
                  <w:rPr>
                    <w:rFonts w:asciiTheme="minorEastAsia" w:hAnsiTheme="minorEastAsia"/>
                    <w:sz w:val="24"/>
                    <w:szCs w:val="24"/>
                  </w:rPr>
                </w:rPrChange>
              </w:rPr>
              <w:fldChar w:fldCharType="end"/>
            </w:r>
          </w:del>
        </w:p>
        <w:p w14:paraId="3E53CA80">
          <w:pPr>
            <w:pStyle w:val="28"/>
            <w:tabs>
              <w:tab w:val="right" w:leader="dot" w:pos="9065"/>
            </w:tabs>
            <w:spacing w:line="260" w:lineRule="auto"/>
            <w:rPr>
              <w:del w:id="907" w:author="zhhx" w:date="2024-10-17T11:47:23Z"/>
              <w:rFonts w:hint="eastAsia" w:ascii="宋体" w:hAnsi="宋体" w:eastAsia="宋体" w:cs="宋体"/>
              <w:kern w:val="2"/>
              <w:sz w:val="24"/>
              <w:szCs w:val="24"/>
              <w:rPrChange w:id="908" w:author="zhhx" w:date="2024-10-17T11:47:49Z">
                <w:rPr>
                  <w:del w:id="909" w:author="zhhx" w:date="2024-10-17T11:47:23Z"/>
                  <w:rFonts w:asciiTheme="minorEastAsia" w:hAnsiTheme="minorEastAsia" w:cstheme="minorBidi"/>
                  <w:kern w:val="2"/>
                  <w:sz w:val="24"/>
                  <w:szCs w:val="24"/>
                </w:rPr>
              </w:rPrChange>
            </w:rPr>
            <w:pPrChange w:id="906" w:author="zhhx" w:date="2024-10-17T11:48:24Z">
              <w:pPr>
                <w:pStyle w:val="28"/>
                <w:tabs>
                  <w:tab w:val="right" w:leader="dot" w:pos="9065"/>
                </w:tabs>
              </w:pPr>
            </w:pPrChange>
          </w:pPr>
          <w:del w:id="910" w:author="zhhx" w:date="2024-10-17T11:47:23Z">
            <w:r>
              <w:rPr>
                <w:rFonts w:hint="eastAsia" w:ascii="宋体" w:hAnsi="宋体" w:eastAsia="宋体" w:cs="宋体"/>
                <w:sz w:val="24"/>
                <w:szCs w:val="24"/>
                <w:rPrChange w:id="911" w:author="zhhx" w:date="2024-10-17T11:47:49Z">
                  <w:rPr/>
                </w:rPrChange>
              </w:rPr>
              <w:fldChar w:fldCharType="begin"/>
            </w:r>
          </w:del>
          <w:del w:id="913" w:author="zhhx" w:date="2024-10-17T11:47:23Z">
            <w:r>
              <w:rPr>
                <w:rFonts w:hint="eastAsia" w:ascii="宋体" w:hAnsi="宋体" w:eastAsia="宋体" w:cs="宋体"/>
                <w:sz w:val="24"/>
                <w:szCs w:val="24"/>
                <w:rPrChange w:id="914" w:author="zhhx" w:date="2024-10-17T11:47:49Z">
                  <w:rPr/>
                </w:rPrChange>
              </w:rPr>
              <w:delInstrText xml:space="preserve"> HYPERLINK \l "_Toc172627384" </w:delInstrText>
            </w:r>
          </w:del>
          <w:del w:id="916" w:author="zhhx" w:date="2024-10-17T11:47:23Z">
            <w:r>
              <w:rPr>
                <w:rFonts w:hint="eastAsia" w:ascii="宋体" w:hAnsi="宋体" w:eastAsia="宋体" w:cs="宋体"/>
                <w:sz w:val="24"/>
                <w:szCs w:val="24"/>
                <w:rPrChange w:id="917" w:author="zhhx" w:date="2024-10-17T11:47:49Z">
                  <w:rPr/>
                </w:rPrChange>
              </w:rPr>
              <w:fldChar w:fldCharType="separate"/>
            </w:r>
          </w:del>
          <w:del w:id="919" w:author="zhhx" w:date="2024-10-17T11:47:23Z">
            <w:r>
              <w:rPr>
                <w:rStyle w:val="36"/>
                <w:rFonts w:hint="eastAsia" w:ascii="宋体" w:hAnsi="宋体" w:eastAsia="宋体" w:cs="宋体"/>
                <w:bCs/>
                <w:sz w:val="24"/>
                <w:szCs w:val="24"/>
                <w:rPrChange w:id="920" w:author="zhhx" w:date="2024-10-17T11:47:49Z">
                  <w:rPr>
                    <w:rStyle w:val="36"/>
                    <w:rFonts w:hint="eastAsia" w:cs="宋体" w:asciiTheme="minorEastAsia" w:hAnsiTheme="minorEastAsia"/>
                    <w:bCs/>
                    <w:sz w:val="24"/>
                    <w:szCs w:val="24"/>
                  </w:rPr>
                </w:rPrChange>
              </w:rPr>
              <w:delText>（九） 医疗垃圾清运</w:delText>
            </w:r>
          </w:del>
          <w:del w:id="922" w:author="zhhx" w:date="2024-10-17T11:47:23Z">
            <w:r>
              <w:rPr>
                <w:rFonts w:hint="eastAsia" w:ascii="宋体" w:hAnsi="宋体" w:eastAsia="宋体" w:cs="宋体"/>
                <w:sz w:val="24"/>
                <w:szCs w:val="24"/>
                <w:rPrChange w:id="923" w:author="zhhx" w:date="2024-10-17T11:47:49Z">
                  <w:rPr>
                    <w:rFonts w:asciiTheme="minorEastAsia" w:hAnsiTheme="minorEastAsia"/>
                    <w:sz w:val="24"/>
                    <w:szCs w:val="24"/>
                  </w:rPr>
                </w:rPrChange>
              </w:rPr>
              <w:tab/>
            </w:r>
          </w:del>
          <w:del w:id="925" w:author="zhhx" w:date="2024-10-17T11:47:23Z">
            <w:r>
              <w:rPr>
                <w:rFonts w:hint="eastAsia" w:ascii="宋体" w:hAnsi="宋体" w:eastAsia="宋体" w:cs="宋体"/>
                <w:sz w:val="24"/>
                <w:szCs w:val="24"/>
                <w:rPrChange w:id="926" w:author="zhhx" w:date="2024-10-17T11:47:49Z">
                  <w:rPr>
                    <w:rFonts w:asciiTheme="minorEastAsia" w:hAnsiTheme="minorEastAsia"/>
                    <w:sz w:val="24"/>
                    <w:szCs w:val="24"/>
                  </w:rPr>
                </w:rPrChange>
              </w:rPr>
              <w:fldChar w:fldCharType="begin"/>
            </w:r>
          </w:del>
          <w:del w:id="928" w:author="zhhx" w:date="2024-10-17T11:47:23Z">
            <w:r>
              <w:rPr>
                <w:rFonts w:hint="eastAsia" w:ascii="宋体" w:hAnsi="宋体" w:eastAsia="宋体" w:cs="宋体"/>
                <w:sz w:val="24"/>
                <w:szCs w:val="24"/>
                <w:rPrChange w:id="929" w:author="zhhx" w:date="2024-10-17T11:47:49Z">
                  <w:rPr>
                    <w:rFonts w:asciiTheme="minorEastAsia" w:hAnsiTheme="minorEastAsia"/>
                    <w:sz w:val="24"/>
                    <w:szCs w:val="24"/>
                  </w:rPr>
                </w:rPrChange>
              </w:rPr>
              <w:delInstrText xml:space="preserve"> PAGEREF _Toc172627384 \h </w:delInstrText>
            </w:r>
          </w:del>
          <w:del w:id="931" w:author="zhhx" w:date="2024-10-17T11:47:23Z">
            <w:r>
              <w:rPr>
                <w:rFonts w:hint="eastAsia" w:ascii="宋体" w:hAnsi="宋体" w:eastAsia="宋体" w:cs="宋体"/>
                <w:sz w:val="24"/>
                <w:szCs w:val="24"/>
                <w:rPrChange w:id="932" w:author="zhhx" w:date="2024-10-17T11:47:49Z">
                  <w:rPr>
                    <w:rFonts w:asciiTheme="minorEastAsia" w:hAnsiTheme="minorEastAsia"/>
                    <w:sz w:val="24"/>
                    <w:szCs w:val="24"/>
                  </w:rPr>
                </w:rPrChange>
              </w:rPr>
              <w:fldChar w:fldCharType="separate"/>
            </w:r>
          </w:del>
          <w:del w:id="934" w:author="zhhx" w:date="2024-10-17T11:47:23Z">
            <w:r>
              <w:rPr>
                <w:rFonts w:hint="eastAsia" w:ascii="宋体" w:hAnsi="宋体" w:eastAsia="宋体" w:cs="宋体"/>
                <w:sz w:val="24"/>
                <w:szCs w:val="24"/>
                <w:rPrChange w:id="935" w:author="zhhx" w:date="2024-10-17T11:47:49Z">
                  <w:rPr>
                    <w:rFonts w:asciiTheme="minorEastAsia" w:hAnsiTheme="minorEastAsia"/>
                    <w:sz w:val="24"/>
                    <w:szCs w:val="24"/>
                  </w:rPr>
                </w:rPrChange>
              </w:rPr>
              <w:delText>51</w:delText>
            </w:r>
          </w:del>
          <w:del w:id="937" w:author="zhhx" w:date="2024-10-17T11:47:23Z">
            <w:r>
              <w:rPr>
                <w:rFonts w:hint="eastAsia" w:ascii="宋体" w:hAnsi="宋体" w:eastAsia="宋体" w:cs="宋体"/>
                <w:sz w:val="24"/>
                <w:szCs w:val="24"/>
                <w:rPrChange w:id="938" w:author="zhhx" w:date="2024-10-17T11:47:49Z">
                  <w:rPr>
                    <w:rFonts w:asciiTheme="minorEastAsia" w:hAnsiTheme="minorEastAsia"/>
                    <w:sz w:val="24"/>
                    <w:szCs w:val="24"/>
                  </w:rPr>
                </w:rPrChange>
              </w:rPr>
              <w:fldChar w:fldCharType="end"/>
            </w:r>
          </w:del>
          <w:del w:id="940" w:author="zhhx" w:date="2024-10-17T11:47:23Z">
            <w:r>
              <w:rPr>
                <w:rFonts w:hint="eastAsia" w:ascii="宋体" w:hAnsi="宋体" w:eastAsia="宋体" w:cs="宋体"/>
                <w:sz w:val="24"/>
                <w:szCs w:val="24"/>
                <w:rPrChange w:id="941" w:author="zhhx" w:date="2024-10-17T11:47:49Z">
                  <w:rPr>
                    <w:rFonts w:asciiTheme="minorEastAsia" w:hAnsiTheme="minorEastAsia"/>
                    <w:sz w:val="24"/>
                    <w:szCs w:val="24"/>
                  </w:rPr>
                </w:rPrChange>
              </w:rPr>
              <w:fldChar w:fldCharType="end"/>
            </w:r>
          </w:del>
        </w:p>
        <w:p w14:paraId="10D230EB">
          <w:pPr>
            <w:pStyle w:val="28"/>
            <w:tabs>
              <w:tab w:val="right" w:leader="dot" w:pos="9065"/>
            </w:tabs>
            <w:spacing w:line="260" w:lineRule="auto"/>
            <w:rPr>
              <w:del w:id="944" w:author="zhhx" w:date="2024-10-17T11:47:23Z"/>
              <w:rFonts w:hint="eastAsia" w:ascii="宋体" w:hAnsi="宋体" w:eastAsia="宋体" w:cs="宋体"/>
              <w:kern w:val="2"/>
              <w:sz w:val="24"/>
              <w:szCs w:val="24"/>
              <w:rPrChange w:id="945" w:author="zhhx" w:date="2024-10-17T11:47:49Z">
                <w:rPr>
                  <w:del w:id="946" w:author="zhhx" w:date="2024-10-17T11:47:23Z"/>
                  <w:rFonts w:asciiTheme="minorEastAsia" w:hAnsiTheme="minorEastAsia" w:cstheme="minorBidi"/>
                  <w:kern w:val="2"/>
                  <w:sz w:val="24"/>
                  <w:szCs w:val="24"/>
                </w:rPr>
              </w:rPrChange>
            </w:rPr>
            <w:pPrChange w:id="943" w:author="zhhx" w:date="2024-10-17T11:48:24Z">
              <w:pPr>
                <w:pStyle w:val="28"/>
                <w:tabs>
                  <w:tab w:val="right" w:leader="dot" w:pos="9065"/>
                </w:tabs>
              </w:pPr>
            </w:pPrChange>
          </w:pPr>
          <w:del w:id="947" w:author="zhhx" w:date="2024-10-17T11:47:23Z">
            <w:r>
              <w:rPr>
                <w:rFonts w:hint="eastAsia" w:ascii="宋体" w:hAnsi="宋体" w:eastAsia="宋体" w:cs="宋体"/>
                <w:sz w:val="24"/>
                <w:szCs w:val="24"/>
                <w:rPrChange w:id="948" w:author="zhhx" w:date="2024-10-17T11:47:49Z">
                  <w:rPr/>
                </w:rPrChange>
              </w:rPr>
              <w:fldChar w:fldCharType="begin"/>
            </w:r>
          </w:del>
          <w:del w:id="950" w:author="zhhx" w:date="2024-10-17T11:47:23Z">
            <w:r>
              <w:rPr>
                <w:rFonts w:hint="eastAsia" w:ascii="宋体" w:hAnsi="宋体" w:eastAsia="宋体" w:cs="宋体"/>
                <w:sz w:val="24"/>
                <w:szCs w:val="24"/>
                <w:rPrChange w:id="951" w:author="zhhx" w:date="2024-10-17T11:47:49Z">
                  <w:rPr/>
                </w:rPrChange>
              </w:rPr>
              <w:delInstrText xml:space="preserve"> HYPERLINK \l "_Toc172627385" </w:delInstrText>
            </w:r>
          </w:del>
          <w:del w:id="953" w:author="zhhx" w:date="2024-10-17T11:47:23Z">
            <w:r>
              <w:rPr>
                <w:rFonts w:hint="eastAsia" w:ascii="宋体" w:hAnsi="宋体" w:eastAsia="宋体" w:cs="宋体"/>
                <w:sz w:val="24"/>
                <w:szCs w:val="24"/>
                <w:rPrChange w:id="954" w:author="zhhx" w:date="2024-10-17T11:47:49Z">
                  <w:rPr/>
                </w:rPrChange>
              </w:rPr>
              <w:fldChar w:fldCharType="separate"/>
            </w:r>
          </w:del>
          <w:del w:id="956" w:author="zhhx" w:date="2024-10-17T11:47:23Z">
            <w:r>
              <w:rPr>
                <w:rStyle w:val="36"/>
                <w:rFonts w:hint="eastAsia" w:ascii="宋体" w:hAnsi="宋体" w:eastAsia="宋体" w:cs="宋体"/>
                <w:bCs/>
                <w:sz w:val="24"/>
                <w:szCs w:val="24"/>
                <w:rPrChange w:id="957" w:author="zhhx" w:date="2024-10-17T11:47:49Z">
                  <w:rPr>
                    <w:rStyle w:val="36"/>
                    <w:rFonts w:hint="eastAsia" w:cs="宋体" w:asciiTheme="minorEastAsia" w:hAnsiTheme="minorEastAsia"/>
                    <w:bCs/>
                    <w:sz w:val="24"/>
                    <w:szCs w:val="24"/>
                  </w:rPr>
                </w:rPrChange>
              </w:rPr>
              <w:delText>（十） 物业服务总机管理</w:delText>
            </w:r>
          </w:del>
          <w:del w:id="959" w:author="zhhx" w:date="2024-10-17T11:47:23Z">
            <w:r>
              <w:rPr>
                <w:rFonts w:hint="eastAsia" w:ascii="宋体" w:hAnsi="宋体" w:eastAsia="宋体" w:cs="宋体"/>
                <w:sz w:val="24"/>
                <w:szCs w:val="24"/>
                <w:rPrChange w:id="960" w:author="zhhx" w:date="2024-10-17T11:47:49Z">
                  <w:rPr>
                    <w:rFonts w:asciiTheme="minorEastAsia" w:hAnsiTheme="minorEastAsia"/>
                    <w:sz w:val="24"/>
                    <w:szCs w:val="24"/>
                  </w:rPr>
                </w:rPrChange>
              </w:rPr>
              <w:tab/>
            </w:r>
          </w:del>
          <w:del w:id="962" w:author="zhhx" w:date="2024-10-17T11:47:23Z">
            <w:r>
              <w:rPr>
                <w:rFonts w:hint="eastAsia" w:ascii="宋体" w:hAnsi="宋体" w:eastAsia="宋体" w:cs="宋体"/>
                <w:sz w:val="24"/>
                <w:szCs w:val="24"/>
                <w:rPrChange w:id="963" w:author="zhhx" w:date="2024-10-17T11:47:49Z">
                  <w:rPr>
                    <w:rFonts w:asciiTheme="minorEastAsia" w:hAnsiTheme="minorEastAsia"/>
                    <w:sz w:val="24"/>
                    <w:szCs w:val="24"/>
                  </w:rPr>
                </w:rPrChange>
              </w:rPr>
              <w:fldChar w:fldCharType="begin"/>
            </w:r>
          </w:del>
          <w:del w:id="965" w:author="zhhx" w:date="2024-10-17T11:47:23Z">
            <w:r>
              <w:rPr>
                <w:rFonts w:hint="eastAsia" w:ascii="宋体" w:hAnsi="宋体" w:eastAsia="宋体" w:cs="宋体"/>
                <w:sz w:val="24"/>
                <w:szCs w:val="24"/>
                <w:rPrChange w:id="966" w:author="zhhx" w:date="2024-10-17T11:47:49Z">
                  <w:rPr>
                    <w:rFonts w:asciiTheme="minorEastAsia" w:hAnsiTheme="minorEastAsia"/>
                    <w:sz w:val="24"/>
                    <w:szCs w:val="24"/>
                  </w:rPr>
                </w:rPrChange>
              </w:rPr>
              <w:delInstrText xml:space="preserve"> PAGEREF _Toc172627385 \h </w:delInstrText>
            </w:r>
          </w:del>
          <w:del w:id="968" w:author="zhhx" w:date="2024-10-17T11:47:23Z">
            <w:r>
              <w:rPr>
                <w:rFonts w:hint="eastAsia" w:ascii="宋体" w:hAnsi="宋体" w:eastAsia="宋体" w:cs="宋体"/>
                <w:sz w:val="24"/>
                <w:szCs w:val="24"/>
                <w:rPrChange w:id="969" w:author="zhhx" w:date="2024-10-17T11:47:49Z">
                  <w:rPr>
                    <w:rFonts w:asciiTheme="minorEastAsia" w:hAnsiTheme="minorEastAsia"/>
                    <w:sz w:val="24"/>
                    <w:szCs w:val="24"/>
                  </w:rPr>
                </w:rPrChange>
              </w:rPr>
              <w:fldChar w:fldCharType="separate"/>
            </w:r>
          </w:del>
          <w:del w:id="971" w:author="zhhx" w:date="2024-10-17T11:47:23Z">
            <w:r>
              <w:rPr>
                <w:rFonts w:hint="eastAsia" w:ascii="宋体" w:hAnsi="宋体" w:eastAsia="宋体" w:cs="宋体"/>
                <w:sz w:val="24"/>
                <w:szCs w:val="24"/>
                <w:rPrChange w:id="972" w:author="zhhx" w:date="2024-10-17T11:47:49Z">
                  <w:rPr>
                    <w:rFonts w:asciiTheme="minorEastAsia" w:hAnsiTheme="minorEastAsia"/>
                    <w:sz w:val="24"/>
                    <w:szCs w:val="24"/>
                  </w:rPr>
                </w:rPrChange>
              </w:rPr>
              <w:delText>52</w:delText>
            </w:r>
          </w:del>
          <w:del w:id="974" w:author="zhhx" w:date="2024-10-17T11:47:23Z">
            <w:r>
              <w:rPr>
                <w:rFonts w:hint="eastAsia" w:ascii="宋体" w:hAnsi="宋体" w:eastAsia="宋体" w:cs="宋体"/>
                <w:sz w:val="24"/>
                <w:szCs w:val="24"/>
                <w:rPrChange w:id="975" w:author="zhhx" w:date="2024-10-17T11:47:49Z">
                  <w:rPr>
                    <w:rFonts w:asciiTheme="minorEastAsia" w:hAnsiTheme="minorEastAsia"/>
                    <w:sz w:val="24"/>
                    <w:szCs w:val="24"/>
                  </w:rPr>
                </w:rPrChange>
              </w:rPr>
              <w:fldChar w:fldCharType="end"/>
            </w:r>
          </w:del>
          <w:del w:id="977" w:author="zhhx" w:date="2024-10-17T11:47:23Z">
            <w:r>
              <w:rPr>
                <w:rFonts w:hint="eastAsia" w:ascii="宋体" w:hAnsi="宋体" w:eastAsia="宋体" w:cs="宋体"/>
                <w:sz w:val="24"/>
                <w:szCs w:val="24"/>
                <w:rPrChange w:id="978" w:author="zhhx" w:date="2024-10-17T11:47:49Z">
                  <w:rPr>
                    <w:rFonts w:asciiTheme="minorEastAsia" w:hAnsiTheme="minorEastAsia"/>
                    <w:sz w:val="24"/>
                    <w:szCs w:val="24"/>
                  </w:rPr>
                </w:rPrChange>
              </w:rPr>
              <w:fldChar w:fldCharType="end"/>
            </w:r>
          </w:del>
        </w:p>
        <w:p w14:paraId="2C46FB3E">
          <w:pPr>
            <w:pStyle w:val="28"/>
            <w:tabs>
              <w:tab w:val="right" w:leader="dot" w:pos="9065"/>
            </w:tabs>
            <w:spacing w:line="260" w:lineRule="auto"/>
            <w:rPr>
              <w:del w:id="981" w:author="zhhx" w:date="2024-10-17T11:47:23Z"/>
              <w:rFonts w:hint="eastAsia" w:ascii="宋体" w:hAnsi="宋体" w:eastAsia="宋体" w:cs="宋体"/>
              <w:kern w:val="2"/>
              <w:sz w:val="24"/>
              <w:szCs w:val="24"/>
              <w:rPrChange w:id="982" w:author="zhhx" w:date="2024-10-17T11:47:49Z">
                <w:rPr>
                  <w:del w:id="983" w:author="zhhx" w:date="2024-10-17T11:47:23Z"/>
                  <w:rFonts w:asciiTheme="minorEastAsia" w:hAnsiTheme="minorEastAsia" w:cstheme="minorBidi"/>
                  <w:kern w:val="2"/>
                  <w:sz w:val="24"/>
                  <w:szCs w:val="24"/>
                </w:rPr>
              </w:rPrChange>
            </w:rPr>
            <w:pPrChange w:id="980" w:author="zhhx" w:date="2024-10-17T11:48:24Z">
              <w:pPr>
                <w:pStyle w:val="28"/>
                <w:tabs>
                  <w:tab w:val="right" w:leader="dot" w:pos="9065"/>
                </w:tabs>
              </w:pPr>
            </w:pPrChange>
          </w:pPr>
          <w:del w:id="984" w:author="zhhx" w:date="2024-10-17T11:47:23Z">
            <w:r>
              <w:rPr>
                <w:rFonts w:hint="eastAsia" w:ascii="宋体" w:hAnsi="宋体" w:eastAsia="宋体" w:cs="宋体"/>
                <w:sz w:val="24"/>
                <w:szCs w:val="24"/>
                <w:rPrChange w:id="985" w:author="zhhx" w:date="2024-10-17T11:47:49Z">
                  <w:rPr/>
                </w:rPrChange>
              </w:rPr>
              <w:fldChar w:fldCharType="begin"/>
            </w:r>
          </w:del>
          <w:del w:id="987" w:author="zhhx" w:date="2024-10-17T11:47:23Z">
            <w:r>
              <w:rPr>
                <w:rFonts w:hint="eastAsia" w:ascii="宋体" w:hAnsi="宋体" w:eastAsia="宋体" w:cs="宋体"/>
                <w:sz w:val="24"/>
                <w:szCs w:val="24"/>
                <w:rPrChange w:id="988" w:author="zhhx" w:date="2024-10-17T11:47:49Z">
                  <w:rPr/>
                </w:rPrChange>
              </w:rPr>
              <w:delInstrText xml:space="preserve"> HYPERLINK \l "_Toc172627386" </w:delInstrText>
            </w:r>
          </w:del>
          <w:del w:id="990" w:author="zhhx" w:date="2024-10-17T11:47:23Z">
            <w:r>
              <w:rPr>
                <w:rFonts w:hint="eastAsia" w:ascii="宋体" w:hAnsi="宋体" w:eastAsia="宋体" w:cs="宋体"/>
                <w:sz w:val="24"/>
                <w:szCs w:val="24"/>
                <w:rPrChange w:id="991" w:author="zhhx" w:date="2024-10-17T11:47:49Z">
                  <w:rPr/>
                </w:rPrChange>
              </w:rPr>
              <w:fldChar w:fldCharType="separate"/>
            </w:r>
          </w:del>
          <w:del w:id="993" w:author="zhhx" w:date="2024-10-17T11:47:23Z">
            <w:r>
              <w:rPr>
                <w:rStyle w:val="36"/>
                <w:rFonts w:hint="eastAsia" w:ascii="宋体" w:hAnsi="宋体" w:eastAsia="宋体" w:cs="宋体"/>
                <w:bCs/>
                <w:sz w:val="24"/>
                <w:szCs w:val="24"/>
                <w:rPrChange w:id="994" w:author="zhhx" w:date="2024-10-17T11:47:49Z">
                  <w:rPr>
                    <w:rStyle w:val="36"/>
                    <w:rFonts w:hint="eastAsia" w:cs="宋体" w:asciiTheme="minorEastAsia" w:hAnsiTheme="minorEastAsia"/>
                    <w:bCs/>
                    <w:sz w:val="24"/>
                    <w:szCs w:val="24"/>
                  </w:rPr>
                </w:rPrChange>
              </w:rPr>
              <w:delText>（十一） 物流服务</w:delText>
            </w:r>
          </w:del>
          <w:del w:id="996" w:author="zhhx" w:date="2024-10-17T11:47:23Z">
            <w:r>
              <w:rPr>
                <w:rFonts w:hint="eastAsia" w:ascii="宋体" w:hAnsi="宋体" w:eastAsia="宋体" w:cs="宋体"/>
                <w:sz w:val="24"/>
                <w:szCs w:val="24"/>
                <w:rPrChange w:id="997" w:author="zhhx" w:date="2024-10-17T11:47:49Z">
                  <w:rPr>
                    <w:rFonts w:asciiTheme="minorEastAsia" w:hAnsiTheme="minorEastAsia"/>
                    <w:sz w:val="24"/>
                    <w:szCs w:val="24"/>
                  </w:rPr>
                </w:rPrChange>
              </w:rPr>
              <w:tab/>
            </w:r>
          </w:del>
          <w:del w:id="999" w:author="zhhx" w:date="2024-10-17T11:47:23Z">
            <w:r>
              <w:rPr>
                <w:rFonts w:hint="eastAsia" w:ascii="宋体" w:hAnsi="宋体" w:eastAsia="宋体" w:cs="宋体"/>
                <w:sz w:val="24"/>
                <w:szCs w:val="24"/>
                <w:rPrChange w:id="1000" w:author="zhhx" w:date="2024-10-17T11:47:49Z">
                  <w:rPr>
                    <w:rFonts w:asciiTheme="minorEastAsia" w:hAnsiTheme="minorEastAsia"/>
                    <w:sz w:val="24"/>
                    <w:szCs w:val="24"/>
                  </w:rPr>
                </w:rPrChange>
              </w:rPr>
              <w:fldChar w:fldCharType="begin"/>
            </w:r>
          </w:del>
          <w:del w:id="1002" w:author="zhhx" w:date="2024-10-17T11:47:23Z">
            <w:r>
              <w:rPr>
                <w:rFonts w:hint="eastAsia" w:ascii="宋体" w:hAnsi="宋体" w:eastAsia="宋体" w:cs="宋体"/>
                <w:sz w:val="24"/>
                <w:szCs w:val="24"/>
                <w:rPrChange w:id="1003" w:author="zhhx" w:date="2024-10-17T11:47:49Z">
                  <w:rPr>
                    <w:rFonts w:asciiTheme="minorEastAsia" w:hAnsiTheme="minorEastAsia"/>
                    <w:sz w:val="24"/>
                    <w:szCs w:val="24"/>
                  </w:rPr>
                </w:rPrChange>
              </w:rPr>
              <w:delInstrText xml:space="preserve"> PAGEREF _Toc172627386 \h </w:delInstrText>
            </w:r>
          </w:del>
          <w:del w:id="1005" w:author="zhhx" w:date="2024-10-17T11:47:23Z">
            <w:r>
              <w:rPr>
                <w:rFonts w:hint="eastAsia" w:ascii="宋体" w:hAnsi="宋体" w:eastAsia="宋体" w:cs="宋体"/>
                <w:sz w:val="24"/>
                <w:szCs w:val="24"/>
                <w:rPrChange w:id="1006" w:author="zhhx" w:date="2024-10-17T11:47:49Z">
                  <w:rPr>
                    <w:rFonts w:asciiTheme="minorEastAsia" w:hAnsiTheme="minorEastAsia"/>
                    <w:sz w:val="24"/>
                    <w:szCs w:val="24"/>
                  </w:rPr>
                </w:rPrChange>
              </w:rPr>
              <w:fldChar w:fldCharType="separate"/>
            </w:r>
          </w:del>
          <w:del w:id="1008" w:author="zhhx" w:date="2024-10-17T11:47:23Z">
            <w:r>
              <w:rPr>
                <w:rFonts w:hint="eastAsia" w:ascii="宋体" w:hAnsi="宋体" w:eastAsia="宋体" w:cs="宋体"/>
                <w:sz w:val="24"/>
                <w:szCs w:val="24"/>
                <w:rPrChange w:id="1009" w:author="zhhx" w:date="2024-10-17T11:47:49Z">
                  <w:rPr>
                    <w:rFonts w:asciiTheme="minorEastAsia" w:hAnsiTheme="minorEastAsia"/>
                    <w:sz w:val="24"/>
                    <w:szCs w:val="24"/>
                  </w:rPr>
                </w:rPrChange>
              </w:rPr>
              <w:delText>53</w:delText>
            </w:r>
          </w:del>
          <w:del w:id="1011" w:author="zhhx" w:date="2024-10-17T11:47:23Z">
            <w:r>
              <w:rPr>
                <w:rFonts w:hint="eastAsia" w:ascii="宋体" w:hAnsi="宋体" w:eastAsia="宋体" w:cs="宋体"/>
                <w:sz w:val="24"/>
                <w:szCs w:val="24"/>
                <w:rPrChange w:id="1012" w:author="zhhx" w:date="2024-10-17T11:47:49Z">
                  <w:rPr>
                    <w:rFonts w:asciiTheme="minorEastAsia" w:hAnsiTheme="minorEastAsia"/>
                    <w:sz w:val="24"/>
                    <w:szCs w:val="24"/>
                  </w:rPr>
                </w:rPrChange>
              </w:rPr>
              <w:fldChar w:fldCharType="end"/>
            </w:r>
          </w:del>
          <w:del w:id="1014" w:author="zhhx" w:date="2024-10-17T11:47:23Z">
            <w:r>
              <w:rPr>
                <w:rFonts w:hint="eastAsia" w:ascii="宋体" w:hAnsi="宋体" w:eastAsia="宋体" w:cs="宋体"/>
                <w:sz w:val="24"/>
                <w:szCs w:val="24"/>
                <w:rPrChange w:id="1015" w:author="zhhx" w:date="2024-10-17T11:47:49Z">
                  <w:rPr>
                    <w:rFonts w:asciiTheme="minorEastAsia" w:hAnsiTheme="minorEastAsia"/>
                    <w:sz w:val="24"/>
                    <w:szCs w:val="24"/>
                  </w:rPr>
                </w:rPrChange>
              </w:rPr>
              <w:fldChar w:fldCharType="end"/>
            </w:r>
          </w:del>
        </w:p>
        <w:p w14:paraId="028BACC7">
          <w:pPr>
            <w:pStyle w:val="28"/>
            <w:tabs>
              <w:tab w:val="right" w:leader="dot" w:pos="9065"/>
            </w:tabs>
            <w:spacing w:line="260" w:lineRule="auto"/>
            <w:rPr>
              <w:del w:id="1018" w:author="zhhx" w:date="2024-10-17T11:47:23Z"/>
              <w:rFonts w:hint="eastAsia" w:ascii="宋体" w:hAnsi="宋体" w:eastAsia="宋体" w:cs="宋体"/>
              <w:kern w:val="2"/>
              <w:sz w:val="24"/>
              <w:szCs w:val="24"/>
              <w:rPrChange w:id="1019" w:author="zhhx" w:date="2024-10-17T11:47:49Z">
                <w:rPr>
                  <w:del w:id="1020" w:author="zhhx" w:date="2024-10-17T11:47:23Z"/>
                  <w:rFonts w:asciiTheme="minorEastAsia" w:hAnsiTheme="minorEastAsia" w:cstheme="minorBidi"/>
                  <w:kern w:val="2"/>
                  <w:sz w:val="24"/>
                  <w:szCs w:val="24"/>
                </w:rPr>
              </w:rPrChange>
            </w:rPr>
            <w:pPrChange w:id="1017" w:author="zhhx" w:date="2024-10-17T11:48:24Z">
              <w:pPr>
                <w:pStyle w:val="28"/>
                <w:tabs>
                  <w:tab w:val="right" w:leader="dot" w:pos="9065"/>
                </w:tabs>
              </w:pPr>
            </w:pPrChange>
          </w:pPr>
          <w:del w:id="1021" w:author="zhhx" w:date="2024-10-17T11:47:23Z">
            <w:r>
              <w:rPr>
                <w:rFonts w:hint="eastAsia" w:ascii="宋体" w:hAnsi="宋体" w:eastAsia="宋体" w:cs="宋体"/>
                <w:sz w:val="24"/>
                <w:szCs w:val="24"/>
                <w:rPrChange w:id="1022" w:author="zhhx" w:date="2024-10-17T11:47:49Z">
                  <w:rPr/>
                </w:rPrChange>
              </w:rPr>
              <w:fldChar w:fldCharType="begin"/>
            </w:r>
          </w:del>
          <w:del w:id="1024" w:author="zhhx" w:date="2024-10-17T11:47:23Z">
            <w:r>
              <w:rPr>
                <w:rFonts w:hint="eastAsia" w:ascii="宋体" w:hAnsi="宋体" w:eastAsia="宋体" w:cs="宋体"/>
                <w:sz w:val="24"/>
                <w:szCs w:val="24"/>
                <w:rPrChange w:id="1025" w:author="zhhx" w:date="2024-10-17T11:47:49Z">
                  <w:rPr/>
                </w:rPrChange>
              </w:rPr>
              <w:delInstrText xml:space="preserve"> HYPERLINK \l "_Toc172627387" </w:delInstrText>
            </w:r>
          </w:del>
          <w:del w:id="1027" w:author="zhhx" w:date="2024-10-17T11:47:23Z">
            <w:r>
              <w:rPr>
                <w:rFonts w:hint="eastAsia" w:ascii="宋体" w:hAnsi="宋体" w:eastAsia="宋体" w:cs="宋体"/>
                <w:sz w:val="24"/>
                <w:szCs w:val="24"/>
                <w:rPrChange w:id="1028" w:author="zhhx" w:date="2024-10-17T11:47:49Z">
                  <w:rPr/>
                </w:rPrChange>
              </w:rPr>
              <w:fldChar w:fldCharType="separate"/>
            </w:r>
          </w:del>
          <w:del w:id="1030" w:author="zhhx" w:date="2024-10-17T11:47:23Z">
            <w:r>
              <w:rPr>
                <w:rStyle w:val="36"/>
                <w:rFonts w:hint="eastAsia" w:ascii="宋体" w:hAnsi="宋体" w:eastAsia="宋体" w:cs="宋体"/>
                <w:bCs/>
                <w:sz w:val="24"/>
                <w:szCs w:val="24"/>
                <w:rPrChange w:id="1031" w:author="zhhx" w:date="2024-10-17T11:47:49Z">
                  <w:rPr>
                    <w:rStyle w:val="36"/>
                    <w:rFonts w:hint="eastAsia" w:cs="宋体" w:asciiTheme="minorEastAsia" w:hAnsiTheme="minorEastAsia"/>
                    <w:bCs/>
                    <w:sz w:val="24"/>
                    <w:szCs w:val="24"/>
                  </w:rPr>
                </w:rPrChange>
              </w:rPr>
              <w:delText>（十二） 导医服务</w:delText>
            </w:r>
          </w:del>
          <w:del w:id="1033" w:author="zhhx" w:date="2024-10-17T11:47:23Z">
            <w:r>
              <w:rPr>
                <w:rFonts w:hint="eastAsia" w:ascii="宋体" w:hAnsi="宋体" w:eastAsia="宋体" w:cs="宋体"/>
                <w:sz w:val="24"/>
                <w:szCs w:val="24"/>
                <w:rPrChange w:id="1034" w:author="zhhx" w:date="2024-10-17T11:47:49Z">
                  <w:rPr>
                    <w:rFonts w:asciiTheme="minorEastAsia" w:hAnsiTheme="minorEastAsia"/>
                    <w:sz w:val="24"/>
                    <w:szCs w:val="24"/>
                  </w:rPr>
                </w:rPrChange>
              </w:rPr>
              <w:tab/>
            </w:r>
          </w:del>
          <w:del w:id="1036" w:author="zhhx" w:date="2024-10-17T11:47:23Z">
            <w:r>
              <w:rPr>
                <w:rFonts w:hint="eastAsia" w:ascii="宋体" w:hAnsi="宋体" w:eastAsia="宋体" w:cs="宋体"/>
                <w:sz w:val="24"/>
                <w:szCs w:val="24"/>
                <w:rPrChange w:id="1037" w:author="zhhx" w:date="2024-10-17T11:47:49Z">
                  <w:rPr>
                    <w:rFonts w:asciiTheme="minorEastAsia" w:hAnsiTheme="minorEastAsia"/>
                    <w:sz w:val="24"/>
                    <w:szCs w:val="24"/>
                  </w:rPr>
                </w:rPrChange>
              </w:rPr>
              <w:fldChar w:fldCharType="begin"/>
            </w:r>
          </w:del>
          <w:del w:id="1039" w:author="zhhx" w:date="2024-10-17T11:47:23Z">
            <w:r>
              <w:rPr>
                <w:rFonts w:hint="eastAsia" w:ascii="宋体" w:hAnsi="宋体" w:eastAsia="宋体" w:cs="宋体"/>
                <w:sz w:val="24"/>
                <w:szCs w:val="24"/>
                <w:rPrChange w:id="1040" w:author="zhhx" w:date="2024-10-17T11:47:49Z">
                  <w:rPr>
                    <w:rFonts w:asciiTheme="minorEastAsia" w:hAnsiTheme="minorEastAsia"/>
                    <w:sz w:val="24"/>
                    <w:szCs w:val="24"/>
                  </w:rPr>
                </w:rPrChange>
              </w:rPr>
              <w:delInstrText xml:space="preserve"> PAGEREF _Toc172627387 \h </w:delInstrText>
            </w:r>
          </w:del>
          <w:del w:id="1042" w:author="zhhx" w:date="2024-10-17T11:47:23Z">
            <w:r>
              <w:rPr>
                <w:rFonts w:hint="eastAsia" w:ascii="宋体" w:hAnsi="宋体" w:eastAsia="宋体" w:cs="宋体"/>
                <w:sz w:val="24"/>
                <w:szCs w:val="24"/>
                <w:rPrChange w:id="1043" w:author="zhhx" w:date="2024-10-17T11:47:49Z">
                  <w:rPr>
                    <w:rFonts w:asciiTheme="minorEastAsia" w:hAnsiTheme="minorEastAsia"/>
                    <w:sz w:val="24"/>
                    <w:szCs w:val="24"/>
                  </w:rPr>
                </w:rPrChange>
              </w:rPr>
              <w:fldChar w:fldCharType="separate"/>
            </w:r>
          </w:del>
          <w:del w:id="1045" w:author="zhhx" w:date="2024-10-17T11:47:23Z">
            <w:r>
              <w:rPr>
                <w:rFonts w:hint="eastAsia" w:ascii="宋体" w:hAnsi="宋体" w:eastAsia="宋体" w:cs="宋体"/>
                <w:sz w:val="24"/>
                <w:szCs w:val="24"/>
                <w:rPrChange w:id="1046" w:author="zhhx" w:date="2024-10-17T11:47:49Z">
                  <w:rPr>
                    <w:rFonts w:asciiTheme="minorEastAsia" w:hAnsiTheme="minorEastAsia"/>
                    <w:sz w:val="24"/>
                    <w:szCs w:val="24"/>
                  </w:rPr>
                </w:rPrChange>
              </w:rPr>
              <w:delText>54</w:delText>
            </w:r>
          </w:del>
          <w:del w:id="1048" w:author="zhhx" w:date="2024-10-17T11:47:23Z">
            <w:r>
              <w:rPr>
                <w:rFonts w:hint="eastAsia" w:ascii="宋体" w:hAnsi="宋体" w:eastAsia="宋体" w:cs="宋体"/>
                <w:sz w:val="24"/>
                <w:szCs w:val="24"/>
                <w:rPrChange w:id="1049" w:author="zhhx" w:date="2024-10-17T11:47:49Z">
                  <w:rPr>
                    <w:rFonts w:asciiTheme="minorEastAsia" w:hAnsiTheme="minorEastAsia"/>
                    <w:sz w:val="24"/>
                    <w:szCs w:val="24"/>
                  </w:rPr>
                </w:rPrChange>
              </w:rPr>
              <w:fldChar w:fldCharType="end"/>
            </w:r>
          </w:del>
          <w:del w:id="1051" w:author="zhhx" w:date="2024-10-17T11:47:23Z">
            <w:r>
              <w:rPr>
                <w:rFonts w:hint="eastAsia" w:ascii="宋体" w:hAnsi="宋体" w:eastAsia="宋体" w:cs="宋体"/>
                <w:sz w:val="24"/>
                <w:szCs w:val="24"/>
                <w:rPrChange w:id="1052" w:author="zhhx" w:date="2024-10-17T11:47:49Z">
                  <w:rPr>
                    <w:rFonts w:asciiTheme="minorEastAsia" w:hAnsiTheme="minorEastAsia"/>
                    <w:sz w:val="24"/>
                    <w:szCs w:val="24"/>
                  </w:rPr>
                </w:rPrChange>
              </w:rPr>
              <w:fldChar w:fldCharType="end"/>
            </w:r>
          </w:del>
        </w:p>
        <w:p w14:paraId="7A0743EB">
          <w:pPr>
            <w:pStyle w:val="28"/>
            <w:tabs>
              <w:tab w:val="right" w:leader="dot" w:pos="9065"/>
            </w:tabs>
            <w:spacing w:line="260" w:lineRule="auto"/>
            <w:rPr>
              <w:del w:id="1055" w:author="zhhx" w:date="2024-10-17T11:47:23Z"/>
              <w:rFonts w:hint="eastAsia" w:ascii="宋体" w:hAnsi="宋体" w:eastAsia="宋体" w:cs="宋体"/>
              <w:kern w:val="2"/>
              <w:sz w:val="24"/>
              <w:szCs w:val="24"/>
              <w:rPrChange w:id="1056" w:author="zhhx" w:date="2024-10-17T11:47:49Z">
                <w:rPr>
                  <w:del w:id="1057" w:author="zhhx" w:date="2024-10-17T11:47:23Z"/>
                  <w:rFonts w:asciiTheme="minorEastAsia" w:hAnsiTheme="minorEastAsia" w:cstheme="minorBidi"/>
                  <w:kern w:val="2"/>
                  <w:sz w:val="24"/>
                  <w:szCs w:val="24"/>
                </w:rPr>
              </w:rPrChange>
            </w:rPr>
            <w:pPrChange w:id="1054" w:author="zhhx" w:date="2024-10-17T11:48:24Z">
              <w:pPr>
                <w:pStyle w:val="28"/>
                <w:tabs>
                  <w:tab w:val="right" w:leader="dot" w:pos="9065"/>
                </w:tabs>
              </w:pPr>
            </w:pPrChange>
          </w:pPr>
          <w:del w:id="1058" w:author="zhhx" w:date="2024-10-17T11:47:23Z">
            <w:r>
              <w:rPr>
                <w:rFonts w:hint="eastAsia" w:ascii="宋体" w:hAnsi="宋体" w:eastAsia="宋体" w:cs="宋体"/>
                <w:sz w:val="24"/>
                <w:szCs w:val="24"/>
                <w:rPrChange w:id="1059" w:author="zhhx" w:date="2024-10-17T11:47:49Z">
                  <w:rPr/>
                </w:rPrChange>
              </w:rPr>
              <w:fldChar w:fldCharType="begin"/>
            </w:r>
          </w:del>
          <w:del w:id="1061" w:author="zhhx" w:date="2024-10-17T11:47:23Z">
            <w:r>
              <w:rPr>
                <w:rFonts w:hint="eastAsia" w:ascii="宋体" w:hAnsi="宋体" w:eastAsia="宋体" w:cs="宋体"/>
                <w:sz w:val="24"/>
                <w:szCs w:val="24"/>
                <w:rPrChange w:id="1062" w:author="zhhx" w:date="2024-10-17T11:47:49Z">
                  <w:rPr/>
                </w:rPrChange>
              </w:rPr>
              <w:delInstrText xml:space="preserve"> HYPERLINK \l "_Toc172627388" </w:delInstrText>
            </w:r>
          </w:del>
          <w:del w:id="1064" w:author="zhhx" w:date="2024-10-17T11:47:23Z">
            <w:r>
              <w:rPr>
                <w:rFonts w:hint="eastAsia" w:ascii="宋体" w:hAnsi="宋体" w:eastAsia="宋体" w:cs="宋体"/>
                <w:sz w:val="24"/>
                <w:szCs w:val="24"/>
                <w:rPrChange w:id="1065" w:author="zhhx" w:date="2024-10-17T11:47:49Z">
                  <w:rPr/>
                </w:rPrChange>
              </w:rPr>
              <w:fldChar w:fldCharType="separate"/>
            </w:r>
          </w:del>
          <w:del w:id="1067" w:author="zhhx" w:date="2024-10-17T11:47:23Z">
            <w:r>
              <w:rPr>
                <w:rStyle w:val="36"/>
                <w:rFonts w:hint="eastAsia" w:ascii="宋体" w:hAnsi="宋体" w:eastAsia="宋体" w:cs="宋体"/>
                <w:bCs/>
                <w:sz w:val="24"/>
                <w:szCs w:val="24"/>
                <w:rPrChange w:id="1068" w:author="zhhx" w:date="2024-10-17T11:47:49Z">
                  <w:rPr>
                    <w:rStyle w:val="36"/>
                    <w:rFonts w:hint="eastAsia" w:cs="宋体" w:asciiTheme="minorEastAsia" w:hAnsiTheme="minorEastAsia"/>
                    <w:bCs/>
                    <w:sz w:val="24"/>
                    <w:szCs w:val="24"/>
                  </w:rPr>
                </w:rPrChange>
              </w:rPr>
              <w:delText>（十三） 医用信息化服务</w:delText>
            </w:r>
          </w:del>
          <w:del w:id="1070" w:author="zhhx" w:date="2024-10-17T11:47:23Z">
            <w:r>
              <w:rPr>
                <w:rFonts w:hint="eastAsia" w:ascii="宋体" w:hAnsi="宋体" w:eastAsia="宋体" w:cs="宋体"/>
                <w:sz w:val="24"/>
                <w:szCs w:val="24"/>
                <w:rPrChange w:id="1071" w:author="zhhx" w:date="2024-10-17T11:47:49Z">
                  <w:rPr>
                    <w:rFonts w:asciiTheme="minorEastAsia" w:hAnsiTheme="minorEastAsia"/>
                    <w:sz w:val="24"/>
                    <w:szCs w:val="24"/>
                  </w:rPr>
                </w:rPrChange>
              </w:rPr>
              <w:tab/>
            </w:r>
          </w:del>
          <w:del w:id="1073" w:author="zhhx" w:date="2024-10-17T11:47:23Z">
            <w:r>
              <w:rPr>
                <w:rFonts w:hint="eastAsia" w:ascii="宋体" w:hAnsi="宋体" w:eastAsia="宋体" w:cs="宋体"/>
                <w:sz w:val="24"/>
                <w:szCs w:val="24"/>
                <w:rPrChange w:id="1074" w:author="zhhx" w:date="2024-10-17T11:47:49Z">
                  <w:rPr>
                    <w:rFonts w:asciiTheme="minorEastAsia" w:hAnsiTheme="minorEastAsia"/>
                    <w:sz w:val="24"/>
                    <w:szCs w:val="24"/>
                  </w:rPr>
                </w:rPrChange>
              </w:rPr>
              <w:fldChar w:fldCharType="begin"/>
            </w:r>
          </w:del>
          <w:del w:id="1076" w:author="zhhx" w:date="2024-10-17T11:47:23Z">
            <w:r>
              <w:rPr>
                <w:rFonts w:hint="eastAsia" w:ascii="宋体" w:hAnsi="宋体" w:eastAsia="宋体" w:cs="宋体"/>
                <w:sz w:val="24"/>
                <w:szCs w:val="24"/>
                <w:rPrChange w:id="1077" w:author="zhhx" w:date="2024-10-17T11:47:49Z">
                  <w:rPr>
                    <w:rFonts w:asciiTheme="minorEastAsia" w:hAnsiTheme="minorEastAsia"/>
                    <w:sz w:val="24"/>
                    <w:szCs w:val="24"/>
                  </w:rPr>
                </w:rPrChange>
              </w:rPr>
              <w:delInstrText xml:space="preserve"> PAGEREF _Toc172627388 \h </w:delInstrText>
            </w:r>
          </w:del>
          <w:del w:id="1079" w:author="zhhx" w:date="2024-10-17T11:47:23Z">
            <w:r>
              <w:rPr>
                <w:rFonts w:hint="eastAsia" w:ascii="宋体" w:hAnsi="宋体" w:eastAsia="宋体" w:cs="宋体"/>
                <w:sz w:val="24"/>
                <w:szCs w:val="24"/>
                <w:rPrChange w:id="1080" w:author="zhhx" w:date="2024-10-17T11:47:49Z">
                  <w:rPr>
                    <w:rFonts w:asciiTheme="minorEastAsia" w:hAnsiTheme="minorEastAsia"/>
                    <w:sz w:val="24"/>
                    <w:szCs w:val="24"/>
                  </w:rPr>
                </w:rPrChange>
              </w:rPr>
              <w:fldChar w:fldCharType="separate"/>
            </w:r>
          </w:del>
          <w:del w:id="1082" w:author="zhhx" w:date="2024-10-17T11:47:23Z">
            <w:r>
              <w:rPr>
                <w:rFonts w:hint="eastAsia" w:ascii="宋体" w:hAnsi="宋体" w:eastAsia="宋体" w:cs="宋体"/>
                <w:sz w:val="24"/>
                <w:szCs w:val="24"/>
                <w:rPrChange w:id="1083" w:author="zhhx" w:date="2024-10-17T11:47:49Z">
                  <w:rPr>
                    <w:rFonts w:asciiTheme="minorEastAsia" w:hAnsiTheme="minorEastAsia"/>
                    <w:sz w:val="24"/>
                    <w:szCs w:val="24"/>
                  </w:rPr>
                </w:rPrChange>
              </w:rPr>
              <w:delText>55</w:delText>
            </w:r>
          </w:del>
          <w:del w:id="1085" w:author="zhhx" w:date="2024-10-17T11:47:23Z">
            <w:r>
              <w:rPr>
                <w:rFonts w:hint="eastAsia" w:ascii="宋体" w:hAnsi="宋体" w:eastAsia="宋体" w:cs="宋体"/>
                <w:sz w:val="24"/>
                <w:szCs w:val="24"/>
                <w:rPrChange w:id="1086" w:author="zhhx" w:date="2024-10-17T11:47:49Z">
                  <w:rPr>
                    <w:rFonts w:asciiTheme="minorEastAsia" w:hAnsiTheme="minorEastAsia"/>
                    <w:sz w:val="24"/>
                    <w:szCs w:val="24"/>
                  </w:rPr>
                </w:rPrChange>
              </w:rPr>
              <w:fldChar w:fldCharType="end"/>
            </w:r>
          </w:del>
          <w:del w:id="1088" w:author="zhhx" w:date="2024-10-17T11:47:23Z">
            <w:r>
              <w:rPr>
                <w:rFonts w:hint="eastAsia" w:ascii="宋体" w:hAnsi="宋体" w:eastAsia="宋体" w:cs="宋体"/>
                <w:sz w:val="24"/>
                <w:szCs w:val="24"/>
                <w:rPrChange w:id="1089" w:author="zhhx" w:date="2024-10-17T11:47:49Z">
                  <w:rPr>
                    <w:rFonts w:asciiTheme="minorEastAsia" w:hAnsiTheme="minorEastAsia"/>
                    <w:sz w:val="24"/>
                    <w:szCs w:val="24"/>
                  </w:rPr>
                </w:rPrChange>
              </w:rPr>
              <w:fldChar w:fldCharType="end"/>
            </w:r>
          </w:del>
        </w:p>
        <w:p w14:paraId="41555598">
          <w:pPr>
            <w:pStyle w:val="28"/>
            <w:tabs>
              <w:tab w:val="right" w:leader="dot" w:pos="9065"/>
            </w:tabs>
            <w:spacing w:line="260" w:lineRule="auto"/>
            <w:rPr>
              <w:del w:id="1092" w:author="zhhx" w:date="2024-10-17T11:47:23Z"/>
              <w:rFonts w:hint="eastAsia" w:ascii="宋体" w:hAnsi="宋体" w:eastAsia="宋体" w:cs="宋体"/>
              <w:kern w:val="2"/>
              <w:sz w:val="24"/>
              <w:szCs w:val="24"/>
              <w:rPrChange w:id="1093" w:author="zhhx" w:date="2024-10-17T11:47:49Z">
                <w:rPr>
                  <w:del w:id="1094" w:author="zhhx" w:date="2024-10-17T11:47:23Z"/>
                  <w:rFonts w:asciiTheme="minorEastAsia" w:hAnsiTheme="minorEastAsia" w:cstheme="minorBidi"/>
                  <w:kern w:val="2"/>
                  <w:sz w:val="24"/>
                  <w:szCs w:val="24"/>
                </w:rPr>
              </w:rPrChange>
            </w:rPr>
            <w:pPrChange w:id="1091" w:author="zhhx" w:date="2024-10-17T11:48:24Z">
              <w:pPr>
                <w:pStyle w:val="28"/>
                <w:tabs>
                  <w:tab w:val="right" w:leader="dot" w:pos="9065"/>
                </w:tabs>
              </w:pPr>
            </w:pPrChange>
          </w:pPr>
          <w:del w:id="1095" w:author="zhhx" w:date="2024-10-17T11:47:23Z">
            <w:r>
              <w:rPr>
                <w:rFonts w:hint="eastAsia" w:ascii="宋体" w:hAnsi="宋体" w:eastAsia="宋体" w:cs="宋体"/>
                <w:sz w:val="24"/>
                <w:szCs w:val="24"/>
                <w:rPrChange w:id="1096" w:author="zhhx" w:date="2024-10-17T11:47:49Z">
                  <w:rPr/>
                </w:rPrChange>
              </w:rPr>
              <w:fldChar w:fldCharType="begin"/>
            </w:r>
          </w:del>
          <w:del w:id="1098" w:author="zhhx" w:date="2024-10-17T11:47:23Z">
            <w:r>
              <w:rPr>
                <w:rFonts w:hint="eastAsia" w:ascii="宋体" w:hAnsi="宋体" w:eastAsia="宋体" w:cs="宋体"/>
                <w:sz w:val="24"/>
                <w:szCs w:val="24"/>
                <w:rPrChange w:id="1099" w:author="zhhx" w:date="2024-10-17T11:47:49Z">
                  <w:rPr/>
                </w:rPrChange>
              </w:rPr>
              <w:delInstrText xml:space="preserve"> HYPERLINK \l "_Toc172627389" </w:delInstrText>
            </w:r>
          </w:del>
          <w:del w:id="1101" w:author="zhhx" w:date="2024-10-17T11:47:23Z">
            <w:r>
              <w:rPr>
                <w:rFonts w:hint="eastAsia" w:ascii="宋体" w:hAnsi="宋体" w:eastAsia="宋体" w:cs="宋体"/>
                <w:sz w:val="24"/>
                <w:szCs w:val="24"/>
                <w:rPrChange w:id="1102" w:author="zhhx" w:date="2024-10-17T11:47:49Z">
                  <w:rPr/>
                </w:rPrChange>
              </w:rPr>
              <w:fldChar w:fldCharType="separate"/>
            </w:r>
          </w:del>
          <w:del w:id="1104" w:author="zhhx" w:date="2024-10-17T11:47:23Z">
            <w:r>
              <w:rPr>
                <w:rStyle w:val="36"/>
                <w:rFonts w:hint="eastAsia" w:ascii="宋体" w:hAnsi="宋体" w:eastAsia="宋体" w:cs="宋体"/>
                <w:bCs/>
                <w:sz w:val="24"/>
                <w:szCs w:val="24"/>
                <w:rPrChange w:id="1105" w:author="zhhx" w:date="2024-10-17T11:47:49Z">
                  <w:rPr>
                    <w:rStyle w:val="36"/>
                    <w:rFonts w:hint="eastAsia" w:cs="宋体" w:asciiTheme="minorEastAsia" w:hAnsiTheme="minorEastAsia"/>
                    <w:bCs/>
                    <w:sz w:val="24"/>
                    <w:szCs w:val="24"/>
                  </w:rPr>
                </w:rPrChange>
              </w:rPr>
              <w:delText>（十四） 探视管理服务</w:delText>
            </w:r>
          </w:del>
          <w:del w:id="1107" w:author="zhhx" w:date="2024-10-17T11:47:23Z">
            <w:r>
              <w:rPr>
                <w:rFonts w:hint="eastAsia" w:ascii="宋体" w:hAnsi="宋体" w:eastAsia="宋体" w:cs="宋体"/>
                <w:sz w:val="24"/>
                <w:szCs w:val="24"/>
                <w:rPrChange w:id="1108" w:author="zhhx" w:date="2024-10-17T11:47:49Z">
                  <w:rPr>
                    <w:rFonts w:asciiTheme="minorEastAsia" w:hAnsiTheme="minorEastAsia"/>
                    <w:sz w:val="24"/>
                    <w:szCs w:val="24"/>
                  </w:rPr>
                </w:rPrChange>
              </w:rPr>
              <w:tab/>
            </w:r>
          </w:del>
          <w:del w:id="1110" w:author="zhhx" w:date="2024-10-17T11:47:23Z">
            <w:r>
              <w:rPr>
                <w:rFonts w:hint="eastAsia" w:ascii="宋体" w:hAnsi="宋体" w:eastAsia="宋体" w:cs="宋体"/>
                <w:sz w:val="24"/>
                <w:szCs w:val="24"/>
                <w:rPrChange w:id="1111" w:author="zhhx" w:date="2024-10-17T11:47:49Z">
                  <w:rPr>
                    <w:rFonts w:asciiTheme="minorEastAsia" w:hAnsiTheme="minorEastAsia"/>
                    <w:sz w:val="24"/>
                    <w:szCs w:val="24"/>
                  </w:rPr>
                </w:rPrChange>
              </w:rPr>
              <w:fldChar w:fldCharType="begin"/>
            </w:r>
          </w:del>
          <w:del w:id="1113" w:author="zhhx" w:date="2024-10-17T11:47:23Z">
            <w:r>
              <w:rPr>
                <w:rFonts w:hint="eastAsia" w:ascii="宋体" w:hAnsi="宋体" w:eastAsia="宋体" w:cs="宋体"/>
                <w:sz w:val="24"/>
                <w:szCs w:val="24"/>
                <w:rPrChange w:id="1114" w:author="zhhx" w:date="2024-10-17T11:47:49Z">
                  <w:rPr>
                    <w:rFonts w:asciiTheme="minorEastAsia" w:hAnsiTheme="minorEastAsia"/>
                    <w:sz w:val="24"/>
                    <w:szCs w:val="24"/>
                  </w:rPr>
                </w:rPrChange>
              </w:rPr>
              <w:delInstrText xml:space="preserve"> PAGEREF _Toc172627389 \h </w:delInstrText>
            </w:r>
          </w:del>
          <w:del w:id="1116" w:author="zhhx" w:date="2024-10-17T11:47:23Z">
            <w:r>
              <w:rPr>
                <w:rFonts w:hint="eastAsia" w:ascii="宋体" w:hAnsi="宋体" w:eastAsia="宋体" w:cs="宋体"/>
                <w:sz w:val="24"/>
                <w:szCs w:val="24"/>
                <w:rPrChange w:id="1117" w:author="zhhx" w:date="2024-10-17T11:47:49Z">
                  <w:rPr>
                    <w:rFonts w:asciiTheme="minorEastAsia" w:hAnsiTheme="minorEastAsia"/>
                    <w:sz w:val="24"/>
                    <w:szCs w:val="24"/>
                  </w:rPr>
                </w:rPrChange>
              </w:rPr>
              <w:fldChar w:fldCharType="separate"/>
            </w:r>
          </w:del>
          <w:del w:id="1119" w:author="zhhx" w:date="2024-10-17T11:47:23Z">
            <w:r>
              <w:rPr>
                <w:rFonts w:hint="eastAsia" w:ascii="宋体" w:hAnsi="宋体" w:eastAsia="宋体" w:cs="宋体"/>
                <w:sz w:val="24"/>
                <w:szCs w:val="24"/>
                <w:rPrChange w:id="1120" w:author="zhhx" w:date="2024-10-17T11:47:49Z">
                  <w:rPr>
                    <w:rFonts w:asciiTheme="minorEastAsia" w:hAnsiTheme="minorEastAsia"/>
                    <w:sz w:val="24"/>
                    <w:szCs w:val="24"/>
                  </w:rPr>
                </w:rPrChange>
              </w:rPr>
              <w:delText>55</w:delText>
            </w:r>
          </w:del>
          <w:del w:id="1122" w:author="zhhx" w:date="2024-10-17T11:47:23Z">
            <w:r>
              <w:rPr>
                <w:rFonts w:hint="eastAsia" w:ascii="宋体" w:hAnsi="宋体" w:eastAsia="宋体" w:cs="宋体"/>
                <w:sz w:val="24"/>
                <w:szCs w:val="24"/>
                <w:rPrChange w:id="1123" w:author="zhhx" w:date="2024-10-17T11:47:49Z">
                  <w:rPr>
                    <w:rFonts w:asciiTheme="minorEastAsia" w:hAnsiTheme="minorEastAsia"/>
                    <w:sz w:val="24"/>
                    <w:szCs w:val="24"/>
                  </w:rPr>
                </w:rPrChange>
              </w:rPr>
              <w:fldChar w:fldCharType="end"/>
            </w:r>
          </w:del>
          <w:del w:id="1125" w:author="zhhx" w:date="2024-10-17T11:47:23Z">
            <w:r>
              <w:rPr>
                <w:rFonts w:hint="eastAsia" w:ascii="宋体" w:hAnsi="宋体" w:eastAsia="宋体" w:cs="宋体"/>
                <w:sz w:val="24"/>
                <w:szCs w:val="24"/>
                <w:rPrChange w:id="1126" w:author="zhhx" w:date="2024-10-17T11:47:49Z">
                  <w:rPr>
                    <w:rFonts w:asciiTheme="minorEastAsia" w:hAnsiTheme="minorEastAsia"/>
                    <w:sz w:val="24"/>
                    <w:szCs w:val="24"/>
                  </w:rPr>
                </w:rPrChange>
              </w:rPr>
              <w:fldChar w:fldCharType="end"/>
            </w:r>
          </w:del>
        </w:p>
        <w:p w14:paraId="4683399B">
          <w:pPr>
            <w:pStyle w:val="28"/>
            <w:tabs>
              <w:tab w:val="right" w:leader="dot" w:pos="9065"/>
            </w:tabs>
            <w:spacing w:line="260" w:lineRule="auto"/>
            <w:rPr>
              <w:del w:id="1129" w:author="zhhx" w:date="2024-10-17T11:47:23Z"/>
              <w:rFonts w:hint="eastAsia" w:ascii="宋体" w:hAnsi="宋体" w:eastAsia="宋体" w:cs="宋体"/>
              <w:kern w:val="2"/>
              <w:sz w:val="24"/>
              <w:szCs w:val="24"/>
              <w:rPrChange w:id="1130" w:author="zhhx" w:date="2024-10-17T11:47:49Z">
                <w:rPr>
                  <w:del w:id="1131" w:author="zhhx" w:date="2024-10-17T11:47:23Z"/>
                  <w:rFonts w:asciiTheme="minorEastAsia" w:hAnsiTheme="minorEastAsia" w:cstheme="minorBidi"/>
                  <w:kern w:val="2"/>
                  <w:sz w:val="24"/>
                  <w:szCs w:val="24"/>
                </w:rPr>
              </w:rPrChange>
            </w:rPr>
            <w:pPrChange w:id="1128" w:author="zhhx" w:date="2024-10-17T11:48:24Z">
              <w:pPr>
                <w:pStyle w:val="28"/>
                <w:tabs>
                  <w:tab w:val="right" w:leader="dot" w:pos="9065"/>
                </w:tabs>
              </w:pPr>
            </w:pPrChange>
          </w:pPr>
          <w:del w:id="1132" w:author="zhhx" w:date="2024-10-17T11:47:23Z">
            <w:r>
              <w:rPr>
                <w:rFonts w:hint="eastAsia" w:ascii="宋体" w:hAnsi="宋体" w:eastAsia="宋体" w:cs="宋体"/>
                <w:sz w:val="24"/>
                <w:szCs w:val="24"/>
                <w:rPrChange w:id="1133" w:author="zhhx" w:date="2024-10-17T11:47:49Z">
                  <w:rPr/>
                </w:rPrChange>
              </w:rPr>
              <w:fldChar w:fldCharType="begin"/>
            </w:r>
          </w:del>
          <w:del w:id="1135" w:author="zhhx" w:date="2024-10-17T11:47:23Z">
            <w:r>
              <w:rPr>
                <w:rFonts w:hint="eastAsia" w:ascii="宋体" w:hAnsi="宋体" w:eastAsia="宋体" w:cs="宋体"/>
                <w:sz w:val="24"/>
                <w:szCs w:val="24"/>
                <w:rPrChange w:id="1136" w:author="zhhx" w:date="2024-10-17T11:47:49Z">
                  <w:rPr/>
                </w:rPrChange>
              </w:rPr>
              <w:delInstrText xml:space="preserve"> HYPERLINK \l "_Toc172627390" </w:delInstrText>
            </w:r>
          </w:del>
          <w:del w:id="1138" w:author="zhhx" w:date="2024-10-17T11:47:23Z">
            <w:r>
              <w:rPr>
                <w:rFonts w:hint="eastAsia" w:ascii="宋体" w:hAnsi="宋体" w:eastAsia="宋体" w:cs="宋体"/>
                <w:sz w:val="24"/>
                <w:szCs w:val="24"/>
                <w:rPrChange w:id="1139" w:author="zhhx" w:date="2024-10-17T11:47:49Z">
                  <w:rPr/>
                </w:rPrChange>
              </w:rPr>
              <w:fldChar w:fldCharType="separate"/>
            </w:r>
          </w:del>
          <w:del w:id="1141" w:author="zhhx" w:date="2024-10-17T11:47:23Z">
            <w:r>
              <w:rPr>
                <w:rStyle w:val="36"/>
                <w:rFonts w:hint="eastAsia" w:ascii="宋体" w:hAnsi="宋体" w:eastAsia="宋体" w:cs="宋体"/>
                <w:bCs/>
                <w:sz w:val="24"/>
                <w:szCs w:val="24"/>
                <w:rPrChange w:id="1142" w:author="zhhx" w:date="2024-10-17T11:47:49Z">
                  <w:rPr>
                    <w:rStyle w:val="36"/>
                    <w:rFonts w:hint="eastAsia" w:cs="宋体" w:asciiTheme="minorEastAsia" w:hAnsiTheme="minorEastAsia"/>
                    <w:bCs/>
                    <w:sz w:val="24"/>
                    <w:szCs w:val="24"/>
                  </w:rPr>
                </w:rPrChange>
              </w:rPr>
              <w:delText>（十五） 院内洗衣服务</w:delText>
            </w:r>
          </w:del>
          <w:del w:id="1144" w:author="zhhx" w:date="2024-10-17T11:47:23Z">
            <w:r>
              <w:rPr>
                <w:rFonts w:hint="eastAsia" w:ascii="宋体" w:hAnsi="宋体" w:eastAsia="宋体" w:cs="宋体"/>
                <w:sz w:val="24"/>
                <w:szCs w:val="24"/>
                <w:rPrChange w:id="1145" w:author="zhhx" w:date="2024-10-17T11:47:49Z">
                  <w:rPr>
                    <w:rFonts w:asciiTheme="minorEastAsia" w:hAnsiTheme="minorEastAsia"/>
                    <w:sz w:val="24"/>
                    <w:szCs w:val="24"/>
                  </w:rPr>
                </w:rPrChange>
              </w:rPr>
              <w:tab/>
            </w:r>
          </w:del>
          <w:del w:id="1147" w:author="zhhx" w:date="2024-10-17T11:47:23Z">
            <w:r>
              <w:rPr>
                <w:rFonts w:hint="eastAsia" w:ascii="宋体" w:hAnsi="宋体" w:eastAsia="宋体" w:cs="宋体"/>
                <w:sz w:val="24"/>
                <w:szCs w:val="24"/>
                <w:rPrChange w:id="1148" w:author="zhhx" w:date="2024-10-17T11:47:49Z">
                  <w:rPr>
                    <w:rFonts w:asciiTheme="minorEastAsia" w:hAnsiTheme="minorEastAsia"/>
                    <w:sz w:val="24"/>
                    <w:szCs w:val="24"/>
                  </w:rPr>
                </w:rPrChange>
              </w:rPr>
              <w:fldChar w:fldCharType="begin"/>
            </w:r>
          </w:del>
          <w:del w:id="1150" w:author="zhhx" w:date="2024-10-17T11:47:23Z">
            <w:r>
              <w:rPr>
                <w:rFonts w:hint="eastAsia" w:ascii="宋体" w:hAnsi="宋体" w:eastAsia="宋体" w:cs="宋体"/>
                <w:sz w:val="24"/>
                <w:szCs w:val="24"/>
                <w:rPrChange w:id="1151" w:author="zhhx" w:date="2024-10-17T11:47:49Z">
                  <w:rPr>
                    <w:rFonts w:asciiTheme="minorEastAsia" w:hAnsiTheme="minorEastAsia"/>
                    <w:sz w:val="24"/>
                    <w:szCs w:val="24"/>
                  </w:rPr>
                </w:rPrChange>
              </w:rPr>
              <w:delInstrText xml:space="preserve"> PAGEREF _Toc172627390 \h </w:delInstrText>
            </w:r>
          </w:del>
          <w:del w:id="1153" w:author="zhhx" w:date="2024-10-17T11:47:23Z">
            <w:r>
              <w:rPr>
                <w:rFonts w:hint="eastAsia" w:ascii="宋体" w:hAnsi="宋体" w:eastAsia="宋体" w:cs="宋体"/>
                <w:sz w:val="24"/>
                <w:szCs w:val="24"/>
                <w:rPrChange w:id="1154" w:author="zhhx" w:date="2024-10-17T11:47:49Z">
                  <w:rPr>
                    <w:rFonts w:asciiTheme="minorEastAsia" w:hAnsiTheme="minorEastAsia"/>
                    <w:sz w:val="24"/>
                    <w:szCs w:val="24"/>
                  </w:rPr>
                </w:rPrChange>
              </w:rPr>
              <w:fldChar w:fldCharType="separate"/>
            </w:r>
          </w:del>
          <w:del w:id="1156" w:author="zhhx" w:date="2024-10-17T11:47:23Z">
            <w:r>
              <w:rPr>
                <w:rFonts w:hint="eastAsia" w:ascii="宋体" w:hAnsi="宋体" w:eastAsia="宋体" w:cs="宋体"/>
                <w:sz w:val="24"/>
                <w:szCs w:val="24"/>
                <w:rPrChange w:id="1157" w:author="zhhx" w:date="2024-10-17T11:47:49Z">
                  <w:rPr>
                    <w:rFonts w:asciiTheme="minorEastAsia" w:hAnsiTheme="minorEastAsia"/>
                    <w:sz w:val="24"/>
                    <w:szCs w:val="24"/>
                  </w:rPr>
                </w:rPrChange>
              </w:rPr>
              <w:delText>56</w:delText>
            </w:r>
          </w:del>
          <w:del w:id="1159" w:author="zhhx" w:date="2024-10-17T11:47:23Z">
            <w:r>
              <w:rPr>
                <w:rFonts w:hint="eastAsia" w:ascii="宋体" w:hAnsi="宋体" w:eastAsia="宋体" w:cs="宋体"/>
                <w:sz w:val="24"/>
                <w:szCs w:val="24"/>
                <w:rPrChange w:id="1160" w:author="zhhx" w:date="2024-10-17T11:47:49Z">
                  <w:rPr>
                    <w:rFonts w:asciiTheme="minorEastAsia" w:hAnsiTheme="minorEastAsia"/>
                    <w:sz w:val="24"/>
                    <w:szCs w:val="24"/>
                  </w:rPr>
                </w:rPrChange>
              </w:rPr>
              <w:fldChar w:fldCharType="end"/>
            </w:r>
          </w:del>
          <w:del w:id="1162" w:author="zhhx" w:date="2024-10-17T11:47:23Z">
            <w:r>
              <w:rPr>
                <w:rFonts w:hint="eastAsia" w:ascii="宋体" w:hAnsi="宋体" w:eastAsia="宋体" w:cs="宋体"/>
                <w:sz w:val="24"/>
                <w:szCs w:val="24"/>
                <w:rPrChange w:id="1163" w:author="zhhx" w:date="2024-10-17T11:47:49Z">
                  <w:rPr>
                    <w:rFonts w:asciiTheme="minorEastAsia" w:hAnsiTheme="minorEastAsia"/>
                    <w:sz w:val="24"/>
                    <w:szCs w:val="24"/>
                  </w:rPr>
                </w:rPrChange>
              </w:rPr>
              <w:fldChar w:fldCharType="end"/>
            </w:r>
          </w:del>
        </w:p>
        <w:p w14:paraId="134BCB0A">
          <w:pPr>
            <w:pStyle w:val="28"/>
            <w:tabs>
              <w:tab w:val="right" w:leader="dot" w:pos="9065"/>
            </w:tabs>
            <w:spacing w:line="260" w:lineRule="auto"/>
            <w:rPr>
              <w:del w:id="1166" w:author="zhhx" w:date="2024-10-17T11:47:23Z"/>
              <w:rFonts w:hint="eastAsia" w:ascii="宋体" w:hAnsi="宋体" w:eastAsia="宋体" w:cs="宋体"/>
              <w:kern w:val="2"/>
              <w:sz w:val="24"/>
              <w:szCs w:val="24"/>
              <w:rPrChange w:id="1167" w:author="zhhx" w:date="2024-10-17T11:47:49Z">
                <w:rPr>
                  <w:del w:id="1168" w:author="zhhx" w:date="2024-10-17T11:47:23Z"/>
                  <w:rFonts w:asciiTheme="minorEastAsia" w:hAnsiTheme="minorEastAsia" w:cstheme="minorBidi"/>
                  <w:kern w:val="2"/>
                  <w:sz w:val="24"/>
                  <w:szCs w:val="24"/>
                </w:rPr>
              </w:rPrChange>
            </w:rPr>
            <w:pPrChange w:id="1165" w:author="zhhx" w:date="2024-10-17T11:48:24Z">
              <w:pPr>
                <w:pStyle w:val="28"/>
                <w:tabs>
                  <w:tab w:val="right" w:leader="dot" w:pos="9065"/>
                </w:tabs>
              </w:pPr>
            </w:pPrChange>
          </w:pPr>
          <w:del w:id="1169" w:author="zhhx" w:date="2024-10-17T11:47:23Z">
            <w:r>
              <w:rPr>
                <w:rFonts w:hint="eastAsia" w:ascii="宋体" w:hAnsi="宋体" w:eastAsia="宋体" w:cs="宋体"/>
                <w:sz w:val="24"/>
                <w:szCs w:val="24"/>
                <w:rPrChange w:id="1170" w:author="zhhx" w:date="2024-10-17T11:47:49Z">
                  <w:rPr/>
                </w:rPrChange>
              </w:rPr>
              <w:fldChar w:fldCharType="begin"/>
            </w:r>
          </w:del>
          <w:del w:id="1172" w:author="zhhx" w:date="2024-10-17T11:47:23Z">
            <w:r>
              <w:rPr>
                <w:rFonts w:hint="eastAsia" w:ascii="宋体" w:hAnsi="宋体" w:eastAsia="宋体" w:cs="宋体"/>
                <w:sz w:val="24"/>
                <w:szCs w:val="24"/>
                <w:rPrChange w:id="1173" w:author="zhhx" w:date="2024-10-17T11:47:49Z">
                  <w:rPr/>
                </w:rPrChange>
              </w:rPr>
              <w:delInstrText xml:space="preserve"> HYPERLINK \l "_Toc172627391" </w:delInstrText>
            </w:r>
          </w:del>
          <w:del w:id="1175" w:author="zhhx" w:date="2024-10-17T11:47:23Z">
            <w:r>
              <w:rPr>
                <w:rFonts w:hint="eastAsia" w:ascii="宋体" w:hAnsi="宋体" w:eastAsia="宋体" w:cs="宋体"/>
                <w:sz w:val="24"/>
                <w:szCs w:val="24"/>
                <w:rPrChange w:id="1176" w:author="zhhx" w:date="2024-10-17T11:47:49Z">
                  <w:rPr/>
                </w:rPrChange>
              </w:rPr>
              <w:fldChar w:fldCharType="separate"/>
            </w:r>
          </w:del>
          <w:del w:id="1178" w:author="zhhx" w:date="2024-10-17T11:47:23Z">
            <w:r>
              <w:rPr>
                <w:rStyle w:val="36"/>
                <w:rFonts w:hint="eastAsia" w:ascii="宋体" w:hAnsi="宋体" w:eastAsia="宋体" w:cs="宋体"/>
                <w:bCs/>
                <w:sz w:val="24"/>
                <w:szCs w:val="24"/>
                <w:rPrChange w:id="1179" w:author="zhhx" w:date="2024-10-17T11:47:49Z">
                  <w:rPr>
                    <w:rStyle w:val="36"/>
                    <w:rFonts w:hint="eastAsia" w:cs="宋体" w:asciiTheme="minorEastAsia" w:hAnsiTheme="minorEastAsia"/>
                    <w:bCs/>
                    <w:sz w:val="24"/>
                    <w:szCs w:val="24"/>
                  </w:rPr>
                </w:rPrChange>
              </w:rPr>
              <w:delText>（十六） 司梯员服务</w:delText>
            </w:r>
          </w:del>
          <w:del w:id="1181" w:author="zhhx" w:date="2024-10-17T11:47:23Z">
            <w:r>
              <w:rPr>
                <w:rFonts w:hint="eastAsia" w:ascii="宋体" w:hAnsi="宋体" w:eastAsia="宋体" w:cs="宋体"/>
                <w:sz w:val="24"/>
                <w:szCs w:val="24"/>
                <w:rPrChange w:id="1182" w:author="zhhx" w:date="2024-10-17T11:47:49Z">
                  <w:rPr>
                    <w:rFonts w:asciiTheme="minorEastAsia" w:hAnsiTheme="minorEastAsia"/>
                    <w:sz w:val="24"/>
                    <w:szCs w:val="24"/>
                  </w:rPr>
                </w:rPrChange>
              </w:rPr>
              <w:tab/>
            </w:r>
          </w:del>
          <w:del w:id="1184" w:author="zhhx" w:date="2024-10-17T11:47:23Z">
            <w:r>
              <w:rPr>
                <w:rFonts w:hint="eastAsia" w:ascii="宋体" w:hAnsi="宋体" w:eastAsia="宋体" w:cs="宋体"/>
                <w:sz w:val="24"/>
                <w:szCs w:val="24"/>
                <w:rPrChange w:id="1185" w:author="zhhx" w:date="2024-10-17T11:47:49Z">
                  <w:rPr>
                    <w:rFonts w:asciiTheme="minorEastAsia" w:hAnsiTheme="minorEastAsia"/>
                    <w:sz w:val="24"/>
                    <w:szCs w:val="24"/>
                  </w:rPr>
                </w:rPrChange>
              </w:rPr>
              <w:fldChar w:fldCharType="begin"/>
            </w:r>
          </w:del>
          <w:del w:id="1187" w:author="zhhx" w:date="2024-10-17T11:47:23Z">
            <w:r>
              <w:rPr>
                <w:rFonts w:hint="eastAsia" w:ascii="宋体" w:hAnsi="宋体" w:eastAsia="宋体" w:cs="宋体"/>
                <w:sz w:val="24"/>
                <w:szCs w:val="24"/>
                <w:rPrChange w:id="1188" w:author="zhhx" w:date="2024-10-17T11:47:49Z">
                  <w:rPr>
                    <w:rFonts w:asciiTheme="minorEastAsia" w:hAnsiTheme="minorEastAsia"/>
                    <w:sz w:val="24"/>
                    <w:szCs w:val="24"/>
                  </w:rPr>
                </w:rPrChange>
              </w:rPr>
              <w:delInstrText xml:space="preserve"> PAGEREF _Toc172627391 \h </w:delInstrText>
            </w:r>
          </w:del>
          <w:del w:id="1190" w:author="zhhx" w:date="2024-10-17T11:47:23Z">
            <w:r>
              <w:rPr>
                <w:rFonts w:hint="eastAsia" w:ascii="宋体" w:hAnsi="宋体" w:eastAsia="宋体" w:cs="宋体"/>
                <w:sz w:val="24"/>
                <w:szCs w:val="24"/>
                <w:rPrChange w:id="1191" w:author="zhhx" w:date="2024-10-17T11:47:49Z">
                  <w:rPr>
                    <w:rFonts w:asciiTheme="minorEastAsia" w:hAnsiTheme="minorEastAsia"/>
                    <w:sz w:val="24"/>
                    <w:szCs w:val="24"/>
                  </w:rPr>
                </w:rPrChange>
              </w:rPr>
              <w:fldChar w:fldCharType="separate"/>
            </w:r>
          </w:del>
          <w:del w:id="1193" w:author="zhhx" w:date="2024-10-17T11:47:23Z">
            <w:r>
              <w:rPr>
                <w:rFonts w:hint="eastAsia" w:ascii="宋体" w:hAnsi="宋体" w:eastAsia="宋体" w:cs="宋体"/>
                <w:sz w:val="24"/>
                <w:szCs w:val="24"/>
                <w:rPrChange w:id="1194" w:author="zhhx" w:date="2024-10-17T11:47:49Z">
                  <w:rPr>
                    <w:rFonts w:asciiTheme="minorEastAsia" w:hAnsiTheme="minorEastAsia"/>
                    <w:sz w:val="24"/>
                    <w:szCs w:val="24"/>
                  </w:rPr>
                </w:rPrChange>
              </w:rPr>
              <w:delText>56</w:delText>
            </w:r>
          </w:del>
          <w:del w:id="1196" w:author="zhhx" w:date="2024-10-17T11:47:23Z">
            <w:r>
              <w:rPr>
                <w:rFonts w:hint="eastAsia" w:ascii="宋体" w:hAnsi="宋体" w:eastAsia="宋体" w:cs="宋体"/>
                <w:sz w:val="24"/>
                <w:szCs w:val="24"/>
                <w:rPrChange w:id="1197" w:author="zhhx" w:date="2024-10-17T11:47:49Z">
                  <w:rPr>
                    <w:rFonts w:asciiTheme="minorEastAsia" w:hAnsiTheme="minorEastAsia"/>
                    <w:sz w:val="24"/>
                    <w:szCs w:val="24"/>
                  </w:rPr>
                </w:rPrChange>
              </w:rPr>
              <w:fldChar w:fldCharType="end"/>
            </w:r>
          </w:del>
          <w:del w:id="1199" w:author="zhhx" w:date="2024-10-17T11:47:23Z">
            <w:r>
              <w:rPr>
                <w:rFonts w:hint="eastAsia" w:ascii="宋体" w:hAnsi="宋体" w:eastAsia="宋体" w:cs="宋体"/>
                <w:sz w:val="24"/>
                <w:szCs w:val="24"/>
                <w:rPrChange w:id="1200" w:author="zhhx" w:date="2024-10-17T11:47:49Z">
                  <w:rPr>
                    <w:rFonts w:asciiTheme="minorEastAsia" w:hAnsiTheme="minorEastAsia"/>
                    <w:sz w:val="24"/>
                    <w:szCs w:val="24"/>
                  </w:rPr>
                </w:rPrChange>
              </w:rPr>
              <w:fldChar w:fldCharType="end"/>
            </w:r>
          </w:del>
        </w:p>
        <w:p w14:paraId="1C14F381">
          <w:pPr>
            <w:pStyle w:val="28"/>
            <w:tabs>
              <w:tab w:val="right" w:leader="dot" w:pos="9065"/>
            </w:tabs>
            <w:spacing w:line="260" w:lineRule="auto"/>
            <w:rPr>
              <w:del w:id="1203" w:author="zhhx" w:date="2024-10-17T11:47:23Z"/>
              <w:rFonts w:hint="eastAsia" w:ascii="宋体" w:hAnsi="宋体" w:eastAsia="宋体" w:cs="宋体"/>
              <w:kern w:val="2"/>
              <w:sz w:val="24"/>
              <w:szCs w:val="24"/>
              <w:rPrChange w:id="1204" w:author="zhhx" w:date="2024-10-17T11:47:49Z">
                <w:rPr>
                  <w:del w:id="1205" w:author="zhhx" w:date="2024-10-17T11:47:23Z"/>
                  <w:rFonts w:asciiTheme="minorEastAsia" w:hAnsiTheme="minorEastAsia" w:cstheme="minorBidi"/>
                  <w:kern w:val="2"/>
                  <w:sz w:val="24"/>
                  <w:szCs w:val="24"/>
                </w:rPr>
              </w:rPrChange>
            </w:rPr>
            <w:pPrChange w:id="1202" w:author="zhhx" w:date="2024-10-17T11:48:24Z">
              <w:pPr>
                <w:pStyle w:val="28"/>
                <w:tabs>
                  <w:tab w:val="right" w:leader="dot" w:pos="9065"/>
                </w:tabs>
              </w:pPr>
            </w:pPrChange>
          </w:pPr>
          <w:del w:id="1206" w:author="zhhx" w:date="2024-10-17T11:47:23Z">
            <w:r>
              <w:rPr>
                <w:rFonts w:hint="eastAsia" w:ascii="宋体" w:hAnsi="宋体" w:eastAsia="宋体" w:cs="宋体"/>
                <w:sz w:val="24"/>
                <w:szCs w:val="24"/>
                <w:rPrChange w:id="1207" w:author="zhhx" w:date="2024-10-17T11:47:49Z">
                  <w:rPr/>
                </w:rPrChange>
              </w:rPr>
              <w:fldChar w:fldCharType="begin"/>
            </w:r>
          </w:del>
          <w:del w:id="1209" w:author="zhhx" w:date="2024-10-17T11:47:23Z">
            <w:r>
              <w:rPr>
                <w:rFonts w:hint="eastAsia" w:ascii="宋体" w:hAnsi="宋体" w:eastAsia="宋体" w:cs="宋体"/>
                <w:sz w:val="24"/>
                <w:szCs w:val="24"/>
                <w:rPrChange w:id="1210" w:author="zhhx" w:date="2024-10-17T11:47:49Z">
                  <w:rPr/>
                </w:rPrChange>
              </w:rPr>
              <w:delInstrText xml:space="preserve"> HYPERLINK \l "_Toc172627392" </w:delInstrText>
            </w:r>
          </w:del>
          <w:del w:id="1212" w:author="zhhx" w:date="2024-10-17T11:47:23Z">
            <w:r>
              <w:rPr>
                <w:rFonts w:hint="eastAsia" w:ascii="宋体" w:hAnsi="宋体" w:eastAsia="宋体" w:cs="宋体"/>
                <w:sz w:val="24"/>
                <w:szCs w:val="24"/>
                <w:rPrChange w:id="1213" w:author="zhhx" w:date="2024-10-17T11:47:49Z">
                  <w:rPr/>
                </w:rPrChange>
              </w:rPr>
              <w:fldChar w:fldCharType="separate"/>
            </w:r>
          </w:del>
          <w:del w:id="1215" w:author="zhhx" w:date="2024-10-17T11:47:23Z">
            <w:r>
              <w:rPr>
                <w:rStyle w:val="36"/>
                <w:rFonts w:hint="eastAsia" w:ascii="宋体" w:hAnsi="宋体" w:eastAsia="宋体" w:cs="宋体"/>
                <w:bCs/>
                <w:sz w:val="24"/>
                <w:szCs w:val="24"/>
                <w:rPrChange w:id="1216" w:author="zhhx" w:date="2024-10-17T11:47:49Z">
                  <w:rPr>
                    <w:rStyle w:val="36"/>
                    <w:rFonts w:hint="eastAsia" w:cs="宋体" w:asciiTheme="minorEastAsia" w:hAnsiTheme="minorEastAsia"/>
                    <w:bCs/>
                    <w:sz w:val="24"/>
                    <w:szCs w:val="24"/>
                  </w:rPr>
                </w:rPrChange>
              </w:rPr>
              <w:delText>（十七） 承接查验</w:delText>
            </w:r>
          </w:del>
          <w:del w:id="1218" w:author="zhhx" w:date="2024-10-17T11:47:23Z">
            <w:r>
              <w:rPr>
                <w:rFonts w:hint="eastAsia" w:ascii="宋体" w:hAnsi="宋体" w:eastAsia="宋体" w:cs="宋体"/>
                <w:sz w:val="24"/>
                <w:szCs w:val="24"/>
                <w:rPrChange w:id="1219" w:author="zhhx" w:date="2024-10-17T11:47:49Z">
                  <w:rPr>
                    <w:rFonts w:asciiTheme="minorEastAsia" w:hAnsiTheme="minorEastAsia"/>
                    <w:sz w:val="24"/>
                    <w:szCs w:val="24"/>
                  </w:rPr>
                </w:rPrChange>
              </w:rPr>
              <w:tab/>
            </w:r>
          </w:del>
          <w:del w:id="1221" w:author="zhhx" w:date="2024-10-17T11:47:23Z">
            <w:r>
              <w:rPr>
                <w:rFonts w:hint="eastAsia" w:ascii="宋体" w:hAnsi="宋体" w:eastAsia="宋体" w:cs="宋体"/>
                <w:sz w:val="24"/>
                <w:szCs w:val="24"/>
                <w:rPrChange w:id="1222" w:author="zhhx" w:date="2024-10-17T11:47:49Z">
                  <w:rPr>
                    <w:rFonts w:asciiTheme="minorEastAsia" w:hAnsiTheme="minorEastAsia"/>
                    <w:sz w:val="24"/>
                    <w:szCs w:val="24"/>
                  </w:rPr>
                </w:rPrChange>
              </w:rPr>
              <w:fldChar w:fldCharType="begin"/>
            </w:r>
          </w:del>
          <w:del w:id="1224" w:author="zhhx" w:date="2024-10-17T11:47:23Z">
            <w:r>
              <w:rPr>
                <w:rFonts w:hint="eastAsia" w:ascii="宋体" w:hAnsi="宋体" w:eastAsia="宋体" w:cs="宋体"/>
                <w:sz w:val="24"/>
                <w:szCs w:val="24"/>
                <w:rPrChange w:id="1225" w:author="zhhx" w:date="2024-10-17T11:47:49Z">
                  <w:rPr>
                    <w:rFonts w:asciiTheme="minorEastAsia" w:hAnsiTheme="minorEastAsia"/>
                    <w:sz w:val="24"/>
                    <w:szCs w:val="24"/>
                  </w:rPr>
                </w:rPrChange>
              </w:rPr>
              <w:delInstrText xml:space="preserve"> PAGEREF _Toc172627392 \h </w:delInstrText>
            </w:r>
          </w:del>
          <w:del w:id="1227" w:author="zhhx" w:date="2024-10-17T11:47:23Z">
            <w:r>
              <w:rPr>
                <w:rFonts w:hint="eastAsia" w:ascii="宋体" w:hAnsi="宋体" w:eastAsia="宋体" w:cs="宋体"/>
                <w:sz w:val="24"/>
                <w:szCs w:val="24"/>
                <w:rPrChange w:id="1228" w:author="zhhx" w:date="2024-10-17T11:47:49Z">
                  <w:rPr>
                    <w:rFonts w:asciiTheme="minorEastAsia" w:hAnsiTheme="minorEastAsia"/>
                    <w:sz w:val="24"/>
                    <w:szCs w:val="24"/>
                  </w:rPr>
                </w:rPrChange>
              </w:rPr>
              <w:fldChar w:fldCharType="separate"/>
            </w:r>
          </w:del>
          <w:del w:id="1230" w:author="zhhx" w:date="2024-10-17T11:47:23Z">
            <w:r>
              <w:rPr>
                <w:rFonts w:hint="eastAsia" w:ascii="宋体" w:hAnsi="宋体" w:eastAsia="宋体" w:cs="宋体"/>
                <w:sz w:val="24"/>
                <w:szCs w:val="24"/>
                <w:rPrChange w:id="1231" w:author="zhhx" w:date="2024-10-17T11:47:49Z">
                  <w:rPr>
                    <w:rFonts w:asciiTheme="minorEastAsia" w:hAnsiTheme="minorEastAsia"/>
                    <w:sz w:val="24"/>
                    <w:szCs w:val="24"/>
                  </w:rPr>
                </w:rPrChange>
              </w:rPr>
              <w:delText>57</w:delText>
            </w:r>
          </w:del>
          <w:del w:id="1233" w:author="zhhx" w:date="2024-10-17T11:47:23Z">
            <w:r>
              <w:rPr>
                <w:rFonts w:hint="eastAsia" w:ascii="宋体" w:hAnsi="宋体" w:eastAsia="宋体" w:cs="宋体"/>
                <w:sz w:val="24"/>
                <w:szCs w:val="24"/>
                <w:rPrChange w:id="1234" w:author="zhhx" w:date="2024-10-17T11:47:49Z">
                  <w:rPr>
                    <w:rFonts w:asciiTheme="minorEastAsia" w:hAnsiTheme="minorEastAsia"/>
                    <w:sz w:val="24"/>
                    <w:szCs w:val="24"/>
                  </w:rPr>
                </w:rPrChange>
              </w:rPr>
              <w:fldChar w:fldCharType="end"/>
            </w:r>
          </w:del>
          <w:del w:id="1236" w:author="zhhx" w:date="2024-10-17T11:47:23Z">
            <w:r>
              <w:rPr>
                <w:rFonts w:hint="eastAsia" w:ascii="宋体" w:hAnsi="宋体" w:eastAsia="宋体" w:cs="宋体"/>
                <w:sz w:val="24"/>
                <w:szCs w:val="24"/>
                <w:rPrChange w:id="1237" w:author="zhhx" w:date="2024-10-17T11:47:49Z">
                  <w:rPr>
                    <w:rFonts w:asciiTheme="minorEastAsia" w:hAnsiTheme="minorEastAsia"/>
                    <w:sz w:val="24"/>
                    <w:szCs w:val="24"/>
                  </w:rPr>
                </w:rPrChange>
              </w:rPr>
              <w:fldChar w:fldCharType="end"/>
            </w:r>
          </w:del>
        </w:p>
        <w:p w14:paraId="172C8E34">
          <w:pPr>
            <w:pStyle w:val="28"/>
            <w:tabs>
              <w:tab w:val="right" w:leader="dot" w:pos="9065"/>
            </w:tabs>
            <w:spacing w:line="260" w:lineRule="auto"/>
            <w:rPr>
              <w:del w:id="1240" w:author="zhhx" w:date="2024-10-17T11:47:23Z"/>
              <w:rFonts w:hint="eastAsia" w:ascii="宋体" w:hAnsi="宋体" w:eastAsia="宋体" w:cs="宋体"/>
              <w:kern w:val="2"/>
              <w:sz w:val="24"/>
              <w:szCs w:val="24"/>
              <w:rPrChange w:id="1241" w:author="zhhx" w:date="2024-10-17T11:47:49Z">
                <w:rPr>
                  <w:del w:id="1242" w:author="zhhx" w:date="2024-10-17T11:47:23Z"/>
                  <w:rFonts w:asciiTheme="minorEastAsia" w:hAnsiTheme="minorEastAsia" w:cstheme="minorBidi"/>
                  <w:kern w:val="2"/>
                  <w:sz w:val="24"/>
                  <w:szCs w:val="24"/>
                </w:rPr>
              </w:rPrChange>
            </w:rPr>
            <w:pPrChange w:id="1239" w:author="zhhx" w:date="2024-10-17T11:48:24Z">
              <w:pPr>
                <w:pStyle w:val="28"/>
                <w:tabs>
                  <w:tab w:val="right" w:leader="dot" w:pos="9065"/>
                </w:tabs>
              </w:pPr>
            </w:pPrChange>
          </w:pPr>
          <w:del w:id="1243" w:author="zhhx" w:date="2024-10-17T11:47:23Z">
            <w:r>
              <w:rPr>
                <w:rFonts w:hint="eastAsia" w:ascii="宋体" w:hAnsi="宋体" w:eastAsia="宋体" w:cs="宋体"/>
                <w:sz w:val="24"/>
                <w:szCs w:val="24"/>
                <w:rPrChange w:id="1244" w:author="zhhx" w:date="2024-10-17T11:47:49Z">
                  <w:rPr/>
                </w:rPrChange>
              </w:rPr>
              <w:fldChar w:fldCharType="begin"/>
            </w:r>
          </w:del>
          <w:del w:id="1246" w:author="zhhx" w:date="2024-10-17T11:47:23Z">
            <w:r>
              <w:rPr>
                <w:rFonts w:hint="eastAsia" w:ascii="宋体" w:hAnsi="宋体" w:eastAsia="宋体" w:cs="宋体"/>
                <w:sz w:val="24"/>
                <w:szCs w:val="24"/>
                <w:rPrChange w:id="1247" w:author="zhhx" w:date="2024-10-17T11:47:49Z">
                  <w:rPr/>
                </w:rPrChange>
              </w:rPr>
              <w:delInstrText xml:space="preserve"> HYPERLINK \l "_Toc172627393" </w:delInstrText>
            </w:r>
          </w:del>
          <w:del w:id="1249" w:author="zhhx" w:date="2024-10-17T11:47:23Z">
            <w:r>
              <w:rPr>
                <w:rFonts w:hint="eastAsia" w:ascii="宋体" w:hAnsi="宋体" w:eastAsia="宋体" w:cs="宋体"/>
                <w:sz w:val="24"/>
                <w:szCs w:val="24"/>
                <w:rPrChange w:id="1250" w:author="zhhx" w:date="2024-10-17T11:47:49Z">
                  <w:rPr/>
                </w:rPrChange>
              </w:rPr>
              <w:fldChar w:fldCharType="separate"/>
            </w:r>
          </w:del>
          <w:del w:id="1252" w:author="zhhx" w:date="2024-10-17T11:47:23Z">
            <w:r>
              <w:rPr>
                <w:rStyle w:val="36"/>
                <w:rFonts w:hint="eastAsia" w:ascii="宋体" w:hAnsi="宋体" w:eastAsia="宋体" w:cs="宋体"/>
                <w:bCs/>
                <w:sz w:val="24"/>
                <w:szCs w:val="24"/>
                <w:rPrChange w:id="1253" w:author="zhhx" w:date="2024-10-17T11:47:49Z">
                  <w:rPr>
                    <w:rStyle w:val="36"/>
                    <w:rFonts w:hint="eastAsia" w:cs="宋体" w:asciiTheme="minorEastAsia" w:hAnsiTheme="minorEastAsia"/>
                    <w:bCs/>
                    <w:sz w:val="24"/>
                    <w:szCs w:val="24"/>
                  </w:rPr>
                </w:rPrChange>
              </w:rPr>
              <w:delText>（十八） 涉密管理服务</w:delText>
            </w:r>
          </w:del>
          <w:del w:id="1255" w:author="zhhx" w:date="2024-10-17T11:47:23Z">
            <w:r>
              <w:rPr>
                <w:rFonts w:hint="eastAsia" w:ascii="宋体" w:hAnsi="宋体" w:eastAsia="宋体" w:cs="宋体"/>
                <w:sz w:val="24"/>
                <w:szCs w:val="24"/>
                <w:rPrChange w:id="1256" w:author="zhhx" w:date="2024-10-17T11:47:49Z">
                  <w:rPr>
                    <w:rFonts w:asciiTheme="minorEastAsia" w:hAnsiTheme="minorEastAsia"/>
                    <w:sz w:val="24"/>
                    <w:szCs w:val="24"/>
                  </w:rPr>
                </w:rPrChange>
              </w:rPr>
              <w:tab/>
            </w:r>
          </w:del>
          <w:del w:id="1258" w:author="zhhx" w:date="2024-10-17T11:47:23Z">
            <w:r>
              <w:rPr>
                <w:rFonts w:hint="eastAsia" w:ascii="宋体" w:hAnsi="宋体" w:eastAsia="宋体" w:cs="宋体"/>
                <w:sz w:val="24"/>
                <w:szCs w:val="24"/>
                <w:rPrChange w:id="1259" w:author="zhhx" w:date="2024-10-17T11:47:49Z">
                  <w:rPr>
                    <w:rFonts w:asciiTheme="minorEastAsia" w:hAnsiTheme="minorEastAsia"/>
                    <w:sz w:val="24"/>
                    <w:szCs w:val="24"/>
                  </w:rPr>
                </w:rPrChange>
              </w:rPr>
              <w:fldChar w:fldCharType="begin"/>
            </w:r>
          </w:del>
          <w:del w:id="1261" w:author="zhhx" w:date="2024-10-17T11:47:23Z">
            <w:r>
              <w:rPr>
                <w:rFonts w:hint="eastAsia" w:ascii="宋体" w:hAnsi="宋体" w:eastAsia="宋体" w:cs="宋体"/>
                <w:sz w:val="24"/>
                <w:szCs w:val="24"/>
                <w:rPrChange w:id="1262" w:author="zhhx" w:date="2024-10-17T11:47:49Z">
                  <w:rPr>
                    <w:rFonts w:asciiTheme="minorEastAsia" w:hAnsiTheme="minorEastAsia"/>
                    <w:sz w:val="24"/>
                    <w:szCs w:val="24"/>
                  </w:rPr>
                </w:rPrChange>
              </w:rPr>
              <w:delInstrText xml:space="preserve"> PAGEREF _Toc172627393 \h </w:delInstrText>
            </w:r>
          </w:del>
          <w:del w:id="1264" w:author="zhhx" w:date="2024-10-17T11:47:23Z">
            <w:r>
              <w:rPr>
                <w:rFonts w:hint="eastAsia" w:ascii="宋体" w:hAnsi="宋体" w:eastAsia="宋体" w:cs="宋体"/>
                <w:sz w:val="24"/>
                <w:szCs w:val="24"/>
                <w:rPrChange w:id="1265" w:author="zhhx" w:date="2024-10-17T11:47:49Z">
                  <w:rPr>
                    <w:rFonts w:asciiTheme="minorEastAsia" w:hAnsiTheme="minorEastAsia"/>
                    <w:sz w:val="24"/>
                    <w:szCs w:val="24"/>
                  </w:rPr>
                </w:rPrChange>
              </w:rPr>
              <w:fldChar w:fldCharType="separate"/>
            </w:r>
          </w:del>
          <w:del w:id="1267" w:author="zhhx" w:date="2024-10-17T11:47:23Z">
            <w:r>
              <w:rPr>
                <w:rFonts w:hint="eastAsia" w:ascii="宋体" w:hAnsi="宋体" w:eastAsia="宋体" w:cs="宋体"/>
                <w:sz w:val="24"/>
                <w:szCs w:val="24"/>
                <w:rPrChange w:id="1268" w:author="zhhx" w:date="2024-10-17T11:47:49Z">
                  <w:rPr>
                    <w:rFonts w:asciiTheme="minorEastAsia" w:hAnsiTheme="minorEastAsia"/>
                    <w:sz w:val="24"/>
                    <w:szCs w:val="24"/>
                  </w:rPr>
                </w:rPrChange>
              </w:rPr>
              <w:delText>57</w:delText>
            </w:r>
          </w:del>
          <w:del w:id="1270" w:author="zhhx" w:date="2024-10-17T11:47:23Z">
            <w:r>
              <w:rPr>
                <w:rFonts w:hint="eastAsia" w:ascii="宋体" w:hAnsi="宋体" w:eastAsia="宋体" w:cs="宋体"/>
                <w:sz w:val="24"/>
                <w:szCs w:val="24"/>
                <w:rPrChange w:id="1271" w:author="zhhx" w:date="2024-10-17T11:47:49Z">
                  <w:rPr>
                    <w:rFonts w:asciiTheme="minorEastAsia" w:hAnsiTheme="minorEastAsia"/>
                    <w:sz w:val="24"/>
                    <w:szCs w:val="24"/>
                  </w:rPr>
                </w:rPrChange>
              </w:rPr>
              <w:fldChar w:fldCharType="end"/>
            </w:r>
          </w:del>
          <w:del w:id="1273" w:author="zhhx" w:date="2024-10-17T11:47:23Z">
            <w:r>
              <w:rPr>
                <w:rFonts w:hint="eastAsia" w:ascii="宋体" w:hAnsi="宋体" w:eastAsia="宋体" w:cs="宋体"/>
                <w:sz w:val="24"/>
                <w:szCs w:val="24"/>
                <w:rPrChange w:id="1274" w:author="zhhx" w:date="2024-10-17T11:47:49Z">
                  <w:rPr>
                    <w:rFonts w:asciiTheme="minorEastAsia" w:hAnsiTheme="minorEastAsia"/>
                    <w:sz w:val="24"/>
                    <w:szCs w:val="24"/>
                  </w:rPr>
                </w:rPrChange>
              </w:rPr>
              <w:fldChar w:fldCharType="end"/>
            </w:r>
          </w:del>
        </w:p>
        <w:p w14:paraId="6DF72B88">
          <w:pPr>
            <w:pStyle w:val="28"/>
            <w:tabs>
              <w:tab w:val="right" w:leader="dot" w:pos="9065"/>
            </w:tabs>
            <w:spacing w:line="260" w:lineRule="auto"/>
            <w:rPr>
              <w:del w:id="1277" w:author="zhhx" w:date="2024-10-17T11:47:23Z"/>
              <w:rFonts w:hint="eastAsia" w:ascii="宋体" w:hAnsi="宋体" w:eastAsia="宋体" w:cs="宋体"/>
              <w:kern w:val="2"/>
              <w:sz w:val="24"/>
              <w:szCs w:val="24"/>
              <w:rPrChange w:id="1278" w:author="zhhx" w:date="2024-10-17T11:47:49Z">
                <w:rPr>
                  <w:del w:id="1279" w:author="zhhx" w:date="2024-10-17T11:47:23Z"/>
                  <w:rFonts w:asciiTheme="minorEastAsia" w:hAnsiTheme="minorEastAsia" w:cstheme="minorBidi"/>
                  <w:kern w:val="2"/>
                  <w:sz w:val="24"/>
                  <w:szCs w:val="24"/>
                </w:rPr>
              </w:rPrChange>
            </w:rPr>
            <w:pPrChange w:id="1276" w:author="zhhx" w:date="2024-10-17T11:48:24Z">
              <w:pPr>
                <w:pStyle w:val="28"/>
                <w:tabs>
                  <w:tab w:val="right" w:leader="dot" w:pos="9065"/>
                </w:tabs>
              </w:pPr>
            </w:pPrChange>
          </w:pPr>
          <w:del w:id="1280" w:author="zhhx" w:date="2024-10-17T11:47:23Z">
            <w:r>
              <w:rPr>
                <w:rFonts w:hint="eastAsia" w:ascii="宋体" w:hAnsi="宋体" w:eastAsia="宋体" w:cs="宋体"/>
                <w:sz w:val="24"/>
                <w:szCs w:val="24"/>
                <w:rPrChange w:id="1281" w:author="zhhx" w:date="2024-10-17T11:47:49Z">
                  <w:rPr/>
                </w:rPrChange>
              </w:rPr>
              <w:fldChar w:fldCharType="begin"/>
            </w:r>
          </w:del>
          <w:del w:id="1283" w:author="zhhx" w:date="2024-10-17T11:47:23Z">
            <w:r>
              <w:rPr>
                <w:rFonts w:hint="eastAsia" w:ascii="宋体" w:hAnsi="宋体" w:eastAsia="宋体" w:cs="宋体"/>
                <w:sz w:val="24"/>
                <w:szCs w:val="24"/>
                <w:rPrChange w:id="1284" w:author="zhhx" w:date="2024-10-17T11:47:49Z">
                  <w:rPr/>
                </w:rPrChange>
              </w:rPr>
              <w:delInstrText xml:space="preserve"> HYPERLINK \l "_Toc172627394" </w:delInstrText>
            </w:r>
          </w:del>
          <w:del w:id="1286" w:author="zhhx" w:date="2024-10-17T11:47:23Z">
            <w:r>
              <w:rPr>
                <w:rFonts w:hint="eastAsia" w:ascii="宋体" w:hAnsi="宋体" w:eastAsia="宋体" w:cs="宋体"/>
                <w:sz w:val="24"/>
                <w:szCs w:val="24"/>
                <w:rPrChange w:id="1287" w:author="zhhx" w:date="2024-10-17T11:47:49Z">
                  <w:rPr/>
                </w:rPrChange>
              </w:rPr>
              <w:fldChar w:fldCharType="separate"/>
            </w:r>
          </w:del>
          <w:del w:id="1289" w:author="zhhx" w:date="2024-10-17T11:47:23Z">
            <w:r>
              <w:rPr>
                <w:rStyle w:val="36"/>
                <w:rFonts w:hint="eastAsia" w:ascii="宋体" w:hAnsi="宋体" w:eastAsia="宋体" w:cs="宋体"/>
                <w:bCs/>
                <w:sz w:val="24"/>
                <w:szCs w:val="24"/>
                <w:rPrChange w:id="1290" w:author="zhhx" w:date="2024-10-17T11:47:49Z">
                  <w:rPr>
                    <w:rStyle w:val="36"/>
                    <w:rFonts w:hint="eastAsia" w:cs="宋体" w:asciiTheme="minorEastAsia" w:hAnsiTheme="minorEastAsia"/>
                    <w:bCs/>
                    <w:sz w:val="24"/>
                    <w:szCs w:val="24"/>
                  </w:rPr>
                </w:rPrChange>
              </w:rPr>
              <w:delText>（十九） 绿色物业管理服务</w:delText>
            </w:r>
          </w:del>
          <w:del w:id="1292" w:author="zhhx" w:date="2024-10-17T11:47:23Z">
            <w:r>
              <w:rPr>
                <w:rFonts w:hint="eastAsia" w:ascii="宋体" w:hAnsi="宋体" w:eastAsia="宋体" w:cs="宋体"/>
                <w:sz w:val="24"/>
                <w:szCs w:val="24"/>
                <w:rPrChange w:id="1293" w:author="zhhx" w:date="2024-10-17T11:47:49Z">
                  <w:rPr>
                    <w:rFonts w:asciiTheme="minorEastAsia" w:hAnsiTheme="minorEastAsia"/>
                    <w:sz w:val="24"/>
                    <w:szCs w:val="24"/>
                  </w:rPr>
                </w:rPrChange>
              </w:rPr>
              <w:tab/>
            </w:r>
          </w:del>
          <w:del w:id="1295" w:author="zhhx" w:date="2024-10-17T11:47:23Z">
            <w:r>
              <w:rPr>
                <w:rFonts w:hint="eastAsia" w:ascii="宋体" w:hAnsi="宋体" w:eastAsia="宋体" w:cs="宋体"/>
                <w:sz w:val="24"/>
                <w:szCs w:val="24"/>
                <w:rPrChange w:id="1296" w:author="zhhx" w:date="2024-10-17T11:47:49Z">
                  <w:rPr>
                    <w:rFonts w:asciiTheme="minorEastAsia" w:hAnsiTheme="minorEastAsia"/>
                    <w:sz w:val="24"/>
                    <w:szCs w:val="24"/>
                  </w:rPr>
                </w:rPrChange>
              </w:rPr>
              <w:fldChar w:fldCharType="begin"/>
            </w:r>
          </w:del>
          <w:del w:id="1298" w:author="zhhx" w:date="2024-10-17T11:47:23Z">
            <w:r>
              <w:rPr>
                <w:rFonts w:hint="eastAsia" w:ascii="宋体" w:hAnsi="宋体" w:eastAsia="宋体" w:cs="宋体"/>
                <w:sz w:val="24"/>
                <w:szCs w:val="24"/>
                <w:rPrChange w:id="1299" w:author="zhhx" w:date="2024-10-17T11:47:49Z">
                  <w:rPr>
                    <w:rFonts w:asciiTheme="minorEastAsia" w:hAnsiTheme="minorEastAsia"/>
                    <w:sz w:val="24"/>
                    <w:szCs w:val="24"/>
                  </w:rPr>
                </w:rPrChange>
              </w:rPr>
              <w:delInstrText xml:space="preserve"> PAGEREF _Toc172627394 \h </w:delInstrText>
            </w:r>
          </w:del>
          <w:del w:id="1301" w:author="zhhx" w:date="2024-10-17T11:47:23Z">
            <w:r>
              <w:rPr>
                <w:rFonts w:hint="eastAsia" w:ascii="宋体" w:hAnsi="宋体" w:eastAsia="宋体" w:cs="宋体"/>
                <w:sz w:val="24"/>
                <w:szCs w:val="24"/>
                <w:rPrChange w:id="1302" w:author="zhhx" w:date="2024-10-17T11:47:49Z">
                  <w:rPr>
                    <w:rFonts w:asciiTheme="minorEastAsia" w:hAnsiTheme="minorEastAsia"/>
                    <w:sz w:val="24"/>
                    <w:szCs w:val="24"/>
                  </w:rPr>
                </w:rPrChange>
              </w:rPr>
              <w:fldChar w:fldCharType="separate"/>
            </w:r>
          </w:del>
          <w:del w:id="1304" w:author="zhhx" w:date="2024-10-17T11:47:23Z">
            <w:r>
              <w:rPr>
                <w:rFonts w:hint="eastAsia" w:ascii="宋体" w:hAnsi="宋体" w:eastAsia="宋体" w:cs="宋体"/>
                <w:sz w:val="24"/>
                <w:szCs w:val="24"/>
                <w:rPrChange w:id="1305" w:author="zhhx" w:date="2024-10-17T11:47:49Z">
                  <w:rPr>
                    <w:rFonts w:asciiTheme="minorEastAsia" w:hAnsiTheme="minorEastAsia"/>
                    <w:sz w:val="24"/>
                    <w:szCs w:val="24"/>
                  </w:rPr>
                </w:rPrChange>
              </w:rPr>
              <w:delText>57</w:delText>
            </w:r>
          </w:del>
          <w:del w:id="1307" w:author="zhhx" w:date="2024-10-17T11:47:23Z">
            <w:r>
              <w:rPr>
                <w:rFonts w:hint="eastAsia" w:ascii="宋体" w:hAnsi="宋体" w:eastAsia="宋体" w:cs="宋体"/>
                <w:sz w:val="24"/>
                <w:szCs w:val="24"/>
                <w:rPrChange w:id="1308" w:author="zhhx" w:date="2024-10-17T11:47:49Z">
                  <w:rPr>
                    <w:rFonts w:asciiTheme="minorEastAsia" w:hAnsiTheme="minorEastAsia"/>
                    <w:sz w:val="24"/>
                    <w:szCs w:val="24"/>
                  </w:rPr>
                </w:rPrChange>
              </w:rPr>
              <w:fldChar w:fldCharType="end"/>
            </w:r>
          </w:del>
          <w:del w:id="1310" w:author="zhhx" w:date="2024-10-17T11:47:23Z">
            <w:r>
              <w:rPr>
                <w:rFonts w:hint="eastAsia" w:ascii="宋体" w:hAnsi="宋体" w:eastAsia="宋体" w:cs="宋体"/>
                <w:sz w:val="24"/>
                <w:szCs w:val="24"/>
                <w:rPrChange w:id="1311" w:author="zhhx" w:date="2024-10-17T11:47:49Z">
                  <w:rPr>
                    <w:rFonts w:asciiTheme="minorEastAsia" w:hAnsiTheme="minorEastAsia"/>
                    <w:sz w:val="24"/>
                    <w:szCs w:val="24"/>
                  </w:rPr>
                </w:rPrChange>
              </w:rPr>
              <w:fldChar w:fldCharType="end"/>
            </w:r>
          </w:del>
        </w:p>
        <w:p w14:paraId="0FA9F20F">
          <w:pPr>
            <w:pStyle w:val="28"/>
            <w:tabs>
              <w:tab w:val="right" w:leader="dot" w:pos="9065"/>
            </w:tabs>
            <w:spacing w:line="260" w:lineRule="auto"/>
            <w:rPr>
              <w:del w:id="1314" w:author="zhhx" w:date="2024-10-17T11:47:23Z"/>
              <w:rFonts w:hint="eastAsia" w:ascii="宋体" w:hAnsi="宋体" w:eastAsia="宋体" w:cs="宋体"/>
              <w:kern w:val="2"/>
              <w:sz w:val="24"/>
              <w:szCs w:val="24"/>
              <w:rPrChange w:id="1315" w:author="zhhx" w:date="2024-10-17T11:47:49Z">
                <w:rPr>
                  <w:del w:id="1316" w:author="zhhx" w:date="2024-10-17T11:47:23Z"/>
                  <w:rFonts w:asciiTheme="minorEastAsia" w:hAnsiTheme="minorEastAsia" w:cstheme="minorBidi"/>
                  <w:kern w:val="2"/>
                  <w:sz w:val="24"/>
                  <w:szCs w:val="24"/>
                </w:rPr>
              </w:rPrChange>
            </w:rPr>
            <w:pPrChange w:id="1313" w:author="zhhx" w:date="2024-10-17T11:48:24Z">
              <w:pPr>
                <w:pStyle w:val="28"/>
                <w:tabs>
                  <w:tab w:val="right" w:leader="dot" w:pos="9065"/>
                </w:tabs>
              </w:pPr>
            </w:pPrChange>
          </w:pPr>
          <w:del w:id="1317" w:author="zhhx" w:date="2024-10-17T11:47:23Z">
            <w:r>
              <w:rPr>
                <w:rFonts w:hint="eastAsia" w:ascii="宋体" w:hAnsi="宋体" w:eastAsia="宋体" w:cs="宋体"/>
                <w:sz w:val="24"/>
                <w:szCs w:val="24"/>
                <w:rPrChange w:id="1318" w:author="zhhx" w:date="2024-10-17T11:47:49Z">
                  <w:rPr/>
                </w:rPrChange>
              </w:rPr>
              <w:fldChar w:fldCharType="begin"/>
            </w:r>
          </w:del>
          <w:del w:id="1320" w:author="zhhx" w:date="2024-10-17T11:47:23Z">
            <w:r>
              <w:rPr>
                <w:rFonts w:hint="eastAsia" w:ascii="宋体" w:hAnsi="宋体" w:eastAsia="宋体" w:cs="宋体"/>
                <w:sz w:val="24"/>
                <w:szCs w:val="24"/>
                <w:rPrChange w:id="1321" w:author="zhhx" w:date="2024-10-17T11:47:49Z">
                  <w:rPr/>
                </w:rPrChange>
              </w:rPr>
              <w:delInstrText xml:space="preserve"> HYPERLINK \l "_Toc172627395" </w:delInstrText>
            </w:r>
          </w:del>
          <w:del w:id="1323" w:author="zhhx" w:date="2024-10-17T11:47:23Z">
            <w:r>
              <w:rPr>
                <w:rFonts w:hint="eastAsia" w:ascii="宋体" w:hAnsi="宋体" w:eastAsia="宋体" w:cs="宋体"/>
                <w:sz w:val="24"/>
                <w:szCs w:val="24"/>
                <w:rPrChange w:id="1324" w:author="zhhx" w:date="2024-10-17T11:47:49Z">
                  <w:rPr/>
                </w:rPrChange>
              </w:rPr>
              <w:fldChar w:fldCharType="separate"/>
            </w:r>
          </w:del>
          <w:del w:id="1326" w:author="zhhx" w:date="2024-10-17T11:47:23Z">
            <w:r>
              <w:rPr>
                <w:rStyle w:val="36"/>
                <w:rFonts w:hint="eastAsia" w:ascii="宋体" w:hAnsi="宋体" w:eastAsia="宋体" w:cs="宋体"/>
                <w:bCs/>
                <w:sz w:val="24"/>
                <w:szCs w:val="24"/>
                <w:rPrChange w:id="1327" w:author="zhhx" w:date="2024-10-17T11:47:49Z">
                  <w:rPr>
                    <w:rStyle w:val="36"/>
                    <w:rFonts w:hint="eastAsia" w:cs="宋体" w:asciiTheme="minorEastAsia" w:hAnsiTheme="minorEastAsia"/>
                    <w:bCs/>
                    <w:sz w:val="24"/>
                    <w:szCs w:val="24"/>
                  </w:rPr>
                </w:rPrChange>
              </w:rPr>
              <w:delText>（二十） 标准化建设服务</w:delText>
            </w:r>
          </w:del>
          <w:del w:id="1329" w:author="zhhx" w:date="2024-10-17T11:47:23Z">
            <w:r>
              <w:rPr>
                <w:rFonts w:hint="eastAsia" w:ascii="宋体" w:hAnsi="宋体" w:eastAsia="宋体" w:cs="宋体"/>
                <w:sz w:val="24"/>
                <w:szCs w:val="24"/>
                <w:rPrChange w:id="1330" w:author="zhhx" w:date="2024-10-17T11:47:49Z">
                  <w:rPr>
                    <w:rFonts w:asciiTheme="minorEastAsia" w:hAnsiTheme="minorEastAsia"/>
                    <w:sz w:val="24"/>
                    <w:szCs w:val="24"/>
                  </w:rPr>
                </w:rPrChange>
              </w:rPr>
              <w:tab/>
            </w:r>
          </w:del>
          <w:del w:id="1332" w:author="zhhx" w:date="2024-10-17T11:47:23Z">
            <w:r>
              <w:rPr>
                <w:rFonts w:hint="eastAsia" w:ascii="宋体" w:hAnsi="宋体" w:eastAsia="宋体" w:cs="宋体"/>
                <w:sz w:val="24"/>
                <w:szCs w:val="24"/>
                <w:rPrChange w:id="1333" w:author="zhhx" w:date="2024-10-17T11:47:49Z">
                  <w:rPr>
                    <w:rFonts w:asciiTheme="minorEastAsia" w:hAnsiTheme="minorEastAsia"/>
                    <w:sz w:val="24"/>
                    <w:szCs w:val="24"/>
                  </w:rPr>
                </w:rPrChange>
              </w:rPr>
              <w:fldChar w:fldCharType="begin"/>
            </w:r>
          </w:del>
          <w:del w:id="1335" w:author="zhhx" w:date="2024-10-17T11:47:23Z">
            <w:r>
              <w:rPr>
                <w:rFonts w:hint="eastAsia" w:ascii="宋体" w:hAnsi="宋体" w:eastAsia="宋体" w:cs="宋体"/>
                <w:sz w:val="24"/>
                <w:szCs w:val="24"/>
                <w:rPrChange w:id="1336" w:author="zhhx" w:date="2024-10-17T11:47:49Z">
                  <w:rPr>
                    <w:rFonts w:asciiTheme="minorEastAsia" w:hAnsiTheme="minorEastAsia"/>
                    <w:sz w:val="24"/>
                    <w:szCs w:val="24"/>
                  </w:rPr>
                </w:rPrChange>
              </w:rPr>
              <w:delInstrText xml:space="preserve"> PAGEREF _Toc172627395 \h </w:delInstrText>
            </w:r>
          </w:del>
          <w:del w:id="1338" w:author="zhhx" w:date="2024-10-17T11:47:23Z">
            <w:r>
              <w:rPr>
                <w:rFonts w:hint="eastAsia" w:ascii="宋体" w:hAnsi="宋体" w:eastAsia="宋体" w:cs="宋体"/>
                <w:sz w:val="24"/>
                <w:szCs w:val="24"/>
                <w:rPrChange w:id="1339" w:author="zhhx" w:date="2024-10-17T11:47:49Z">
                  <w:rPr>
                    <w:rFonts w:asciiTheme="minorEastAsia" w:hAnsiTheme="minorEastAsia"/>
                    <w:sz w:val="24"/>
                    <w:szCs w:val="24"/>
                  </w:rPr>
                </w:rPrChange>
              </w:rPr>
              <w:fldChar w:fldCharType="separate"/>
            </w:r>
          </w:del>
          <w:del w:id="1341" w:author="zhhx" w:date="2024-10-17T11:47:23Z">
            <w:r>
              <w:rPr>
                <w:rFonts w:hint="eastAsia" w:ascii="宋体" w:hAnsi="宋体" w:eastAsia="宋体" w:cs="宋体"/>
                <w:sz w:val="24"/>
                <w:szCs w:val="24"/>
                <w:rPrChange w:id="1342" w:author="zhhx" w:date="2024-10-17T11:47:49Z">
                  <w:rPr>
                    <w:rFonts w:asciiTheme="minorEastAsia" w:hAnsiTheme="minorEastAsia"/>
                    <w:sz w:val="24"/>
                    <w:szCs w:val="24"/>
                  </w:rPr>
                </w:rPrChange>
              </w:rPr>
              <w:delText>57</w:delText>
            </w:r>
          </w:del>
          <w:del w:id="1344" w:author="zhhx" w:date="2024-10-17T11:47:23Z">
            <w:r>
              <w:rPr>
                <w:rFonts w:hint="eastAsia" w:ascii="宋体" w:hAnsi="宋体" w:eastAsia="宋体" w:cs="宋体"/>
                <w:sz w:val="24"/>
                <w:szCs w:val="24"/>
                <w:rPrChange w:id="1345" w:author="zhhx" w:date="2024-10-17T11:47:49Z">
                  <w:rPr>
                    <w:rFonts w:asciiTheme="minorEastAsia" w:hAnsiTheme="minorEastAsia"/>
                    <w:sz w:val="24"/>
                    <w:szCs w:val="24"/>
                  </w:rPr>
                </w:rPrChange>
              </w:rPr>
              <w:fldChar w:fldCharType="end"/>
            </w:r>
          </w:del>
          <w:del w:id="1347" w:author="zhhx" w:date="2024-10-17T11:47:23Z">
            <w:r>
              <w:rPr>
                <w:rFonts w:hint="eastAsia" w:ascii="宋体" w:hAnsi="宋体" w:eastAsia="宋体" w:cs="宋体"/>
                <w:sz w:val="24"/>
                <w:szCs w:val="24"/>
                <w:rPrChange w:id="1348" w:author="zhhx" w:date="2024-10-17T11:47:49Z">
                  <w:rPr>
                    <w:rFonts w:asciiTheme="minorEastAsia" w:hAnsiTheme="minorEastAsia"/>
                    <w:sz w:val="24"/>
                    <w:szCs w:val="24"/>
                  </w:rPr>
                </w:rPrChange>
              </w:rPr>
              <w:fldChar w:fldCharType="end"/>
            </w:r>
          </w:del>
        </w:p>
        <w:p w14:paraId="39024DF4">
          <w:pPr>
            <w:pStyle w:val="28"/>
            <w:tabs>
              <w:tab w:val="right" w:leader="dot" w:pos="9065"/>
            </w:tabs>
            <w:spacing w:line="260" w:lineRule="auto"/>
            <w:rPr>
              <w:del w:id="1351" w:author="zhhx" w:date="2024-10-17T11:47:23Z"/>
              <w:rFonts w:hint="eastAsia" w:ascii="宋体" w:hAnsi="宋体" w:eastAsia="宋体" w:cs="宋体"/>
              <w:kern w:val="2"/>
              <w:sz w:val="24"/>
              <w:szCs w:val="24"/>
              <w:rPrChange w:id="1352" w:author="zhhx" w:date="2024-10-17T11:47:49Z">
                <w:rPr>
                  <w:del w:id="1353" w:author="zhhx" w:date="2024-10-17T11:47:23Z"/>
                  <w:rFonts w:asciiTheme="minorEastAsia" w:hAnsiTheme="minorEastAsia" w:cstheme="minorBidi"/>
                  <w:kern w:val="2"/>
                  <w:sz w:val="24"/>
                  <w:szCs w:val="24"/>
                </w:rPr>
              </w:rPrChange>
            </w:rPr>
            <w:pPrChange w:id="1350" w:author="zhhx" w:date="2024-10-17T11:48:24Z">
              <w:pPr>
                <w:pStyle w:val="28"/>
                <w:tabs>
                  <w:tab w:val="right" w:leader="dot" w:pos="9065"/>
                </w:tabs>
              </w:pPr>
            </w:pPrChange>
          </w:pPr>
          <w:del w:id="1354" w:author="zhhx" w:date="2024-10-17T11:47:23Z">
            <w:r>
              <w:rPr>
                <w:rFonts w:hint="eastAsia" w:ascii="宋体" w:hAnsi="宋体" w:eastAsia="宋体" w:cs="宋体"/>
                <w:sz w:val="24"/>
                <w:szCs w:val="24"/>
                <w:rPrChange w:id="1355" w:author="zhhx" w:date="2024-10-17T11:47:49Z">
                  <w:rPr/>
                </w:rPrChange>
              </w:rPr>
              <w:fldChar w:fldCharType="begin"/>
            </w:r>
          </w:del>
          <w:del w:id="1357" w:author="zhhx" w:date="2024-10-17T11:47:23Z">
            <w:r>
              <w:rPr>
                <w:rFonts w:hint="eastAsia" w:ascii="宋体" w:hAnsi="宋体" w:eastAsia="宋体" w:cs="宋体"/>
                <w:sz w:val="24"/>
                <w:szCs w:val="24"/>
                <w:rPrChange w:id="1358" w:author="zhhx" w:date="2024-10-17T11:47:49Z">
                  <w:rPr/>
                </w:rPrChange>
              </w:rPr>
              <w:delInstrText xml:space="preserve"> HYPERLINK \l "_Toc172627396" </w:delInstrText>
            </w:r>
          </w:del>
          <w:del w:id="1360" w:author="zhhx" w:date="2024-10-17T11:47:23Z">
            <w:r>
              <w:rPr>
                <w:rFonts w:hint="eastAsia" w:ascii="宋体" w:hAnsi="宋体" w:eastAsia="宋体" w:cs="宋体"/>
                <w:sz w:val="24"/>
                <w:szCs w:val="24"/>
                <w:rPrChange w:id="1361" w:author="zhhx" w:date="2024-10-17T11:47:49Z">
                  <w:rPr/>
                </w:rPrChange>
              </w:rPr>
              <w:fldChar w:fldCharType="separate"/>
            </w:r>
          </w:del>
          <w:del w:id="1363" w:author="zhhx" w:date="2024-10-17T11:47:23Z">
            <w:r>
              <w:rPr>
                <w:rStyle w:val="36"/>
                <w:rFonts w:hint="eastAsia" w:ascii="宋体" w:hAnsi="宋体" w:eastAsia="宋体" w:cs="宋体"/>
                <w:bCs/>
                <w:sz w:val="24"/>
                <w:szCs w:val="24"/>
                <w:rPrChange w:id="1364" w:author="zhhx" w:date="2024-10-17T11:47:49Z">
                  <w:rPr>
                    <w:rStyle w:val="36"/>
                    <w:rFonts w:hint="eastAsia" w:cs="宋体" w:asciiTheme="minorEastAsia" w:hAnsiTheme="minorEastAsia"/>
                    <w:bCs/>
                    <w:sz w:val="24"/>
                    <w:szCs w:val="24"/>
                  </w:rPr>
                </w:rPrChange>
              </w:rPr>
              <w:delText>（二十一） 其他服务</w:delText>
            </w:r>
          </w:del>
          <w:del w:id="1366" w:author="zhhx" w:date="2024-10-17T11:47:23Z">
            <w:r>
              <w:rPr>
                <w:rFonts w:hint="eastAsia" w:ascii="宋体" w:hAnsi="宋体" w:eastAsia="宋体" w:cs="宋体"/>
                <w:sz w:val="24"/>
                <w:szCs w:val="24"/>
                <w:rPrChange w:id="1367" w:author="zhhx" w:date="2024-10-17T11:47:49Z">
                  <w:rPr>
                    <w:rFonts w:asciiTheme="minorEastAsia" w:hAnsiTheme="minorEastAsia"/>
                    <w:sz w:val="24"/>
                    <w:szCs w:val="24"/>
                  </w:rPr>
                </w:rPrChange>
              </w:rPr>
              <w:tab/>
            </w:r>
          </w:del>
          <w:del w:id="1369" w:author="zhhx" w:date="2024-10-17T11:47:23Z">
            <w:r>
              <w:rPr>
                <w:rFonts w:hint="eastAsia" w:ascii="宋体" w:hAnsi="宋体" w:eastAsia="宋体" w:cs="宋体"/>
                <w:sz w:val="24"/>
                <w:szCs w:val="24"/>
                <w:rPrChange w:id="1370" w:author="zhhx" w:date="2024-10-17T11:47:49Z">
                  <w:rPr>
                    <w:rFonts w:asciiTheme="minorEastAsia" w:hAnsiTheme="minorEastAsia"/>
                    <w:sz w:val="24"/>
                    <w:szCs w:val="24"/>
                  </w:rPr>
                </w:rPrChange>
              </w:rPr>
              <w:fldChar w:fldCharType="begin"/>
            </w:r>
          </w:del>
          <w:del w:id="1372" w:author="zhhx" w:date="2024-10-17T11:47:23Z">
            <w:r>
              <w:rPr>
                <w:rFonts w:hint="eastAsia" w:ascii="宋体" w:hAnsi="宋体" w:eastAsia="宋体" w:cs="宋体"/>
                <w:sz w:val="24"/>
                <w:szCs w:val="24"/>
                <w:rPrChange w:id="1373" w:author="zhhx" w:date="2024-10-17T11:47:49Z">
                  <w:rPr>
                    <w:rFonts w:asciiTheme="minorEastAsia" w:hAnsiTheme="minorEastAsia"/>
                    <w:sz w:val="24"/>
                    <w:szCs w:val="24"/>
                  </w:rPr>
                </w:rPrChange>
              </w:rPr>
              <w:delInstrText xml:space="preserve"> PAGEREF _Toc172627396 \h </w:delInstrText>
            </w:r>
          </w:del>
          <w:del w:id="1375" w:author="zhhx" w:date="2024-10-17T11:47:23Z">
            <w:r>
              <w:rPr>
                <w:rFonts w:hint="eastAsia" w:ascii="宋体" w:hAnsi="宋体" w:eastAsia="宋体" w:cs="宋体"/>
                <w:sz w:val="24"/>
                <w:szCs w:val="24"/>
                <w:rPrChange w:id="1376" w:author="zhhx" w:date="2024-10-17T11:47:49Z">
                  <w:rPr>
                    <w:rFonts w:asciiTheme="minorEastAsia" w:hAnsiTheme="minorEastAsia"/>
                    <w:sz w:val="24"/>
                    <w:szCs w:val="24"/>
                  </w:rPr>
                </w:rPrChange>
              </w:rPr>
              <w:fldChar w:fldCharType="separate"/>
            </w:r>
          </w:del>
          <w:del w:id="1378" w:author="zhhx" w:date="2024-10-17T11:47:23Z">
            <w:r>
              <w:rPr>
                <w:rFonts w:hint="eastAsia" w:ascii="宋体" w:hAnsi="宋体" w:eastAsia="宋体" w:cs="宋体"/>
                <w:sz w:val="24"/>
                <w:szCs w:val="24"/>
                <w:rPrChange w:id="1379" w:author="zhhx" w:date="2024-10-17T11:47:49Z">
                  <w:rPr>
                    <w:rFonts w:asciiTheme="minorEastAsia" w:hAnsiTheme="minorEastAsia"/>
                    <w:sz w:val="24"/>
                    <w:szCs w:val="24"/>
                  </w:rPr>
                </w:rPrChange>
              </w:rPr>
              <w:delText>57</w:delText>
            </w:r>
          </w:del>
          <w:del w:id="1381" w:author="zhhx" w:date="2024-10-17T11:47:23Z">
            <w:r>
              <w:rPr>
                <w:rFonts w:hint="eastAsia" w:ascii="宋体" w:hAnsi="宋体" w:eastAsia="宋体" w:cs="宋体"/>
                <w:sz w:val="24"/>
                <w:szCs w:val="24"/>
                <w:rPrChange w:id="1382" w:author="zhhx" w:date="2024-10-17T11:47:49Z">
                  <w:rPr>
                    <w:rFonts w:asciiTheme="minorEastAsia" w:hAnsiTheme="minorEastAsia"/>
                    <w:sz w:val="24"/>
                    <w:szCs w:val="24"/>
                  </w:rPr>
                </w:rPrChange>
              </w:rPr>
              <w:fldChar w:fldCharType="end"/>
            </w:r>
          </w:del>
          <w:del w:id="1384" w:author="zhhx" w:date="2024-10-17T11:47:23Z">
            <w:r>
              <w:rPr>
                <w:rFonts w:hint="eastAsia" w:ascii="宋体" w:hAnsi="宋体" w:eastAsia="宋体" w:cs="宋体"/>
                <w:sz w:val="24"/>
                <w:szCs w:val="24"/>
                <w:rPrChange w:id="1385" w:author="zhhx" w:date="2024-10-17T11:47:49Z">
                  <w:rPr>
                    <w:rFonts w:asciiTheme="minorEastAsia" w:hAnsiTheme="minorEastAsia"/>
                    <w:sz w:val="24"/>
                    <w:szCs w:val="24"/>
                  </w:rPr>
                </w:rPrChange>
              </w:rPr>
              <w:fldChar w:fldCharType="end"/>
            </w:r>
          </w:del>
        </w:p>
        <w:p w14:paraId="6B9F559C">
          <w:pPr>
            <w:pStyle w:val="25"/>
            <w:tabs>
              <w:tab w:val="right" w:leader="dot" w:pos="9065"/>
            </w:tabs>
            <w:spacing w:line="260" w:lineRule="auto"/>
            <w:rPr>
              <w:del w:id="1388" w:author="zhhx" w:date="2024-10-17T11:47:23Z"/>
              <w:rFonts w:hint="eastAsia" w:ascii="宋体" w:hAnsi="宋体" w:eastAsia="宋体" w:cs="宋体"/>
              <w:kern w:val="2"/>
              <w:sz w:val="24"/>
              <w:szCs w:val="24"/>
              <w:rPrChange w:id="1389" w:author="zhhx" w:date="2024-10-17T11:47:49Z">
                <w:rPr>
                  <w:del w:id="1390" w:author="zhhx" w:date="2024-10-17T11:47:23Z"/>
                  <w:rFonts w:asciiTheme="minorEastAsia" w:hAnsiTheme="minorEastAsia" w:cstheme="minorBidi"/>
                  <w:kern w:val="2"/>
                  <w:sz w:val="24"/>
                  <w:szCs w:val="24"/>
                </w:rPr>
              </w:rPrChange>
            </w:rPr>
            <w:pPrChange w:id="1387" w:author="zhhx" w:date="2024-10-17T11:48:24Z">
              <w:pPr>
                <w:pStyle w:val="25"/>
                <w:tabs>
                  <w:tab w:val="right" w:leader="dot" w:pos="9065"/>
                </w:tabs>
              </w:pPr>
            </w:pPrChange>
          </w:pPr>
          <w:del w:id="1391" w:author="zhhx" w:date="2024-10-17T11:47:23Z">
            <w:r>
              <w:rPr>
                <w:rFonts w:hint="eastAsia" w:ascii="宋体" w:hAnsi="宋体" w:eastAsia="宋体" w:cs="宋体"/>
                <w:sz w:val="24"/>
                <w:szCs w:val="24"/>
                <w:rPrChange w:id="1392" w:author="zhhx" w:date="2024-10-17T11:47:49Z">
                  <w:rPr/>
                </w:rPrChange>
              </w:rPr>
              <w:fldChar w:fldCharType="begin"/>
            </w:r>
          </w:del>
          <w:del w:id="1394" w:author="zhhx" w:date="2024-10-17T11:47:23Z">
            <w:r>
              <w:rPr>
                <w:rFonts w:hint="eastAsia" w:ascii="宋体" w:hAnsi="宋体" w:eastAsia="宋体" w:cs="宋体"/>
                <w:sz w:val="24"/>
                <w:szCs w:val="24"/>
                <w:rPrChange w:id="1395" w:author="zhhx" w:date="2024-10-17T11:47:49Z">
                  <w:rPr/>
                </w:rPrChange>
              </w:rPr>
              <w:delInstrText xml:space="preserve"> HYPERLINK \l "_Toc172627397" </w:delInstrText>
            </w:r>
          </w:del>
          <w:del w:id="1397" w:author="zhhx" w:date="2024-10-17T11:47:23Z">
            <w:r>
              <w:rPr>
                <w:rFonts w:hint="eastAsia" w:ascii="宋体" w:hAnsi="宋体" w:eastAsia="宋体" w:cs="宋体"/>
                <w:sz w:val="24"/>
                <w:szCs w:val="24"/>
                <w:rPrChange w:id="1398" w:author="zhhx" w:date="2024-10-17T11:47:49Z">
                  <w:rPr/>
                </w:rPrChange>
              </w:rPr>
              <w:fldChar w:fldCharType="separate"/>
            </w:r>
          </w:del>
          <w:del w:id="1400" w:author="zhhx" w:date="2024-10-17T11:47:23Z">
            <w:r>
              <w:rPr>
                <w:rStyle w:val="36"/>
                <w:rFonts w:hint="eastAsia" w:ascii="宋体" w:hAnsi="宋体" w:eastAsia="宋体" w:cs="宋体"/>
                <w:bCs/>
                <w:sz w:val="24"/>
                <w:szCs w:val="24"/>
                <w:rPrChange w:id="1401" w:author="zhhx" w:date="2024-10-17T11:47:49Z">
                  <w:rPr>
                    <w:rStyle w:val="36"/>
                    <w:rFonts w:hint="eastAsia" w:cs="宋体" w:asciiTheme="minorEastAsia" w:hAnsiTheme="minorEastAsia"/>
                    <w:bCs/>
                    <w:sz w:val="24"/>
                    <w:szCs w:val="24"/>
                  </w:rPr>
                </w:rPrChange>
              </w:rPr>
              <w:delText>七、 供应商履行合同所需的设备</w:delText>
            </w:r>
          </w:del>
          <w:del w:id="1403" w:author="zhhx" w:date="2024-10-17T11:47:23Z">
            <w:r>
              <w:rPr>
                <w:rFonts w:hint="eastAsia" w:ascii="宋体" w:hAnsi="宋体" w:eastAsia="宋体" w:cs="宋体"/>
                <w:sz w:val="24"/>
                <w:szCs w:val="24"/>
                <w:rPrChange w:id="1404" w:author="zhhx" w:date="2024-10-17T11:47:49Z">
                  <w:rPr>
                    <w:rFonts w:asciiTheme="minorEastAsia" w:hAnsiTheme="minorEastAsia"/>
                    <w:sz w:val="24"/>
                    <w:szCs w:val="24"/>
                  </w:rPr>
                </w:rPrChange>
              </w:rPr>
              <w:tab/>
            </w:r>
          </w:del>
          <w:del w:id="1406" w:author="zhhx" w:date="2024-10-17T11:47:23Z">
            <w:r>
              <w:rPr>
                <w:rFonts w:hint="eastAsia" w:ascii="宋体" w:hAnsi="宋体" w:eastAsia="宋体" w:cs="宋体"/>
                <w:sz w:val="24"/>
                <w:szCs w:val="24"/>
                <w:rPrChange w:id="1407" w:author="zhhx" w:date="2024-10-17T11:47:49Z">
                  <w:rPr>
                    <w:rFonts w:asciiTheme="minorEastAsia" w:hAnsiTheme="minorEastAsia"/>
                    <w:sz w:val="24"/>
                    <w:szCs w:val="24"/>
                  </w:rPr>
                </w:rPrChange>
              </w:rPr>
              <w:fldChar w:fldCharType="begin"/>
            </w:r>
          </w:del>
          <w:del w:id="1409" w:author="zhhx" w:date="2024-10-17T11:47:23Z">
            <w:r>
              <w:rPr>
                <w:rFonts w:hint="eastAsia" w:ascii="宋体" w:hAnsi="宋体" w:eastAsia="宋体" w:cs="宋体"/>
                <w:sz w:val="24"/>
                <w:szCs w:val="24"/>
                <w:rPrChange w:id="1410" w:author="zhhx" w:date="2024-10-17T11:47:49Z">
                  <w:rPr>
                    <w:rFonts w:asciiTheme="minorEastAsia" w:hAnsiTheme="minorEastAsia"/>
                    <w:sz w:val="24"/>
                    <w:szCs w:val="24"/>
                  </w:rPr>
                </w:rPrChange>
              </w:rPr>
              <w:delInstrText xml:space="preserve"> PAGEREF _Toc172627397 \h </w:delInstrText>
            </w:r>
          </w:del>
          <w:del w:id="1412" w:author="zhhx" w:date="2024-10-17T11:47:23Z">
            <w:r>
              <w:rPr>
                <w:rFonts w:hint="eastAsia" w:ascii="宋体" w:hAnsi="宋体" w:eastAsia="宋体" w:cs="宋体"/>
                <w:sz w:val="24"/>
                <w:szCs w:val="24"/>
                <w:rPrChange w:id="1413" w:author="zhhx" w:date="2024-10-17T11:47:49Z">
                  <w:rPr>
                    <w:rFonts w:asciiTheme="minorEastAsia" w:hAnsiTheme="minorEastAsia"/>
                    <w:sz w:val="24"/>
                    <w:szCs w:val="24"/>
                  </w:rPr>
                </w:rPrChange>
              </w:rPr>
              <w:fldChar w:fldCharType="separate"/>
            </w:r>
          </w:del>
          <w:del w:id="1415" w:author="zhhx" w:date="2024-10-17T11:47:23Z">
            <w:r>
              <w:rPr>
                <w:rFonts w:hint="eastAsia" w:ascii="宋体" w:hAnsi="宋体" w:eastAsia="宋体" w:cs="宋体"/>
                <w:sz w:val="24"/>
                <w:szCs w:val="24"/>
                <w:rPrChange w:id="1416" w:author="zhhx" w:date="2024-10-17T11:47:49Z">
                  <w:rPr>
                    <w:rFonts w:asciiTheme="minorEastAsia" w:hAnsiTheme="minorEastAsia"/>
                    <w:sz w:val="24"/>
                    <w:szCs w:val="24"/>
                  </w:rPr>
                </w:rPrChange>
              </w:rPr>
              <w:delText>57</w:delText>
            </w:r>
          </w:del>
          <w:del w:id="1418" w:author="zhhx" w:date="2024-10-17T11:47:23Z">
            <w:r>
              <w:rPr>
                <w:rFonts w:hint="eastAsia" w:ascii="宋体" w:hAnsi="宋体" w:eastAsia="宋体" w:cs="宋体"/>
                <w:sz w:val="24"/>
                <w:szCs w:val="24"/>
                <w:rPrChange w:id="1419" w:author="zhhx" w:date="2024-10-17T11:47:49Z">
                  <w:rPr>
                    <w:rFonts w:asciiTheme="minorEastAsia" w:hAnsiTheme="minorEastAsia"/>
                    <w:sz w:val="24"/>
                    <w:szCs w:val="24"/>
                  </w:rPr>
                </w:rPrChange>
              </w:rPr>
              <w:fldChar w:fldCharType="end"/>
            </w:r>
          </w:del>
          <w:del w:id="1421" w:author="zhhx" w:date="2024-10-17T11:47:23Z">
            <w:r>
              <w:rPr>
                <w:rFonts w:hint="eastAsia" w:ascii="宋体" w:hAnsi="宋体" w:eastAsia="宋体" w:cs="宋体"/>
                <w:sz w:val="24"/>
                <w:szCs w:val="24"/>
                <w:rPrChange w:id="1422" w:author="zhhx" w:date="2024-10-17T11:47:49Z">
                  <w:rPr>
                    <w:rFonts w:asciiTheme="minorEastAsia" w:hAnsiTheme="minorEastAsia"/>
                    <w:sz w:val="24"/>
                    <w:szCs w:val="24"/>
                  </w:rPr>
                </w:rPrChange>
              </w:rPr>
              <w:fldChar w:fldCharType="end"/>
            </w:r>
          </w:del>
        </w:p>
        <w:p w14:paraId="2BDFB495">
          <w:pPr>
            <w:pStyle w:val="25"/>
            <w:tabs>
              <w:tab w:val="right" w:leader="dot" w:pos="9065"/>
            </w:tabs>
            <w:spacing w:line="260" w:lineRule="auto"/>
            <w:rPr>
              <w:del w:id="1425" w:author="zhhx" w:date="2024-10-17T11:47:23Z"/>
              <w:rFonts w:hint="eastAsia" w:ascii="宋体" w:hAnsi="宋体" w:eastAsia="宋体" w:cs="宋体"/>
              <w:kern w:val="2"/>
              <w:sz w:val="24"/>
              <w:szCs w:val="24"/>
              <w:rPrChange w:id="1426" w:author="zhhx" w:date="2024-10-17T11:47:49Z">
                <w:rPr>
                  <w:del w:id="1427" w:author="zhhx" w:date="2024-10-17T11:47:23Z"/>
                  <w:rFonts w:asciiTheme="minorEastAsia" w:hAnsiTheme="minorEastAsia" w:cstheme="minorBidi"/>
                  <w:kern w:val="2"/>
                  <w:sz w:val="24"/>
                  <w:szCs w:val="24"/>
                </w:rPr>
              </w:rPrChange>
            </w:rPr>
            <w:pPrChange w:id="1424" w:author="zhhx" w:date="2024-10-17T11:48:24Z">
              <w:pPr>
                <w:pStyle w:val="25"/>
                <w:tabs>
                  <w:tab w:val="right" w:leader="dot" w:pos="9065"/>
                </w:tabs>
              </w:pPr>
            </w:pPrChange>
          </w:pPr>
          <w:del w:id="1428" w:author="zhhx" w:date="2024-10-17T11:47:23Z">
            <w:r>
              <w:rPr>
                <w:rFonts w:hint="eastAsia" w:ascii="宋体" w:hAnsi="宋体" w:eastAsia="宋体" w:cs="宋体"/>
                <w:sz w:val="24"/>
                <w:szCs w:val="24"/>
                <w:rPrChange w:id="1429" w:author="zhhx" w:date="2024-10-17T11:47:49Z">
                  <w:rPr/>
                </w:rPrChange>
              </w:rPr>
              <w:fldChar w:fldCharType="begin"/>
            </w:r>
          </w:del>
          <w:del w:id="1431" w:author="zhhx" w:date="2024-10-17T11:47:23Z">
            <w:r>
              <w:rPr>
                <w:rFonts w:hint="eastAsia" w:ascii="宋体" w:hAnsi="宋体" w:eastAsia="宋体" w:cs="宋体"/>
                <w:sz w:val="24"/>
                <w:szCs w:val="24"/>
                <w:rPrChange w:id="1432" w:author="zhhx" w:date="2024-10-17T11:47:49Z">
                  <w:rPr/>
                </w:rPrChange>
              </w:rPr>
              <w:delInstrText xml:space="preserve"> HYPERLINK \l "_Toc172627398" </w:delInstrText>
            </w:r>
          </w:del>
          <w:del w:id="1434" w:author="zhhx" w:date="2024-10-17T11:47:23Z">
            <w:r>
              <w:rPr>
                <w:rFonts w:hint="eastAsia" w:ascii="宋体" w:hAnsi="宋体" w:eastAsia="宋体" w:cs="宋体"/>
                <w:sz w:val="24"/>
                <w:szCs w:val="24"/>
                <w:rPrChange w:id="1435" w:author="zhhx" w:date="2024-10-17T11:47:49Z">
                  <w:rPr/>
                </w:rPrChange>
              </w:rPr>
              <w:fldChar w:fldCharType="separate"/>
            </w:r>
          </w:del>
          <w:del w:id="1437" w:author="zhhx" w:date="2024-10-17T11:47:23Z">
            <w:r>
              <w:rPr>
                <w:rStyle w:val="36"/>
                <w:rFonts w:hint="eastAsia" w:ascii="宋体" w:hAnsi="宋体" w:eastAsia="宋体" w:cs="宋体"/>
                <w:sz w:val="24"/>
                <w:szCs w:val="24"/>
                <w:rPrChange w:id="1438" w:author="zhhx" w:date="2024-10-17T11:47:49Z">
                  <w:rPr>
                    <w:rStyle w:val="36"/>
                    <w:rFonts w:hint="eastAsia" w:asciiTheme="minorEastAsia" w:hAnsiTheme="minorEastAsia"/>
                    <w:sz w:val="24"/>
                    <w:szCs w:val="24"/>
                  </w:rPr>
                </w:rPrChange>
              </w:rPr>
              <w:delText>八、</w:delText>
            </w:r>
          </w:del>
          <w:del w:id="1440" w:author="zhhx" w:date="2024-10-17T11:47:23Z">
            <w:r>
              <w:rPr>
                <w:rStyle w:val="36"/>
                <w:rFonts w:hint="eastAsia" w:ascii="宋体" w:hAnsi="宋体" w:eastAsia="宋体" w:cs="宋体"/>
                <w:bCs/>
                <w:sz w:val="24"/>
                <w:szCs w:val="24"/>
                <w:rPrChange w:id="1441" w:author="zhhx" w:date="2024-10-17T11:47:49Z">
                  <w:rPr>
                    <w:rStyle w:val="36"/>
                    <w:rFonts w:hint="eastAsia" w:cs="宋体" w:asciiTheme="minorEastAsia" w:hAnsiTheme="minorEastAsia"/>
                    <w:bCs/>
                    <w:sz w:val="24"/>
                    <w:szCs w:val="24"/>
                  </w:rPr>
                </w:rPrChange>
              </w:rPr>
              <w:delText xml:space="preserve"> 物业管理服务人员需求</w:delText>
            </w:r>
          </w:del>
          <w:del w:id="1443" w:author="zhhx" w:date="2024-10-17T11:47:23Z">
            <w:r>
              <w:rPr>
                <w:rFonts w:hint="eastAsia" w:ascii="宋体" w:hAnsi="宋体" w:eastAsia="宋体" w:cs="宋体"/>
                <w:sz w:val="24"/>
                <w:szCs w:val="24"/>
                <w:rPrChange w:id="1444" w:author="zhhx" w:date="2024-10-17T11:47:49Z">
                  <w:rPr>
                    <w:rFonts w:asciiTheme="minorEastAsia" w:hAnsiTheme="minorEastAsia"/>
                    <w:sz w:val="24"/>
                    <w:szCs w:val="24"/>
                  </w:rPr>
                </w:rPrChange>
              </w:rPr>
              <w:tab/>
            </w:r>
          </w:del>
          <w:del w:id="1446" w:author="zhhx" w:date="2024-10-17T11:47:23Z">
            <w:r>
              <w:rPr>
                <w:rFonts w:hint="eastAsia" w:ascii="宋体" w:hAnsi="宋体" w:eastAsia="宋体" w:cs="宋体"/>
                <w:sz w:val="24"/>
                <w:szCs w:val="24"/>
                <w:rPrChange w:id="1447" w:author="zhhx" w:date="2024-10-17T11:47:49Z">
                  <w:rPr>
                    <w:rFonts w:asciiTheme="minorEastAsia" w:hAnsiTheme="minorEastAsia"/>
                    <w:sz w:val="24"/>
                    <w:szCs w:val="24"/>
                  </w:rPr>
                </w:rPrChange>
              </w:rPr>
              <w:fldChar w:fldCharType="begin"/>
            </w:r>
          </w:del>
          <w:del w:id="1449" w:author="zhhx" w:date="2024-10-17T11:47:23Z">
            <w:r>
              <w:rPr>
                <w:rFonts w:hint="eastAsia" w:ascii="宋体" w:hAnsi="宋体" w:eastAsia="宋体" w:cs="宋体"/>
                <w:sz w:val="24"/>
                <w:szCs w:val="24"/>
                <w:rPrChange w:id="1450" w:author="zhhx" w:date="2024-10-17T11:47:49Z">
                  <w:rPr>
                    <w:rFonts w:asciiTheme="minorEastAsia" w:hAnsiTheme="minorEastAsia"/>
                    <w:sz w:val="24"/>
                    <w:szCs w:val="24"/>
                  </w:rPr>
                </w:rPrChange>
              </w:rPr>
              <w:delInstrText xml:space="preserve"> PAGEREF _Toc172627398 \h </w:delInstrText>
            </w:r>
          </w:del>
          <w:del w:id="1452" w:author="zhhx" w:date="2024-10-17T11:47:23Z">
            <w:r>
              <w:rPr>
                <w:rFonts w:hint="eastAsia" w:ascii="宋体" w:hAnsi="宋体" w:eastAsia="宋体" w:cs="宋体"/>
                <w:sz w:val="24"/>
                <w:szCs w:val="24"/>
                <w:rPrChange w:id="1453" w:author="zhhx" w:date="2024-10-17T11:47:49Z">
                  <w:rPr>
                    <w:rFonts w:asciiTheme="minorEastAsia" w:hAnsiTheme="minorEastAsia"/>
                    <w:sz w:val="24"/>
                    <w:szCs w:val="24"/>
                  </w:rPr>
                </w:rPrChange>
              </w:rPr>
              <w:fldChar w:fldCharType="separate"/>
            </w:r>
          </w:del>
          <w:del w:id="1455" w:author="zhhx" w:date="2024-10-17T11:47:23Z">
            <w:r>
              <w:rPr>
                <w:rFonts w:hint="eastAsia" w:ascii="宋体" w:hAnsi="宋体" w:eastAsia="宋体" w:cs="宋体"/>
                <w:sz w:val="24"/>
                <w:szCs w:val="24"/>
                <w:rPrChange w:id="1456" w:author="zhhx" w:date="2024-10-17T11:47:49Z">
                  <w:rPr>
                    <w:rFonts w:asciiTheme="minorEastAsia" w:hAnsiTheme="minorEastAsia"/>
                    <w:sz w:val="24"/>
                    <w:szCs w:val="24"/>
                  </w:rPr>
                </w:rPrChange>
              </w:rPr>
              <w:delText>58</w:delText>
            </w:r>
          </w:del>
          <w:del w:id="1458" w:author="zhhx" w:date="2024-10-17T11:47:23Z">
            <w:r>
              <w:rPr>
                <w:rFonts w:hint="eastAsia" w:ascii="宋体" w:hAnsi="宋体" w:eastAsia="宋体" w:cs="宋体"/>
                <w:sz w:val="24"/>
                <w:szCs w:val="24"/>
                <w:rPrChange w:id="1459" w:author="zhhx" w:date="2024-10-17T11:47:49Z">
                  <w:rPr>
                    <w:rFonts w:asciiTheme="minorEastAsia" w:hAnsiTheme="minorEastAsia"/>
                    <w:sz w:val="24"/>
                    <w:szCs w:val="24"/>
                  </w:rPr>
                </w:rPrChange>
              </w:rPr>
              <w:fldChar w:fldCharType="end"/>
            </w:r>
          </w:del>
          <w:del w:id="1461" w:author="zhhx" w:date="2024-10-17T11:47:23Z">
            <w:r>
              <w:rPr>
                <w:rFonts w:hint="eastAsia" w:ascii="宋体" w:hAnsi="宋体" w:eastAsia="宋体" w:cs="宋体"/>
                <w:sz w:val="24"/>
                <w:szCs w:val="24"/>
                <w:rPrChange w:id="1462" w:author="zhhx" w:date="2024-10-17T11:47:49Z">
                  <w:rPr>
                    <w:rFonts w:asciiTheme="minorEastAsia" w:hAnsiTheme="minorEastAsia"/>
                    <w:sz w:val="24"/>
                    <w:szCs w:val="24"/>
                  </w:rPr>
                </w:rPrChange>
              </w:rPr>
              <w:fldChar w:fldCharType="end"/>
            </w:r>
          </w:del>
        </w:p>
        <w:p w14:paraId="65CCC7EC">
          <w:pPr>
            <w:pStyle w:val="25"/>
            <w:tabs>
              <w:tab w:val="right" w:leader="dot" w:pos="9065"/>
            </w:tabs>
            <w:spacing w:line="260" w:lineRule="auto"/>
            <w:rPr>
              <w:del w:id="1465" w:author="zhhx" w:date="2024-10-17T11:47:23Z"/>
              <w:rFonts w:hint="eastAsia" w:ascii="宋体" w:hAnsi="宋体" w:eastAsia="宋体" w:cs="宋体"/>
              <w:kern w:val="2"/>
              <w:sz w:val="24"/>
              <w:szCs w:val="24"/>
              <w:rPrChange w:id="1466" w:author="zhhx" w:date="2024-10-17T11:47:49Z">
                <w:rPr>
                  <w:del w:id="1467" w:author="zhhx" w:date="2024-10-17T11:47:23Z"/>
                  <w:rFonts w:asciiTheme="minorEastAsia" w:hAnsiTheme="minorEastAsia" w:cstheme="minorBidi"/>
                  <w:kern w:val="2"/>
                  <w:sz w:val="24"/>
                  <w:szCs w:val="24"/>
                </w:rPr>
              </w:rPrChange>
            </w:rPr>
            <w:pPrChange w:id="1464" w:author="zhhx" w:date="2024-10-17T11:48:24Z">
              <w:pPr>
                <w:pStyle w:val="25"/>
                <w:tabs>
                  <w:tab w:val="right" w:leader="dot" w:pos="9065"/>
                </w:tabs>
              </w:pPr>
            </w:pPrChange>
          </w:pPr>
          <w:del w:id="1468" w:author="zhhx" w:date="2024-10-17T11:47:23Z">
            <w:r>
              <w:rPr>
                <w:rFonts w:hint="eastAsia" w:ascii="宋体" w:hAnsi="宋体" w:eastAsia="宋体" w:cs="宋体"/>
                <w:sz w:val="24"/>
                <w:szCs w:val="24"/>
                <w:rPrChange w:id="1469" w:author="zhhx" w:date="2024-10-17T11:47:49Z">
                  <w:rPr/>
                </w:rPrChange>
              </w:rPr>
              <w:fldChar w:fldCharType="begin"/>
            </w:r>
          </w:del>
          <w:del w:id="1471" w:author="zhhx" w:date="2024-10-17T11:47:23Z">
            <w:r>
              <w:rPr>
                <w:rFonts w:hint="eastAsia" w:ascii="宋体" w:hAnsi="宋体" w:eastAsia="宋体" w:cs="宋体"/>
                <w:sz w:val="24"/>
                <w:szCs w:val="24"/>
                <w:rPrChange w:id="1472" w:author="zhhx" w:date="2024-10-17T11:47:49Z">
                  <w:rPr/>
                </w:rPrChange>
              </w:rPr>
              <w:delInstrText xml:space="preserve"> HYPERLINK \l "_Toc172627399" </w:delInstrText>
            </w:r>
          </w:del>
          <w:del w:id="1474" w:author="zhhx" w:date="2024-10-17T11:47:23Z">
            <w:r>
              <w:rPr>
                <w:rFonts w:hint="eastAsia" w:ascii="宋体" w:hAnsi="宋体" w:eastAsia="宋体" w:cs="宋体"/>
                <w:sz w:val="24"/>
                <w:szCs w:val="24"/>
                <w:rPrChange w:id="1475" w:author="zhhx" w:date="2024-10-17T11:47:49Z">
                  <w:rPr/>
                </w:rPrChange>
              </w:rPr>
              <w:fldChar w:fldCharType="separate"/>
            </w:r>
          </w:del>
          <w:del w:id="1477" w:author="zhhx" w:date="2024-10-17T11:47:23Z">
            <w:r>
              <w:rPr>
                <w:rStyle w:val="36"/>
                <w:rFonts w:hint="eastAsia" w:ascii="宋体" w:hAnsi="宋体" w:eastAsia="宋体" w:cs="宋体"/>
                <w:bCs/>
                <w:sz w:val="24"/>
                <w:szCs w:val="24"/>
                <w:rPrChange w:id="1478" w:author="zhhx" w:date="2024-10-17T11:47:49Z">
                  <w:rPr>
                    <w:rStyle w:val="36"/>
                    <w:rFonts w:hint="eastAsia" w:cs="宋体" w:asciiTheme="minorEastAsia" w:hAnsiTheme="minorEastAsia"/>
                    <w:bCs/>
                    <w:sz w:val="24"/>
                    <w:szCs w:val="24"/>
                  </w:rPr>
                </w:rPrChange>
              </w:rPr>
              <w:delText>九、 商务要求</w:delText>
            </w:r>
          </w:del>
          <w:del w:id="1480" w:author="zhhx" w:date="2024-10-17T11:47:23Z">
            <w:r>
              <w:rPr>
                <w:rFonts w:hint="eastAsia" w:ascii="宋体" w:hAnsi="宋体" w:eastAsia="宋体" w:cs="宋体"/>
                <w:sz w:val="24"/>
                <w:szCs w:val="24"/>
                <w:rPrChange w:id="1481" w:author="zhhx" w:date="2024-10-17T11:47:49Z">
                  <w:rPr>
                    <w:rFonts w:asciiTheme="minorEastAsia" w:hAnsiTheme="minorEastAsia"/>
                    <w:sz w:val="24"/>
                    <w:szCs w:val="24"/>
                  </w:rPr>
                </w:rPrChange>
              </w:rPr>
              <w:tab/>
            </w:r>
          </w:del>
          <w:del w:id="1483" w:author="zhhx" w:date="2024-10-17T11:47:23Z">
            <w:r>
              <w:rPr>
                <w:rFonts w:hint="eastAsia" w:ascii="宋体" w:hAnsi="宋体" w:eastAsia="宋体" w:cs="宋体"/>
                <w:sz w:val="24"/>
                <w:szCs w:val="24"/>
                <w:rPrChange w:id="1484" w:author="zhhx" w:date="2024-10-17T11:47:49Z">
                  <w:rPr>
                    <w:rFonts w:asciiTheme="minorEastAsia" w:hAnsiTheme="minorEastAsia"/>
                    <w:sz w:val="24"/>
                    <w:szCs w:val="24"/>
                  </w:rPr>
                </w:rPrChange>
              </w:rPr>
              <w:fldChar w:fldCharType="begin"/>
            </w:r>
          </w:del>
          <w:del w:id="1486" w:author="zhhx" w:date="2024-10-17T11:47:23Z">
            <w:r>
              <w:rPr>
                <w:rFonts w:hint="eastAsia" w:ascii="宋体" w:hAnsi="宋体" w:eastAsia="宋体" w:cs="宋体"/>
                <w:sz w:val="24"/>
                <w:szCs w:val="24"/>
                <w:rPrChange w:id="1487" w:author="zhhx" w:date="2024-10-17T11:47:49Z">
                  <w:rPr>
                    <w:rFonts w:asciiTheme="minorEastAsia" w:hAnsiTheme="minorEastAsia"/>
                    <w:sz w:val="24"/>
                    <w:szCs w:val="24"/>
                  </w:rPr>
                </w:rPrChange>
              </w:rPr>
              <w:delInstrText xml:space="preserve"> PAGEREF _Toc172627399 \h </w:delInstrText>
            </w:r>
          </w:del>
          <w:del w:id="1489" w:author="zhhx" w:date="2024-10-17T11:47:23Z">
            <w:r>
              <w:rPr>
                <w:rFonts w:hint="eastAsia" w:ascii="宋体" w:hAnsi="宋体" w:eastAsia="宋体" w:cs="宋体"/>
                <w:sz w:val="24"/>
                <w:szCs w:val="24"/>
                <w:rPrChange w:id="1490" w:author="zhhx" w:date="2024-10-17T11:47:49Z">
                  <w:rPr>
                    <w:rFonts w:asciiTheme="minorEastAsia" w:hAnsiTheme="minorEastAsia"/>
                    <w:sz w:val="24"/>
                    <w:szCs w:val="24"/>
                  </w:rPr>
                </w:rPrChange>
              </w:rPr>
              <w:fldChar w:fldCharType="separate"/>
            </w:r>
          </w:del>
          <w:del w:id="1492" w:author="zhhx" w:date="2024-10-17T11:47:23Z">
            <w:r>
              <w:rPr>
                <w:rFonts w:hint="eastAsia" w:ascii="宋体" w:hAnsi="宋体" w:eastAsia="宋体" w:cs="宋体"/>
                <w:sz w:val="24"/>
                <w:szCs w:val="24"/>
                <w:rPrChange w:id="1493" w:author="zhhx" w:date="2024-10-17T11:47:49Z">
                  <w:rPr>
                    <w:rFonts w:asciiTheme="minorEastAsia" w:hAnsiTheme="minorEastAsia"/>
                    <w:sz w:val="24"/>
                    <w:szCs w:val="24"/>
                  </w:rPr>
                </w:rPrChange>
              </w:rPr>
              <w:delText>65</w:delText>
            </w:r>
          </w:del>
          <w:del w:id="1495" w:author="zhhx" w:date="2024-10-17T11:47:23Z">
            <w:r>
              <w:rPr>
                <w:rFonts w:hint="eastAsia" w:ascii="宋体" w:hAnsi="宋体" w:eastAsia="宋体" w:cs="宋体"/>
                <w:sz w:val="24"/>
                <w:szCs w:val="24"/>
                <w:rPrChange w:id="1496" w:author="zhhx" w:date="2024-10-17T11:47:49Z">
                  <w:rPr>
                    <w:rFonts w:asciiTheme="minorEastAsia" w:hAnsiTheme="minorEastAsia"/>
                    <w:sz w:val="24"/>
                    <w:szCs w:val="24"/>
                  </w:rPr>
                </w:rPrChange>
              </w:rPr>
              <w:fldChar w:fldCharType="end"/>
            </w:r>
          </w:del>
          <w:del w:id="1498" w:author="zhhx" w:date="2024-10-17T11:47:23Z">
            <w:r>
              <w:rPr>
                <w:rFonts w:hint="eastAsia" w:ascii="宋体" w:hAnsi="宋体" w:eastAsia="宋体" w:cs="宋体"/>
                <w:sz w:val="24"/>
                <w:szCs w:val="24"/>
                <w:rPrChange w:id="1499" w:author="zhhx" w:date="2024-10-17T11:47:49Z">
                  <w:rPr>
                    <w:rFonts w:asciiTheme="minorEastAsia" w:hAnsiTheme="minorEastAsia"/>
                    <w:sz w:val="24"/>
                    <w:szCs w:val="24"/>
                  </w:rPr>
                </w:rPrChange>
              </w:rPr>
              <w:fldChar w:fldCharType="end"/>
            </w:r>
          </w:del>
        </w:p>
        <w:p w14:paraId="0F10163E">
          <w:pPr>
            <w:pStyle w:val="28"/>
            <w:tabs>
              <w:tab w:val="right" w:leader="dot" w:pos="9065"/>
            </w:tabs>
            <w:spacing w:line="260" w:lineRule="auto"/>
            <w:rPr>
              <w:del w:id="1502" w:author="zhhx" w:date="2024-10-17T11:47:23Z"/>
              <w:rFonts w:hint="eastAsia" w:ascii="宋体" w:hAnsi="宋体" w:eastAsia="宋体" w:cs="宋体"/>
              <w:kern w:val="2"/>
              <w:sz w:val="24"/>
              <w:szCs w:val="24"/>
              <w:rPrChange w:id="1503" w:author="zhhx" w:date="2024-10-17T11:47:49Z">
                <w:rPr>
                  <w:del w:id="1504" w:author="zhhx" w:date="2024-10-17T11:47:23Z"/>
                  <w:rFonts w:asciiTheme="minorEastAsia" w:hAnsiTheme="minorEastAsia" w:cstheme="minorBidi"/>
                  <w:kern w:val="2"/>
                  <w:sz w:val="24"/>
                  <w:szCs w:val="24"/>
                </w:rPr>
              </w:rPrChange>
            </w:rPr>
            <w:pPrChange w:id="1501" w:author="zhhx" w:date="2024-10-17T11:48:24Z">
              <w:pPr>
                <w:pStyle w:val="28"/>
                <w:tabs>
                  <w:tab w:val="right" w:leader="dot" w:pos="9065"/>
                </w:tabs>
              </w:pPr>
            </w:pPrChange>
          </w:pPr>
          <w:del w:id="1505" w:author="zhhx" w:date="2024-10-17T11:47:23Z">
            <w:r>
              <w:rPr>
                <w:rFonts w:hint="eastAsia" w:ascii="宋体" w:hAnsi="宋体" w:eastAsia="宋体" w:cs="宋体"/>
                <w:sz w:val="24"/>
                <w:szCs w:val="24"/>
                <w:rPrChange w:id="1506" w:author="zhhx" w:date="2024-10-17T11:47:49Z">
                  <w:rPr/>
                </w:rPrChange>
              </w:rPr>
              <w:fldChar w:fldCharType="begin"/>
            </w:r>
          </w:del>
          <w:del w:id="1508" w:author="zhhx" w:date="2024-10-17T11:47:23Z">
            <w:r>
              <w:rPr>
                <w:rFonts w:hint="eastAsia" w:ascii="宋体" w:hAnsi="宋体" w:eastAsia="宋体" w:cs="宋体"/>
                <w:sz w:val="24"/>
                <w:szCs w:val="24"/>
                <w:rPrChange w:id="1509" w:author="zhhx" w:date="2024-10-17T11:47:49Z">
                  <w:rPr/>
                </w:rPrChange>
              </w:rPr>
              <w:delInstrText xml:space="preserve"> HYPERLINK \l "_Toc172627400" </w:delInstrText>
            </w:r>
          </w:del>
          <w:del w:id="1511" w:author="zhhx" w:date="2024-10-17T11:47:23Z">
            <w:r>
              <w:rPr>
                <w:rFonts w:hint="eastAsia" w:ascii="宋体" w:hAnsi="宋体" w:eastAsia="宋体" w:cs="宋体"/>
                <w:sz w:val="24"/>
                <w:szCs w:val="24"/>
                <w:rPrChange w:id="1512" w:author="zhhx" w:date="2024-10-17T11:47:49Z">
                  <w:rPr/>
                </w:rPrChange>
              </w:rPr>
              <w:fldChar w:fldCharType="separate"/>
            </w:r>
          </w:del>
          <w:del w:id="1514" w:author="zhhx" w:date="2024-10-17T11:47:23Z">
            <w:r>
              <w:rPr>
                <w:rStyle w:val="36"/>
                <w:rFonts w:hint="eastAsia" w:ascii="宋体" w:hAnsi="宋体" w:eastAsia="宋体" w:cs="宋体"/>
                <w:bCs/>
                <w:sz w:val="24"/>
                <w:szCs w:val="24"/>
                <w:rPrChange w:id="1515" w:author="zhhx" w:date="2024-10-17T11:47:49Z">
                  <w:rPr>
                    <w:rStyle w:val="36"/>
                    <w:rFonts w:hint="eastAsia" w:cs="宋体" w:asciiTheme="minorEastAsia" w:hAnsiTheme="minorEastAsia"/>
                    <w:bCs/>
                    <w:sz w:val="24"/>
                    <w:szCs w:val="24"/>
                  </w:rPr>
                </w:rPrChange>
              </w:rPr>
              <w:delText>（一） 实施期限、实施地点</w:delText>
            </w:r>
          </w:del>
          <w:del w:id="1517" w:author="zhhx" w:date="2024-10-17T11:47:23Z">
            <w:r>
              <w:rPr>
                <w:rFonts w:hint="eastAsia" w:ascii="宋体" w:hAnsi="宋体" w:eastAsia="宋体" w:cs="宋体"/>
                <w:sz w:val="24"/>
                <w:szCs w:val="24"/>
                <w:rPrChange w:id="1518" w:author="zhhx" w:date="2024-10-17T11:47:49Z">
                  <w:rPr>
                    <w:rFonts w:asciiTheme="minorEastAsia" w:hAnsiTheme="minorEastAsia"/>
                    <w:sz w:val="24"/>
                    <w:szCs w:val="24"/>
                  </w:rPr>
                </w:rPrChange>
              </w:rPr>
              <w:tab/>
            </w:r>
          </w:del>
          <w:del w:id="1520" w:author="zhhx" w:date="2024-10-17T11:47:23Z">
            <w:r>
              <w:rPr>
                <w:rFonts w:hint="eastAsia" w:ascii="宋体" w:hAnsi="宋体" w:eastAsia="宋体" w:cs="宋体"/>
                <w:sz w:val="24"/>
                <w:szCs w:val="24"/>
                <w:rPrChange w:id="1521" w:author="zhhx" w:date="2024-10-17T11:47:49Z">
                  <w:rPr>
                    <w:rFonts w:asciiTheme="minorEastAsia" w:hAnsiTheme="minorEastAsia"/>
                    <w:sz w:val="24"/>
                    <w:szCs w:val="24"/>
                  </w:rPr>
                </w:rPrChange>
              </w:rPr>
              <w:fldChar w:fldCharType="begin"/>
            </w:r>
          </w:del>
          <w:del w:id="1523" w:author="zhhx" w:date="2024-10-17T11:47:23Z">
            <w:r>
              <w:rPr>
                <w:rFonts w:hint="eastAsia" w:ascii="宋体" w:hAnsi="宋体" w:eastAsia="宋体" w:cs="宋体"/>
                <w:sz w:val="24"/>
                <w:szCs w:val="24"/>
                <w:rPrChange w:id="1524" w:author="zhhx" w:date="2024-10-17T11:47:49Z">
                  <w:rPr>
                    <w:rFonts w:asciiTheme="minorEastAsia" w:hAnsiTheme="minorEastAsia"/>
                    <w:sz w:val="24"/>
                    <w:szCs w:val="24"/>
                  </w:rPr>
                </w:rPrChange>
              </w:rPr>
              <w:delInstrText xml:space="preserve"> PAGEREF _Toc172627400 \h </w:delInstrText>
            </w:r>
          </w:del>
          <w:del w:id="1526" w:author="zhhx" w:date="2024-10-17T11:47:23Z">
            <w:r>
              <w:rPr>
                <w:rFonts w:hint="eastAsia" w:ascii="宋体" w:hAnsi="宋体" w:eastAsia="宋体" w:cs="宋体"/>
                <w:sz w:val="24"/>
                <w:szCs w:val="24"/>
                <w:rPrChange w:id="1527" w:author="zhhx" w:date="2024-10-17T11:47:49Z">
                  <w:rPr>
                    <w:rFonts w:asciiTheme="minorEastAsia" w:hAnsiTheme="minorEastAsia"/>
                    <w:sz w:val="24"/>
                    <w:szCs w:val="24"/>
                  </w:rPr>
                </w:rPrChange>
              </w:rPr>
              <w:fldChar w:fldCharType="separate"/>
            </w:r>
          </w:del>
          <w:del w:id="1529" w:author="zhhx" w:date="2024-10-17T11:47:23Z">
            <w:r>
              <w:rPr>
                <w:rFonts w:hint="eastAsia" w:ascii="宋体" w:hAnsi="宋体" w:eastAsia="宋体" w:cs="宋体"/>
                <w:sz w:val="24"/>
                <w:szCs w:val="24"/>
                <w:rPrChange w:id="1530" w:author="zhhx" w:date="2024-10-17T11:47:49Z">
                  <w:rPr>
                    <w:rFonts w:asciiTheme="minorEastAsia" w:hAnsiTheme="minorEastAsia"/>
                    <w:sz w:val="24"/>
                    <w:szCs w:val="24"/>
                  </w:rPr>
                </w:rPrChange>
              </w:rPr>
              <w:delText>65</w:delText>
            </w:r>
          </w:del>
          <w:del w:id="1532" w:author="zhhx" w:date="2024-10-17T11:47:23Z">
            <w:r>
              <w:rPr>
                <w:rFonts w:hint="eastAsia" w:ascii="宋体" w:hAnsi="宋体" w:eastAsia="宋体" w:cs="宋体"/>
                <w:sz w:val="24"/>
                <w:szCs w:val="24"/>
                <w:rPrChange w:id="1533" w:author="zhhx" w:date="2024-10-17T11:47:49Z">
                  <w:rPr>
                    <w:rFonts w:asciiTheme="minorEastAsia" w:hAnsiTheme="minorEastAsia"/>
                    <w:sz w:val="24"/>
                    <w:szCs w:val="24"/>
                  </w:rPr>
                </w:rPrChange>
              </w:rPr>
              <w:fldChar w:fldCharType="end"/>
            </w:r>
          </w:del>
          <w:del w:id="1535" w:author="zhhx" w:date="2024-10-17T11:47:23Z">
            <w:r>
              <w:rPr>
                <w:rFonts w:hint="eastAsia" w:ascii="宋体" w:hAnsi="宋体" w:eastAsia="宋体" w:cs="宋体"/>
                <w:sz w:val="24"/>
                <w:szCs w:val="24"/>
                <w:rPrChange w:id="1536" w:author="zhhx" w:date="2024-10-17T11:47:49Z">
                  <w:rPr>
                    <w:rFonts w:asciiTheme="minorEastAsia" w:hAnsiTheme="minorEastAsia"/>
                    <w:sz w:val="24"/>
                    <w:szCs w:val="24"/>
                  </w:rPr>
                </w:rPrChange>
              </w:rPr>
              <w:fldChar w:fldCharType="end"/>
            </w:r>
          </w:del>
        </w:p>
        <w:p w14:paraId="30DCAC77">
          <w:pPr>
            <w:pStyle w:val="28"/>
            <w:tabs>
              <w:tab w:val="right" w:leader="dot" w:pos="9065"/>
            </w:tabs>
            <w:spacing w:line="260" w:lineRule="auto"/>
            <w:rPr>
              <w:del w:id="1539" w:author="zhhx" w:date="2024-10-17T11:47:23Z"/>
              <w:rFonts w:hint="eastAsia" w:ascii="宋体" w:hAnsi="宋体" w:eastAsia="宋体" w:cs="宋体"/>
              <w:kern w:val="2"/>
              <w:sz w:val="24"/>
              <w:szCs w:val="24"/>
              <w:rPrChange w:id="1540" w:author="zhhx" w:date="2024-10-17T11:47:49Z">
                <w:rPr>
                  <w:del w:id="1541" w:author="zhhx" w:date="2024-10-17T11:47:23Z"/>
                  <w:rFonts w:asciiTheme="minorEastAsia" w:hAnsiTheme="minorEastAsia" w:cstheme="minorBidi"/>
                  <w:kern w:val="2"/>
                  <w:sz w:val="24"/>
                  <w:szCs w:val="24"/>
                </w:rPr>
              </w:rPrChange>
            </w:rPr>
            <w:pPrChange w:id="1538" w:author="zhhx" w:date="2024-10-17T11:48:24Z">
              <w:pPr>
                <w:pStyle w:val="28"/>
                <w:tabs>
                  <w:tab w:val="right" w:leader="dot" w:pos="9065"/>
                </w:tabs>
              </w:pPr>
            </w:pPrChange>
          </w:pPr>
          <w:del w:id="1542" w:author="zhhx" w:date="2024-10-17T11:47:23Z">
            <w:r>
              <w:rPr>
                <w:rFonts w:hint="eastAsia" w:ascii="宋体" w:hAnsi="宋体" w:eastAsia="宋体" w:cs="宋体"/>
                <w:sz w:val="24"/>
                <w:szCs w:val="24"/>
                <w:rPrChange w:id="1543" w:author="zhhx" w:date="2024-10-17T11:47:49Z">
                  <w:rPr/>
                </w:rPrChange>
              </w:rPr>
              <w:fldChar w:fldCharType="begin"/>
            </w:r>
          </w:del>
          <w:del w:id="1545" w:author="zhhx" w:date="2024-10-17T11:47:23Z">
            <w:r>
              <w:rPr>
                <w:rFonts w:hint="eastAsia" w:ascii="宋体" w:hAnsi="宋体" w:eastAsia="宋体" w:cs="宋体"/>
                <w:sz w:val="24"/>
                <w:szCs w:val="24"/>
                <w:rPrChange w:id="1546" w:author="zhhx" w:date="2024-10-17T11:47:49Z">
                  <w:rPr/>
                </w:rPrChange>
              </w:rPr>
              <w:delInstrText xml:space="preserve"> HYPERLINK \l "_Toc172627401" </w:delInstrText>
            </w:r>
          </w:del>
          <w:del w:id="1548" w:author="zhhx" w:date="2024-10-17T11:47:23Z">
            <w:r>
              <w:rPr>
                <w:rFonts w:hint="eastAsia" w:ascii="宋体" w:hAnsi="宋体" w:eastAsia="宋体" w:cs="宋体"/>
                <w:sz w:val="24"/>
                <w:szCs w:val="24"/>
                <w:rPrChange w:id="1549" w:author="zhhx" w:date="2024-10-17T11:47:49Z">
                  <w:rPr/>
                </w:rPrChange>
              </w:rPr>
              <w:fldChar w:fldCharType="separate"/>
            </w:r>
          </w:del>
          <w:del w:id="1551" w:author="zhhx" w:date="2024-10-17T11:47:23Z">
            <w:r>
              <w:rPr>
                <w:rStyle w:val="36"/>
                <w:rFonts w:hint="eastAsia" w:ascii="宋体" w:hAnsi="宋体" w:eastAsia="宋体" w:cs="宋体"/>
                <w:bCs/>
                <w:sz w:val="24"/>
                <w:szCs w:val="24"/>
                <w:rPrChange w:id="1552" w:author="zhhx" w:date="2024-10-17T11:47:49Z">
                  <w:rPr>
                    <w:rStyle w:val="36"/>
                    <w:rFonts w:hint="eastAsia" w:cs="宋体" w:asciiTheme="minorEastAsia" w:hAnsiTheme="minorEastAsia"/>
                    <w:bCs/>
                    <w:sz w:val="24"/>
                    <w:szCs w:val="24"/>
                  </w:rPr>
                </w:rPrChange>
              </w:rPr>
              <w:delText>（二） 付款方式</w:delText>
            </w:r>
          </w:del>
          <w:del w:id="1554" w:author="zhhx" w:date="2024-10-17T11:47:23Z">
            <w:r>
              <w:rPr>
                <w:rFonts w:hint="eastAsia" w:ascii="宋体" w:hAnsi="宋体" w:eastAsia="宋体" w:cs="宋体"/>
                <w:sz w:val="24"/>
                <w:szCs w:val="24"/>
                <w:rPrChange w:id="1555" w:author="zhhx" w:date="2024-10-17T11:47:49Z">
                  <w:rPr>
                    <w:rFonts w:asciiTheme="minorEastAsia" w:hAnsiTheme="minorEastAsia"/>
                    <w:sz w:val="24"/>
                    <w:szCs w:val="24"/>
                  </w:rPr>
                </w:rPrChange>
              </w:rPr>
              <w:tab/>
            </w:r>
          </w:del>
          <w:del w:id="1557" w:author="zhhx" w:date="2024-10-17T11:47:23Z">
            <w:r>
              <w:rPr>
                <w:rFonts w:hint="eastAsia" w:ascii="宋体" w:hAnsi="宋体" w:eastAsia="宋体" w:cs="宋体"/>
                <w:sz w:val="24"/>
                <w:szCs w:val="24"/>
                <w:rPrChange w:id="1558" w:author="zhhx" w:date="2024-10-17T11:47:49Z">
                  <w:rPr>
                    <w:rFonts w:asciiTheme="minorEastAsia" w:hAnsiTheme="minorEastAsia"/>
                    <w:sz w:val="24"/>
                    <w:szCs w:val="24"/>
                  </w:rPr>
                </w:rPrChange>
              </w:rPr>
              <w:fldChar w:fldCharType="begin"/>
            </w:r>
          </w:del>
          <w:del w:id="1560" w:author="zhhx" w:date="2024-10-17T11:47:23Z">
            <w:r>
              <w:rPr>
                <w:rFonts w:hint="eastAsia" w:ascii="宋体" w:hAnsi="宋体" w:eastAsia="宋体" w:cs="宋体"/>
                <w:sz w:val="24"/>
                <w:szCs w:val="24"/>
                <w:rPrChange w:id="1561" w:author="zhhx" w:date="2024-10-17T11:47:49Z">
                  <w:rPr>
                    <w:rFonts w:asciiTheme="minorEastAsia" w:hAnsiTheme="minorEastAsia"/>
                    <w:sz w:val="24"/>
                    <w:szCs w:val="24"/>
                  </w:rPr>
                </w:rPrChange>
              </w:rPr>
              <w:delInstrText xml:space="preserve"> PAGEREF _Toc172627401 \h </w:delInstrText>
            </w:r>
          </w:del>
          <w:del w:id="1563" w:author="zhhx" w:date="2024-10-17T11:47:23Z">
            <w:r>
              <w:rPr>
                <w:rFonts w:hint="eastAsia" w:ascii="宋体" w:hAnsi="宋体" w:eastAsia="宋体" w:cs="宋体"/>
                <w:sz w:val="24"/>
                <w:szCs w:val="24"/>
                <w:rPrChange w:id="1564" w:author="zhhx" w:date="2024-10-17T11:47:49Z">
                  <w:rPr>
                    <w:rFonts w:asciiTheme="minorEastAsia" w:hAnsiTheme="minorEastAsia"/>
                    <w:sz w:val="24"/>
                    <w:szCs w:val="24"/>
                  </w:rPr>
                </w:rPrChange>
              </w:rPr>
              <w:fldChar w:fldCharType="separate"/>
            </w:r>
          </w:del>
          <w:del w:id="1566" w:author="zhhx" w:date="2024-10-17T11:47:23Z">
            <w:r>
              <w:rPr>
                <w:rFonts w:hint="eastAsia" w:ascii="宋体" w:hAnsi="宋体" w:eastAsia="宋体" w:cs="宋体"/>
                <w:sz w:val="24"/>
                <w:szCs w:val="24"/>
                <w:rPrChange w:id="1567" w:author="zhhx" w:date="2024-10-17T11:47:49Z">
                  <w:rPr>
                    <w:rFonts w:asciiTheme="minorEastAsia" w:hAnsiTheme="minorEastAsia"/>
                    <w:sz w:val="24"/>
                    <w:szCs w:val="24"/>
                  </w:rPr>
                </w:rPrChange>
              </w:rPr>
              <w:delText>65</w:delText>
            </w:r>
          </w:del>
          <w:del w:id="1569" w:author="zhhx" w:date="2024-10-17T11:47:23Z">
            <w:r>
              <w:rPr>
                <w:rFonts w:hint="eastAsia" w:ascii="宋体" w:hAnsi="宋体" w:eastAsia="宋体" w:cs="宋体"/>
                <w:sz w:val="24"/>
                <w:szCs w:val="24"/>
                <w:rPrChange w:id="1570" w:author="zhhx" w:date="2024-10-17T11:47:49Z">
                  <w:rPr>
                    <w:rFonts w:asciiTheme="minorEastAsia" w:hAnsiTheme="minorEastAsia"/>
                    <w:sz w:val="24"/>
                    <w:szCs w:val="24"/>
                  </w:rPr>
                </w:rPrChange>
              </w:rPr>
              <w:fldChar w:fldCharType="end"/>
            </w:r>
          </w:del>
          <w:del w:id="1572" w:author="zhhx" w:date="2024-10-17T11:47:23Z">
            <w:r>
              <w:rPr>
                <w:rFonts w:hint="eastAsia" w:ascii="宋体" w:hAnsi="宋体" w:eastAsia="宋体" w:cs="宋体"/>
                <w:sz w:val="24"/>
                <w:szCs w:val="24"/>
                <w:rPrChange w:id="1573" w:author="zhhx" w:date="2024-10-17T11:47:49Z">
                  <w:rPr>
                    <w:rFonts w:asciiTheme="minorEastAsia" w:hAnsiTheme="minorEastAsia"/>
                    <w:sz w:val="24"/>
                    <w:szCs w:val="24"/>
                  </w:rPr>
                </w:rPrChange>
              </w:rPr>
              <w:fldChar w:fldCharType="end"/>
            </w:r>
          </w:del>
        </w:p>
        <w:p w14:paraId="6E457EF8">
          <w:pPr>
            <w:pStyle w:val="28"/>
            <w:tabs>
              <w:tab w:val="right" w:leader="dot" w:pos="9065"/>
            </w:tabs>
            <w:spacing w:line="260" w:lineRule="auto"/>
            <w:rPr>
              <w:del w:id="1576" w:author="zhhx" w:date="2024-10-17T11:47:23Z"/>
              <w:rFonts w:hint="eastAsia" w:ascii="宋体" w:hAnsi="宋体" w:eastAsia="宋体" w:cs="宋体"/>
              <w:kern w:val="2"/>
              <w:sz w:val="24"/>
              <w:szCs w:val="24"/>
              <w:rPrChange w:id="1577" w:author="zhhx" w:date="2024-10-17T11:47:49Z">
                <w:rPr>
                  <w:del w:id="1578" w:author="zhhx" w:date="2024-10-17T11:47:23Z"/>
                  <w:rFonts w:asciiTheme="minorEastAsia" w:hAnsiTheme="minorEastAsia" w:cstheme="minorBidi"/>
                  <w:kern w:val="2"/>
                  <w:sz w:val="24"/>
                  <w:szCs w:val="24"/>
                </w:rPr>
              </w:rPrChange>
            </w:rPr>
            <w:pPrChange w:id="1575" w:author="zhhx" w:date="2024-10-17T11:48:24Z">
              <w:pPr>
                <w:pStyle w:val="28"/>
                <w:tabs>
                  <w:tab w:val="right" w:leader="dot" w:pos="9065"/>
                </w:tabs>
              </w:pPr>
            </w:pPrChange>
          </w:pPr>
          <w:del w:id="1579" w:author="zhhx" w:date="2024-10-17T11:47:23Z">
            <w:r>
              <w:rPr>
                <w:rFonts w:hint="eastAsia" w:ascii="宋体" w:hAnsi="宋体" w:eastAsia="宋体" w:cs="宋体"/>
                <w:sz w:val="24"/>
                <w:szCs w:val="24"/>
                <w:rPrChange w:id="1580" w:author="zhhx" w:date="2024-10-17T11:47:49Z">
                  <w:rPr/>
                </w:rPrChange>
              </w:rPr>
              <w:fldChar w:fldCharType="begin"/>
            </w:r>
          </w:del>
          <w:del w:id="1582" w:author="zhhx" w:date="2024-10-17T11:47:23Z">
            <w:r>
              <w:rPr>
                <w:rFonts w:hint="eastAsia" w:ascii="宋体" w:hAnsi="宋体" w:eastAsia="宋体" w:cs="宋体"/>
                <w:sz w:val="24"/>
                <w:szCs w:val="24"/>
                <w:rPrChange w:id="1583" w:author="zhhx" w:date="2024-10-17T11:47:49Z">
                  <w:rPr/>
                </w:rPrChange>
              </w:rPr>
              <w:delInstrText xml:space="preserve"> HYPERLINK \l "_Toc172627402" </w:delInstrText>
            </w:r>
          </w:del>
          <w:del w:id="1585" w:author="zhhx" w:date="2024-10-17T11:47:23Z">
            <w:r>
              <w:rPr>
                <w:rFonts w:hint="eastAsia" w:ascii="宋体" w:hAnsi="宋体" w:eastAsia="宋体" w:cs="宋体"/>
                <w:sz w:val="24"/>
                <w:szCs w:val="24"/>
                <w:rPrChange w:id="1586" w:author="zhhx" w:date="2024-10-17T11:47:49Z">
                  <w:rPr/>
                </w:rPrChange>
              </w:rPr>
              <w:fldChar w:fldCharType="separate"/>
            </w:r>
          </w:del>
          <w:del w:id="1588" w:author="zhhx" w:date="2024-10-17T11:47:23Z">
            <w:r>
              <w:rPr>
                <w:rStyle w:val="36"/>
                <w:rFonts w:hint="eastAsia" w:ascii="宋体" w:hAnsi="宋体" w:eastAsia="宋体" w:cs="宋体"/>
                <w:bCs/>
                <w:sz w:val="24"/>
                <w:szCs w:val="24"/>
                <w:rPrChange w:id="1589" w:author="zhhx" w:date="2024-10-17T11:47:49Z">
                  <w:rPr>
                    <w:rStyle w:val="36"/>
                    <w:rFonts w:hint="eastAsia" w:cs="宋体" w:asciiTheme="minorEastAsia" w:hAnsiTheme="minorEastAsia"/>
                    <w:bCs/>
                    <w:sz w:val="24"/>
                    <w:szCs w:val="24"/>
                  </w:rPr>
                </w:rPrChange>
              </w:rPr>
              <w:delText>（三） 验收标准与要求</w:delText>
            </w:r>
          </w:del>
          <w:del w:id="1591" w:author="zhhx" w:date="2024-10-17T11:47:23Z">
            <w:r>
              <w:rPr>
                <w:rFonts w:hint="eastAsia" w:ascii="宋体" w:hAnsi="宋体" w:eastAsia="宋体" w:cs="宋体"/>
                <w:sz w:val="24"/>
                <w:szCs w:val="24"/>
                <w:rPrChange w:id="1592" w:author="zhhx" w:date="2024-10-17T11:47:49Z">
                  <w:rPr>
                    <w:rFonts w:asciiTheme="minorEastAsia" w:hAnsiTheme="minorEastAsia"/>
                    <w:sz w:val="24"/>
                    <w:szCs w:val="24"/>
                  </w:rPr>
                </w:rPrChange>
              </w:rPr>
              <w:tab/>
            </w:r>
          </w:del>
          <w:del w:id="1594" w:author="zhhx" w:date="2024-10-17T11:47:23Z">
            <w:r>
              <w:rPr>
                <w:rFonts w:hint="eastAsia" w:ascii="宋体" w:hAnsi="宋体" w:eastAsia="宋体" w:cs="宋体"/>
                <w:sz w:val="24"/>
                <w:szCs w:val="24"/>
                <w:rPrChange w:id="1595" w:author="zhhx" w:date="2024-10-17T11:47:49Z">
                  <w:rPr>
                    <w:rFonts w:asciiTheme="minorEastAsia" w:hAnsiTheme="minorEastAsia"/>
                    <w:sz w:val="24"/>
                    <w:szCs w:val="24"/>
                  </w:rPr>
                </w:rPrChange>
              </w:rPr>
              <w:fldChar w:fldCharType="begin"/>
            </w:r>
          </w:del>
          <w:del w:id="1597" w:author="zhhx" w:date="2024-10-17T11:47:23Z">
            <w:r>
              <w:rPr>
                <w:rFonts w:hint="eastAsia" w:ascii="宋体" w:hAnsi="宋体" w:eastAsia="宋体" w:cs="宋体"/>
                <w:sz w:val="24"/>
                <w:szCs w:val="24"/>
                <w:rPrChange w:id="1598" w:author="zhhx" w:date="2024-10-17T11:47:49Z">
                  <w:rPr>
                    <w:rFonts w:asciiTheme="minorEastAsia" w:hAnsiTheme="minorEastAsia"/>
                    <w:sz w:val="24"/>
                    <w:szCs w:val="24"/>
                  </w:rPr>
                </w:rPrChange>
              </w:rPr>
              <w:delInstrText xml:space="preserve"> PAGEREF _Toc172627402 \h </w:delInstrText>
            </w:r>
          </w:del>
          <w:del w:id="1600" w:author="zhhx" w:date="2024-10-17T11:47:23Z">
            <w:r>
              <w:rPr>
                <w:rFonts w:hint="eastAsia" w:ascii="宋体" w:hAnsi="宋体" w:eastAsia="宋体" w:cs="宋体"/>
                <w:sz w:val="24"/>
                <w:szCs w:val="24"/>
                <w:rPrChange w:id="1601" w:author="zhhx" w:date="2024-10-17T11:47:49Z">
                  <w:rPr>
                    <w:rFonts w:asciiTheme="minorEastAsia" w:hAnsiTheme="minorEastAsia"/>
                    <w:sz w:val="24"/>
                    <w:szCs w:val="24"/>
                  </w:rPr>
                </w:rPrChange>
              </w:rPr>
              <w:fldChar w:fldCharType="separate"/>
            </w:r>
          </w:del>
          <w:del w:id="1603" w:author="zhhx" w:date="2024-10-17T11:47:23Z">
            <w:r>
              <w:rPr>
                <w:rFonts w:hint="eastAsia" w:ascii="宋体" w:hAnsi="宋体" w:eastAsia="宋体" w:cs="宋体"/>
                <w:sz w:val="24"/>
                <w:szCs w:val="24"/>
                <w:rPrChange w:id="1604" w:author="zhhx" w:date="2024-10-17T11:47:49Z">
                  <w:rPr>
                    <w:rFonts w:asciiTheme="minorEastAsia" w:hAnsiTheme="minorEastAsia"/>
                    <w:sz w:val="24"/>
                    <w:szCs w:val="24"/>
                  </w:rPr>
                </w:rPrChange>
              </w:rPr>
              <w:delText>66</w:delText>
            </w:r>
          </w:del>
          <w:del w:id="1606" w:author="zhhx" w:date="2024-10-17T11:47:23Z">
            <w:r>
              <w:rPr>
                <w:rFonts w:hint="eastAsia" w:ascii="宋体" w:hAnsi="宋体" w:eastAsia="宋体" w:cs="宋体"/>
                <w:sz w:val="24"/>
                <w:szCs w:val="24"/>
                <w:rPrChange w:id="1607" w:author="zhhx" w:date="2024-10-17T11:47:49Z">
                  <w:rPr>
                    <w:rFonts w:asciiTheme="minorEastAsia" w:hAnsiTheme="minorEastAsia"/>
                    <w:sz w:val="24"/>
                    <w:szCs w:val="24"/>
                  </w:rPr>
                </w:rPrChange>
              </w:rPr>
              <w:fldChar w:fldCharType="end"/>
            </w:r>
          </w:del>
          <w:del w:id="1609" w:author="zhhx" w:date="2024-10-17T11:47:23Z">
            <w:r>
              <w:rPr>
                <w:rFonts w:hint="eastAsia" w:ascii="宋体" w:hAnsi="宋体" w:eastAsia="宋体" w:cs="宋体"/>
                <w:sz w:val="24"/>
                <w:szCs w:val="24"/>
                <w:rPrChange w:id="1610" w:author="zhhx" w:date="2024-10-17T11:47:49Z">
                  <w:rPr>
                    <w:rFonts w:asciiTheme="minorEastAsia" w:hAnsiTheme="minorEastAsia"/>
                    <w:sz w:val="24"/>
                    <w:szCs w:val="24"/>
                  </w:rPr>
                </w:rPrChange>
              </w:rPr>
              <w:fldChar w:fldCharType="end"/>
            </w:r>
          </w:del>
        </w:p>
        <w:p w14:paraId="391BF31C">
          <w:pPr>
            <w:pStyle w:val="28"/>
            <w:tabs>
              <w:tab w:val="right" w:leader="dot" w:pos="9065"/>
            </w:tabs>
            <w:spacing w:line="260" w:lineRule="auto"/>
            <w:rPr>
              <w:del w:id="1613" w:author="zhhx" w:date="2024-10-17T11:47:23Z"/>
              <w:rFonts w:hint="eastAsia" w:ascii="宋体" w:hAnsi="宋体" w:eastAsia="宋体" w:cs="宋体"/>
              <w:kern w:val="2"/>
              <w:sz w:val="24"/>
              <w:szCs w:val="24"/>
              <w:rPrChange w:id="1614" w:author="zhhx" w:date="2024-10-17T11:47:49Z">
                <w:rPr>
                  <w:del w:id="1615" w:author="zhhx" w:date="2024-10-17T11:47:23Z"/>
                  <w:rFonts w:asciiTheme="minorEastAsia" w:hAnsiTheme="minorEastAsia" w:cstheme="minorBidi"/>
                  <w:kern w:val="2"/>
                  <w:sz w:val="24"/>
                  <w:szCs w:val="24"/>
                </w:rPr>
              </w:rPrChange>
            </w:rPr>
            <w:pPrChange w:id="1612" w:author="zhhx" w:date="2024-10-17T11:48:24Z">
              <w:pPr>
                <w:pStyle w:val="28"/>
                <w:tabs>
                  <w:tab w:val="right" w:leader="dot" w:pos="9065"/>
                </w:tabs>
              </w:pPr>
            </w:pPrChange>
          </w:pPr>
          <w:del w:id="1616" w:author="zhhx" w:date="2024-10-17T11:47:23Z">
            <w:r>
              <w:rPr>
                <w:rFonts w:hint="eastAsia" w:ascii="宋体" w:hAnsi="宋体" w:eastAsia="宋体" w:cs="宋体"/>
                <w:sz w:val="24"/>
                <w:szCs w:val="24"/>
                <w:rPrChange w:id="1617" w:author="zhhx" w:date="2024-10-17T11:47:49Z">
                  <w:rPr/>
                </w:rPrChange>
              </w:rPr>
              <w:fldChar w:fldCharType="begin"/>
            </w:r>
          </w:del>
          <w:del w:id="1619" w:author="zhhx" w:date="2024-10-17T11:47:23Z">
            <w:r>
              <w:rPr>
                <w:rFonts w:hint="eastAsia" w:ascii="宋体" w:hAnsi="宋体" w:eastAsia="宋体" w:cs="宋体"/>
                <w:sz w:val="24"/>
                <w:szCs w:val="24"/>
                <w:rPrChange w:id="1620" w:author="zhhx" w:date="2024-10-17T11:47:49Z">
                  <w:rPr/>
                </w:rPrChange>
              </w:rPr>
              <w:delInstrText xml:space="preserve"> HYPERLINK \l "_Toc172627405" </w:delInstrText>
            </w:r>
          </w:del>
          <w:del w:id="1622" w:author="zhhx" w:date="2024-10-17T11:47:23Z">
            <w:r>
              <w:rPr>
                <w:rFonts w:hint="eastAsia" w:ascii="宋体" w:hAnsi="宋体" w:eastAsia="宋体" w:cs="宋体"/>
                <w:sz w:val="24"/>
                <w:szCs w:val="24"/>
                <w:rPrChange w:id="1623" w:author="zhhx" w:date="2024-10-17T11:47:49Z">
                  <w:rPr/>
                </w:rPrChange>
              </w:rPr>
              <w:fldChar w:fldCharType="separate"/>
            </w:r>
          </w:del>
          <w:del w:id="1625" w:author="zhhx" w:date="2024-10-17T11:47:23Z">
            <w:r>
              <w:rPr>
                <w:rStyle w:val="36"/>
                <w:rFonts w:hint="eastAsia" w:ascii="宋体" w:hAnsi="宋体" w:eastAsia="宋体" w:cs="宋体"/>
                <w:bCs/>
                <w:sz w:val="24"/>
                <w:szCs w:val="24"/>
                <w:rPrChange w:id="1626" w:author="zhhx" w:date="2024-10-17T11:47:49Z">
                  <w:rPr>
                    <w:rStyle w:val="36"/>
                    <w:rFonts w:hint="eastAsia" w:cs="宋体" w:asciiTheme="minorEastAsia" w:hAnsiTheme="minorEastAsia"/>
                    <w:bCs/>
                    <w:sz w:val="24"/>
                    <w:szCs w:val="24"/>
                  </w:rPr>
                </w:rPrChange>
              </w:rPr>
              <w:delText>（四） 其他有关合同要求</w:delText>
            </w:r>
          </w:del>
          <w:del w:id="1628" w:author="zhhx" w:date="2024-10-17T11:47:23Z">
            <w:r>
              <w:rPr>
                <w:rFonts w:hint="eastAsia" w:ascii="宋体" w:hAnsi="宋体" w:eastAsia="宋体" w:cs="宋体"/>
                <w:sz w:val="24"/>
                <w:szCs w:val="24"/>
                <w:rPrChange w:id="1629" w:author="zhhx" w:date="2024-10-17T11:47:49Z">
                  <w:rPr>
                    <w:rFonts w:asciiTheme="minorEastAsia" w:hAnsiTheme="minorEastAsia"/>
                    <w:sz w:val="24"/>
                    <w:szCs w:val="24"/>
                  </w:rPr>
                </w:rPrChange>
              </w:rPr>
              <w:tab/>
            </w:r>
          </w:del>
          <w:del w:id="1631" w:author="zhhx" w:date="2024-10-17T11:47:23Z">
            <w:r>
              <w:rPr>
                <w:rFonts w:hint="eastAsia" w:ascii="宋体" w:hAnsi="宋体" w:eastAsia="宋体" w:cs="宋体"/>
                <w:sz w:val="24"/>
                <w:szCs w:val="24"/>
                <w:rPrChange w:id="1632" w:author="zhhx" w:date="2024-10-17T11:47:49Z">
                  <w:rPr>
                    <w:rFonts w:asciiTheme="minorEastAsia" w:hAnsiTheme="minorEastAsia"/>
                    <w:sz w:val="24"/>
                    <w:szCs w:val="24"/>
                  </w:rPr>
                </w:rPrChange>
              </w:rPr>
              <w:fldChar w:fldCharType="begin"/>
            </w:r>
          </w:del>
          <w:del w:id="1634" w:author="zhhx" w:date="2024-10-17T11:47:23Z">
            <w:r>
              <w:rPr>
                <w:rFonts w:hint="eastAsia" w:ascii="宋体" w:hAnsi="宋体" w:eastAsia="宋体" w:cs="宋体"/>
                <w:sz w:val="24"/>
                <w:szCs w:val="24"/>
                <w:rPrChange w:id="1635" w:author="zhhx" w:date="2024-10-17T11:47:49Z">
                  <w:rPr>
                    <w:rFonts w:asciiTheme="minorEastAsia" w:hAnsiTheme="minorEastAsia"/>
                    <w:sz w:val="24"/>
                    <w:szCs w:val="24"/>
                  </w:rPr>
                </w:rPrChange>
              </w:rPr>
              <w:delInstrText xml:space="preserve"> PAGEREF _Toc172627405 \h </w:delInstrText>
            </w:r>
          </w:del>
          <w:del w:id="1637" w:author="zhhx" w:date="2024-10-17T11:47:23Z">
            <w:r>
              <w:rPr>
                <w:rFonts w:hint="eastAsia" w:ascii="宋体" w:hAnsi="宋体" w:eastAsia="宋体" w:cs="宋体"/>
                <w:sz w:val="24"/>
                <w:szCs w:val="24"/>
                <w:rPrChange w:id="1638" w:author="zhhx" w:date="2024-10-17T11:47:49Z">
                  <w:rPr>
                    <w:rFonts w:asciiTheme="minorEastAsia" w:hAnsiTheme="minorEastAsia"/>
                    <w:sz w:val="24"/>
                    <w:szCs w:val="24"/>
                  </w:rPr>
                </w:rPrChange>
              </w:rPr>
              <w:fldChar w:fldCharType="separate"/>
            </w:r>
          </w:del>
          <w:del w:id="1640" w:author="zhhx" w:date="2024-10-17T11:47:23Z">
            <w:r>
              <w:rPr>
                <w:rFonts w:hint="eastAsia" w:ascii="宋体" w:hAnsi="宋体" w:eastAsia="宋体" w:cs="宋体"/>
                <w:sz w:val="24"/>
                <w:szCs w:val="24"/>
                <w:rPrChange w:id="1641" w:author="zhhx" w:date="2024-10-17T11:47:49Z">
                  <w:rPr>
                    <w:rFonts w:asciiTheme="minorEastAsia" w:hAnsiTheme="minorEastAsia"/>
                    <w:sz w:val="24"/>
                    <w:szCs w:val="24"/>
                  </w:rPr>
                </w:rPrChange>
              </w:rPr>
              <w:delText>129</w:delText>
            </w:r>
          </w:del>
          <w:del w:id="1643" w:author="zhhx" w:date="2024-10-17T11:47:23Z">
            <w:r>
              <w:rPr>
                <w:rFonts w:hint="eastAsia" w:ascii="宋体" w:hAnsi="宋体" w:eastAsia="宋体" w:cs="宋体"/>
                <w:sz w:val="24"/>
                <w:szCs w:val="24"/>
                <w:rPrChange w:id="1644" w:author="zhhx" w:date="2024-10-17T11:47:49Z">
                  <w:rPr>
                    <w:rFonts w:asciiTheme="minorEastAsia" w:hAnsiTheme="minorEastAsia"/>
                    <w:sz w:val="24"/>
                    <w:szCs w:val="24"/>
                  </w:rPr>
                </w:rPrChange>
              </w:rPr>
              <w:fldChar w:fldCharType="end"/>
            </w:r>
          </w:del>
          <w:del w:id="1646" w:author="zhhx" w:date="2024-10-17T11:47:23Z">
            <w:r>
              <w:rPr>
                <w:rFonts w:hint="eastAsia" w:ascii="宋体" w:hAnsi="宋体" w:eastAsia="宋体" w:cs="宋体"/>
                <w:sz w:val="24"/>
                <w:szCs w:val="24"/>
                <w:rPrChange w:id="1647" w:author="zhhx" w:date="2024-10-17T11:47:49Z">
                  <w:rPr>
                    <w:rFonts w:asciiTheme="minorEastAsia" w:hAnsiTheme="minorEastAsia"/>
                    <w:sz w:val="24"/>
                    <w:szCs w:val="24"/>
                  </w:rPr>
                </w:rPrChange>
              </w:rPr>
              <w:fldChar w:fldCharType="end"/>
            </w:r>
          </w:del>
        </w:p>
        <w:p w14:paraId="59218EEB">
          <w:pPr>
            <w:pStyle w:val="25"/>
            <w:tabs>
              <w:tab w:val="right" w:leader="dot" w:pos="9065"/>
            </w:tabs>
            <w:spacing w:line="260" w:lineRule="auto"/>
            <w:rPr>
              <w:del w:id="1650" w:author="zhhx" w:date="2024-10-17T11:47:23Z"/>
              <w:rFonts w:hint="eastAsia" w:ascii="宋体" w:hAnsi="宋体" w:eastAsia="宋体" w:cs="宋体"/>
              <w:kern w:val="2"/>
              <w:sz w:val="24"/>
              <w:szCs w:val="24"/>
              <w:rPrChange w:id="1651" w:author="zhhx" w:date="2024-10-17T11:47:49Z">
                <w:rPr>
                  <w:del w:id="1652" w:author="zhhx" w:date="2024-10-17T11:47:23Z"/>
                  <w:rFonts w:asciiTheme="minorEastAsia" w:hAnsiTheme="minorEastAsia" w:cstheme="minorBidi"/>
                  <w:kern w:val="2"/>
                  <w:sz w:val="24"/>
                  <w:szCs w:val="24"/>
                </w:rPr>
              </w:rPrChange>
            </w:rPr>
            <w:pPrChange w:id="1649" w:author="zhhx" w:date="2024-10-17T11:48:24Z">
              <w:pPr>
                <w:pStyle w:val="25"/>
                <w:tabs>
                  <w:tab w:val="right" w:leader="dot" w:pos="9065"/>
                </w:tabs>
              </w:pPr>
            </w:pPrChange>
          </w:pPr>
          <w:del w:id="1653" w:author="zhhx" w:date="2024-10-17T11:47:23Z">
            <w:r>
              <w:rPr>
                <w:rFonts w:hint="eastAsia" w:ascii="宋体" w:hAnsi="宋体" w:eastAsia="宋体" w:cs="宋体"/>
                <w:sz w:val="24"/>
                <w:szCs w:val="24"/>
                <w:rPrChange w:id="1654" w:author="zhhx" w:date="2024-10-17T11:47:49Z">
                  <w:rPr/>
                </w:rPrChange>
              </w:rPr>
              <w:fldChar w:fldCharType="begin"/>
            </w:r>
          </w:del>
          <w:del w:id="1656" w:author="zhhx" w:date="2024-10-17T11:47:23Z">
            <w:r>
              <w:rPr>
                <w:rFonts w:hint="eastAsia" w:ascii="宋体" w:hAnsi="宋体" w:eastAsia="宋体" w:cs="宋体"/>
                <w:sz w:val="24"/>
                <w:szCs w:val="24"/>
                <w:rPrChange w:id="1657" w:author="zhhx" w:date="2024-10-17T11:47:49Z">
                  <w:rPr/>
                </w:rPrChange>
              </w:rPr>
              <w:delInstrText xml:space="preserve"> HYPERLINK \l "_Toc172627406" </w:delInstrText>
            </w:r>
          </w:del>
          <w:del w:id="1659" w:author="zhhx" w:date="2024-10-17T11:47:23Z">
            <w:r>
              <w:rPr>
                <w:rFonts w:hint="eastAsia" w:ascii="宋体" w:hAnsi="宋体" w:eastAsia="宋体" w:cs="宋体"/>
                <w:sz w:val="24"/>
                <w:szCs w:val="24"/>
                <w:rPrChange w:id="1660" w:author="zhhx" w:date="2024-10-17T11:47:49Z">
                  <w:rPr/>
                </w:rPrChange>
              </w:rPr>
              <w:fldChar w:fldCharType="separate"/>
            </w:r>
          </w:del>
          <w:del w:id="1662" w:author="zhhx" w:date="2024-10-17T11:47:23Z">
            <w:r>
              <w:rPr>
                <w:rStyle w:val="36"/>
                <w:rFonts w:hint="eastAsia" w:ascii="宋体" w:hAnsi="宋体" w:eastAsia="宋体" w:cs="宋体"/>
                <w:bCs/>
                <w:sz w:val="24"/>
                <w:szCs w:val="24"/>
                <w:rPrChange w:id="1663" w:author="zhhx" w:date="2024-10-17T11:47:49Z">
                  <w:rPr>
                    <w:rStyle w:val="36"/>
                    <w:rFonts w:hint="eastAsia" w:cs="宋体" w:asciiTheme="minorEastAsia" w:hAnsiTheme="minorEastAsia"/>
                    <w:bCs/>
                    <w:sz w:val="24"/>
                    <w:szCs w:val="24"/>
                  </w:rPr>
                </w:rPrChange>
              </w:rPr>
              <w:delText>十、 需要说明的其他事项</w:delText>
            </w:r>
          </w:del>
          <w:del w:id="1665" w:author="zhhx" w:date="2024-10-17T11:47:23Z">
            <w:r>
              <w:rPr>
                <w:rFonts w:hint="eastAsia" w:ascii="宋体" w:hAnsi="宋体" w:eastAsia="宋体" w:cs="宋体"/>
                <w:sz w:val="24"/>
                <w:szCs w:val="24"/>
                <w:rPrChange w:id="1666" w:author="zhhx" w:date="2024-10-17T11:47:49Z">
                  <w:rPr>
                    <w:rFonts w:asciiTheme="minorEastAsia" w:hAnsiTheme="minorEastAsia"/>
                    <w:sz w:val="24"/>
                    <w:szCs w:val="24"/>
                  </w:rPr>
                </w:rPrChange>
              </w:rPr>
              <w:tab/>
            </w:r>
          </w:del>
          <w:del w:id="1668" w:author="zhhx" w:date="2024-10-17T11:47:23Z">
            <w:r>
              <w:rPr>
                <w:rFonts w:hint="eastAsia" w:ascii="宋体" w:hAnsi="宋体" w:eastAsia="宋体" w:cs="宋体"/>
                <w:sz w:val="24"/>
                <w:szCs w:val="24"/>
                <w:rPrChange w:id="1669" w:author="zhhx" w:date="2024-10-17T11:47:49Z">
                  <w:rPr>
                    <w:rFonts w:asciiTheme="minorEastAsia" w:hAnsiTheme="minorEastAsia"/>
                    <w:sz w:val="24"/>
                    <w:szCs w:val="24"/>
                  </w:rPr>
                </w:rPrChange>
              </w:rPr>
              <w:fldChar w:fldCharType="begin"/>
            </w:r>
          </w:del>
          <w:del w:id="1671" w:author="zhhx" w:date="2024-10-17T11:47:23Z">
            <w:r>
              <w:rPr>
                <w:rFonts w:hint="eastAsia" w:ascii="宋体" w:hAnsi="宋体" w:eastAsia="宋体" w:cs="宋体"/>
                <w:sz w:val="24"/>
                <w:szCs w:val="24"/>
                <w:rPrChange w:id="1672" w:author="zhhx" w:date="2024-10-17T11:47:49Z">
                  <w:rPr>
                    <w:rFonts w:asciiTheme="minorEastAsia" w:hAnsiTheme="minorEastAsia"/>
                    <w:sz w:val="24"/>
                    <w:szCs w:val="24"/>
                  </w:rPr>
                </w:rPrChange>
              </w:rPr>
              <w:delInstrText xml:space="preserve"> PAGEREF _Toc172627406 \h </w:delInstrText>
            </w:r>
          </w:del>
          <w:del w:id="1674" w:author="zhhx" w:date="2024-10-17T11:47:23Z">
            <w:r>
              <w:rPr>
                <w:rFonts w:hint="eastAsia" w:ascii="宋体" w:hAnsi="宋体" w:eastAsia="宋体" w:cs="宋体"/>
                <w:sz w:val="24"/>
                <w:szCs w:val="24"/>
                <w:rPrChange w:id="1675" w:author="zhhx" w:date="2024-10-17T11:47:49Z">
                  <w:rPr>
                    <w:rFonts w:asciiTheme="minorEastAsia" w:hAnsiTheme="minorEastAsia"/>
                    <w:sz w:val="24"/>
                    <w:szCs w:val="24"/>
                  </w:rPr>
                </w:rPrChange>
              </w:rPr>
              <w:fldChar w:fldCharType="separate"/>
            </w:r>
          </w:del>
          <w:del w:id="1677" w:author="zhhx" w:date="2024-10-17T11:47:23Z">
            <w:r>
              <w:rPr>
                <w:rFonts w:hint="eastAsia" w:ascii="宋体" w:hAnsi="宋体" w:eastAsia="宋体" w:cs="宋体"/>
                <w:sz w:val="24"/>
                <w:szCs w:val="24"/>
                <w:rPrChange w:id="1678" w:author="zhhx" w:date="2024-10-17T11:47:49Z">
                  <w:rPr>
                    <w:rFonts w:asciiTheme="minorEastAsia" w:hAnsiTheme="minorEastAsia"/>
                    <w:sz w:val="24"/>
                    <w:szCs w:val="24"/>
                  </w:rPr>
                </w:rPrChange>
              </w:rPr>
              <w:delText>129</w:delText>
            </w:r>
          </w:del>
          <w:del w:id="1680" w:author="zhhx" w:date="2024-10-17T11:47:23Z">
            <w:r>
              <w:rPr>
                <w:rFonts w:hint="eastAsia" w:ascii="宋体" w:hAnsi="宋体" w:eastAsia="宋体" w:cs="宋体"/>
                <w:sz w:val="24"/>
                <w:szCs w:val="24"/>
                <w:rPrChange w:id="1681" w:author="zhhx" w:date="2024-10-17T11:47:49Z">
                  <w:rPr>
                    <w:rFonts w:asciiTheme="minorEastAsia" w:hAnsiTheme="minorEastAsia"/>
                    <w:sz w:val="24"/>
                    <w:szCs w:val="24"/>
                  </w:rPr>
                </w:rPrChange>
              </w:rPr>
              <w:fldChar w:fldCharType="end"/>
            </w:r>
          </w:del>
          <w:del w:id="1683" w:author="zhhx" w:date="2024-10-17T11:47:23Z">
            <w:r>
              <w:rPr>
                <w:rFonts w:hint="eastAsia" w:ascii="宋体" w:hAnsi="宋体" w:eastAsia="宋体" w:cs="宋体"/>
                <w:sz w:val="24"/>
                <w:szCs w:val="24"/>
                <w:rPrChange w:id="1684" w:author="zhhx" w:date="2024-10-17T11:47:49Z">
                  <w:rPr>
                    <w:rFonts w:asciiTheme="minorEastAsia" w:hAnsiTheme="minorEastAsia"/>
                    <w:sz w:val="24"/>
                    <w:szCs w:val="24"/>
                  </w:rPr>
                </w:rPrChange>
              </w:rPr>
              <w:fldChar w:fldCharType="end"/>
            </w:r>
          </w:del>
        </w:p>
        <w:p w14:paraId="6DE29BE7">
          <w:pPr>
            <w:pStyle w:val="28"/>
            <w:tabs>
              <w:tab w:val="right" w:leader="dot" w:pos="9065"/>
            </w:tabs>
            <w:spacing w:line="260" w:lineRule="auto"/>
            <w:rPr>
              <w:del w:id="1687" w:author="zhhx" w:date="2024-10-17T11:47:23Z"/>
              <w:rFonts w:hint="eastAsia" w:ascii="宋体" w:hAnsi="宋体" w:eastAsia="宋体" w:cs="宋体"/>
              <w:kern w:val="2"/>
              <w:sz w:val="24"/>
              <w:szCs w:val="24"/>
              <w:rPrChange w:id="1688" w:author="zhhx" w:date="2024-10-17T11:47:49Z">
                <w:rPr>
                  <w:del w:id="1689" w:author="zhhx" w:date="2024-10-17T11:47:23Z"/>
                  <w:rFonts w:asciiTheme="minorEastAsia" w:hAnsiTheme="minorEastAsia" w:cstheme="minorBidi"/>
                  <w:kern w:val="2"/>
                  <w:sz w:val="24"/>
                  <w:szCs w:val="24"/>
                </w:rPr>
              </w:rPrChange>
            </w:rPr>
            <w:pPrChange w:id="1686" w:author="zhhx" w:date="2024-10-17T11:48:24Z">
              <w:pPr>
                <w:pStyle w:val="28"/>
                <w:tabs>
                  <w:tab w:val="right" w:leader="dot" w:pos="9065"/>
                </w:tabs>
              </w:pPr>
            </w:pPrChange>
          </w:pPr>
          <w:del w:id="1690" w:author="zhhx" w:date="2024-10-17T11:47:23Z">
            <w:r>
              <w:rPr>
                <w:rFonts w:hint="eastAsia" w:ascii="宋体" w:hAnsi="宋体" w:eastAsia="宋体" w:cs="宋体"/>
                <w:sz w:val="24"/>
                <w:szCs w:val="24"/>
                <w:rPrChange w:id="1691" w:author="zhhx" w:date="2024-10-17T11:47:49Z">
                  <w:rPr/>
                </w:rPrChange>
              </w:rPr>
              <w:fldChar w:fldCharType="begin"/>
            </w:r>
          </w:del>
          <w:del w:id="1693" w:author="zhhx" w:date="2024-10-17T11:47:23Z">
            <w:r>
              <w:rPr>
                <w:rFonts w:hint="eastAsia" w:ascii="宋体" w:hAnsi="宋体" w:eastAsia="宋体" w:cs="宋体"/>
                <w:sz w:val="24"/>
                <w:szCs w:val="24"/>
                <w:rPrChange w:id="1694" w:author="zhhx" w:date="2024-10-17T11:47:49Z">
                  <w:rPr/>
                </w:rPrChange>
              </w:rPr>
              <w:delInstrText xml:space="preserve"> HYPERLINK \l "_Toc172627407" </w:delInstrText>
            </w:r>
          </w:del>
          <w:del w:id="1696" w:author="zhhx" w:date="2024-10-17T11:47:23Z">
            <w:r>
              <w:rPr>
                <w:rFonts w:hint="eastAsia" w:ascii="宋体" w:hAnsi="宋体" w:eastAsia="宋体" w:cs="宋体"/>
                <w:sz w:val="24"/>
                <w:szCs w:val="24"/>
                <w:rPrChange w:id="1697" w:author="zhhx" w:date="2024-10-17T11:47:49Z">
                  <w:rPr/>
                </w:rPrChange>
              </w:rPr>
              <w:fldChar w:fldCharType="separate"/>
            </w:r>
          </w:del>
          <w:del w:id="1699" w:author="zhhx" w:date="2024-10-17T11:47:23Z">
            <w:r>
              <w:rPr>
                <w:rStyle w:val="36"/>
                <w:rFonts w:hint="eastAsia" w:ascii="宋体" w:hAnsi="宋体" w:eastAsia="宋体" w:cs="宋体"/>
                <w:bCs/>
                <w:sz w:val="24"/>
                <w:szCs w:val="24"/>
                <w:rPrChange w:id="1700" w:author="zhhx" w:date="2024-10-17T11:47:49Z">
                  <w:rPr>
                    <w:rStyle w:val="36"/>
                    <w:rFonts w:hint="eastAsia" w:cs="宋体" w:asciiTheme="minorEastAsia" w:hAnsiTheme="minorEastAsia"/>
                    <w:bCs/>
                    <w:sz w:val="24"/>
                    <w:szCs w:val="24"/>
                  </w:rPr>
                </w:rPrChange>
              </w:rPr>
              <w:delText>（一） 零星维修材料费用</w:delText>
            </w:r>
          </w:del>
          <w:del w:id="1702" w:author="zhhx" w:date="2024-10-17T11:47:23Z">
            <w:r>
              <w:rPr>
                <w:rFonts w:hint="eastAsia" w:ascii="宋体" w:hAnsi="宋体" w:eastAsia="宋体" w:cs="宋体"/>
                <w:sz w:val="24"/>
                <w:szCs w:val="24"/>
                <w:rPrChange w:id="1703" w:author="zhhx" w:date="2024-10-17T11:47:49Z">
                  <w:rPr>
                    <w:rFonts w:asciiTheme="minorEastAsia" w:hAnsiTheme="minorEastAsia"/>
                    <w:sz w:val="24"/>
                    <w:szCs w:val="24"/>
                  </w:rPr>
                </w:rPrChange>
              </w:rPr>
              <w:tab/>
            </w:r>
          </w:del>
          <w:del w:id="1705" w:author="zhhx" w:date="2024-10-17T11:47:23Z">
            <w:r>
              <w:rPr>
                <w:rFonts w:hint="eastAsia" w:ascii="宋体" w:hAnsi="宋体" w:eastAsia="宋体" w:cs="宋体"/>
                <w:sz w:val="24"/>
                <w:szCs w:val="24"/>
                <w:rPrChange w:id="1706" w:author="zhhx" w:date="2024-10-17T11:47:49Z">
                  <w:rPr>
                    <w:rFonts w:asciiTheme="minorEastAsia" w:hAnsiTheme="minorEastAsia"/>
                    <w:sz w:val="24"/>
                    <w:szCs w:val="24"/>
                  </w:rPr>
                </w:rPrChange>
              </w:rPr>
              <w:fldChar w:fldCharType="begin"/>
            </w:r>
          </w:del>
          <w:del w:id="1708" w:author="zhhx" w:date="2024-10-17T11:47:23Z">
            <w:r>
              <w:rPr>
                <w:rFonts w:hint="eastAsia" w:ascii="宋体" w:hAnsi="宋体" w:eastAsia="宋体" w:cs="宋体"/>
                <w:sz w:val="24"/>
                <w:szCs w:val="24"/>
                <w:rPrChange w:id="1709" w:author="zhhx" w:date="2024-10-17T11:47:49Z">
                  <w:rPr>
                    <w:rFonts w:asciiTheme="minorEastAsia" w:hAnsiTheme="minorEastAsia"/>
                    <w:sz w:val="24"/>
                    <w:szCs w:val="24"/>
                  </w:rPr>
                </w:rPrChange>
              </w:rPr>
              <w:delInstrText xml:space="preserve"> PAGEREF _Toc172627407 \h </w:delInstrText>
            </w:r>
          </w:del>
          <w:del w:id="1711" w:author="zhhx" w:date="2024-10-17T11:47:23Z">
            <w:r>
              <w:rPr>
                <w:rFonts w:hint="eastAsia" w:ascii="宋体" w:hAnsi="宋体" w:eastAsia="宋体" w:cs="宋体"/>
                <w:sz w:val="24"/>
                <w:szCs w:val="24"/>
                <w:rPrChange w:id="1712" w:author="zhhx" w:date="2024-10-17T11:47:49Z">
                  <w:rPr>
                    <w:rFonts w:asciiTheme="minorEastAsia" w:hAnsiTheme="minorEastAsia"/>
                    <w:sz w:val="24"/>
                    <w:szCs w:val="24"/>
                  </w:rPr>
                </w:rPrChange>
              </w:rPr>
              <w:fldChar w:fldCharType="separate"/>
            </w:r>
          </w:del>
          <w:del w:id="1714" w:author="zhhx" w:date="2024-10-17T11:47:23Z">
            <w:r>
              <w:rPr>
                <w:rFonts w:hint="eastAsia" w:ascii="宋体" w:hAnsi="宋体" w:eastAsia="宋体" w:cs="宋体"/>
                <w:sz w:val="24"/>
                <w:szCs w:val="24"/>
                <w:rPrChange w:id="1715" w:author="zhhx" w:date="2024-10-17T11:47:49Z">
                  <w:rPr>
                    <w:rFonts w:asciiTheme="minorEastAsia" w:hAnsiTheme="minorEastAsia"/>
                    <w:sz w:val="24"/>
                    <w:szCs w:val="24"/>
                  </w:rPr>
                </w:rPrChange>
              </w:rPr>
              <w:delText>129</w:delText>
            </w:r>
          </w:del>
          <w:del w:id="1717" w:author="zhhx" w:date="2024-10-17T11:47:23Z">
            <w:r>
              <w:rPr>
                <w:rFonts w:hint="eastAsia" w:ascii="宋体" w:hAnsi="宋体" w:eastAsia="宋体" w:cs="宋体"/>
                <w:sz w:val="24"/>
                <w:szCs w:val="24"/>
                <w:rPrChange w:id="1718" w:author="zhhx" w:date="2024-10-17T11:47:49Z">
                  <w:rPr>
                    <w:rFonts w:asciiTheme="minorEastAsia" w:hAnsiTheme="minorEastAsia"/>
                    <w:sz w:val="24"/>
                    <w:szCs w:val="24"/>
                  </w:rPr>
                </w:rPrChange>
              </w:rPr>
              <w:fldChar w:fldCharType="end"/>
            </w:r>
          </w:del>
          <w:del w:id="1720" w:author="zhhx" w:date="2024-10-17T11:47:23Z">
            <w:r>
              <w:rPr>
                <w:rFonts w:hint="eastAsia" w:ascii="宋体" w:hAnsi="宋体" w:eastAsia="宋体" w:cs="宋体"/>
                <w:sz w:val="24"/>
                <w:szCs w:val="24"/>
                <w:rPrChange w:id="1721" w:author="zhhx" w:date="2024-10-17T11:47:49Z">
                  <w:rPr>
                    <w:rFonts w:asciiTheme="minorEastAsia" w:hAnsiTheme="minorEastAsia"/>
                    <w:sz w:val="24"/>
                    <w:szCs w:val="24"/>
                  </w:rPr>
                </w:rPrChange>
              </w:rPr>
              <w:fldChar w:fldCharType="end"/>
            </w:r>
          </w:del>
        </w:p>
        <w:p w14:paraId="6CA34E04">
          <w:pPr>
            <w:pStyle w:val="28"/>
            <w:tabs>
              <w:tab w:val="right" w:leader="dot" w:pos="9065"/>
            </w:tabs>
            <w:spacing w:line="260" w:lineRule="auto"/>
            <w:rPr>
              <w:del w:id="1724" w:author="zhhx" w:date="2024-10-17T11:47:23Z"/>
              <w:rFonts w:hint="eastAsia" w:ascii="宋体" w:hAnsi="宋体" w:eastAsia="宋体" w:cs="宋体"/>
              <w:kern w:val="2"/>
              <w:sz w:val="24"/>
              <w:szCs w:val="24"/>
              <w:rPrChange w:id="1725" w:author="zhhx" w:date="2024-10-17T11:47:49Z">
                <w:rPr>
                  <w:del w:id="1726" w:author="zhhx" w:date="2024-10-17T11:47:23Z"/>
                  <w:rFonts w:asciiTheme="minorEastAsia" w:hAnsiTheme="minorEastAsia" w:cstheme="minorBidi"/>
                  <w:kern w:val="2"/>
                  <w:sz w:val="24"/>
                  <w:szCs w:val="24"/>
                </w:rPr>
              </w:rPrChange>
            </w:rPr>
            <w:pPrChange w:id="1723" w:author="zhhx" w:date="2024-10-17T11:48:24Z">
              <w:pPr>
                <w:pStyle w:val="28"/>
                <w:tabs>
                  <w:tab w:val="right" w:leader="dot" w:pos="9065"/>
                </w:tabs>
              </w:pPr>
            </w:pPrChange>
          </w:pPr>
          <w:del w:id="1727" w:author="zhhx" w:date="2024-10-17T11:47:23Z">
            <w:r>
              <w:rPr>
                <w:rFonts w:hint="eastAsia" w:ascii="宋体" w:hAnsi="宋体" w:eastAsia="宋体" w:cs="宋体"/>
                <w:sz w:val="24"/>
                <w:szCs w:val="24"/>
                <w:rPrChange w:id="1728" w:author="zhhx" w:date="2024-10-17T11:47:49Z">
                  <w:rPr/>
                </w:rPrChange>
              </w:rPr>
              <w:fldChar w:fldCharType="begin"/>
            </w:r>
          </w:del>
          <w:del w:id="1730" w:author="zhhx" w:date="2024-10-17T11:47:23Z">
            <w:r>
              <w:rPr>
                <w:rFonts w:hint="eastAsia" w:ascii="宋体" w:hAnsi="宋体" w:eastAsia="宋体" w:cs="宋体"/>
                <w:sz w:val="24"/>
                <w:szCs w:val="24"/>
                <w:rPrChange w:id="1731" w:author="zhhx" w:date="2024-10-17T11:47:49Z">
                  <w:rPr/>
                </w:rPrChange>
              </w:rPr>
              <w:delInstrText xml:space="preserve"> HYPERLINK \l "_Toc172627408" </w:delInstrText>
            </w:r>
          </w:del>
          <w:del w:id="1733" w:author="zhhx" w:date="2024-10-17T11:47:23Z">
            <w:r>
              <w:rPr>
                <w:rFonts w:hint="eastAsia" w:ascii="宋体" w:hAnsi="宋体" w:eastAsia="宋体" w:cs="宋体"/>
                <w:sz w:val="24"/>
                <w:szCs w:val="24"/>
                <w:rPrChange w:id="1734" w:author="zhhx" w:date="2024-10-17T11:47:49Z">
                  <w:rPr/>
                </w:rPrChange>
              </w:rPr>
              <w:fldChar w:fldCharType="separate"/>
            </w:r>
          </w:del>
          <w:del w:id="1736" w:author="zhhx" w:date="2024-10-17T11:47:23Z">
            <w:r>
              <w:rPr>
                <w:rStyle w:val="36"/>
                <w:rFonts w:hint="eastAsia" w:ascii="宋体" w:hAnsi="宋体" w:eastAsia="宋体" w:cs="宋体"/>
                <w:bCs/>
                <w:sz w:val="24"/>
                <w:szCs w:val="24"/>
                <w:rPrChange w:id="1737" w:author="zhhx" w:date="2024-10-17T11:47:49Z">
                  <w:rPr>
                    <w:rStyle w:val="36"/>
                    <w:rFonts w:hint="eastAsia" w:cs="宋体" w:asciiTheme="minorEastAsia" w:hAnsiTheme="minorEastAsia"/>
                    <w:bCs/>
                    <w:sz w:val="24"/>
                    <w:szCs w:val="24"/>
                  </w:rPr>
                </w:rPrChange>
              </w:rPr>
              <w:delText>（二） 低值易耗品费用</w:delText>
            </w:r>
          </w:del>
          <w:del w:id="1739" w:author="zhhx" w:date="2024-10-17T11:47:23Z">
            <w:r>
              <w:rPr>
                <w:rFonts w:hint="eastAsia" w:ascii="宋体" w:hAnsi="宋体" w:eastAsia="宋体" w:cs="宋体"/>
                <w:sz w:val="24"/>
                <w:szCs w:val="24"/>
                <w:rPrChange w:id="1740" w:author="zhhx" w:date="2024-10-17T11:47:49Z">
                  <w:rPr>
                    <w:rFonts w:asciiTheme="minorEastAsia" w:hAnsiTheme="minorEastAsia"/>
                    <w:sz w:val="24"/>
                    <w:szCs w:val="24"/>
                  </w:rPr>
                </w:rPrChange>
              </w:rPr>
              <w:tab/>
            </w:r>
          </w:del>
          <w:del w:id="1742" w:author="zhhx" w:date="2024-10-17T11:47:23Z">
            <w:r>
              <w:rPr>
                <w:rFonts w:hint="eastAsia" w:ascii="宋体" w:hAnsi="宋体" w:eastAsia="宋体" w:cs="宋体"/>
                <w:sz w:val="24"/>
                <w:szCs w:val="24"/>
                <w:rPrChange w:id="1743" w:author="zhhx" w:date="2024-10-17T11:47:49Z">
                  <w:rPr>
                    <w:rFonts w:asciiTheme="minorEastAsia" w:hAnsiTheme="minorEastAsia"/>
                    <w:sz w:val="24"/>
                    <w:szCs w:val="24"/>
                  </w:rPr>
                </w:rPrChange>
              </w:rPr>
              <w:fldChar w:fldCharType="begin"/>
            </w:r>
          </w:del>
          <w:del w:id="1745" w:author="zhhx" w:date="2024-10-17T11:47:23Z">
            <w:r>
              <w:rPr>
                <w:rFonts w:hint="eastAsia" w:ascii="宋体" w:hAnsi="宋体" w:eastAsia="宋体" w:cs="宋体"/>
                <w:sz w:val="24"/>
                <w:szCs w:val="24"/>
                <w:rPrChange w:id="1746" w:author="zhhx" w:date="2024-10-17T11:47:49Z">
                  <w:rPr>
                    <w:rFonts w:asciiTheme="minorEastAsia" w:hAnsiTheme="minorEastAsia"/>
                    <w:sz w:val="24"/>
                    <w:szCs w:val="24"/>
                  </w:rPr>
                </w:rPrChange>
              </w:rPr>
              <w:delInstrText xml:space="preserve"> PAGEREF _Toc172627408 \h </w:delInstrText>
            </w:r>
          </w:del>
          <w:del w:id="1748" w:author="zhhx" w:date="2024-10-17T11:47:23Z">
            <w:r>
              <w:rPr>
                <w:rFonts w:hint="eastAsia" w:ascii="宋体" w:hAnsi="宋体" w:eastAsia="宋体" w:cs="宋体"/>
                <w:sz w:val="24"/>
                <w:szCs w:val="24"/>
                <w:rPrChange w:id="1749" w:author="zhhx" w:date="2024-10-17T11:47:49Z">
                  <w:rPr>
                    <w:rFonts w:asciiTheme="minorEastAsia" w:hAnsiTheme="minorEastAsia"/>
                    <w:sz w:val="24"/>
                    <w:szCs w:val="24"/>
                  </w:rPr>
                </w:rPrChange>
              </w:rPr>
              <w:fldChar w:fldCharType="separate"/>
            </w:r>
          </w:del>
          <w:del w:id="1751" w:author="zhhx" w:date="2024-10-17T11:47:23Z">
            <w:r>
              <w:rPr>
                <w:rFonts w:hint="eastAsia" w:ascii="宋体" w:hAnsi="宋体" w:eastAsia="宋体" w:cs="宋体"/>
                <w:sz w:val="24"/>
                <w:szCs w:val="24"/>
                <w:rPrChange w:id="1752" w:author="zhhx" w:date="2024-10-17T11:47:49Z">
                  <w:rPr>
                    <w:rFonts w:asciiTheme="minorEastAsia" w:hAnsiTheme="minorEastAsia"/>
                    <w:sz w:val="24"/>
                    <w:szCs w:val="24"/>
                  </w:rPr>
                </w:rPrChange>
              </w:rPr>
              <w:delText>129</w:delText>
            </w:r>
          </w:del>
          <w:del w:id="1754" w:author="zhhx" w:date="2024-10-17T11:47:23Z">
            <w:r>
              <w:rPr>
                <w:rFonts w:hint="eastAsia" w:ascii="宋体" w:hAnsi="宋体" w:eastAsia="宋体" w:cs="宋体"/>
                <w:sz w:val="24"/>
                <w:szCs w:val="24"/>
                <w:rPrChange w:id="1755" w:author="zhhx" w:date="2024-10-17T11:47:49Z">
                  <w:rPr>
                    <w:rFonts w:asciiTheme="minorEastAsia" w:hAnsiTheme="minorEastAsia"/>
                    <w:sz w:val="24"/>
                    <w:szCs w:val="24"/>
                  </w:rPr>
                </w:rPrChange>
              </w:rPr>
              <w:fldChar w:fldCharType="end"/>
            </w:r>
          </w:del>
          <w:del w:id="1757" w:author="zhhx" w:date="2024-10-17T11:47:23Z">
            <w:r>
              <w:rPr>
                <w:rFonts w:hint="eastAsia" w:ascii="宋体" w:hAnsi="宋体" w:eastAsia="宋体" w:cs="宋体"/>
                <w:sz w:val="24"/>
                <w:szCs w:val="24"/>
                <w:rPrChange w:id="1758" w:author="zhhx" w:date="2024-10-17T11:47:49Z">
                  <w:rPr>
                    <w:rFonts w:asciiTheme="minorEastAsia" w:hAnsiTheme="minorEastAsia"/>
                    <w:sz w:val="24"/>
                    <w:szCs w:val="24"/>
                  </w:rPr>
                </w:rPrChange>
              </w:rPr>
              <w:fldChar w:fldCharType="end"/>
            </w:r>
          </w:del>
        </w:p>
        <w:p w14:paraId="70FF6066">
          <w:pPr>
            <w:pStyle w:val="28"/>
            <w:tabs>
              <w:tab w:val="right" w:leader="dot" w:pos="9065"/>
            </w:tabs>
            <w:spacing w:line="260" w:lineRule="auto"/>
            <w:rPr>
              <w:del w:id="1761" w:author="zhhx" w:date="2024-10-17T11:47:23Z"/>
              <w:rFonts w:hint="eastAsia" w:ascii="宋体" w:hAnsi="宋体" w:eastAsia="宋体" w:cs="宋体"/>
              <w:kern w:val="2"/>
              <w:sz w:val="24"/>
              <w:szCs w:val="24"/>
              <w:rPrChange w:id="1762" w:author="zhhx" w:date="2024-10-17T11:47:49Z">
                <w:rPr>
                  <w:del w:id="1763" w:author="zhhx" w:date="2024-10-17T11:47:23Z"/>
                  <w:rFonts w:asciiTheme="minorEastAsia" w:hAnsiTheme="minorEastAsia" w:cstheme="minorBidi"/>
                  <w:kern w:val="2"/>
                  <w:sz w:val="24"/>
                  <w:szCs w:val="24"/>
                </w:rPr>
              </w:rPrChange>
            </w:rPr>
            <w:pPrChange w:id="1760" w:author="zhhx" w:date="2024-10-17T11:48:24Z">
              <w:pPr>
                <w:pStyle w:val="28"/>
                <w:tabs>
                  <w:tab w:val="right" w:leader="dot" w:pos="9065"/>
                </w:tabs>
              </w:pPr>
            </w:pPrChange>
          </w:pPr>
          <w:del w:id="1764" w:author="zhhx" w:date="2024-10-17T11:47:23Z">
            <w:r>
              <w:rPr>
                <w:rFonts w:hint="eastAsia" w:ascii="宋体" w:hAnsi="宋体" w:eastAsia="宋体" w:cs="宋体"/>
                <w:sz w:val="24"/>
                <w:szCs w:val="24"/>
                <w:rPrChange w:id="1765" w:author="zhhx" w:date="2024-10-17T11:47:49Z">
                  <w:rPr/>
                </w:rPrChange>
              </w:rPr>
              <w:fldChar w:fldCharType="begin"/>
            </w:r>
          </w:del>
          <w:del w:id="1767" w:author="zhhx" w:date="2024-10-17T11:47:23Z">
            <w:r>
              <w:rPr>
                <w:rFonts w:hint="eastAsia" w:ascii="宋体" w:hAnsi="宋体" w:eastAsia="宋体" w:cs="宋体"/>
                <w:sz w:val="24"/>
                <w:szCs w:val="24"/>
                <w:rPrChange w:id="1768" w:author="zhhx" w:date="2024-10-17T11:47:49Z">
                  <w:rPr/>
                </w:rPrChange>
              </w:rPr>
              <w:delInstrText xml:space="preserve"> HYPERLINK \l "_Toc172627409" </w:delInstrText>
            </w:r>
          </w:del>
          <w:del w:id="1770" w:author="zhhx" w:date="2024-10-17T11:47:23Z">
            <w:r>
              <w:rPr>
                <w:rFonts w:hint="eastAsia" w:ascii="宋体" w:hAnsi="宋体" w:eastAsia="宋体" w:cs="宋体"/>
                <w:sz w:val="24"/>
                <w:szCs w:val="24"/>
                <w:rPrChange w:id="1771" w:author="zhhx" w:date="2024-10-17T11:47:49Z">
                  <w:rPr/>
                </w:rPrChange>
              </w:rPr>
              <w:fldChar w:fldCharType="separate"/>
            </w:r>
          </w:del>
          <w:del w:id="1773" w:author="zhhx" w:date="2024-10-17T11:47:23Z">
            <w:r>
              <w:rPr>
                <w:rStyle w:val="36"/>
                <w:rFonts w:hint="eastAsia" w:ascii="宋体" w:hAnsi="宋体" w:eastAsia="宋体" w:cs="宋体"/>
                <w:bCs/>
                <w:sz w:val="24"/>
                <w:szCs w:val="24"/>
                <w:rPrChange w:id="1774" w:author="zhhx" w:date="2024-10-17T11:47:49Z">
                  <w:rPr>
                    <w:rStyle w:val="36"/>
                    <w:rFonts w:hint="eastAsia" w:cs="宋体" w:asciiTheme="minorEastAsia" w:hAnsiTheme="minorEastAsia"/>
                    <w:bCs/>
                    <w:sz w:val="24"/>
                    <w:szCs w:val="24"/>
                  </w:rPr>
                </w:rPrChange>
              </w:rPr>
              <w:delText>（三） 苗木费用</w:delText>
            </w:r>
          </w:del>
          <w:del w:id="1776" w:author="zhhx" w:date="2024-10-17T11:47:23Z">
            <w:r>
              <w:rPr>
                <w:rFonts w:hint="eastAsia" w:ascii="宋体" w:hAnsi="宋体" w:eastAsia="宋体" w:cs="宋体"/>
                <w:sz w:val="24"/>
                <w:szCs w:val="24"/>
                <w:rPrChange w:id="1777" w:author="zhhx" w:date="2024-10-17T11:47:49Z">
                  <w:rPr>
                    <w:rFonts w:asciiTheme="minorEastAsia" w:hAnsiTheme="minorEastAsia"/>
                    <w:sz w:val="24"/>
                    <w:szCs w:val="24"/>
                  </w:rPr>
                </w:rPrChange>
              </w:rPr>
              <w:tab/>
            </w:r>
          </w:del>
          <w:del w:id="1779" w:author="zhhx" w:date="2024-10-17T11:47:23Z">
            <w:r>
              <w:rPr>
                <w:rFonts w:hint="eastAsia" w:ascii="宋体" w:hAnsi="宋体" w:eastAsia="宋体" w:cs="宋体"/>
                <w:sz w:val="24"/>
                <w:szCs w:val="24"/>
                <w:rPrChange w:id="1780" w:author="zhhx" w:date="2024-10-17T11:47:49Z">
                  <w:rPr>
                    <w:rFonts w:asciiTheme="minorEastAsia" w:hAnsiTheme="minorEastAsia"/>
                    <w:sz w:val="24"/>
                    <w:szCs w:val="24"/>
                  </w:rPr>
                </w:rPrChange>
              </w:rPr>
              <w:fldChar w:fldCharType="begin"/>
            </w:r>
          </w:del>
          <w:del w:id="1782" w:author="zhhx" w:date="2024-10-17T11:47:23Z">
            <w:r>
              <w:rPr>
                <w:rFonts w:hint="eastAsia" w:ascii="宋体" w:hAnsi="宋体" w:eastAsia="宋体" w:cs="宋体"/>
                <w:sz w:val="24"/>
                <w:szCs w:val="24"/>
                <w:rPrChange w:id="1783" w:author="zhhx" w:date="2024-10-17T11:47:49Z">
                  <w:rPr>
                    <w:rFonts w:asciiTheme="minorEastAsia" w:hAnsiTheme="minorEastAsia"/>
                    <w:sz w:val="24"/>
                    <w:szCs w:val="24"/>
                  </w:rPr>
                </w:rPrChange>
              </w:rPr>
              <w:delInstrText xml:space="preserve"> PAGEREF _Toc172627409 \h </w:delInstrText>
            </w:r>
          </w:del>
          <w:del w:id="1785" w:author="zhhx" w:date="2024-10-17T11:47:23Z">
            <w:r>
              <w:rPr>
                <w:rFonts w:hint="eastAsia" w:ascii="宋体" w:hAnsi="宋体" w:eastAsia="宋体" w:cs="宋体"/>
                <w:sz w:val="24"/>
                <w:szCs w:val="24"/>
                <w:rPrChange w:id="1786" w:author="zhhx" w:date="2024-10-17T11:47:49Z">
                  <w:rPr>
                    <w:rFonts w:asciiTheme="minorEastAsia" w:hAnsiTheme="minorEastAsia"/>
                    <w:sz w:val="24"/>
                    <w:szCs w:val="24"/>
                  </w:rPr>
                </w:rPrChange>
              </w:rPr>
              <w:fldChar w:fldCharType="separate"/>
            </w:r>
          </w:del>
          <w:del w:id="1788" w:author="zhhx" w:date="2024-10-17T11:47:23Z">
            <w:r>
              <w:rPr>
                <w:rFonts w:hint="eastAsia" w:ascii="宋体" w:hAnsi="宋体" w:eastAsia="宋体" w:cs="宋体"/>
                <w:sz w:val="24"/>
                <w:szCs w:val="24"/>
                <w:rPrChange w:id="1789" w:author="zhhx" w:date="2024-10-17T11:47:49Z">
                  <w:rPr>
                    <w:rFonts w:asciiTheme="minorEastAsia" w:hAnsiTheme="minorEastAsia"/>
                    <w:sz w:val="24"/>
                    <w:szCs w:val="24"/>
                  </w:rPr>
                </w:rPrChange>
              </w:rPr>
              <w:delText>129</w:delText>
            </w:r>
          </w:del>
          <w:del w:id="1791" w:author="zhhx" w:date="2024-10-17T11:47:23Z">
            <w:r>
              <w:rPr>
                <w:rFonts w:hint="eastAsia" w:ascii="宋体" w:hAnsi="宋体" w:eastAsia="宋体" w:cs="宋体"/>
                <w:sz w:val="24"/>
                <w:szCs w:val="24"/>
                <w:rPrChange w:id="1792" w:author="zhhx" w:date="2024-10-17T11:47:49Z">
                  <w:rPr>
                    <w:rFonts w:asciiTheme="minorEastAsia" w:hAnsiTheme="minorEastAsia"/>
                    <w:sz w:val="24"/>
                    <w:szCs w:val="24"/>
                  </w:rPr>
                </w:rPrChange>
              </w:rPr>
              <w:fldChar w:fldCharType="end"/>
            </w:r>
          </w:del>
          <w:del w:id="1794" w:author="zhhx" w:date="2024-10-17T11:47:23Z">
            <w:r>
              <w:rPr>
                <w:rFonts w:hint="eastAsia" w:ascii="宋体" w:hAnsi="宋体" w:eastAsia="宋体" w:cs="宋体"/>
                <w:sz w:val="24"/>
                <w:szCs w:val="24"/>
                <w:rPrChange w:id="1795" w:author="zhhx" w:date="2024-10-17T11:47:49Z">
                  <w:rPr>
                    <w:rFonts w:asciiTheme="minorEastAsia" w:hAnsiTheme="minorEastAsia"/>
                    <w:sz w:val="24"/>
                    <w:szCs w:val="24"/>
                  </w:rPr>
                </w:rPrChange>
              </w:rPr>
              <w:fldChar w:fldCharType="end"/>
            </w:r>
          </w:del>
        </w:p>
        <w:p w14:paraId="72AE81F3">
          <w:pPr>
            <w:pStyle w:val="28"/>
            <w:tabs>
              <w:tab w:val="right" w:leader="dot" w:pos="9065"/>
            </w:tabs>
            <w:spacing w:line="260" w:lineRule="auto"/>
            <w:rPr>
              <w:del w:id="1798" w:author="zhhx" w:date="2024-10-17T11:47:23Z"/>
              <w:rFonts w:hint="eastAsia" w:ascii="宋体" w:hAnsi="宋体" w:eastAsia="宋体" w:cs="宋体"/>
              <w:kern w:val="2"/>
              <w:sz w:val="24"/>
              <w:szCs w:val="24"/>
              <w:rPrChange w:id="1799" w:author="zhhx" w:date="2024-10-17T11:47:49Z">
                <w:rPr>
                  <w:del w:id="1800" w:author="zhhx" w:date="2024-10-17T11:47:23Z"/>
                  <w:rFonts w:asciiTheme="minorEastAsia" w:hAnsiTheme="minorEastAsia" w:cstheme="minorBidi"/>
                  <w:kern w:val="2"/>
                  <w:sz w:val="24"/>
                  <w:szCs w:val="24"/>
                </w:rPr>
              </w:rPrChange>
            </w:rPr>
            <w:pPrChange w:id="1797" w:author="zhhx" w:date="2024-10-17T11:48:24Z">
              <w:pPr>
                <w:pStyle w:val="28"/>
                <w:tabs>
                  <w:tab w:val="right" w:leader="dot" w:pos="9065"/>
                </w:tabs>
              </w:pPr>
            </w:pPrChange>
          </w:pPr>
          <w:del w:id="1801" w:author="zhhx" w:date="2024-10-17T11:47:23Z">
            <w:r>
              <w:rPr>
                <w:rFonts w:hint="eastAsia" w:ascii="宋体" w:hAnsi="宋体" w:eastAsia="宋体" w:cs="宋体"/>
                <w:sz w:val="24"/>
                <w:szCs w:val="24"/>
                <w:rPrChange w:id="1802" w:author="zhhx" w:date="2024-10-17T11:47:49Z">
                  <w:rPr/>
                </w:rPrChange>
              </w:rPr>
              <w:fldChar w:fldCharType="begin"/>
            </w:r>
          </w:del>
          <w:del w:id="1804" w:author="zhhx" w:date="2024-10-17T11:47:23Z">
            <w:r>
              <w:rPr>
                <w:rFonts w:hint="eastAsia" w:ascii="宋体" w:hAnsi="宋体" w:eastAsia="宋体" w:cs="宋体"/>
                <w:sz w:val="24"/>
                <w:szCs w:val="24"/>
                <w:rPrChange w:id="1805" w:author="zhhx" w:date="2024-10-17T11:47:49Z">
                  <w:rPr/>
                </w:rPrChange>
              </w:rPr>
              <w:delInstrText xml:space="preserve"> HYPERLINK \l "_Toc172627410" </w:delInstrText>
            </w:r>
          </w:del>
          <w:del w:id="1807" w:author="zhhx" w:date="2024-10-17T11:47:23Z">
            <w:r>
              <w:rPr>
                <w:rFonts w:hint="eastAsia" w:ascii="宋体" w:hAnsi="宋体" w:eastAsia="宋体" w:cs="宋体"/>
                <w:sz w:val="24"/>
                <w:szCs w:val="24"/>
                <w:rPrChange w:id="1808" w:author="zhhx" w:date="2024-10-17T11:47:49Z">
                  <w:rPr/>
                </w:rPrChange>
              </w:rPr>
              <w:fldChar w:fldCharType="separate"/>
            </w:r>
          </w:del>
          <w:del w:id="1810" w:author="zhhx" w:date="2024-10-17T11:47:23Z">
            <w:r>
              <w:rPr>
                <w:rStyle w:val="36"/>
                <w:rFonts w:hint="eastAsia" w:ascii="宋体" w:hAnsi="宋体" w:eastAsia="宋体" w:cs="宋体"/>
                <w:bCs/>
                <w:sz w:val="24"/>
                <w:szCs w:val="24"/>
                <w:rPrChange w:id="1811" w:author="zhhx" w:date="2024-10-17T11:47:49Z">
                  <w:rPr>
                    <w:rStyle w:val="36"/>
                    <w:rFonts w:hint="eastAsia" w:cs="宋体" w:asciiTheme="minorEastAsia" w:hAnsiTheme="minorEastAsia"/>
                    <w:bCs/>
                    <w:sz w:val="24"/>
                    <w:szCs w:val="24"/>
                  </w:rPr>
                </w:rPrChange>
              </w:rPr>
              <w:delText>（四） 客耗品费用</w:delText>
            </w:r>
          </w:del>
          <w:del w:id="1813" w:author="zhhx" w:date="2024-10-17T11:47:23Z">
            <w:r>
              <w:rPr>
                <w:rFonts w:hint="eastAsia" w:ascii="宋体" w:hAnsi="宋体" w:eastAsia="宋体" w:cs="宋体"/>
                <w:sz w:val="24"/>
                <w:szCs w:val="24"/>
                <w:rPrChange w:id="1814" w:author="zhhx" w:date="2024-10-17T11:47:49Z">
                  <w:rPr>
                    <w:rFonts w:asciiTheme="minorEastAsia" w:hAnsiTheme="minorEastAsia"/>
                    <w:sz w:val="24"/>
                    <w:szCs w:val="24"/>
                  </w:rPr>
                </w:rPrChange>
              </w:rPr>
              <w:tab/>
            </w:r>
          </w:del>
          <w:del w:id="1816" w:author="zhhx" w:date="2024-10-17T11:47:23Z">
            <w:r>
              <w:rPr>
                <w:rFonts w:hint="eastAsia" w:ascii="宋体" w:hAnsi="宋体" w:eastAsia="宋体" w:cs="宋体"/>
                <w:sz w:val="24"/>
                <w:szCs w:val="24"/>
                <w:rPrChange w:id="1817" w:author="zhhx" w:date="2024-10-17T11:47:49Z">
                  <w:rPr>
                    <w:rFonts w:asciiTheme="minorEastAsia" w:hAnsiTheme="minorEastAsia"/>
                    <w:sz w:val="24"/>
                    <w:szCs w:val="24"/>
                  </w:rPr>
                </w:rPrChange>
              </w:rPr>
              <w:fldChar w:fldCharType="begin"/>
            </w:r>
          </w:del>
          <w:del w:id="1819" w:author="zhhx" w:date="2024-10-17T11:47:23Z">
            <w:r>
              <w:rPr>
                <w:rFonts w:hint="eastAsia" w:ascii="宋体" w:hAnsi="宋体" w:eastAsia="宋体" w:cs="宋体"/>
                <w:sz w:val="24"/>
                <w:szCs w:val="24"/>
                <w:rPrChange w:id="1820" w:author="zhhx" w:date="2024-10-17T11:47:49Z">
                  <w:rPr>
                    <w:rFonts w:asciiTheme="minorEastAsia" w:hAnsiTheme="minorEastAsia"/>
                    <w:sz w:val="24"/>
                    <w:szCs w:val="24"/>
                  </w:rPr>
                </w:rPrChange>
              </w:rPr>
              <w:delInstrText xml:space="preserve"> PAGEREF _Toc172627410 \h </w:delInstrText>
            </w:r>
          </w:del>
          <w:del w:id="1822" w:author="zhhx" w:date="2024-10-17T11:47:23Z">
            <w:r>
              <w:rPr>
                <w:rFonts w:hint="eastAsia" w:ascii="宋体" w:hAnsi="宋体" w:eastAsia="宋体" w:cs="宋体"/>
                <w:sz w:val="24"/>
                <w:szCs w:val="24"/>
                <w:rPrChange w:id="1823" w:author="zhhx" w:date="2024-10-17T11:47:49Z">
                  <w:rPr>
                    <w:rFonts w:asciiTheme="minorEastAsia" w:hAnsiTheme="minorEastAsia"/>
                    <w:sz w:val="24"/>
                    <w:szCs w:val="24"/>
                  </w:rPr>
                </w:rPrChange>
              </w:rPr>
              <w:fldChar w:fldCharType="separate"/>
            </w:r>
          </w:del>
          <w:del w:id="1825" w:author="zhhx" w:date="2024-10-17T11:47:23Z">
            <w:r>
              <w:rPr>
                <w:rFonts w:hint="eastAsia" w:ascii="宋体" w:hAnsi="宋体" w:eastAsia="宋体" w:cs="宋体"/>
                <w:sz w:val="24"/>
                <w:szCs w:val="24"/>
                <w:rPrChange w:id="1826" w:author="zhhx" w:date="2024-10-17T11:47:49Z">
                  <w:rPr>
                    <w:rFonts w:asciiTheme="minorEastAsia" w:hAnsiTheme="minorEastAsia"/>
                    <w:sz w:val="24"/>
                    <w:szCs w:val="24"/>
                  </w:rPr>
                </w:rPrChange>
              </w:rPr>
              <w:delText>130</w:delText>
            </w:r>
          </w:del>
          <w:del w:id="1828" w:author="zhhx" w:date="2024-10-17T11:47:23Z">
            <w:r>
              <w:rPr>
                <w:rFonts w:hint="eastAsia" w:ascii="宋体" w:hAnsi="宋体" w:eastAsia="宋体" w:cs="宋体"/>
                <w:sz w:val="24"/>
                <w:szCs w:val="24"/>
                <w:rPrChange w:id="1829" w:author="zhhx" w:date="2024-10-17T11:47:49Z">
                  <w:rPr>
                    <w:rFonts w:asciiTheme="minorEastAsia" w:hAnsiTheme="minorEastAsia"/>
                    <w:sz w:val="24"/>
                    <w:szCs w:val="24"/>
                  </w:rPr>
                </w:rPrChange>
              </w:rPr>
              <w:fldChar w:fldCharType="end"/>
            </w:r>
          </w:del>
          <w:del w:id="1831" w:author="zhhx" w:date="2024-10-17T11:47:23Z">
            <w:r>
              <w:rPr>
                <w:rFonts w:hint="eastAsia" w:ascii="宋体" w:hAnsi="宋体" w:eastAsia="宋体" w:cs="宋体"/>
                <w:sz w:val="24"/>
                <w:szCs w:val="24"/>
                <w:rPrChange w:id="1832" w:author="zhhx" w:date="2024-10-17T11:47:49Z">
                  <w:rPr>
                    <w:rFonts w:asciiTheme="minorEastAsia" w:hAnsiTheme="minorEastAsia"/>
                    <w:sz w:val="24"/>
                    <w:szCs w:val="24"/>
                  </w:rPr>
                </w:rPrChange>
              </w:rPr>
              <w:fldChar w:fldCharType="end"/>
            </w:r>
          </w:del>
        </w:p>
        <w:p w14:paraId="6DB5604A">
          <w:pPr>
            <w:pStyle w:val="25"/>
            <w:tabs>
              <w:tab w:val="right" w:leader="dot" w:pos="9065"/>
            </w:tabs>
            <w:spacing w:line="260" w:lineRule="auto"/>
            <w:rPr>
              <w:del w:id="1835" w:author="zhhx" w:date="2024-10-17T11:47:23Z"/>
              <w:rFonts w:hint="eastAsia" w:ascii="宋体" w:hAnsi="宋体" w:eastAsia="宋体" w:cs="宋体"/>
              <w:kern w:val="2"/>
              <w:sz w:val="24"/>
              <w:szCs w:val="24"/>
              <w:rPrChange w:id="1836" w:author="zhhx" w:date="2024-10-17T11:47:49Z">
                <w:rPr>
                  <w:del w:id="1837" w:author="zhhx" w:date="2024-10-17T11:47:23Z"/>
                  <w:rFonts w:cstheme="minorBidi"/>
                  <w:kern w:val="2"/>
                  <w:sz w:val="21"/>
                </w:rPr>
              </w:rPrChange>
            </w:rPr>
            <w:pPrChange w:id="1834" w:author="zhhx" w:date="2024-10-17T11:48:24Z">
              <w:pPr>
                <w:pStyle w:val="25"/>
                <w:tabs>
                  <w:tab w:val="right" w:leader="dot" w:pos="9065"/>
                </w:tabs>
              </w:pPr>
            </w:pPrChange>
          </w:pPr>
          <w:del w:id="1838" w:author="zhhx" w:date="2024-10-17T11:47:23Z">
            <w:r>
              <w:rPr>
                <w:rFonts w:hint="eastAsia" w:ascii="宋体" w:hAnsi="宋体" w:eastAsia="宋体" w:cs="宋体"/>
                <w:sz w:val="24"/>
                <w:szCs w:val="24"/>
                <w:rPrChange w:id="1839" w:author="zhhx" w:date="2024-10-17T11:47:49Z">
                  <w:rPr/>
                </w:rPrChange>
              </w:rPr>
              <w:fldChar w:fldCharType="begin"/>
            </w:r>
          </w:del>
          <w:del w:id="1841" w:author="zhhx" w:date="2024-10-17T11:47:23Z">
            <w:r>
              <w:rPr>
                <w:rFonts w:hint="eastAsia" w:ascii="宋体" w:hAnsi="宋体" w:eastAsia="宋体" w:cs="宋体"/>
                <w:sz w:val="24"/>
                <w:szCs w:val="24"/>
                <w:rPrChange w:id="1842" w:author="zhhx" w:date="2024-10-17T11:47:49Z">
                  <w:rPr/>
                </w:rPrChange>
              </w:rPr>
              <w:delInstrText xml:space="preserve"> HYPERLINK \l "_Toc172627411" </w:delInstrText>
            </w:r>
          </w:del>
          <w:del w:id="1844" w:author="zhhx" w:date="2024-10-17T11:47:23Z">
            <w:r>
              <w:rPr>
                <w:rFonts w:hint="eastAsia" w:ascii="宋体" w:hAnsi="宋体" w:eastAsia="宋体" w:cs="宋体"/>
                <w:sz w:val="24"/>
                <w:szCs w:val="24"/>
                <w:rPrChange w:id="1845" w:author="zhhx" w:date="2024-10-17T11:47:49Z">
                  <w:rPr/>
                </w:rPrChange>
              </w:rPr>
              <w:fldChar w:fldCharType="separate"/>
            </w:r>
          </w:del>
          <w:del w:id="1847" w:author="zhhx" w:date="2024-10-17T11:47:23Z">
            <w:r>
              <w:rPr>
                <w:rStyle w:val="36"/>
                <w:rFonts w:hint="eastAsia" w:ascii="宋体" w:hAnsi="宋体" w:eastAsia="宋体" w:cs="宋体"/>
                <w:bCs/>
                <w:sz w:val="24"/>
                <w:szCs w:val="24"/>
                <w:rPrChange w:id="1848" w:author="zhhx" w:date="2024-10-17T11:47:49Z">
                  <w:rPr>
                    <w:rStyle w:val="36"/>
                    <w:rFonts w:hint="eastAsia" w:cs="宋体" w:asciiTheme="minorEastAsia" w:hAnsiTheme="minorEastAsia"/>
                    <w:bCs/>
                    <w:sz w:val="24"/>
                    <w:szCs w:val="24"/>
                  </w:rPr>
                </w:rPrChange>
              </w:rPr>
              <w:delText>十一、 本项目需落实的其他政府采购政策</w:delText>
            </w:r>
          </w:del>
          <w:del w:id="1850" w:author="zhhx" w:date="2024-10-17T11:47:23Z">
            <w:r>
              <w:rPr>
                <w:rFonts w:hint="eastAsia" w:ascii="宋体" w:hAnsi="宋体" w:eastAsia="宋体" w:cs="宋体"/>
                <w:sz w:val="24"/>
                <w:szCs w:val="24"/>
                <w:rPrChange w:id="1851" w:author="zhhx" w:date="2024-10-17T11:47:49Z">
                  <w:rPr>
                    <w:rFonts w:asciiTheme="minorEastAsia" w:hAnsiTheme="minorEastAsia"/>
                    <w:sz w:val="24"/>
                    <w:szCs w:val="24"/>
                  </w:rPr>
                </w:rPrChange>
              </w:rPr>
              <w:tab/>
            </w:r>
          </w:del>
          <w:del w:id="1853" w:author="zhhx" w:date="2024-10-17T11:47:23Z">
            <w:r>
              <w:rPr>
                <w:rFonts w:hint="eastAsia" w:ascii="宋体" w:hAnsi="宋体" w:eastAsia="宋体" w:cs="宋体"/>
                <w:sz w:val="24"/>
                <w:szCs w:val="24"/>
                <w:rPrChange w:id="1854" w:author="zhhx" w:date="2024-10-17T11:47:49Z">
                  <w:rPr>
                    <w:rFonts w:asciiTheme="minorEastAsia" w:hAnsiTheme="minorEastAsia"/>
                    <w:sz w:val="24"/>
                    <w:szCs w:val="24"/>
                  </w:rPr>
                </w:rPrChange>
              </w:rPr>
              <w:fldChar w:fldCharType="begin"/>
            </w:r>
          </w:del>
          <w:del w:id="1856" w:author="zhhx" w:date="2024-10-17T11:47:23Z">
            <w:r>
              <w:rPr>
                <w:rFonts w:hint="eastAsia" w:ascii="宋体" w:hAnsi="宋体" w:eastAsia="宋体" w:cs="宋体"/>
                <w:sz w:val="24"/>
                <w:szCs w:val="24"/>
                <w:rPrChange w:id="1857" w:author="zhhx" w:date="2024-10-17T11:47:49Z">
                  <w:rPr>
                    <w:rFonts w:asciiTheme="minorEastAsia" w:hAnsiTheme="minorEastAsia"/>
                    <w:sz w:val="24"/>
                    <w:szCs w:val="24"/>
                  </w:rPr>
                </w:rPrChange>
              </w:rPr>
              <w:delInstrText xml:space="preserve"> PAGEREF _Toc172627411 \h </w:delInstrText>
            </w:r>
          </w:del>
          <w:del w:id="1859" w:author="zhhx" w:date="2024-10-17T11:47:23Z">
            <w:r>
              <w:rPr>
                <w:rFonts w:hint="eastAsia" w:ascii="宋体" w:hAnsi="宋体" w:eastAsia="宋体" w:cs="宋体"/>
                <w:sz w:val="24"/>
                <w:szCs w:val="24"/>
                <w:rPrChange w:id="1860" w:author="zhhx" w:date="2024-10-17T11:47:49Z">
                  <w:rPr>
                    <w:rFonts w:asciiTheme="minorEastAsia" w:hAnsiTheme="minorEastAsia"/>
                    <w:sz w:val="24"/>
                    <w:szCs w:val="24"/>
                  </w:rPr>
                </w:rPrChange>
              </w:rPr>
              <w:fldChar w:fldCharType="separate"/>
            </w:r>
          </w:del>
          <w:del w:id="1862" w:author="zhhx" w:date="2024-10-17T11:47:23Z">
            <w:r>
              <w:rPr>
                <w:rFonts w:hint="eastAsia" w:ascii="宋体" w:hAnsi="宋体" w:eastAsia="宋体" w:cs="宋体"/>
                <w:sz w:val="24"/>
                <w:szCs w:val="24"/>
                <w:rPrChange w:id="1863" w:author="zhhx" w:date="2024-10-17T11:47:49Z">
                  <w:rPr>
                    <w:rFonts w:asciiTheme="minorEastAsia" w:hAnsiTheme="minorEastAsia"/>
                    <w:sz w:val="24"/>
                    <w:szCs w:val="24"/>
                  </w:rPr>
                </w:rPrChange>
              </w:rPr>
              <w:delText>130</w:delText>
            </w:r>
          </w:del>
          <w:del w:id="1865" w:author="zhhx" w:date="2024-10-17T11:47:23Z">
            <w:r>
              <w:rPr>
                <w:rFonts w:hint="eastAsia" w:ascii="宋体" w:hAnsi="宋体" w:eastAsia="宋体" w:cs="宋体"/>
                <w:sz w:val="24"/>
                <w:szCs w:val="24"/>
                <w:rPrChange w:id="1866" w:author="zhhx" w:date="2024-10-17T11:47:49Z">
                  <w:rPr>
                    <w:rFonts w:asciiTheme="minorEastAsia" w:hAnsiTheme="minorEastAsia"/>
                    <w:sz w:val="24"/>
                    <w:szCs w:val="24"/>
                  </w:rPr>
                </w:rPrChange>
              </w:rPr>
              <w:fldChar w:fldCharType="end"/>
            </w:r>
          </w:del>
          <w:del w:id="1868" w:author="zhhx" w:date="2024-10-17T11:47:23Z">
            <w:r>
              <w:rPr>
                <w:rFonts w:hint="eastAsia" w:ascii="宋体" w:hAnsi="宋体" w:eastAsia="宋体" w:cs="宋体"/>
                <w:sz w:val="24"/>
                <w:szCs w:val="24"/>
                <w:rPrChange w:id="1869" w:author="zhhx" w:date="2024-10-17T11:47:49Z">
                  <w:rPr>
                    <w:rFonts w:asciiTheme="minorEastAsia" w:hAnsiTheme="minorEastAsia"/>
                    <w:sz w:val="24"/>
                    <w:szCs w:val="24"/>
                  </w:rPr>
                </w:rPrChange>
              </w:rPr>
              <w:fldChar w:fldCharType="end"/>
            </w:r>
          </w:del>
        </w:p>
        <w:p w14:paraId="269AE75B">
          <w:pPr>
            <w:pStyle w:val="25"/>
            <w:tabs>
              <w:tab w:val="right" w:leader="dot" w:pos="9075"/>
            </w:tabs>
            <w:spacing w:line="260" w:lineRule="auto"/>
            <w:rPr>
              <w:ins w:id="1872" w:author="zhhx" w:date="2024-10-17T11:47:23Z"/>
              <w:rFonts w:hint="eastAsia" w:ascii="宋体" w:hAnsi="宋体" w:eastAsia="宋体" w:cs="宋体"/>
              <w:sz w:val="24"/>
              <w:szCs w:val="24"/>
              <w:rPrChange w:id="1873" w:author="zhhx" w:date="2024-10-17T11:47:49Z">
                <w:rPr>
                  <w:ins w:id="1874" w:author="zhhx" w:date="2024-10-17T11:47:23Z"/>
                </w:rPr>
              </w:rPrChange>
            </w:rPr>
            <w:pPrChange w:id="1871" w:author="zhhx" w:date="2024-10-17T11:48:24Z">
              <w:pPr>
                <w:pStyle w:val="25"/>
                <w:tabs>
                  <w:tab w:val="right" w:leader="dot" w:pos="9075"/>
                </w:tabs>
              </w:pPr>
            </w:pPrChange>
          </w:pPr>
          <w:ins w:id="1875" w:author="zhhx" w:date="2024-10-17T11:47:23Z">
            <w:r>
              <w:rPr>
                <w:rFonts w:hint="eastAsia" w:ascii="宋体" w:hAnsi="宋体" w:eastAsia="宋体" w:cs="宋体"/>
                <w:bCs/>
                <w:sz w:val="24"/>
                <w:szCs w:val="24"/>
                <w:lang w:val="zh-CN"/>
                <w:rPrChange w:id="1876" w:author="zhhx" w:date="2024-10-17T11:47:49Z">
                  <w:rPr>
                    <w:rFonts w:asciiTheme="minorEastAsia" w:hAnsiTheme="minorEastAsia"/>
                    <w:bCs/>
                    <w:lang w:val="zh-CN"/>
                  </w:rPr>
                </w:rPrChange>
              </w:rPr>
              <w:fldChar w:fldCharType="begin"/>
            </w:r>
          </w:ins>
          <w:ins w:id="1878" w:author="zhhx" w:date="2024-10-17T11:47:23Z">
            <w:r>
              <w:rPr>
                <w:rFonts w:hint="eastAsia" w:ascii="宋体" w:hAnsi="宋体" w:eastAsia="宋体" w:cs="宋体"/>
                <w:bCs/>
                <w:sz w:val="24"/>
                <w:szCs w:val="24"/>
                <w:lang w:val="zh-CN"/>
                <w:rPrChange w:id="1879" w:author="zhhx" w:date="2024-10-17T11:47:49Z">
                  <w:rPr>
                    <w:rFonts w:asciiTheme="minorEastAsia" w:hAnsiTheme="minorEastAsia"/>
                    <w:bCs/>
                    <w:lang w:val="zh-CN"/>
                  </w:rPr>
                </w:rPrChange>
              </w:rPr>
              <w:instrText xml:space="preserve"> HYPERLINK \l _Toc11417 </w:instrText>
            </w:r>
          </w:ins>
          <w:ins w:id="1881" w:author="zhhx" w:date="2024-10-17T11:47:23Z">
            <w:r>
              <w:rPr>
                <w:rFonts w:hint="eastAsia" w:ascii="宋体" w:hAnsi="宋体" w:eastAsia="宋体" w:cs="宋体"/>
                <w:bCs/>
                <w:sz w:val="24"/>
                <w:szCs w:val="24"/>
                <w:lang w:val="zh-CN"/>
                <w:rPrChange w:id="1882" w:author="zhhx" w:date="2024-10-17T11:47:49Z">
                  <w:rPr>
                    <w:rFonts w:asciiTheme="minorEastAsia" w:hAnsiTheme="minorEastAsia"/>
                    <w:bCs/>
                    <w:lang w:val="zh-CN"/>
                  </w:rPr>
                </w:rPrChange>
              </w:rPr>
              <w:fldChar w:fldCharType="separate"/>
            </w:r>
          </w:ins>
          <w:ins w:id="1884" w:author="zhhx" w:date="2024-10-17T11:47:23Z">
            <w:r>
              <w:rPr>
                <w:rFonts w:hint="eastAsia" w:ascii="宋体" w:hAnsi="宋体" w:eastAsia="宋体" w:cs="宋体"/>
                <w:bCs/>
                <w:sz w:val="24"/>
                <w:szCs w:val="24"/>
                <w:rPrChange w:id="1885" w:author="zhhx" w:date="2024-10-17T11:47:49Z">
                  <w:rPr>
                    <w:rFonts w:hint="eastAsia" w:ascii="黑体" w:hAnsi="黑体" w:eastAsia="黑体"/>
                    <w:bCs/>
                  </w:rPr>
                </w:rPrChange>
              </w:rPr>
              <w:t>一、 采购项目情况</w:t>
            </w:r>
          </w:ins>
          <w:ins w:id="1887" w:author="zhhx" w:date="2024-10-17T11:47:23Z">
            <w:r>
              <w:rPr>
                <w:rFonts w:hint="eastAsia" w:ascii="宋体" w:hAnsi="宋体" w:eastAsia="宋体" w:cs="宋体"/>
                <w:sz w:val="24"/>
                <w:szCs w:val="24"/>
                <w:rPrChange w:id="1888" w:author="zhhx" w:date="2024-10-17T11:47:49Z">
                  <w:rPr/>
                </w:rPrChange>
              </w:rPr>
              <w:tab/>
            </w:r>
          </w:ins>
          <w:ins w:id="1890" w:author="zhhx" w:date="2024-10-17T11:47:23Z">
            <w:r>
              <w:rPr>
                <w:rFonts w:hint="eastAsia" w:ascii="宋体" w:hAnsi="宋体" w:eastAsia="宋体" w:cs="宋体"/>
                <w:sz w:val="24"/>
                <w:szCs w:val="24"/>
                <w:rPrChange w:id="1891" w:author="zhhx" w:date="2024-10-17T11:47:49Z">
                  <w:rPr/>
                </w:rPrChange>
              </w:rPr>
              <w:fldChar w:fldCharType="begin"/>
            </w:r>
          </w:ins>
          <w:ins w:id="1893" w:author="zhhx" w:date="2024-10-17T11:47:23Z">
            <w:r>
              <w:rPr>
                <w:rFonts w:hint="eastAsia" w:ascii="宋体" w:hAnsi="宋体" w:eastAsia="宋体" w:cs="宋体"/>
                <w:sz w:val="24"/>
                <w:szCs w:val="24"/>
                <w:rPrChange w:id="1894" w:author="zhhx" w:date="2024-10-17T11:47:49Z">
                  <w:rPr/>
                </w:rPrChange>
              </w:rPr>
              <w:instrText xml:space="preserve"> PAGEREF _Toc11417 \h </w:instrText>
            </w:r>
          </w:ins>
          <w:ins w:id="1896" w:author="zhhx" w:date="2024-10-17T11:47:23Z">
            <w:r>
              <w:rPr>
                <w:rFonts w:hint="eastAsia" w:ascii="宋体" w:hAnsi="宋体" w:eastAsia="宋体" w:cs="宋体"/>
                <w:sz w:val="24"/>
                <w:szCs w:val="24"/>
                <w:rPrChange w:id="1897" w:author="zhhx" w:date="2024-10-17T11:47:49Z">
                  <w:rPr/>
                </w:rPrChange>
              </w:rPr>
              <w:fldChar w:fldCharType="separate"/>
            </w:r>
          </w:ins>
          <w:ins w:id="1899" w:author="zhhx" w:date="2024-10-17T11:47:23Z">
            <w:r>
              <w:rPr>
                <w:rFonts w:hint="eastAsia" w:ascii="宋体" w:hAnsi="宋体" w:eastAsia="宋体" w:cs="宋体"/>
                <w:sz w:val="24"/>
                <w:szCs w:val="24"/>
                <w:rPrChange w:id="1900" w:author="zhhx" w:date="2024-10-17T11:47:49Z">
                  <w:rPr/>
                </w:rPrChange>
              </w:rPr>
              <w:t>1</w:t>
            </w:r>
          </w:ins>
          <w:ins w:id="1902" w:author="zhhx" w:date="2024-10-17T11:47:23Z">
            <w:r>
              <w:rPr>
                <w:rFonts w:hint="eastAsia" w:ascii="宋体" w:hAnsi="宋体" w:eastAsia="宋体" w:cs="宋体"/>
                <w:sz w:val="24"/>
                <w:szCs w:val="24"/>
                <w:rPrChange w:id="1903" w:author="zhhx" w:date="2024-10-17T11:47:49Z">
                  <w:rPr/>
                </w:rPrChange>
              </w:rPr>
              <w:fldChar w:fldCharType="end"/>
            </w:r>
          </w:ins>
          <w:ins w:id="1905" w:author="zhhx" w:date="2024-10-17T11:47:23Z">
            <w:r>
              <w:rPr>
                <w:rFonts w:hint="eastAsia" w:ascii="宋体" w:hAnsi="宋体" w:eastAsia="宋体" w:cs="宋体"/>
                <w:bCs/>
                <w:sz w:val="24"/>
                <w:szCs w:val="24"/>
                <w:lang w:val="zh-CN"/>
                <w:rPrChange w:id="1906" w:author="zhhx" w:date="2024-10-17T11:47:49Z">
                  <w:rPr>
                    <w:rFonts w:asciiTheme="minorEastAsia" w:hAnsiTheme="minorEastAsia"/>
                    <w:bCs/>
                    <w:lang w:val="zh-CN"/>
                  </w:rPr>
                </w:rPrChange>
              </w:rPr>
              <w:fldChar w:fldCharType="end"/>
            </w:r>
          </w:ins>
        </w:p>
        <w:p w14:paraId="7ED33241">
          <w:pPr>
            <w:pStyle w:val="28"/>
            <w:tabs>
              <w:tab w:val="right" w:leader="dot" w:pos="9075"/>
            </w:tabs>
            <w:spacing w:line="260" w:lineRule="auto"/>
            <w:rPr>
              <w:ins w:id="1909" w:author="zhhx" w:date="2024-10-17T11:47:23Z"/>
              <w:rFonts w:hint="eastAsia" w:ascii="宋体" w:hAnsi="宋体" w:eastAsia="宋体" w:cs="宋体"/>
              <w:sz w:val="24"/>
              <w:szCs w:val="24"/>
              <w:rPrChange w:id="1910" w:author="zhhx" w:date="2024-10-17T11:47:49Z">
                <w:rPr>
                  <w:ins w:id="1911" w:author="zhhx" w:date="2024-10-17T11:47:23Z"/>
                </w:rPr>
              </w:rPrChange>
            </w:rPr>
            <w:pPrChange w:id="1908" w:author="zhhx" w:date="2024-10-17T11:48:24Z">
              <w:pPr>
                <w:pStyle w:val="28"/>
                <w:tabs>
                  <w:tab w:val="right" w:leader="dot" w:pos="9075"/>
                </w:tabs>
              </w:pPr>
            </w:pPrChange>
          </w:pPr>
          <w:ins w:id="1912" w:author="zhhx" w:date="2024-10-17T11:47:23Z">
            <w:r>
              <w:rPr>
                <w:rFonts w:hint="eastAsia" w:ascii="宋体" w:hAnsi="宋体" w:eastAsia="宋体" w:cs="宋体"/>
                <w:bCs/>
                <w:sz w:val="24"/>
                <w:szCs w:val="24"/>
                <w:lang w:val="zh-CN"/>
                <w:rPrChange w:id="1913" w:author="zhhx" w:date="2024-10-17T11:47:49Z">
                  <w:rPr>
                    <w:rFonts w:asciiTheme="minorEastAsia" w:hAnsiTheme="minorEastAsia"/>
                    <w:bCs/>
                    <w:lang w:val="zh-CN"/>
                  </w:rPr>
                </w:rPrChange>
              </w:rPr>
              <w:fldChar w:fldCharType="begin"/>
            </w:r>
          </w:ins>
          <w:ins w:id="1915" w:author="zhhx" w:date="2024-10-17T11:47:23Z">
            <w:r>
              <w:rPr>
                <w:rFonts w:hint="eastAsia" w:ascii="宋体" w:hAnsi="宋体" w:eastAsia="宋体" w:cs="宋体"/>
                <w:bCs/>
                <w:sz w:val="24"/>
                <w:szCs w:val="24"/>
                <w:lang w:val="zh-CN"/>
                <w:rPrChange w:id="1916" w:author="zhhx" w:date="2024-10-17T11:47:49Z">
                  <w:rPr>
                    <w:rFonts w:asciiTheme="minorEastAsia" w:hAnsiTheme="minorEastAsia"/>
                    <w:bCs/>
                    <w:lang w:val="zh-CN"/>
                  </w:rPr>
                </w:rPrChange>
              </w:rPr>
              <w:instrText xml:space="preserve"> HYPERLINK \l _Toc5237 </w:instrText>
            </w:r>
          </w:ins>
          <w:ins w:id="1918" w:author="zhhx" w:date="2024-10-17T11:47:23Z">
            <w:r>
              <w:rPr>
                <w:rFonts w:hint="eastAsia" w:ascii="宋体" w:hAnsi="宋体" w:eastAsia="宋体" w:cs="宋体"/>
                <w:bCs/>
                <w:sz w:val="24"/>
                <w:szCs w:val="24"/>
                <w:lang w:val="zh-CN"/>
                <w:rPrChange w:id="1919" w:author="zhhx" w:date="2024-10-17T11:47:49Z">
                  <w:rPr>
                    <w:rFonts w:asciiTheme="minorEastAsia" w:hAnsiTheme="minorEastAsia"/>
                    <w:bCs/>
                    <w:lang w:val="zh-CN"/>
                  </w:rPr>
                </w:rPrChange>
              </w:rPr>
              <w:fldChar w:fldCharType="separate"/>
            </w:r>
          </w:ins>
          <w:ins w:id="1921" w:author="zhhx" w:date="2024-10-17T11:47:23Z">
            <w:r>
              <w:rPr>
                <w:rFonts w:hint="eastAsia" w:ascii="宋体" w:hAnsi="宋体" w:eastAsia="宋体" w:cs="宋体"/>
                <w:bCs/>
                <w:sz w:val="24"/>
                <w:szCs w:val="24"/>
                <w:rPrChange w:id="1922" w:author="zhhx" w:date="2024-10-17T11:47:49Z">
                  <w:rPr>
                    <w:rFonts w:hint="eastAsia" w:ascii="楷体" w:hAnsi="楷体" w:eastAsia="楷体"/>
                    <w:bCs/>
                  </w:rPr>
                </w:rPrChange>
              </w:rPr>
              <w:t>（一）采购方式</w:t>
            </w:r>
          </w:ins>
          <w:ins w:id="1924" w:author="zhhx" w:date="2024-10-17T11:47:23Z">
            <w:r>
              <w:rPr>
                <w:rFonts w:hint="eastAsia" w:ascii="宋体" w:hAnsi="宋体" w:eastAsia="宋体" w:cs="宋体"/>
                <w:sz w:val="24"/>
                <w:szCs w:val="24"/>
                <w:rPrChange w:id="1925" w:author="zhhx" w:date="2024-10-17T11:47:49Z">
                  <w:rPr/>
                </w:rPrChange>
              </w:rPr>
              <w:tab/>
            </w:r>
          </w:ins>
          <w:ins w:id="1927" w:author="zhhx" w:date="2024-10-17T11:47:23Z">
            <w:r>
              <w:rPr>
                <w:rFonts w:hint="eastAsia" w:ascii="宋体" w:hAnsi="宋体" w:eastAsia="宋体" w:cs="宋体"/>
                <w:sz w:val="24"/>
                <w:szCs w:val="24"/>
                <w:rPrChange w:id="1928" w:author="zhhx" w:date="2024-10-17T11:47:49Z">
                  <w:rPr/>
                </w:rPrChange>
              </w:rPr>
              <w:fldChar w:fldCharType="begin"/>
            </w:r>
          </w:ins>
          <w:ins w:id="1930" w:author="zhhx" w:date="2024-10-17T11:47:23Z">
            <w:r>
              <w:rPr>
                <w:rFonts w:hint="eastAsia" w:ascii="宋体" w:hAnsi="宋体" w:eastAsia="宋体" w:cs="宋体"/>
                <w:sz w:val="24"/>
                <w:szCs w:val="24"/>
                <w:rPrChange w:id="1931" w:author="zhhx" w:date="2024-10-17T11:47:49Z">
                  <w:rPr/>
                </w:rPrChange>
              </w:rPr>
              <w:instrText xml:space="preserve"> PAGEREF _Toc5237 \h </w:instrText>
            </w:r>
          </w:ins>
          <w:ins w:id="1933" w:author="zhhx" w:date="2024-10-17T11:47:23Z">
            <w:r>
              <w:rPr>
                <w:rFonts w:hint="eastAsia" w:ascii="宋体" w:hAnsi="宋体" w:eastAsia="宋体" w:cs="宋体"/>
                <w:sz w:val="24"/>
                <w:szCs w:val="24"/>
                <w:rPrChange w:id="1934" w:author="zhhx" w:date="2024-10-17T11:47:49Z">
                  <w:rPr/>
                </w:rPrChange>
              </w:rPr>
              <w:fldChar w:fldCharType="separate"/>
            </w:r>
          </w:ins>
          <w:ins w:id="1936" w:author="zhhx" w:date="2024-10-17T11:47:23Z">
            <w:r>
              <w:rPr>
                <w:rFonts w:hint="eastAsia" w:ascii="宋体" w:hAnsi="宋体" w:eastAsia="宋体" w:cs="宋体"/>
                <w:sz w:val="24"/>
                <w:szCs w:val="24"/>
                <w:rPrChange w:id="1937" w:author="zhhx" w:date="2024-10-17T11:47:49Z">
                  <w:rPr/>
                </w:rPrChange>
              </w:rPr>
              <w:t>1</w:t>
            </w:r>
          </w:ins>
          <w:ins w:id="1939" w:author="zhhx" w:date="2024-10-17T11:47:23Z">
            <w:r>
              <w:rPr>
                <w:rFonts w:hint="eastAsia" w:ascii="宋体" w:hAnsi="宋体" w:eastAsia="宋体" w:cs="宋体"/>
                <w:sz w:val="24"/>
                <w:szCs w:val="24"/>
                <w:rPrChange w:id="1940" w:author="zhhx" w:date="2024-10-17T11:47:49Z">
                  <w:rPr/>
                </w:rPrChange>
              </w:rPr>
              <w:fldChar w:fldCharType="end"/>
            </w:r>
          </w:ins>
          <w:ins w:id="1942" w:author="zhhx" w:date="2024-10-17T11:47:23Z">
            <w:r>
              <w:rPr>
                <w:rFonts w:hint="eastAsia" w:ascii="宋体" w:hAnsi="宋体" w:eastAsia="宋体" w:cs="宋体"/>
                <w:bCs/>
                <w:sz w:val="24"/>
                <w:szCs w:val="24"/>
                <w:lang w:val="zh-CN"/>
                <w:rPrChange w:id="1943" w:author="zhhx" w:date="2024-10-17T11:47:49Z">
                  <w:rPr>
                    <w:rFonts w:asciiTheme="minorEastAsia" w:hAnsiTheme="minorEastAsia"/>
                    <w:bCs/>
                    <w:lang w:val="zh-CN"/>
                  </w:rPr>
                </w:rPrChange>
              </w:rPr>
              <w:fldChar w:fldCharType="end"/>
            </w:r>
          </w:ins>
        </w:p>
        <w:p w14:paraId="29400C57">
          <w:pPr>
            <w:pStyle w:val="28"/>
            <w:tabs>
              <w:tab w:val="right" w:leader="dot" w:pos="9075"/>
            </w:tabs>
            <w:spacing w:line="260" w:lineRule="auto"/>
            <w:rPr>
              <w:ins w:id="1946" w:author="zhhx" w:date="2024-10-17T11:47:23Z"/>
              <w:rFonts w:hint="eastAsia" w:ascii="宋体" w:hAnsi="宋体" w:eastAsia="宋体" w:cs="宋体"/>
              <w:sz w:val="24"/>
              <w:szCs w:val="24"/>
              <w:rPrChange w:id="1947" w:author="zhhx" w:date="2024-10-17T11:47:49Z">
                <w:rPr>
                  <w:ins w:id="1948" w:author="zhhx" w:date="2024-10-17T11:47:23Z"/>
                </w:rPr>
              </w:rPrChange>
            </w:rPr>
            <w:pPrChange w:id="1945" w:author="zhhx" w:date="2024-10-17T11:48:24Z">
              <w:pPr>
                <w:pStyle w:val="28"/>
                <w:tabs>
                  <w:tab w:val="right" w:leader="dot" w:pos="9075"/>
                </w:tabs>
              </w:pPr>
            </w:pPrChange>
          </w:pPr>
          <w:ins w:id="1949" w:author="zhhx" w:date="2024-10-17T11:47:23Z">
            <w:r>
              <w:rPr>
                <w:rFonts w:hint="eastAsia" w:ascii="宋体" w:hAnsi="宋体" w:eastAsia="宋体" w:cs="宋体"/>
                <w:bCs/>
                <w:sz w:val="24"/>
                <w:szCs w:val="24"/>
                <w:lang w:val="zh-CN"/>
                <w:rPrChange w:id="1950" w:author="zhhx" w:date="2024-10-17T11:47:49Z">
                  <w:rPr>
                    <w:rFonts w:asciiTheme="minorEastAsia" w:hAnsiTheme="minorEastAsia"/>
                    <w:bCs/>
                    <w:lang w:val="zh-CN"/>
                  </w:rPr>
                </w:rPrChange>
              </w:rPr>
              <w:fldChar w:fldCharType="begin"/>
            </w:r>
          </w:ins>
          <w:ins w:id="1952" w:author="zhhx" w:date="2024-10-17T11:47:23Z">
            <w:r>
              <w:rPr>
                <w:rFonts w:hint="eastAsia" w:ascii="宋体" w:hAnsi="宋体" w:eastAsia="宋体" w:cs="宋体"/>
                <w:bCs/>
                <w:sz w:val="24"/>
                <w:szCs w:val="24"/>
                <w:lang w:val="zh-CN"/>
                <w:rPrChange w:id="1953" w:author="zhhx" w:date="2024-10-17T11:47:49Z">
                  <w:rPr>
                    <w:rFonts w:asciiTheme="minorEastAsia" w:hAnsiTheme="minorEastAsia"/>
                    <w:bCs/>
                    <w:lang w:val="zh-CN"/>
                  </w:rPr>
                </w:rPrChange>
              </w:rPr>
              <w:instrText xml:space="preserve"> HYPERLINK \l _Toc12762 </w:instrText>
            </w:r>
          </w:ins>
          <w:ins w:id="1955" w:author="zhhx" w:date="2024-10-17T11:47:23Z">
            <w:r>
              <w:rPr>
                <w:rFonts w:hint="eastAsia" w:ascii="宋体" w:hAnsi="宋体" w:eastAsia="宋体" w:cs="宋体"/>
                <w:bCs/>
                <w:sz w:val="24"/>
                <w:szCs w:val="24"/>
                <w:lang w:val="zh-CN"/>
                <w:rPrChange w:id="1956" w:author="zhhx" w:date="2024-10-17T11:47:49Z">
                  <w:rPr>
                    <w:rFonts w:asciiTheme="minorEastAsia" w:hAnsiTheme="minorEastAsia"/>
                    <w:bCs/>
                    <w:lang w:val="zh-CN"/>
                  </w:rPr>
                </w:rPrChange>
              </w:rPr>
              <w:fldChar w:fldCharType="separate"/>
            </w:r>
          </w:ins>
          <w:ins w:id="1958" w:author="zhhx" w:date="2024-10-17T11:47:23Z">
            <w:r>
              <w:rPr>
                <w:rFonts w:hint="eastAsia" w:ascii="宋体" w:hAnsi="宋体" w:eastAsia="宋体" w:cs="宋体"/>
                <w:bCs/>
                <w:sz w:val="24"/>
                <w:szCs w:val="24"/>
                <w:rPrChange w:id="1959" w:author="zhhx" w:date="2024-10-17T11:47:49Z">
                  <w:rPr>
                    <w:rFonts w:hint="eastAsia" w:ascii="楷体" w:hAnsi="楷体" w:eastAsia="楷体"/>
                    <w:bCs/>
                  </w:rPr>
                </w:rPrChange>
              </w:rPr>
              <w:t>（二）项目基本情况</w:t>
            </w:r>
          </w:ins>
          <w:ins w:id="1961" w:author="zhhx" w:date="2024-10-17T11:47:23Z">
            <w:r>
              <w:rPr>
                <w:rFonts w:hint="eastAsia" w:ascii="宋体" w:hAnsi="宋体" w:eastAsia="宋体" w:cs="宋体"/>
                <w:sz w:val="24"/>
                <w:szCs w:val="24"/>
                <w:rPrChange w:id="1962" w:author="zhhx" w:date="2024-10-17T11:47:49Z">
                  <w:rPr/>
                </w:rPrChange>
              </w:rPr>
              <w:tab/>
            </w:r>
          </w:ins>
          <w:ins w:id="1964" w:author="zhhx" w:date="2024-10-17T11:47:23Z">
            <w:r>
              <w:rPr>
                <w:rFonts w:hint="eastAsia" w:ascii="宋体" w:hAnsi="宋体" w:eastAsia="宋体" w:cs="宋体"/>
                <w:sz w:val="24"/>
                <w:szCs w:val="24"/>
                <w:rPrChange w:id="1965" w:author="zhhx" w:date="2024-10-17T11:47:49Z">
                  <w:rPr/>
                </w:rPrChange>
              </w:rPr>
              <w:fldChar w:fldCharType="begin"/>
            </w:r>
          </w:ins>
          <w:ins w:id="1967" w:author="zhhx" w:date="2024-10-17T11:47:23Z">
            <w:r>
              <w:rPr>
                <w:rFonts w:hint="eastAsia" w:ascii="宋体" w:hAnsi="宋体" w:eastAsia="宋体" w:cs="宋体"/>
                <w:sz w:val="24"/>
                <w:szCs w:val="24"/>
                <w:rPrChange w:id="1968" w:author="zhhx" w:date="2024-10-17T11:47:49Z">
                  <w:rPr/>
                </w:rPrChange>
              </w:rPr>
              <w:instrText xml:space="preserve"> PAGEREF _Toc12762 \h </w:instrText>
            </w:r>
          </w:ins>
          <w:ins w:id="1970" w:author="zhhx" w:date="2024-10-17T11:47:23Z">
            <w:r>
              <w:rPr>
                <w:rFonts w:hint="eastAsia" w:ascii="宋体" w:hAnsi="宋体" w:eastAsia="宋体" w:cs="宋体"/>
                <w:sz w:val="24"/>
                <w:szCs w:val="24"/>
                <w:rPrChange w:id="1971" w:author="zhhx" w:date="2024-10-17T11:47:49Z">
                  <w:rPr/>
                </w:rPrChange>
              </w:rPr>
              <w:fldChar w:fldCharType="separate"/>
            </w:r>
          </w:ins>
          <w:ins w:id="1973" w:author="zhhx" w:date="2024-10-17T11:47:23Z">
            <w:r>
              <w:rPr>
                <w:rFonts w:hint="eastAsia" w:ascii="宋体" w:hAnsi="宋体" w:eastAsia="宋体" w:cs="宋体"/>
                <w:sz w:val="24"/>
                <w:szCs w:val="24"/>
                <w:rPrChange w:id="1974" w:author="zhhx" w:date="2024-10-17T11:47:49Z">
                  <w:rPr/>
                </w:rPrChange>
              </w:rPr>
              <w:t>1</w:t>
            </w:r>
          </w:ins>
          <w:ins w:id="1976" w:author="zhhx" w:date="2024-10-17T11:47:23Z">
            <w:r>
              <w:rPr>
                <w:rFonts w:hint="eastAsia" w:ascii="宋体" w:hAnsi="宋体" w:eastAsia="宋体" w:cs="宋体"/>
                <w:sz w:val="24"/>
                <w:szCs w:val="24"/>
                <w:rPrChange w:id="1977" w:author="zhhx" w:date="2024-10-17T11:47:49Z">
                  <w:rPr/>
                </w:rPrChange>
              </w:rPr>
              <w:fldChar w:fldCharType="end"/>
            </w:r>
          </w:ins>
          <w:ins w:id="1979" w:author="zhhx" w:date="2024-10-17T11:47:23Z">
            <w:r>
              <w:rPr>
                <w:rFonts w:hint="eastAsia" w:ascii="宋体" w:hAnsi="宋体" w:eastAsia="宋体" w:cs="宋体"/>
                <w:bCs/>
                <w:sz w:val="24"/>
                <w:szCs w:val="24"/>
                <w:lang w:val="zh-CN"/>
                <w:rPrChange w:id="1980" w:author="zhhx" w:date="2024-10-17T11:47:49Z">
                  <w:rPr>
                    <w:rFonts w:asciiTheme="minorEastAsia" w:hAnsiTheme="minorEastAsia"/>
                    <w:bCs/>
                    <w:lang w:val="zh-CN"/>
                  </w:rPr>
                </w:rPrChange>
              </w:rPr>
              <w:fldChar w:fldCharType="end"/>
            </w:r>
          </w:ins>
        </w:p>
        <w:p w14:paraId="69761983">
          <w:pPr>
            <w:pStyle w:val="28"/>
            <w:tabs>
              <w:tab w:val="right" w:leader="dot" w:pos="9075"/>
            </w:tabs>
            <w:spacing w:line="260" w:lineRule="auto"/>
            <w:rPr>
              <w:ins w:id="1983" w:author="zhhx" w:date="2024-10-17T11:47:23Z"/>
              <w:rFonts w:hint="eastAsia" w:ascii="宋体" w:hAnsi="宋体" w:eastAsia="宋体" w:cs="宋体"/>
              <w:sz w:val="24"/>
              <w:szCs w:val="24"/>
              <w:rPrChange w:id="1984" w:author="zhhx" w:date="2024-10-17T11:47:49Z">
                <w:rPr>
                  <w:ins w:id="1985" w:author="zhhx" w:date="2024-10-17T11:47:23Z"/>
                </w:rPr>
              </w:rPrChange>
            </w:rPr>
            <w:pPrChange w:id="1982" w:author="zhhx" w:date="2024-10-17T11:48:24Z">
              <w:pPr>
                <w:pStyle w:val="28"/>
                <w:tabs>
                  <w:tab w:val="right" w:leader="dot" w:pos="9075"/>
                </w:tabs>
              </w:pPr>
            </w:pPrChange>
          </w:pPr>
          <w:ins w:id="1986" w:author="zhhx" w:date="2024-10-17T11:47:23Z">
            <w:r>
              <w:rPr>
                <w:rFonts w:hint="eastAsia" w:ascii="宋体" w:hAnsi="宋体" w:eastAsia="宋体" w:cs="宋体"/>
                <w:bCs/>
                <w:sz w:val="24"/>
                <w:szCs w:val="24"/>
                <w:lang w:val="zh-CN"/>
                <w:rPrChange w:id="1987" w:author="zhhx" w:date="2024-10-17T11:47:49Z">
                  <w:rPr>
                    <w:rFonts w:asciiTheme="minorEastAsia" w:hAnsiTheme="minorEastAsia"/>
                    <w:bCs/>
                    <w:lang w:val="zh-CN"/>
                  </w:rPr>
                </w:rPrChange>
              </w:rPr>
              <w:fldChar w:fldCharType="begin"/>
            </w:r>
          </w:ins>
          <w:ins w:id="1989" w:author="zhhx" w:date="2024-10-17T11:47:23Z">
            <w:r>
              <w:rPr>
                <w:rFonts w:hint="eastAsia" w:ascii="宋体" w:hAnsi="宋体" w:eastAsia="宋体" w:cs="宋体"/>
                <w:bCs/>
                <w:sz w:val="24"/>
                <w:szCs w:val="24"/>
                <w:lang w:val="zh-CN"/>
                <w:rPrChange w:id="1990" w:author="zhhx" w:date="2024-10-17T11:47:49Z">
                  <w:rPr>
                    <w:rFonts w:asciiTheme="minorEastAsia" w:hAnsiTheme="minorEastAsia"/>
                    <w:bCs/>
                    <w:lang w:val="zh-CN"/>
                  </w:rPr>
                </w:rPrChange>
              </w:rPr>
              <w:instrText xml:space="preserve"> HYPERLINK \l _Toc2351 </w:instrText>
            </w:r>
          </w:ins>
          <w:ins w:id="1992" w:author="zhhx" w:date="2024-10-17T11:47:23Z">
            <w:r>
              <w:rPr>
                <w:rFonts w:hint="eastAsia" w:ascii="宋体" w:hAnsi="宋体" w:eastAsia="宋体" w:cs="宋体"/>
                <w:bCs/>
                <w:sz w:val="24"/>
                <w:szCs w:val="24"/>
                <w:lang w:val="zh-CN"/>
                <w:rPrChange w:id="1993" w:author="zhhx" w:date="2024-10-17T11:47:49Z">
                  <w:rPr>
                    <w:rFonts w:asciiTheme="minorEastAsia" w:hAnsiTheme="minorEastAsia"/>
                    <w:bCs/>
                    <w:lang w:val="zh-CN"/>
                  </w:rPr>
                </w:rPrChange>
              </w:rPr>
              <w:fldChar w:fldCharType="separate"/>
            </w:r>
          </w:ins>
          <w:ins w:id="1995" w:author="zhhx" w:date="2024-10-17T11:47:23Z">
            <w:r>
              <w:rPr>
                <w:rFonts w:hint="eastAsia" w:ascii="宋体" w:hAnsi="宋体" w:eastAsia="宋体" w:cs="宋体"/>
                <w:bCs/>
                <w:sz w:val="24"/>
                <w:szCs w:val="24"/>
                <w:rPrChange w:id="1996" w:author="zhhx" w:date="2024-10-17T11:47:49Z">
                  <w:rPr>
                    <w:rFonts w:hint="eastAsia" w:ascii="楷体" w:hAnsi="楷体" w:eastAsia="楷体"/>
                    <w:bCs/>
                  </w:rPr>
                </w:rPrChange>
              </w:rPr>
              <w:t>（三）投标人的资格要求</w:t>
            </w:r>
          </w:ins>
          <w:ins w:id="1998" w:author="zhhx" w:date="2024-10-17T11:47:23Z">
            <w:r>
              <w:rPr>
                <w:rFonts w:hint="eastAsia" w:ascii="宋体" w:hAnsi="宋体" w:eastAsia="宋体" w:cs="宋体"/>
                <w:sz w:val="24"/>
                <w:szCs w:val="24"/>
                <w:rPrChange w:id="1999" w:author="zhhx" w:date="2024-10-17T11:47:49Z">
                  <w:rPr/>
                </w:rPrChange>
              </w:rPr>
              <w:tab/>
            </w:r>
          </w:ins>
          <w:ins w:id="2001" w:author="zhhx" w:date="2024-10-17T11:47:23Z">
            <w:r>
              <w:rPr>
                <w:rFonts w:hint="eastAsia" w:ascii="宋体" w:hAnsi="宋体" w:eastAsia="宋体" w:cs="宋体"/>
                <w:sz w:val="24"/>
                <w:szCs w:val="24"/>
                <w:rPrChange w:id="2002" w:author="zhhx" w:date="2024-10-17T11:47:49Z">
                  <w:rPr/>
                </w:rPrChange>
              </w:rPr>
              <w:fldChar w:fldCharType="begin"/>
            </w:r>
          </w:ins>
          <w:ins w:id="2004" w:author="zhhx" w:date="2024-10-17T11:47:23Z">
            <w:r>
              <w:rPr>
                <w:rFonts w:hint="eastAsia" w:ascii="宋体" w:hAnsi="宋体" w:eastAsia="宋体" w:cs="宋体"/>
                <w:sz w:val="24"/>
                <w:szCs w:val="24"/>
                <w:rPrChange w:id="2005" w:author="zhhx" w:date="2024-10-17T11:47:49Z">
                  <w:rPr/>
                </w:rPrChange>
              </w:rPr>
              <w:instrText xml:space="preserve"> PAGEREF _Toc2351 \h </w:instrText>
            </w:r>
          </w:ins>
          <w:ins w:id="2007" w:author="zhhx" w:date="2024-10-17T11:47:23Z">
            <w:r>
              <w:rPr>
                <w:rFonts w:hint="eastAsia" w:ascii="宋体" w:hAnsi="宋体" w:eastAsia="宋体" w:cs="宋体"/>
                <w:sz w:val="24"/>
                <w:szCs w:val="24"/>
                <w:rPrChange w:id="2008" w:author="zhhx" w:date="2024-10-17T11:47:49Z">
                  <w:rPr/>
                </w:rPrChange>
              </w:rPr>
              <w:fldChar w:fldCharType="separate"/>
            </w:r>
          </w:ins>
          <w:ins w:id="2010" w:author="zhhx" w:date="2024-10-17T11:47:23Z">
            <w:r>
              <w:rPr>
                <w:rFonts w:hint="eastAsia" w:ascii="宋体" w:hAnsi="宋体" w:eastAsia="宋体" w:cs="宋体"/>
                <w:sz w:val="24"/>
                <w:szCs w:val="24"/>
                <w:rPrChange w:id="2011" w:author="zhhx" w:date="2024-10-17T11:47:49Z">
                  <w:rPr/>
                </w:rPrChange>
              </w:rPr>
              <w:t>1</w:t>
            </w:r>
          </w:ins>
          <w:ins w:id="2013" w:author="zhhx" w:date="2024-10-17T11:47:23Z">
            <w:r>
              <w:rPr>
                <w:rFonts w:hint="eastAsia" w:ascii="宋体" w:hAnsi="宋体" w:eastAsia="宋体" w:cs="宋体"/>
                <w:sz w:val="24"/>
                <w:szCs w:val="24"/>
                <w:rPrChange w:id="2014" w:author="zhhx" w:date="2024-10-17T11:47:49Z">
                  <w:rPr/>
                </w:rPrChange>
              </w:rPr>
              <w:fldChar w:fldCharType="end"/>
            </w:r>
          </w:ins>
          <w:ins w:id="2016" w:author="zhhx" w:date="2024-10-17T11:47:23Z">
            <w:r>
              <w:rPr>
                <w:rFonts w:hint="eastAsia" w:ascii="宋体" w:hAnsi="宋体" w:eastAsia="宋体" w:cs="宋体"/>
                <w:bCs/>
                <w:sz w:val="24"/>
                <w:szCs w:val="24"/>
                <w:lang w:val="zh-CN"/>
                <w:rPrChange w:id="2017" w:author="zhhx" w:date="2024-10-17T11:47:49Z">
                  <w:rPr>
                    <w:rFonts w:asciiTheme="minorEastAsia" w:hAnsiTheme="minorEastAsia"/>
                    <w:bCs/>
                    <w:lang w:val="zh-CN"/>
                  </w:rPr>
                </w:rPrChange>
              </w:rPr>
              <w:fldChar w:fldCharType="end"/>
            </w:r>
          </w:ins>
        </w:p>
        <w:p w14:paraId="16FF41A9">
          <w:pPr>
            <w:pStyle w:val="25"/>
            <w:tabs>
              <w:tab w:val="right" w:leader="dot" w:pos="9075"/>
            </w:tabs>
            <w:spacing w:line="260" w:lineRule="auto"/>
            <w:rPr>
              <w:ins w:id="2020" w:author="zhhx" w:date="2024-10-17T11:47:23Z"/>
              <w:rFonts w:hint="eastAsia" w:ascii="宋体" w:hAnsi="宋体" w:eastAsia="宋体" w:cs="宋体"/>
              <w:sz w:val="24"/>
              <w:szCs w:val="24"/>
              <w:rPrChange w:id="2021" w:author="zhhx" w:date="2024-10-17T11:47:49Z">
                <w:rPr>
                  <w:ins w:id="2022" w:author="zhhx" w:date="2024-10-17T11:47:23Z"/>
                </w:rPr>
              </w:rPrChange>
            </w:rPr>
            <w:pPrChange w:id="2019" w:author="zhhx" w:date="2024-10-17T11:48:24Z">
              <w:pPr>
                <w:pStyle w:val="25"/>
                <w:tabs>
                  <w:tab w:val="right" w:leader="dot" w:pos="9075"/>
                </w:tabs>
              </w:pPr>
            </w:pPrChange>
          </w:pPr>
          <w:ins w:id="2023" w:author="zhhx" w:date="2024-10-17T11:47:23Z">
            <w:r>
              <w:rPr>
                <w:rFonts w:hint="eastAsia" w:ascii="宋体" w:hAnsi="宋体" w:eastAsia="宋体" w:cs="宋体"/>
                <w:bCs/>
                <w:sz w:val="24"/>
                <w:szCs w:val="24"/>
                <w:lang w:val="zh-CN"/>
                <w:rPrChange w:id="2024" w:author="zhhx" w:date="2024-10-17T11:47:49Z">
                  <w:rPr>
                    <w:rFonts w:asciiTheme="minorEastAsia" w:hAnsiTheme="minorEastAsia"/>
                    <w:bCs/>
                    <w:lang w:val="zh-CN"/>
                  </w:rPr>
                </w:rPrChange>
              </w:rPr>
              <w:fldChar w:fldCharType="begin"/>
            </w:r>
          </w:ins>
          <w:ins w:id="2026" w:author="zhhx" w:date="2024-10-17T11:47:23Z">
            <w:r>
              <w:rPr>
                <w:rFonts w:hint="eastAsia" w:ascii="宋体" w:hAnsi="宋体" w:eastAsia="宋体" w:cs="宋体"/>
                <w:bCs/>
                <w:sz w:val="24"/>
                <w:szCs w:val="24"/>
                <w:lang w:val="zh-CN"/>
                <w:rPrChange w:id="2027" w:author="zhhx" w:date="2024-10-17T11:47:49Z">
                  <w:rPr>
                    <w:rFonts w:asciiTheme="minorEastAsia" w:hAnsiTheme="minorEastAsia"/>
                    <w:bCs/>
                    <w:lang w:val="zh-CN"/>
                  </w:rPr>
                </w:rPrChange>
              </w:rPr>
              <w:instrText xml:space="preserve"> HYPERLINK \l _Toc10576 </w:instrText>
            </w:r>
          </w:ins>
          <w:ins w:id="2029" w:author="zhhx" w:date="2024-10-17T11:47:23Z">
            <w:r>
              <w:rPr>
                <w:rFonts w:hint="eastAsia" w:ascii="宋体" w:hAnsi="宋体" w:eastAsia="宋体" w:cs="宋体"/>
                <w:bCs/>
                <w:sz w:val="24"/>
                <w:szCs w:val="24"/>
                <w:lang w:val="zh-CN"/>
                <w:rPrChange w:id="2030" w:author="zhhx" w:date="2024-10-17T11:47:49Z">
                  <w:rPr>
                    <w:rFonts w:asciiTheme="minorEastAsia" w:hAnsiTheme="minorEastAsia"/>
                    <w:bCs/>
                    <w:lang w:val="zh-CN"/>
                  </w:rPr>
                </w:rPrChange>
              </w:rPr>
              <w:fldChar w:fldCharType="separate"/>
            </w:r>
          </w:ins>
          <w:ins w:id="2032" w:author="zhhx" w:date="2024-10-17T11:47:23Z">
            <w:r>
              <w:rPr>
                <w:rFonts w:hint="eastAsia" w:ascii="宋体" w:hAnsi="宋体" w:eastAsia="宋体" w:cs="宋体"/>
                <w:bCs/>
                <w:sz w:val="24"/>
                <w:szCs w:val="24"/>
                <w:rPrChange w:id="2033" w:author="zhhx" w:date="2024-10-17T11:47:49Z">
                  <w:rPr>
                    <w:rFonts w:hint="eastAsia" w:ascii="黑体" w:hAnsi="黑体" w:eastAsia="黑体"/>
                    <w:bCs/>
                  </w:rPr>
                </w:rPrChange>
              </w:rPr>
              <w:t>二、 规范性引用文件</w:t>
            </w:r>
          </w:ins>
          <w:ins w:id="2035" w:author="zhhx" w:date="2024-10-17T11:47:23Z">
            <w:r>
              <w:rPr>
                <w:rFonts w:hint="eastAsia" w:ascii="宋体" w:hAnsi="宋体" w:eastAsia="宋体" w:cs="宋体"/>
                <w:sz w:val="24"/>
                <w:szCs w:val="24"/>
                <w:rPrChange w:id="2036" w:author="zhhx" w:date="2024-10-17T11:47:49Z">
                  <w:rPr/>
                </w:rPrChange>
              </w:rPr>
              <w:tab/>
            </w:r>
          </w:ins>
          <w:ins w:id="2038" w:author="zhhx" w:date="2024-10-17T11:47:23Z">
            <w:r>
              <w:rPr>
                <w:rFonts w:hint="eastAsia" w:ascii="宋体" w:hAnsi="宋体" w:eastAsia="宋体" w:cs="宋体"/>
                <w:sz w:val="24"/>
                <w:szCs w:val="24"/>
                <w:rPrChange w:id="2039" w:author="zhhx" w:date="2024-10-17T11:47:49Z">
                  <w:rPr/>
                </w:rPrChange>
              </w:rPr>
              <w:fldChar w:fldCharType="begin"/>
            </w:r>
          </w:ins>
          <w:ins w:id="2041" w:author="zhhx" w:date="2024-10-17T11:47:23Z">
            <w:r>
              <w:rPr>
                <w:rFonts w:hint="eastAsia" w:ascii="宋体" w:hAnsi="宋体" w:eastAsia="宋体" w:cs="宋体"/>
                <w:sz w:val="24"/>
                <w:szCs w:val="24"/>
                <w:rPrChange w:id="2042" w:author="zhhx" w:date="2024-10-17T11:47:49Z">
                  <w:rPr/>
                </w:rPrChange>
              </w:rPr>
              <w:instrText xml:space="preserve"> PAGEREF _Toc10576 \h </w:instrText>
            </w:r>
          </w:ins>
          <w:ins w:id="2044" w:author="zhhx" w:date="2024-10-17T11:47:23Z">
            <w:r>
              <w:rPr>
                <w:rFonts w:hint="eastAsia" w:ascii="宋体" w:hAnsi="宋体" w:eastAsia="宋体" w:cs="宋体"/>
                <w:sz w:val="24"/>
                <w:szCs w:val="24"/>
                <w:rPrChange w:id="2045" w:author="zhhx" w:date="2024-10-17T11:47:49Z">
                  <w:rPr/>
                </w:rPrChange>
              </w:rPr>
              <w:fldChar w:fldCharType="separate"/>
            </w:r>
          </w:ins>
          <w:ins w:id="2047" w:author="zhhx" w:date="2024-10-17T11:47:23Z">
            <w:r>
              <w:rPr>
                <w:rFonts w:hint="eastAsia" w:ascii="宋体" w:hAnsi="宋体" w:eastAsia="宋体" w:cs="宋体"/>
                <w:sz w:val="24"/>
                <w:szCs w:val="24"/>
                <w:rPrChange w:id="2048" w:author="zhhx" w:date="2024-10-17T11:47:49Z">
                  <w:rPr/>
                </w:rPrChange>
              </w:rPr>
              <w:t>3</w:t>
            </w:r>
          </w:ins>
          <w:ins w:id="2050" w:author="zhhx" w:date="2024-10-17T11:47:23Z">
            <w:r>
              <w:rPr>
                <w:rFonts w:hint="eastAsia" w:ascii="宋体" w:hAnsi="宋体" w:eastAsia="宋体" w:cs="宋体"/>
                <w:sz w:val="24"/>
                <w:szCs w:val="24"/>
                <w:rPrChange w:id="2051" w:author="zhhx" w:date="2024-10-17T11:47:49Z">
                  <w:rPr/>
                </w:rPrChange>
              </w:rPr>
              <w:fldChar w:fldCharType="end"/>
            </w:r>
          </w:ins>
          <w:ins w:id="2053" w:author="zhhx" w:date="2024-10-17T11:47:23Z">
            <w:r>
              <w:rPr>
                <w:rFonts w:hint="eastAsia" w:ascii="宋体" w:hAnsi="宋体" w:eastAsia="宋体" w:cs="宋体"/>
                <w:bCs/>
                <w:sz w:val="24"/>
                <w:szCs w:val="24"/>
                <w:lang w:val="zh-CN"/>
                <w:rPrChange w:id="2054" w:author="zhhx" w:date="2024-10-17T11:47:49Z">
                  <w:rPr>
                    <w:rFonts w:asciiTheme="minorEastAsia" w:hAnsiTheme="minorEastAsia"/>
                    <w:bCs/>
                    <w:lang w:val="zh-CN"/>
                  </w:rPr>
                </w:rPrChange>
              </w:rPr>
              <w:fldChar w:fldCharType="end"/>
            </w:r>
          </w:ins>
        </w:p>
        <w:p w14:paraId="17EA5BF7">
          <w:pPr>
            <w:pStyle w:val="28"/>
            <w:tabs>
              <w:tab w:val="right" w:leader="dot" w:pos="9075"/>
            </w:tabs>
            <w:spacing w:line="260" w:lineRule="auto"/>
            <w:rPr>
              <w:ins w:id="2057" w:author="zhhx" w:date="2024-10-17T11:47:23Z"/>
              <w:rFonts w:hint="eastAsia" w:ascii="宋体" w:hAnsi="宋体" w:eastAsia="宋体" w:cs="宋体"/>
              <w:sz w:val="24"/>
              <w:szCs w:val="24"/>
              <w:rPrChange w:id="2058" w:author="zhhx" w:date="2024-10-17T11:47:49Z">
                <w:rPr>
                  <w:ins w:id="2059" w:author="zhhx" w:date="2024-10-17T11:47:23Z"/>
                </w:rPr>
              </w:rPrChange>
            </w:rPr>
            <w:pPrChange w:id="2056" w:author="zhhx" w:date="2024-10-17T11:48:24Z">
              <w:pPr>
                <w:pStyle w:val="28"/>
                <w:tabs>
                  <w:tab w:val="right" w:leader="dot" w:pos="9075"/>
                </w:tabs>
              </w:pPr>
            </w:pPrChange>
          </w:pPr>
          <w:ins w:id="2060" w:author="zhhx" w:date="2024-10-17T11:47:23Z">
            <w:r>
              <w:rPr>
                <w:rFonts w:hint="eastAsia" w:ascii="宋体" w:hAnsi="宋体" w:eastAsia="宋体" w:cs="宋体"/>
                <w:bCs/>
                <w:sz w:val="24"/>
                <w:szCs w:val="24"/>
                <w:lang w:val="zh-CN"/>
                <w:rPrChange w:id="2061" w:author="zhhx" w:date="2024-10-17T11:47:49Z">
                  <w:rPr>
                    <w:rFonts w:asciiTheme="minorEastAsia" w:hAnsiTheme="minorEastAsia"/>
                    <w:bCs/>
                    <w:lang w:val="zh-CN"/>
                  </w:rPr>
                </w:rPrChange>
              </w:rPr>
              <w:fldChar w:fldCharType="begin"/>
            </w:r>
          </w:ins>
          <w:ins w:id="2063" w:author="zhhx" w:date="2024-10-17T11:47:23Z">
            <w:r>
              <w:rPr>
                <w:rFonts w:hint="eastAsia" w:ascii="宋体" w:hAnsi="宋体" w:eastAsia="宋体" w:cs="宋体"/>
                <w:bCs/>
                <w:sz w:val="24"/>
                <w:szCs w:val="24"/>
                <w:lang w:val="zh-CN"/>
                <w:rPrChange w:id="2064" w:author="zhhx" w:date="2024-10-17T11:47:49Z">
                  <w:rPr>
                    <w:rFonts w:asciiTheme="minorEastAsia" w:hAnsiTheme="minorEastAsia"/>
                    <w:bCs/>
                    <w:lang w:val="zh-CN"/>
                  </w:rPr>
                </w:rPrChange>
              </w:rPr>
              <w:instrText xml:space="preserve"> HYPERLINK \l _Toc30848 </w:instrText>
            </w:r>
          </w:ins>
          <w:ins w:id="2066" w:author="zhhx" w:date="2024-10-17T11:47:23Z">
            <w:r>
              <w:rPr>
                <w:rFonts w:hint="eastAsia" w:ascii="宋体" w:hAnsi="宋体" w:eastAsia="宋体" w:cs="宋体"/>
                <w:bCs/>
                <w:sz w:val="24"/>
                <w:szCs w:val="24"/>
                <w:lang w:val="zh-CN"/>
                <w:rPrChange w:id="2067" w:author="zhhx" w:date="2024-10-17T11:47:49Z">
                  <w:rPr>
                    <w:rFonts w:asciiTheme="minorEastAsia" w:hAnsiTheme="minorEastAsia"/>
                    <w:bCs/>
                    <w:lang w:val="zh-CN"/>
                  </w:rPr>
                </w:rPrChange>
              </w:rPr>
              <w:fldChar w:fldCharType="separate"/>
            </w:r>
          </w:ins>
          <w:ins w:id="2069" w:author="zhhx" w:date="2024-10-17T11:47:23Z">
            <w:r>
              <w:rPr>
                <w:rFonts w:hint="eastAsia" w:ascii="宋体" w:hAnsi="宋体" w:eastAsia="宋体" w:cs="宋体"/>
                <w:bCs/>
                <w:sz w:val="24"/>
                <w:szCs w:val="24"/>
                <w:rPrChange w:id="2070" w:author="zhhx" w:date="2024-10-17T11:47:49Z">
                  <w:rPr>
                    <w:rFonts w:hint="eastAsia" w:ascii="楷体" w:hAnsi="楷体" w:eastAsia="楷体"/>
                    <w:bCs/>
                  </w:rPr>
                </w:rPrChange>
              </w:rPr>
              <w:t>（一）国家及北京市有关政策</w:t>
            </w:r>
          </w:ins>
          <w:ins w:id="2072" w:author="zhhx" w:date="2024-10-17T11:47:23Z">
            <w:r>
              <w:rPr>
                <w:rFonts w:hint="eastAsia" w:ascii="宋体" w:hAnsi="宋体" w:eastAsia="宋体" w:cs="宋体"/>
                <w:sz w:val="24"/>
                <w:szCs w:val="24"/>
                <w:rPrChange w:id="2073" w:author="zhhx" w:date="2024-10-17T11:47:49Z">
                  <w:rPr/>
                </w:rPrChange>
              </w:rPr>
              <w:tab/>
            </w:r>
          </w:ins>
          <w:ins w:id="2075" w:author="zhhx" w:date="2024-10-17T11:47:23Z">
            <w:r>
              <w:rPr>
                <w:rFonts w:hint="eastAsia" w:ascii="宋体" w:hAnsi="宋体" w:eastAsia="宋体" w:cs="宋体"/>
                <w:sz w:val="24"/>
                <w:szCs w:val="24"/>
                <w:rPrChange w:id="2076" w:author="zhhx" w:date="2024-10-17T11:47:49Z">
                  <w:rPr/>
                </w:rPrChange>
              </w:rPr>
              <w:fldChar w:fldCharType="begin"/>
            </w:r>
          </w:ins>
          <w:ins w:id="2078" w:author="zhhx" w:date="2024-10-17T11:47:23Z">
            <w:r>
              <w:rPr>
                <w:rFonts w:hint="eastAsia" w:ascii="宋体" w:hAnsi="宋体" w:eastAsia="宋体" w:cs="宋体"/>
                <w:sz w:val="24"/>
                <w:szCs w:val="24"/>
                <w:rPrChange w:id="2079" w:author="zhhx" w:date="2024-10-17T11:47:49Z">
                  <w:rPr/>
                </w:rPrChange>
              </w:rPr>
              <w:instrText xml:space="preserve"> PAGEREF _Toc30848 \h </w:instrText>
            </w:r>
          </w:ins>
          <w:ins w:id="2081" w:author="zhhx" w:date="2024-10-17T11:47:23Z">
            <w:r>
              <w:rPr>
                <w:rFonts w:hint="eastAsia" w:ascii="宋体" w:hAnsi="宋体" w:eastAsia="宋体" w:cs="宋体"/>
                <w:sz w:val="24"/>
                <w:szCs w:val="24"/>
                <w:rPrChange w:id="2082" w:author="zhhx" w:date="2024-10-17T11:47:49Z">
                  <w:rPr/>
                </w:rPrChange>
              </w:rPr>
              <w:fldChar w:fldCharType="separate"/>
            </w:r>
          </w:ins>
          <w:ins w:id="2084" w:author="zhhx" w:date="2024-10-17T11:47:23Z">
            <w:r>
              <w:rPr>
                <w:rFonts w:hint="eastAsia" w:ascii="宋体" w:hAnsi="宋体" w:eastAsia="宋体" w:cs="宋体"/>
                <w:sz w:val="24"/>
                <w:szCs w:val="24"/>
                <w:rPrChange w:id="2085" w:author="zhhx" w:date="2024-10-17T11:47:49Z">
                  <w:rPr/>
                </w:rPrChange>
              </w:rPr>
              <w:t>3</w:t>
            </w:r>
          </w:ins>
          <w:ins w:id="2087" w:author="zhhx" w:date="2024-10-17T11:47:23Z">
            <w:r>
              <w:rPr>
                <w:rFonts w:hint="eastAsia" w:ascii="宋体" w:hAnsi="宋体" w:eastAsia="宋体" w:cs="宋体"/>
                <w:sz w:val="24"/>
                <w:szCs w:val="24"/>
                <w:rPrChange w:id="2088" w:author="zhhx" w:date="2024-10-17T11:47:49Z">
                  <w:rPr/>
                </w:rPrChange>
              </w:rPr>
              <w:fldChar w:fldCharType="end"/>
            </w:r>
          </w:ins>
          <w:ins w:id="2090" w:author="zhhx" w:date="2024-10-17T11:47:23Z">
            <w:r>
              <w:rPr>
                <w:rFonts w:hint="eastAsia" w:ascii="宋体" w:hAnsi="宋体" w:eastAsia="宋体" w:cs="宋体"/>
                <w:bCs/>
                <w:sz w:val="24"/>
                <w:szCs w:val="24"/>
                <w:lang w:val="zh-CN"/>
                <w:rPrChange w:id="2091" w:author="zhhx" w:date="2024-10-17T11:47:49Z">
                  <w:rPr>
                    <w:rFonts w:asciiTheme="minorEastAsia" w:hAnsiTheme="minorEastAsia"/>
                    <w:bCs/>
                    <w:lang w:val="zh-CN"/>
                  </w:rPr>
                </w:rPrChange>
              </w:rPr>
              <w:fldChar w:fldCharType="end"/>
            </w:r>
          </w:ins>
        </w:p>
        <w:p w14:paraId="18EB0EC0">
          <w:pPr>
            <w:pStyle w:val="28"/>
            <w:tabs>
              <w:tab w:val="right" w:leader="dot" w:pos="9075"/>
            </w:tabs>
            <w:spacing w:line="260" w:lineRule="auto"/>
            <w:rPr>
              <w:ins w:id="2094" w:author="zhhx" w:date="2024-10-17T11:47:23Z"/>
              <w:rFonts w:hint="eastAsia" w:ascii="宋体" w:hAnsi="宋体" w:eastAsia="宋体" w:cs="宋体"/>
              <w:sz w:val="24"/>
              <w:szCs w:val="24"/>
              <w:rPrChange w:id="2095" w:author="zhhx" w:date="2024-10-17T11:47:49Z">
                <w:rPr>
                  <w:ins w:id="2096" w:author="zhhx" w:date="2024-10-17T11:47:23Z"/>
                </w:rPr>
              </w:rPrChange>
            </w:rPr>
            <w:pPrChange w:id="2093" w:author="zhhx" w:date="2024-10-17T11:48:24Z">
              <w:pPr>
                <w:pStyle w:val="28"/>
                <w:tabs>
                  <w:tab w:val="right" w:leader="dot" w:pos="9075"/>
                </w:tabs>
              </w:pPr>
            </w:pPrChange>
          </w:pPr>
          <w:ins w:id="2097" w:author="zhhx" w:date="2024-10-17T11:47:23Z">
            <w:r>
              <w:rPr>
                <w:rFonts w:hint="eastAsia" w:ascii="宋体" w:hAnsi="宋体" w:eastAsia="宋体" w:cs="宋体"/>
                <w:bCs/>
                <w:sz w:val="24"/>
                <w:szCs w:val="24"/>
                <w:lang w:val="zh-CN"/>
                <w:rPrChange w:id="2098" w:author="zhhx" w:date="2024-10-17T11:47:49Z">
                  <w:rPr>
                    <w:rFonts w:asciiTheme="minorEastAsia" w:hAnsiTheme="minorEastAsia"/>
                    <w:bCs/>
                    <w:lang w:val="zh-CN"/>
                  </w:rPr>
                </w:rPrChange>
              </w:rPr>
              <w:fldChar w:fldCharType="begin"/>
            </w:r>
          </w:ins>
          <w:ins w:id="2100" w:author="zhhx" w:date="2024-10-17T11:47:23Z">
            <w:r>
              <w:rPr>
                <w:rFonts w:hint="eastAsia" w:ascii="宋体" w:hAnsi="宋体" w:eastAsia="宋体" w:cs="宋体"/>
                <w:bCs/>
                <w:sz w:val="24"/>
                <w:szCs w:val="24"/>
                <w:lang w:val="zh-CN"/>
                <w:rPrChange w:id="2101" w:author="zhhx" w:date="2024-10-17T11:47:49Z">
                  <w:rPr>
                    <w:rFonts w:asciiTheme="minorEastAsia" w:hAnsiTheme="minorEastAsia"/>
                    <w:bCs/>
                    <w:lang w:val="zh-CN"/>
                  </w:rPr>
                </w:rPrChange>
              </w:rPr>
              <w:instrText xml:space="preserve"> HYPERLINK \l _Toc22125 </w:instrText>
            </w:r>
          </w:ins>
          <w:ins w:id="2103" w:author="zhhx" w:date="2024-10-17T11:47:23Z">
            <w:r>
              <w:rPr>
                <w:rFonts w:hint="eastAsia" w:ascii="宋体" w:hAnsi="宋体" w:eastAsia="宋体" w:cs="宋体"/>
                <w:bCs/>
                <w:sz w:val="24"/>
                <w:szCs w:val="24"/>
                <w:lang w:val="zh-CN"/>
                <w:rPrChange w:id="2104" w:author="zhhx" w:date="2024-10-17T11:47:49Z">
                  <w:rPr>
                    <w:rFonts w:asciiTheme="minorEastAsia" w:hAnsiTheme="minorEastAsia"/>
                    <w:bCs/>
                    <w:lang w:val="zh-CN"/>
                  </w:rPr>
                </w:rPrChange>
              </w:rPr>
              <w:fldChar w:fldCharType="separate"/>
            </w:r>
          </w:ins>
          <w:ins w:id="2106" w:author="zhhx" w:date="2024-10-17T11:47:23Z">
            <w:r>
              <w:rPr>
                <w:rFonts w:hint="eastAsia" w:ascii="宋体" w:hAnsi="宋体" w:eastAsia="宋体" w:cs="宋体"/>
                <w:bCs/>
                <w:sz w:val="24"/>
                <w:szCs w:val="24"/>
                <w:rPrChange w:id="2107" w:author="zhhx" w:date="2024-10-17T11:47:49Z">
                  <w:rPr>
                    <w:rFonts w:hint="eastAsia" w:ascii="楷体" w:hAnsi="楷体" w:eastAsia="楷体"/>
                    <w:bCs/>
                  </w:rPr>
                </w:rPrChange>
              </w:rPr>
              <w:t>（二）国家相关标准</w:t>
            </w:r>
          </w:ins>
          <w:ins w:id="2109" w:author="zhhx" w:date="2024-10-17T11:47:23Z">
            <w:r>
              <w:rPr>
                <w:rFonts w:hint="eastAsia" w:ascii="宋体" w:hAnsi="宋体" w:eastAsia="宋体" w:cs="宋体"/>
                <w:sz w:val="24"/>
                <w:szCs w:val="24"/>
                <w:rPrChange w:id="2110" w:author="zhhx" w:date="2024-10-17T11:47:49Z">
                  <w:rPr/>
                </w:rPrChange>
              </w:rPr>
              <w:tab/>
            </w:r>
          </w:ins>
          <w:ins w:id="2112" w:author="zhhx" w:date="2024-10-17T11:47:23Z">
            <w:r>
              <w:rPr>
                <w:rFonts w:hint="eastAsia" w:ascii="宋体" w:hAnsi="宋体" w:eastAsia="宋体" w:cs="宋体"/>
                <w:sz w:val="24"/>
                <w:szCs w:val="24"/>
                <w:rPrChange w:id="2113" w:author="zhhx" w:date="2024-10-17T11:47:49Z">
                  <w:rPr/>
                </w:rPrChange>
              </w:rPr>
              <w:fldChar w:fldCharType="begin"/>
            </w:r>
          </w:ins>
          <w:ins w:id="2115" w:author="zhhx" w:date="2024-10-17T11:47:23Z">
            <w:r>
              <w:rPr>
                <w:rFonts w:hint="eastAsia" w:ascii="宋体" w:hAnsi="宋体" w:eastAsia="宋体" w:cs="宋体"/>
                <w:sz w:val="24"/>
                <w:szCs w:val="24"/>
                <w:rPrChange w:id="2116" w:author="zhhx" w:date="2024-10-17T11:47:49Z">
                  <w:rPr/>
                </w:rPrChange>
              </w:rPr>
              <w:instrText xml:space="preserve"> PAGEREF _Toc22125 \h </w:instrText>
            </w:r>
          </w:ins>
          <w:ins w:id="2118" w:author="zhhx" w:date="2024-10-17T11:47:23Z">
            <w:r>
              <w:rPr>
                <w:rFonts w:hint="eastAsia" w:ascii="宋体" w:hAnsi="宋体" w:eastAsia="宋体" w:cs="宋体"/>
                <w:sz w:val="24"/>
                <w:szCs w:val="24"/>
                <w:rPrChange w:id="2119" w:author="zhhx" w:date="2024-10-17T11:47:49Z">
                  <w:rPr/>
                </w:rPrChange>
              </w:rPr>
              <w:fldChar w:fldCharType="separate"/>
            </w:r>
          </w:ins>
          <w:ins w:id="2121" w:author="zhhx" w:date="2024-10-17T11:47:23Z">
            <w:r>
              <w:rPr>
                <w:rFonts w:hint="eastAsia" w:ascii="宋体" w:hAnsi="宋体" w:eastAsia="宋体" w:cs="宋体"/>
                <w:sz w:val="24"/>
                <w:szCs w:val="24"/>
                <w:rPrChange w:id="2122" w:author="zhhx" w:date="2024-10-17T11:47:49Z">
                  <w:rPr/>
                </w:rPrChange>
              </w:rPr>
              <w:t>3</w:t>
            </w:r>
          </w:ins>
          <w:ins w:id="2124" w:author="zhhx" w:date="2024-10-17T11:47:23Z">
            <w:r>
              <w:rPr>
                <w:rFonts w:hint="eastAsia" w:ascii="宋体" w:hAnsi="宋体" w:eastAsia="宋体" w:cs="宋体"/>
                <w:sz w:val="24"/>
                <w:szCs w:val="24"/>
                <w:rPrChange w:id="2125" w:author="zhhx" w:date="2024-10-17T11:47:49Z">
                  <w:rPr/>
                </w:rPrChange>
              </w:rPr>
              <w:fldChar w:fldCharType="end"/>
            </w:r>
          </w:ins>
          <w:ins w:id="2127" w:author="zhhx" w:date="2024-10-17T11:47:23Z">
            <w:r>
              <w:rPr>
                <w:rFonts w:hint="eastAsia" w:ascii="宋体" w:hAnsi="宋体" w:eastAsia="宋体" w:cs="宋体"/>
                <w:bCs/>
                <w:sz w:val="24"/>
                <w:szCs w:val="24"/>
                <w:lang w:val="zh-CN"/>
                <w:rPrChange w:id="2128" w:author="zhhx" w:date="2024-10-17T11:47:49Z">
                  <w:rPr>
                    <w:rFonts w:asciiTheme="minorEastAsia" w:hAnsiTheme="minorEastAsia"/>
                    <w:bCs/>
                    <w:lang w:val="zh-CN"/>
                  </w:rPr>
                </w:rPrChange>
              </w:rPr>
              <w:fldChar w:fldCharType="end"/>
            </w:r>
          </w:ins>
        </w:p>
        <w:p w14:paraId="2ECB589B">
          <w:pPr>
            <w:pStyle w:val="28"/>
            <w:tabs>
              <w:tab w:val="right" w:leader="dot" w:pos="9075"/>
            </w:tabs>
            <w:spacing w:line="260" w:lineRule="auto"/>
            <w:rPr>
              <w:ins w:id="2131" w:author="zhhx" w:date="2024-10-17T11:47:23Z"/>
              <w:rFonts w:hint="eastAsia" w:ascii="宋体" w:hAnsi="宋体" w:eastAsia="宋体" w:cs="宋体"/>
              <w:sz w:val="24"/>
              <w:szCs w:val="24"/>
              <w:rPrChange w:id="2132" w:author="zhhx" w:date="2024-10-17T11:47:49Z">
                <w:rPr>
                  <w:ins w:id="2133" w:author="zhhx" w:date="2024-10-17T11:47:23Z"/>
                </w:rPr>
              </w:rPrChange>
            </w:rPr>
            <w:pPrChange w:id="2130" w:author="zhhx" w:date="2024-10-17T11:48:24Z">
              <w:pPr>
                <w:pStyle w:val="28"/>
                <w:tabs>
                  <w:tab w:val="right" w:leader="dot" w:pos="9075"/>
                </w:tabs>
              </w:pPr>
            </w:pPrChange>
          </w:pPr>
          <w:ins w:id="2134" w:author="zhhx" w:date="2024-10-17T11:47:23Z">
            <w:r>
              <w:rPr>
                <w:rFonts w:hint="eastAsia" w:ascii="宋体" w:hAnsi="宋体" w:eastAsia="宋体" w:cs="宋体"/>
                <w:bCs/>
                <w:sz w:val="24"/>
                <w:szCs w:val="24"/>
                <w:lang w:val="zh-CN"/>
                <w:rPrChange w:id="2135" w:author="zhhx" w:date="2024-10-17T11:47:49Z">
                  <w:rPr>
                    <w:rFonts w:asciiTheme="minorEastAsia" w:hAnsiTheme="minorEastAsia"/>
                    <w:bCs/>
                    <w:lang w:val="zh-CN"/>
                  </w:rPr>
                </w:rPrChange>
              </w:rPr>
              <w:fldChar w:fldCharType="begin"/>
            </w:r>
          </w:ins>
          <w:ins w:id="2137" w:author="zhhx" w:date="2024-10-17T11:47:23Z">
            <w:r>
              <w:rPr>
                <w:rFonts w:hint="eastAsia" w:ascii="宋体" w:hAnsi="宋体" w:eastAsia="宋体" w:cs="宋体"/>
                <w:bCs/>
                <w:sz w:val="24"/>
                <w:szCs w:val="24"/>
                <w:lang w:val="zh-CN"/>
                <w:rPrChange w:id="2138" w:author="zhhx" w:date="2024-10-17T11:47:49Z">
                  <w:rPr>
                    <w:rFonts w:asciiTheme="minorEastAsia" w:hAnsiTheme="minorEastAsia"/>
                    <w:bCs/>
                    <w:lang w:val="zh-CN"/>
                  </w:rPr>
                </w:rPrChange>
              </w:rPr>
              <w:instrText xml:space="preserve"> HYPERLINK \l _Toc2973 </w:instrText>
            </w:r>
          </w:ins>
          <w:ins w:id="2140" w:author="zhhx" w:date="2024-10-17T11:47:23Z">
            <w:r>
              <w:rPr>
                <w:rFonts w:hint="eastAsia" w:ascii="宋体" w:hAnsi="宋体" w:eastAsia="宋体" w:cs="宋体"/>
                <w:bCs/>
                <w:sz w:val="24"/>
                <w:szCs w:val="24"/>
                <w:lang w:val="zh-CN"/>
                <w:rPrChange w:id="2141" w:author="zhhx" w:date="2024-10-17T11:47:49Z">
                  <w:rPr>
                    <w:rFonts w:asciiTheme="minorEastAsia" w:hAnsiTheme="minorEastAsia"/>
                    <w:bCs/>
                    <w:lang w:val="zh-CN"/>
                  </w:rPr>
                </w:rPrChange>
              </w:rPr>
              <w:fldChar w:fldCharType="separate"/>
            </w:r>
          </w:ins>
          <w:ins w:id="2143" w:author="zhhx" w:date="2024-10-17T11:47:23Z">
            <w:r>
              <w:rPr>
                <w:rFonts w:hint="eastAsia" w:ascii="宋体" w:hAnsi="宋体" w:eastAsia="宋体" w:cs="宋体"/>
                <w:bCs/>
                <w:sz w:val="24"/>
                <w:szCs w:val="24"/>
                <w:rPrChange w:id="2144" w:author="zhhx" w:date="2024-10-17T11:47:49Z">
                  <w:rPr>
                    <w:rFonts w:hint="eastAsia" w:ascii="楷体" w:hAnsi="楷体" w:eastAsia="楷体"/>
                    <w:bCs/>
                  </w:rPr>
                </w:rPrChange>
              </w:rPr>
              <w:t>（三）北京市相关标准</w:t>
            </w:r>
          </w:ins>
          <w:ins w:id="2146" w:author="zhhx" w:date="2024-10-17T11:47:23Z">
            <w:r>
              <w:rPr>
                <w:rFonts w:hint="eastAsia" w:ascii="宋体" w:hAnsi="宋体" w:eastAsia="宋体" w:cs="宋体"/>
                <w:sz w:val="24"/>
                <w:szCs w:val="24"/>
                <w:rPrChange w:id="2147" w:author="zhhx" w:date="2024-10-17T11:47:49Z">
                  <w:rPr/>
                </w:rPrChange>
              </w:rPr>
              <w:tab/>
            </w:r>
          </w:ins>
          <w:ins w:id="2149" w:author="zhhx" w:date="2024-10-17T11:47:23Z">
            <w:r>
              <w:rPr>
                <w:rFonts w:hint="eastAsia" w:ascii="宋体" w:hAnsi="宋体" w:eastAsia="宋体" w:cs="宋体"/>
                <w:sz w:val="24"/>
                <w:szCs w:val="24"/>
                <w:rPrChange w:id="2150" w:author="zhhx" w:date="2024-10-17T11:47:49Z">
                  <w:rPr/>
                </w:rPrChange>
              </w:rPr>
              <w:fldChar w:fldCharType="begin"/>
            </w:r>
          </w:ins>
          <w:ins w:id="2152" w:author="zhhx" w:date="2024-10-17T11:47:23Z">
            <w:r>
              <w:rPr>
                <w:rFonts w:hint="eastAsia" w:ascii="宋体" w:hAnsi="宋体" w:eastAsia="宋体" w:cs="宋体"/>
                <w:sz w:val="24"/>
                <w:szCs w:val="24"/>
                <w:rPrChange w:id="2153" w:author="zhhx" w:date="2024-10-17T11:47:49Z">
                  <w:rPr/>
                </w:rPrChange>
              </w:rPr>
              <w:instrText xml:space="preserve"> PAGEREF _Toc2973 \h </w:instrText>
            </w:r>
          </w:ins>
          <w:ins w:id="2155" w:author="zhhx" w:date="2024-10-17T11:47:23Z">
            <w:r>
              <w:rPr>
                <w:rFonts w:hint="eastAsia" w:ascii="宋体" w:hAnsi="宋体" w:eastAsia="宋体" w:cs="宋体"/>
                <w:sz w:val="24"/>
                <w:szCs w:val="24"/>
                <w:rPrChange w:id="2156" w:author="zhhx" w:date="2024-10-17T11:47:49Z">
                  <w:rPr/>
                </w:rPrChange>
              </w:rPr>
              <w:fldChar w:fldCharType="separate"/>
            </w:r>
          </w:ins>
          <w:ins w:id="2158" w:author="zhhx" w:date="2024-10-17T11:47:23Z">
            <w:r>
              <w:rPr>
                <w:rFonts w:hint="eastAsia" w:ascii="宋体" w:hAnsi="宋体" w:eastAsia="宋体" w:cs="宋体"/>
                <w:sz w:val="24"/>
                <w:szCs w:val="24"/>
                <w:rPrChange w:id="2159" w:author="zhhx" w:date="2024-10-17T11:47:49Z">
                  <w:rPr/>
                </w:rPrChange>
              </w:rPr>
              <w:t>4</w:t>
            </w:r>
          </w:ins>
          <w:ins w:id="2161" w:author="zhhx" w:date="2024-10-17T11:47:23Z">
            <w:r>
              <w:rPr>
                <w:rFonts w:hint="eastAsia" w:ascii="宋体" w:hAnsi="宋体" w:eastAsia="宋体" w:cs="宋体"/>
                <w:sz w:val="24"/>
                <w:szCs w:val="24"/>
                <w:rPrChange w:id="2162" w:author="zhhx" w:date="2024-10-17T11:47:49Z">
                  <w:rPr/>
                </w:rPrChange>
              </w:rPr>
              <w:fldChar w:fldCharType="end"/>
            </w:r>
          </w:ins>
          <w:ins w:id="2164" w:author="zhhx" w:date="2024-10-17T11:47:23Z">
            <w:r>
              <w:rPr>
                <w:rFonts w:hint="eastAsia" w:ascii="宋体" w:hAnsi="宋体" w:eastAsia="宋体" w:cs="宋体"/>
                <w:bCs/>
                <w:sz w:val="24"/>
                <w:szCs w:val="24"/>
                <w:lang w:val="zh-CN"/>
                <w:rPrChange w:id="2165" w:author="zhhx" w:date="2024-10-17T11:47:49Z">
                  <w:rPr>
                    <w:rFonts w:asciiTheme="minorEastAsia" w:hAnsiTheme="minorEastAsia"/>
                    <w:bCs/>
                    <w:lang w:val="zh-CN"/>
                  </w:rPr>
                </w:rPrChange>
              </w:rPr>
              <w:fldChar w:fldCharType="end"/>
            </w:r>
          </w:ins>
        </w:p>
        <w:p w14:paraId="3A3BCF00">
          <w:pPr>
            <w:pStyle w:val="25"/>
            <w:tabs>
              <w:tab w:val="right" w:leader="dot" w:pos="9075"/>
            </w:tabs>
            <w:spacing w:line="260" w:lineRule="auto"/>
            <w:rPr>
              <w:ins w:id="2168" w:author="zhhx" w:date="2024-10-17T11:47:23Z"/>
              <w:rFonts w:hint="eastAsia" w:ascii="宋体" w:hAnsi="宋体" w:eastAsia="宋体" w:cs="宋体"/>
              <w:sz w:val="24"/>
              <w:szCs w:val="24"/>
              <w:rPrChange w:id="2169" w:author="zhhx" w:date="2024-10-17T11:47:49Z">
                <w:rPr>
                  <w:ins w:id="2170" w:author="zhhx" w:date="2024-10-17T11:47:23Z"/>
                </w:rPr>
              </w:rPrChange>
            </w:rPr>
            <w:pPrChange w:id="2167" w:author="zhhx" w:date="2024-10-17T11:48:24Z">
              <w:pPr>
                <w:pStyle w:val="25"/>
                <w:tabs>
                  <w:tab w:val="right" w:leader="dot" w:pos="9075"/>
                </w:tabs>
              </w:pPr>
            </w:pPrChange>
          </w:pPr>
          <w:ins w:id="2171" w:author="zhhx" w:date="2024-10-17T11:47:23Z">
            <w:r>
              <w:rPr>
                <w:rFonts w:hint="eastAsia" w:ascii="宋体" w:hAnsi="宋体" w:eastAsia="宋体" w:cs="宋体"/>
                <w:bCs/>
                <w:sz w:val="24"/>
                <w:szCs w:val="24"/>
                <w:lang w:val="zh-CN"/>
                <w:rPrChange w:id="2172" w:author="zhhx" w:date="2024-10-17T11:47:49Z">
                  <w:rPr>
                    <w:rFonts w:asciiTheme="minorEastAsia" w:hAnsiTheme="minorEastAsia"/>
                    <w:bCs/>
                    <w:lang w:val="zh-CN"/>
                  </w:rPr>
                </w:rPrChange>
              </w:rPr>
              <w:fldChar w:fldCharType="begin"/>
            </w:r>
          </w:ins>
          <w:ins w:id="2174" w:author="zhhx" w:date="2024-10-17T11:47:23Z">
            <w:r>
              <w:rPr>
                <w:rFonts w:hint="eastAsia" w:ascii="宋体" w:hAnsi="宋体" w:eastAsia="宋体" w:cs="宋体"/>
                <w:bCs/>
                <w:sz w:val="24"/>
                <w:szCs w:val="24"/>
                <w:lang w:val="zh-CN"/>
                <w:rPrChange w:id="2175" w:author="zhhx" w:date="2024-10-17T11:47:49Z">
                  <w:rPr>
                    <w:rFonts w:asciiTheme="minorEastAsia" w:hAnsiTheme="minorEastAsia"/>
                    <w:bCs/>
                    <w:lang w:val="zh-CN"/>
                  </w:rPr>
                </w:rPrChange>
              </w:rPr>
              <w:instrText xml:space="preserve"> HYPERLINK \l _Toc10968 </w:instrText>
            </w:r>
          </w:ins>
          <w:ins w:id="2177" w:author="zhhx" w:date="2024-10-17T11:47:23Z">
            <w:r>
              <w:rPr>
                <w:rFonts w:hint="eastAsia" w:ascii="宋体" w:hAnsi="宋体" w:eastAsia="宋体" w:cs="宋体"/>
                <w:bCs/>
                <w:sz w:val="24"/>
                <w:szCs w:val="24"/>
                <w:lang w:val="zh-CN"/>
                <w:rPrChange w:id="2178" w:author="zhhx" w:date="2024-10-17T11:47:49Z">
                  <w:rPr>
                    <w:rFonts w:asciiTheme="minorEastAsia" w:hAnsiTheme="minorEastAsia"/>
                    <w:bCs/>
                    <w:lang w:val="zh-CN"/>
                  </w:rPr>
                </w:rPrChange>
              </w:rPr>
              <w:fldChar w:fldCharType="separate"/>
            </w:r>
          </w:ins>
          <w:ins w:id="2180" w:author="zhhx" w:date="2024-10-17T11:47:23Z">
            <w:r>
              <w:rPr>
                <w:rFonts w:hint="eastAsia" w:ascii="宋体" w:hAnsi="宋体" w:eastAsia="宋体" w:cs="宋体"/>
                <w:bCs/>
                <w:sz w:val="24"/>
                <w:szCs w:val="24"/>
                <w:rPrChange w:id="2181" w:author="zhhx" w:date="2024-10-17T11:47:49Z">
                  <w:rPr>
                    <w:rFonts w:hint="eastAsia" w:ascii="黑体" w:hAnsi="黑体" w:eastAsia="黑体"/>
                    <w:bCs/>
                  </w:rPr>
                </w:rPrChange>
              </w:rPr>
              <w:t>三、 项目基本情况</w:t>
            </w:r>
          </w:ins>
          <w:ins w:id="2183" w:author="zhhx" w:date="2024-10-17T11:47:23Z">
            <w:r>
              <w:rPr>
                <w:rFonts w:hint="eastAsia" w:ascii="宋体" w:hAnsi="宋体" w:eastAsia="宋体" w:cs="宋体"/>
                <w:sz w:val="24"/>
                <w:szCs w:val="24"/>
                <w:rPrChange w:id="2184" w:author="zhhx" w:date="2024-10-17T11:47:49Z">
                  <w:rPr/>
                </w:rPrChange>
              </w:rPr>
              <w:tab/>
            </w:r>
          </w:ins>
          <w:ins w:id="2186" w:author="zhhx" w:date="2024-10-17T11:47:23Z">
            <w:r>
              <w:rPr>
                <w:rFonts w:hint="eastAsia" w:ascii="宋体" w:hAnsi="宋体" w:eastAsia="宋体" w:cs="宋体"/>
                <w:sz w:val="24"/>
                <w:szCs w:val="24"/>
                <w:rPrChange w:id="2187" w:author="zhhx" w:date="2024-10-17T11:47:49Z">
                  <w:rPr/>
                </w:rPrChange>
              </w:rPr>
              <w:fldChar w:fldCharType="begin"/>
            </w:r>
          </w:ins>
          <w:ins w:id="2189" w:author="zhhx" w:date="2024-10-17T11:47:23Z">
            <w:r>
              <w:rPr>
                <w:rFonts w:hint="eastAsia" w:ascii="宋体" w:hAnsi="宋体" w:eastAsia="宋体" w:cs="宋体"/>
                <w:sz w:val="24"/>
                <w:szCs w:val="24"/>
                <w:rPrChange w:id="2190" w:author="zhhx" w:date="2024-10-17T11:47:49Z">
                  <w:rPr/>
                </w:rPrChange>
              </w:rPr>
              <w:instrText xml:space="preserve"> PAGEREF _Toc10968 \h </w:instrText>
            </w:r>
          </w:ins>
          <w:ins w:id="2192" w:author="zhhx" w:date="2024-10-17T11:47:23Z">
            <w:r>
              <w:rPr>
                <w:rFonts w:hint="eastAsia" w:ascii="宋体" w:hAnsi="宋体" w:eastAsia="宋体" w:cs="宋体"/>
                <w:sz w:val="24"/>
                <w:szCs w:val="24"/>
                <w:rPrChange w:id="2193" w:author="zhhx" w:date="2024-10-17T11:47:49Z">
                  <w:rPr/>
                </w:rPrChange>
              </w:rPr>
              <w:fldChar w:fldCharType="separate"/>
            </w:r>
          </w:ins>
          <w:ins w:id="2195" w:author="zhhx" w:date="2024-10-17T11:47:23Z">
            <w:r>
              <w:rPr>
                <w:rFonts w:hint="eastAsia" w:ascii="宋体" w:hAnsi="宋体" w:eastAsia="宋体" w:cs="宋体"/>
                <w:sz w:val="24"/>
                <w:szCs w:val="24"/>
                <w:rPrChange w:id="2196" w:author="zhhx" w:date="2024-10-17T11:47:49Z">
                  <w:rPr/>
                </w:rPrChange>
              </w:rPr>
              <w:t>7</w:t>
            </w:r>
          </w:ins>
          <w:ins w:id="2198" w:author="zhhx" w:date="2024-10-17T11:47:23Z">
            <w:r>
              <w:rPr>
                <w:rFonts w:hint="eastAsia" w:ascii="宋体" w:hAnsi="宋体" w:eastAsia="宋体" w:cs="宋体"/>
                <w:sz w:val="24"/>
                <w:szCs w:val="24"/>
                <w:rPrChange w:id="2199" w:author="zhhx" w:date="2024-10-17T11:47:49Z">
                  <w:rPr/>
                </w:rPrChange>
              </w:rPr>
              <w:fldChar w:fldCharType="end"/>
            </w:r>
          </w:ins>
          <w:ins w:id="2201" w:author="zhhx" w:date="2024-10-17T11:47:23Z">
            <w:r>
              <w:rPr>
                <w:rFonts w:hint="eastAsia" w:ascii="宋体" w:hAnsi="宋体" w:eastAsia="宋体" w:cs="宋体"/>
                <w:bCs/>
                <w:sz w:val="24"/>
                <w:szCs w:val="24"/>
                <w:lang w:val="zh-CN"/>
                <w:rPrChange w:id="2202" w:author="zhhx" w:date="2024-10-17T11:47:49Z">
                  <w:rPr>
                    <w:rFonts w:asciiTheme="minorEastAsia" w:hAnsiTheme="minorEastAsia"/>
                    <w:bCs/>
                    <w:lang w:val="zh-CN"/>
                  </w:rPr>
                </w:rPrChange>
              </w:rPr>
              <w:fldChar w:fldCharType="end"/>
            </w:r>
          </w:ins>
        </w:p>
        <w:p w14:paraId="54167577">
          <w:pPr>
            <w:pStyle w:val="28"/>
            <w:tabs>
              <w:tab w:val="right" w:leader="dot" w:pos="9075"/>
            </w:tabs>
            <w:spacing w:line="260" w:lineRule="auto"/>
            <w:rPr>
              <w:ins w:id="2205" w:author="zhhx" w:date="2024-10-17T11:47:23Z"/>
              <w:rFonts w:hint="eastAsia" w:ascii="宋体" w:hAnsi="宋体" w:eastAsia="宋体" w:cs="宋体"/>
              <w:sz w:val="24"/>
              <w:szCs w:val="24"/>
              <w:rPrChange w:id="2206" w:author="zhhx" w:date="2024-10-17T11:47:49Z">
                <w:rPr>
                  <w:ins w:id="2207" w:author="zhhx" w:date="2024-10-17T11:47:23Z"/>
                </w:rPr>
              </w:rPrChange>
            </w:rPr>
            <w:pPrChange w:id="2204" w:author="zhhx" w:date="2024-10-17T11:48:24Z">
              <w:pPr>
                <w:pStyle w:val="28"/>
                <w:tabs>
                  <w:tab w:val="right" w:leader="dot" w:pos="9075"/>
                </w:tabs>
              </w:pPr>
            </w:pPrChange>
          </w:pPr>
          <w:ins w:id="2208" w:author="zhhx" w:date="2024-10-17T11:47:23Z">
            <w:r>
              <w:rPr>
                <w:rFonts w:hint="eastAsia" w:ascii="宋体" w:hAnsi="宋体" w:eastAsia="宋体" w:cs="宋体"/>
                <w:bCs/>
                <w:sz w:val="24"/>
                <w:szCs w:val="24"/>
                <w:lang w:val="zh-CN"/>
                <w:rPrChange w:id="2209" w:author="zhhx" w:date="2024-10-17T11:47:49Z">
                  <w:rPr>
                    <w:rFonts w:asciiTheme="minorEastAsia" w:hAnsiTheme="minorEastAsia"/>
                    <w:bCs/>
                    <w:lang w:val="zh-CN"/>
                  </w:rPr>
                </w:rPrChange>
              </w:rPr>
              <w:fldChar w:fldCharType="begin"/>
            </w:r>
          </w:ins>
          <w:ins w:id="2211" w:author="zhhx" w:date="2024-10-17T11:47:23Z">
            <w:r>
              <w:rPr>
                <w:rFonts w:hint="eastAsia" w:ascii="宋体" w:hAnsi="宋体" w:eastAsia="宋体" w:cs="宋体"/>
                <w:bCs/>
                <w:sz w:val="24"/>
                <w:szCs w:val="24"/>
                <w:lang w:val="zh-CN"/>
                <w:rPrChange w:id="2212" w:author="zhhx" w:date="2024-10-17T11:47:49Z">
                  <w:rPr>
                    <w:rFonts w:asciiTheme="minorEastAsia" w:hAnsiTheme="minorEastAsia"/>
                    <w:bCs/>
                    <w:lang w:val="zh-CN"/>
                  </w:rPr>
                </w:rPrChange>
              </w:rPr>
              <w:instrText xml:space="preserve"> HYPERLINK \l _Toc19895 </w:instrText>
            </w:r>
          </w:ins>
          <w:ins w:id="2214" w:author="zhhx" w:date="2024-10-17T11:47:23Z">
            <w:r>
              <w:rPr>
                <w:rFonts w:hint="eastAsia" w:ascii="宋体" w:hAnsi="宋体" w:eastAsia="宋体" w:cs="宋体"/>
                <w:bCs/>
                <w:sz w:val="24"/>
                <w:szCs w:val="24"/>
                <w:lang w:val="zh-CN"/>
                <w:rPrChange w:id="2215" w:author="zhhx" w:date="2024-10-17T11:47:49Z">
                  <w:rPr>
                    <w:rFonts w:asciiTheme="minorEastAsia" w:hAnsiTheme="minorEastAsia"/>
                    <w:bCs/>
                    <w:lang w:val="zh-CN"/>
                  </w:rPr>
                </w:rPrChange>
              </w:rPr>
              <w:fldChar w:fldCharType="separate"/>
            </w:r>
          </w:ins>
          <w:ins w:id="2217" w:author="zhhx" w:date="2024-10-17T11:47:23Z">
            <w:r>
              <w:rPr>
                <w:rFonts w:hint="eastAsia" w:ascii="宋体" w:hAnsi="宋体" w:eastAsia="宋体" w:cs="宋体"/>
                <w:bCs/>
                <w:sz w:val="24"/>
                <w:szCs w:val="24"/>
                <w:rPrChange w:id="2218" w:author="zhhx" w:date="2024-10-17T11:47:49Z">
                  <w:rPr>
                    <w:rFonts w:hint="eastAsia" w:ascii="楷体" w:hAnsi="楷体" w:eastAsia="楷体"/>
                    <w:bCs/>
                  </w:rPr>
                </w:rPrChange>
              </w:rPr>
              <w:t>（一）物业情况</w:t>
            </w:r>
          </w:ins>
          <w:ins w:id="2220" w:author="zhhx" w:date="2024-10-17T11:47:23Z">
            <w:r>
              <w:rPr>
                <w:rFonts w:hint="eastAsia" w:ascii="宋体" w:hAnsi="宋体" w:eastAsia="宋体" w:cs="宋体"/>
                <w:sz w:val="24"/>
                <w:szCs w:val="24"/>
                <w:rPrChange w:id="2221" w:author="zhhx" w:date="2024-10-17T11:47:49Z">
                  <w:rPr/>
                </w:rPrChange>
              </w:rPr>
              <w:tab/>
            </w:r>
          </w:ins>
          <w:ins w:id="2223" w:author="zhhx" w:date="2024-10-17T11:47:23Z">
            <w:r>
              <w:rPr>
                <w:rFonts w:hint="eastAsia" w:ascii="宋体" w:hAnsi="宋体" w:eastAsia="宋体" w:cs="宋体"/>
                <w:sz w:val="24"/>
                <w:szCs w:val="24"/>
                <w:rPrChange w:id="2224" w:author="zhhx" w:date="2024-10-17T11:47:49Z">
                  <w:rPr/>
                </w:rPrChange>
              </w:rPr>
              <w:fldChar w:fldCharType="begin"/>
            </w:r>
          </w:ins>
          <w:ins w:id="2226" w:author="zhhx" w:date="2024-10-17T11:47:23Z">
            <w:r>
              <w:rPr>
                <w:rFonts w:hint="eastAsia" w:ascii="宋体" w:hAnsi="宋体" w:eastAsia="宋体" w:cs="宋体"/>
                <w:sz w:val="24"/>
                <w:szCs w:val="24"/>
                <w:rPrChange w:id="2227" w:author="zhhx" w:date="2024-10-17T11:47:49Z">
                  <w:rPr/>
                </w:rPrChange>
              </w:rPr>
              <w:instrText xml:space="preserve"> PAGEREF _Toc19895 \h </w:instrText>
            </w:r>
          </w:ins>
          <w:ins w:id="2229" w:author="zhhx" w:date="2024-10-17T11:47:23Z">
            <w:r>
              <w:rPr>
                <w:rFonts w:hint="eastAsia" w:ascii="宋体" w:hAnsi="宋体" w:eastAsia="宋体" w:cs="宋体"/>
                <w:sz w:val="24"/>
                <w:szCs w:val="24"/>
                <w:rPrChange w:id="2230" w:author="zhhx" w:date="2024-10-17T11:47:49Z">
                  <w:rPr/>
                </w:rPrChange>
              </w:rPr>
              <w:fldChar w:fldCharType="separate"/>
            </w:r>
          </w:ins>
          <w:ins w:id="2232" w:author="zhhx" w:date="2024-10-17T11:47:23Z">
            <w:r>
              <w:rPr>
                <w:rFonts w:hint="eastAsia" w:ascii="宋体" w:hAnsi="宋体" w:eastAsia="宋体" w:cs="宋体"/>
                <w:sz w:val="24"/>
                <w:szCs w:val="24"/>
                <w:rPrChange w:id="2233" w:author="zhhx" w:date="2024-10-17T11:47:49Z">
                  <w:rPr/>
                </w:rPrChange>
              </w:rPr>
              <w:t>7</w:t>
            </w:r>
          </w:ins>
          <w:ins w:id="2235" w:author="zhhx" w:date="2024-10-17T11:47:23Z">
            <w:r>
              <w:rPr>
                <w:rFonts w:hint="eastAsia" w:ascii="宋体" w:hAnsi="宋体" w:eastAsia="宋体" w:cs="宋体"/>
                <w:sz w:val="24"/>
                <w:szCs w:val="24"/>
                <w:rPrChange w:id="2236" w:author="zhhx" w:date="2024-10-17T11:47:49Z">
                  <w:rPr/>
                </w:rPrChange>
              </w:rPr>
              <w:fldChar w:fldCharType="end"/>
            </w:r>
          </w:ins>
          <w:ins w:id="2238" w:author="zhhx" w:date="2024-10-17T11:47:23Z">
            <w:r>
              <w:rPr>
                <w:rFonts w:hint="eastAsia" w:ascii="宋体" w:hAnsi="宋体" w:eastAsia="宋体" w:cs="宋体"/>
                <w:bCs/>
                <w:sz w:val="24"/>
                <w:szCs w:val="24"/>
                <w:lang w:val="zh-CN"/>
                <w:rPrChange w:id="2239" w:author="zhhx" w:date="2024-10-17T11:47:49Z">
                  <w:rPr>
                    <w:rFonts w:asciiTheme="minorEastAsia" w:hAnsiTheme="minorEastAsia"/>
                    <w:bCs/>
                    <w:lang w:val="zh-CN"/>
                  </w:rPr>
                </w:rPrChange>
              </w:rPr>
              <w:fldChar w:fldCharType="end"/>
            </w:r>
          </w:ins>
        </w:p>
        <w:p w14:paraId="78826AAE">
          <w:pPr>
            <w:pStyle w:val="28"/>
            <w:tabs>
              <w:tab w:val="right" w:leader="dot" w:pos="9075"/>
            </w:tabs>
            <w:spacing w:line="260" w:lineRule="auto"/>
            <w:rPr>
              <w:ins w:id="2242" w:author="zhhx" w:date="2024-10-17T11:47:23Z"/>
              <w:rFonts w:hint="eastAsia" w:ascii="宋体" w:hAnsi="宋体" w:eastAsia="宋体" w:cs="宋体"/>
              <w:sz w:val="24"/>
              <w:szCs w:val="24"/>
              <w:rPrChange w:id="2243" w:author="zhhx" w:date="2024-10-17T11:47:49Z">
                <w:rPr>
                  <w:ins w:id="2244" w:author="zhhx" w:date="2024-10-17T11:47:23Z"/>
                </w:rPr>
              </w:rPrChange>
            </w:rPr>
            <w:pPrChange w:id="2241" w:author="zhhx" w:date="2024-10-17T11:48:24Z">
              <w:pPr>
                <w:pStyle w:val="28"/>
                <w:tabs>
                  <w:tab w:val="right" w:leader="dot" w:pos="9075"/>
                </w:tabs>
              </w:pPr>
            </w:pPrChange>
          </w:pPr>
          <w:ins w:id="2245" w:author="zhhx" w:date="2024-10-17T11:47:23Z">
            <w:r>
              <w:rPr>
                <w:rFonts w:hint="eastAsia" w:ascii="宋体" w:hAnsi="宋体" w:eastAsia="宋体" w:cs="宋体"/>
                <w:bCs/>
                <w:sz w:val="24"/>
                <w:szCs w:val="24"/>
                <w:lang w:val="zh-CN"/>
                <w:rPrChange w:id="2246" w:author="zhhx" w:date="2024-10-17T11:47:49Z">
                  <w:rPr>
                    <w:rFonts w:asciiTheme="minorEastAsia" w:hAnsiTheme="minorEastAsia"/>
                    <w:bCs/>
                    <w:lang w:val="zh-CN"/>
                  </w:rPr>
                </w:rPrChange>
              </w:rPr>
              <w:fldChar w:fldCharType="begin"/>
            </w:r>
          </w:ins>
          <w:ins w:id="2248" w:author="zhhx" w:date="2024-10-17T11:47:23Z">
            <w:r>
              <w:rPr>
                <w:rFonts w:hint="eastAsia" w:ascii="宋体" w:hAnsi="宋体" w:eastAsia="宋体" w:cs="宋体"/>
                <w:bCs/>
                <w:sz w:val="24"/>
                <w:szCs w:val="24"/>
                <w:lang w:val="zh-CN"/>
                <w:rPrChange w:id="2249" w:author="zhhx" w:date="2024-10-17T11:47:49Z">
                  <w:rPr>
                    <w:rFonts w:asciiTheme="minorEastAsia" w:hAnsiTheme="minorEastAsia"/>
                    <w:bCs/>
                    <w:lang w:val="zh-CN"/>
                  </w:rPr>
                </w:rPrChange>
              </w:rPr>
              <w:instrText xml:space="preserve"> HYPERLINK \l _Toc27799 </w:instrText>
            </w:r>
          </w:ins>
          <w:ins w:id="2251" w:author="zhhx" w:date="2024-10-17T11:47:23Z">
            <w:r>
              <w:rPr>
                <w:rFonts w:hint="eastAsia" w:ascii="宋体" w:hAnsi="宋体" w:eastAsia="宋体" w:cs="宋体"/>
                <w:bCs/>
                <w:sz w:val="24"/>
                <w:szCs w:val="24"/>
                <w:lang w:val="zh-CN"/>
                <w:rPrChange w:id="2252" w:author="zhhx" w:date="2024-10-17T11:47:49Z">
                  <w:rPr>
                    <w:rFonts w:asciiTheme="minorEastAsia" w:hAnsiTheme="minorEastAsia"/>
                    <w:bCs/>
                    <w:lang w:val="zh-CN"/>
                  </w:rPr>
                </w:rPrChange>
              </w:rPr>
              <w:fldChar w:fldCharType="separate"/>
            </w:r>
          </w:ins>
          <w:ins w:id="2254" w:author="zhhx" w:date="2024-10-17T11:47:23Z">
            <w:r>
              <w:rPr>
                <w:rFonts w:hint="eastAsia" w:ascii="宋体" w:hAnsi="宋体" w:eastAsia="宋体" w:cs="宋体"/>
                <w:bCs/>
                <w:sz w:val="24"/>
                <w:szCs w:val="24"/>
                <w:rPrChange w:id="2255" w:author="zhhx" w:date="2024-10-17T11:47:49Z">
                  <w:rPr>
                    <w:rFonts w:hint="eastAsia" w:ascii="楷体" w:hAnsi="楷体" w:eastAsia="楷体"/>
                    <w:bCs/>
                  </w:rPr>
                </w:rPrChange>
              </w:rPr>
              <w:t>（二）采购人提供供应商使用的场地、设施、设备、材料等</w:t>
            </w:r>
          </w:ins>
          <w:ins w:id="2257" w:author="zhhx" w:date="2024-10-17T11:47:23Z">
            <w:r>
              <w:rPr>
                <w:rFonts w:hint="eastAsia" w:ascii="宋体" w:hAnsi="宋体" w:eastAsia="宋体" w:cs="宋体"/>
                <w:sz w:val="24"/>
                <w:szCs w:val="24"/>
                <w:rPrChange w:id="2258" w:author="zhhx" w:date="2024-10-17T11:47:49Z">
                  <w:rPr/>
                </w:rPrChange>
              </w:rPr>
              <w:tab/>
            </w:r>
          </w:ins>
          <w:ins w:id="2260" w:author="zhhx" w:date="2024-10-17T11:47:23Z">
            <w:r>
              <w:rPr>
                <w:rFonts w:hint="eastAsia" w:ascii="宋体" w:hAnsi="宋体" w:eastAsia="宋体" w:cs="宋体"/>
                <w:sz w:val="24"/>
                <w:szCs w:val="24"/>
                <w:rPrChange w:id="2261" w:author="zhhx" w:date="2024-10-17T11:47:49Z">
                  <w:rPr/>
                </w:rPrChange>
              </w:rPr>
              <w:fldChar w:fldCharType="begin"/>
            </w:r>
          </w:ins>
          <w:ins w:id="2263" w:author="zhhx" w:date="2024-10-17T11:47:23Z">
            <w:r>
              <w:rPr>
                <w:rFonts w:hint="eastAsia" w:ascii="宋体" w:hAnsi="宋体" w:eastAsia="宋体" w:cs="宋体"/>
                <w:sz w:val="24"/>
                <w:szCs w:val="24"/>
                <w:rPrChange w:id="2264" w:author="zhhx" w:date="2024-10-17T11:47:49Z">
                  <w:rPr/>
                </w:rPrChange>
              </w:rPr>
              <w:instrText xml:space="preserve"> PAGEREF _Toc27799 \h </w:instrText>
            </w:r>
          </w:ins>
          <w:ins w:id="2266" w:author="zhhx" w:date="2024-10-17T11:47:23Z">
            <w:r>
              <w:rPr>
                <w:rFonts w:hint="eastAsia" w:ascii="宋体" w:hAnsi="宋体" w:eastAsia="宋体" w:cs="宋体"/>
                <w:sz w:val="24"/>
                <w:szCs w:val="24"/>
                <w:rPrChange w:id="2267" w:author="zhhx" w:date="2024-10-17T11:47:49Z">
                  <w:rPr/>
                </w:rPrChange>
              </w:rPr>
              <w:fldChar w:fldCharType="separate"/>
            </w:r>
          </w:ins>
          <w:ins w:id="2269" w:author="zhhx" w:date="2024-10-17T11:47:23Z">
            <w:r>
              <w:rPr>
                <w:rFonts w:hint="eastAsia" w:ascii="宋体" w:hAnsi="宋体" w:eastAsia="宋体" w:cs="宋体"/>
                <w:sz w:val="24"/>
                <w:szCs w:val="24"/>
                <w:rPrChange w:id="2270" w:author="zhhx" w:date="2024-10-17T11:47:49Z">
                  <w:rPr/>
                </w:rPrChange>
              </w:rPr>
              <w:t>7</w:t>
            </w:r>
          </w:ins>
          <w:ins w:id="2272" w:author="zhhx" w:date="2024-10-17T11:47:23Z">
            <w:r>
              <w:rPr>
                <w:rFonts w:hint="eastAsia" w:ascii="宋体" w:hAnsi="宋体" w:eastAsia="宋体" w:cs="宋体"/>
                <w:sz w:val="24"/>
                <w:szCs w:val="24"/>
                <w:rPrChange w:id="2273" w:author="zhhx" w:date="2024-10-17T11:47:49Z">
                  <w:rPr/>
                </w:rPrChange>
              </w:rPr>
              <w:fldChar w:fldCharType="end"/>
            </w:r>
          </w:ins>
          <w:ins w:id="2275" w:author="zhhx" w:date="2024-10-17T11:47:23Z">
            <w:r>
              <w:rPr>
                <w:rFonts w:hint="eastAsia" w:ascii="宋体" w:hAnsi="宋体" w:eastAsia="宋体" w:cs="宋体"/>
                <w:bCs/>
                <w:sz w:val="24"/>
                <w:szCs w:val="24"/>
                <w:lang w:val="zh-CN"/>
                <w:rPrChange w:id="2276" w:author="zhhx" w:date="2024-10-17T11:47:49Z">
                  <w:rPr>
                    <w:rFonts w:asciiTheme="minorEastAsia" w:hAnsiTheme="minorEastAsia"/>
                    <w:bCs/>
                    <w:lang w:val="zh-CN"/>
                  </w:rPr>
                </w:rPrChange>
              </w:rPr>
              <w:fldChar w:fldCharType="end"/>
            </w:r>
          </w:ins>
        </w:p>
        <w:p w14:paraId="6F014D96">
          <w:pPr>
            <w:pStyle w:val="25"/>
            <w:tabs>
              <w:tab w:val="right" w:leader="dot" w:pos="9075"/>
            </w:tabs>
            <w:spacing w:line="260" w:lineRule="auto"/>
            <w:rPr>
              <w:ins w:id="2279" w:author="zhhx" w:date="2024-10-17T11:47:23Z"/>
              <w:rFonts w:hint="eastAsia" w:ascii="宋体" w:hAnsi="宋体" w:eastAsia="宋体" w:cs="宋体"/>
              <w:sz w:val="24"/>
              <w:szCs w:val="24"/>
              <w:rPrChange w:id="2280" w:author="zhhx" w:date="2024-10-17T11:47:49Z">
                <w:rPr>
                  <w:ins w:id="2281" w:author="zhhx" w:date="2024-10-17T11:47:23Z"/>
                </w:rPr>
              </w:rPrChange>
            </w:rPr>
            <w:pPrChange w:id="2278" w:author="zhhx" w:date="2024-10-17T11:48:24Z">
              <w:pPr>
                <w:pStyle w:val="25"/>
                <w:tabs>
                  <w:tab w:val="right" w:leader="dot" w:pos="9075"/>
                </w:tabs>
              </w:pPr>
            </w:pPrChange>
          </w:pPr>
          <w:ins w:id="2282" w:author="zhhx" w:date="2024-10-17T11:47:23Z">
            <w:r>
              <w:rPr>
                <w:rFonts w:hint="eastAsia" w:ascii="宋体" w:hAnsi="宋体" w:eastAsia="宋体" w:cs="宋体"/>
                <w:bCs/>
                <w:sz w:val="24"/>
                <w:szCs w:val="24"/>
                <w:lang w:val="zh-CN"/>
                <w:rPrChange w:id="2283" w:author="zhhx" w:date="2024-10-17T11:47:49Z">
                  <w:rPr>
                    <w:rFonts w:asciiTheme="minorEastAsia" w:hAnsiTheme="minorEastAsia"/>
                    <w:bCs/>
                    <w:lang w:val="zh-CN"/>
                  </w:rPr>
                </w:rPrChange>
              </w:rPr>
              <w:fldChar w:fldCharType="begin"/>
            </w:r>
          </w:ins>
          <w:ins w:id="2285" w:author="zhhx" w:date="2024-10-17T11:47:23Z">
            <w:r>
              <w:rPr>
                <w:rFonts w:hint="eastAsia" w:ascii="宋体" w:hAnsi="宋体" w:eastAsia="宋体" w:cs="宋体"/>
                <w:bCs/>
                <w:sz w:val="24"/>
                <w:szCs w:val="24"/>
                <w:lang w:val="zh-CN"/>
                <w:rPrChange w:id="2286" w:author="zhhx" w:date="2024-10-17T11:47:49Z">
                  <w:rPr>
                    <w:rFonts w:asciiTheme="minorEastAsia" w:hAnsiTheme="minorEastAsia"/>
                    <w:bCs/>
                    <w:lang w:val="zh-CN"/>
                  </w:rPr>
                </w:rPrChange>
              </w:rPr>
              <w:instrText xml:space="preserve"> HYPERLINK \l _Toc7662 </w:instrText>
            </w:r>
          </w:ins>
          <w:ins w:id="2288" w:author="zhhx" w:date="2024-10-17T11:47:23Z">
            <w:r>
              <w:rPr>
                <w:rFonts w:hint="eastAsia" w:ascii="宋体" w:hAnsi="宋体" w:eastAsia="宋体" w:cs="宋体"/>
                <w:bCs/>
                <w:sz w:val="24"/>
                <w:szCs w:val="24"/>
                <w:lang w:val="zh-CN"/>
                <w:rPrChange w:id="2289" w:author="zhhx" w:date="2024-10-17T11:47:49Z">
                  <w:rPr>
                    <w:rFonts w:asciiTheme="minorEastAsia" w:hAnsiTheme="minorEastAsia"/>
                    <w:bCs/>
                    <w:lang w:val="zh-CN"/>
                  </w:rPr>
                </w:rPrChange>
              </w:rPr>
              <w:fldChar w:fldCharType="separate"/>
            </w:r>
          </w:ins>
          <w:ins w:id="2291" w:author="zhhx" w:date="2024-10-17T11:47:23Z">
            <w:r>
              <w:rPr>
                <w:rFonts w:hint="eastAsia" w:ascii="宋体" w:hAnsi="宋体" w:eastAsia="宋体" w:cs="宋体"/>
                <w:bCs/>
                <w:sz w:val="24"/>
                <w:szCs w:val="24"/>
                <w:rPrChange w:id="2292" w:author="zhhx" w:date="2024-10-17T11:47:49Z">
                  <w:rPr>
                    <w:rFonts w:hint="eastAsia" w:ascii="黑体" w:hAnsi="黑体" w:eastAsia="黑体"/>
                    <w:bCs/>
                  </w:rPr>
                </w:rPrChange>
              </w:rPr>
              <w:t>四、 物业服务范围</w:t>
            </w:r>
          </w:ins>
          <w:ins w:id="2294" w:author="zhhx" w:date="2024-10-17T11:47:23Z">
            <w:r>
              <w:rPr>
                <w:rFonts w:hint="eastAsia" w:ascii="宋体" w:hAnsi="宋体" w:eastAsia="宋体" w:cs="宋体"/>
                <w:sz w:val="24"/>
                <w:szCs w:val="24"/>
                <w:rPrChange w:id="2295" w:author="zhhx" w:date="2024-10-17T11:47:49Z">
                  <w:rPr/>
                </w:rPrChange>
              </w:rPr>
              <w:tab/>
            </w:r>
          </w:ins>
          <w:ins w:id="2297" w:author="zhhx" w:date="2024-10-17T11:47:23Z">
            <w:r>
              <w:rPr>
                <w:rFonts w:hint="eastAsia" w:ascii="宋体" w:hAnsi="宋体" w:eastAsia="宋体" w:cs="宋体"/>
                <w:sz w:val="24"/>
                <w:szCs w:val="24"/>
                <w:rPrChange w:id="2298" w:author="zhhx" w:date="2024-10-17T11:47:49Z">
                  <w:rPr/>
                </w:rPrChange>
              </w:rPr>
              <w:fldChar w:fldCharType="begin"/>
            </w:r>
          </w:ins>
          <w:ins w:id="2300" w:author="zhhx" w:date="2024-10-17T11:47:23Z">
            <w:r>
              <w:rPr>
                <w:rFonts w:hint="eastAsia" w:ascii="宋体" w:hAnsi="宋体" w:eastAsia="宋体" w:cs="宋体"/>
                <w:sz w:val="24"/>
                <w:szCs w:val="24"/>
                <w:rPrChange w:id="2301" w:author="zhhx" w:date="2024-10-17T11:47:49Z">
                  <w:rPr/>
                </w:rPrChange>
              </w:rPr>
              <w:instrText xml:space="preserve"> PAGEREF _Toc7662 \h </w:instrText>
            </w:r>
          </w:ins>
          <w:ins w:id="2303" w:author="zhhx" w:date="2024-10-17T11:47:23Z">
            <w:r>
              <w:rPr>
                <w:rFonts w:hint="eastAsia" w:ascii="宋体" w:hAnsi="宋体" w:eastAsia="宋体" w:cs="宋体"/>
                <w:sz w:val="24"/>
                <w:szCs w:val="24"/>
                <w:rPrChange w:id="2304" w:author="zhhx" w:date="2024-10-17T11:47:49Z">
                  <w:rPr/>
                </w:rPrChange>
              </w:rPr>
              <w:fldChar w:fldCharType="separate"/>
            </w:r>
          </w:ins>
          <w:ins w:id="2306" w:author="zhhx" w:date="2024-10-17T11:47:23Z">
            <w:r>
              <w:rPr>
                <w:rFonts w:hint="eastAsia" w:ascii="宋体" w:hAnsi="宋体" w:eastAsia="宋体" w:cs="宋体"/>
                <w:sz w:val="24"/>
                <w:szCs w:val="24"/>
                <w:rPrChange w:id="2307" w:author="zhhx" w:date="2024-10-17T11:47:49Z">
                  <w:rPr/>
                </w:rPrChange>
              </w:rPr>
              <w:t>7</w:t>
            </w:r>
          </w:ins>
          <w:ins w:id="2309" w:author="zhhx" w:date="2024-10-17T11:47:23Z">
            <w:r>
              <w:rPr>
                <w:rFonts w:hint="eastAsia" w:ascii="宋体" w:hAnsi="宋体" w:eastAsia="宋体" w:cs="宋体"/>
                <w:sz w:val="24"/>
                <w:szCs w:val="24"/>
                <w:rPrChange w:id="2310" w:author="zhhx" w:date="2024-10-17T11:47:49Z">
                  <w:rPr/>
                </w:rPrChange>
              </w:rPr>
              <w:fldChar w:fldCharType="end"/>
            </w:r>
          </w:ins>
          <w:ins w:id="2312" w:author="zhhx" w:date="2024-10-17T11:47:23Z">
            <w:r>
              <w:rPr>
                <w:rFonts w:hint="eastAsia" w:ascii="宋体" w:hAnsi="宋体" w:eastAsia="宋体" w:cs="宋体"/>
                <w:bCs/>
                <w:sz w:val="24"/>
                <w:szCs w:val="24"/>
                <w:lang w:val="zh-CN"/>
                <w:rPrChange w:id="2313" w:author="zhhx" w:date="2024-10-17T11:47:49Z">
                  <w:rPr>
                    <w:rFonts w:asciiTheme="minorEastAsia" w:hAnsiTheme="minorEastAsia"/>
                    <w:bCs/>
                    <w:lang w:val="zh-CN"/>
                  </w:rPr>
                </w:rPrChange>
              </w:rPr>
              <w:fldChar w:fldCharType="end"/>
            </w:r>
          </w:ins>
        </w:p>
        <w:p w14:paraId="13B80E1A">
          <w:pPr>
            <w:pStyle w:val="28"/>
            <w:tabs>
              <w:tab w:val="right" w:leader="dot" w:pos="9075"/>
            </w:tabs>
            <w:spacing w:line="260" w:lineRule="auto"/>
            <w:rPr>
              <w:ins w:id="2316" w:author="zhhx" w:date="2024-10-17T11:47:23Z"/>
              <w:rFonts w:hint="eastAsia" w:ascii="宋体" w:hAnsi="宋体" w:eastAsia="宋体" w:cs="宋体"/>
              <w:sz w:val="24"/>
              <w:szCs w:val="24"/>
              <w:rPrChange w:id="2317" w:author="zhhx" w:date="2024-10-17T11:47:49Z">
                <w:rPr>
                  <w:ins w:id="2318" w:author="zhhx" w:date="2024-10-17T11:47:23Z"/>
                </w:rPr>
              </w:rPrChange>
            </w:rPr>
            <w:pPrChange w:id="2315" w:author="zhhx" w:date="2024-10-17T11:48:24Z">
              <w:pPr>
                <w:pStyle w:val="28"/>
                <w:tabs>
                  <w:tab w:val="right" w:leader="dot" w:pos="9075"/>
                </w:tabs>
              </w:pPr>
            </w:pPrChange>
          </w:pPr>
          <w:ins w:id="2319" w:author="zhhx" w:date="2024-10-17T11:47:23Z">
            <w:r>
              <w:rPr>
                <w:rFonts w:hint="eastAsia" w:ascii="宋体" w:hAnsi="宋体" w:eastAsia="宋体" w:cs="宋体"/>
                <w:bCs/>
                <w:sz w:val="24"/>
                <w:szCs w:val="24"/>
                <w:lang w:val="zh-CN"/>
                <w:rPrChange w:id="2320" w:author="zhhx" w:date="2024-10-17T11:47:49Z">
                  <w:rPr>
                    <w:rFonts w:asciiTheme="minorEastAsia" w:hAnsiTheme="minorEastAsia"/>
                    <w:bCs/>
                    <w:lang w:val="zh-CN"/>
                  </w:rPr>
                </w:rPrChange>
              </w:rPr>
              <w:fldChar w:fldCharType="begin"/>
            </w:r>
          </w:ins>
          <w:ins w:id="2322" w:author="zhhx" w:date="2024-10-17T11:47:23Z">
            <w:r>
              <w:rPr>
                <w:rFonts w:hint="eastAsia" w:ascii="宋体" w:hAnsi="宋体" w:eastAsia="宋体" w:cs="宋体"/>
                <w:bCs/>
                <w:sz w:val="24"/>
                <w:szCs w:val="24"/>
                <w:lang w:val="zh-CN"/>
                <w:rPrChange w:id="2323" w:author="zhhx" w:date="2024-10-17T11:47:49Z">
                  <w:rPr>
                    <w:rFonts w:asciiTheme="minorEastAsia" w:hAnsiTheme="minorEastAsia"/>
                    <w:bCs/>
                    <w:lang w:val="zh-CN"/>
                  </w:rPr>
                </w:rPrChange>
              </w:rPr>
              <w:instrText xml:space="preserve"> HYPERLINK \l _Toc12985 </w:instrText>
            </w:r>
          </w:ins>
          <w:ins w:id="2325" w:author="zhhx" w:date="2024-10-17T11:47:23Z">
            <w:r>
              <w:rPr>
                <w:rFonts w:hint="eastAsia" w:ascii="宋体" w:hAnsi="宋体" w:eastAsia="宋体" w:cs="宋体"/>
                <w:bCs/>
                <w:sz w:val="24"/>
                <w:szCs w:val="24"/>
                <w:lang w:val="zh-CN"/>
                <w:rPrChange w:id="2326" w:author="zhhx" w:date="2024-10-17T11:47:49Z">
                  <w:rPr>
                    <w:rFonts w:asciiTheme="minorEastAsia" w:hAnsiTheme="minorEastAsia"/>
                    <w:bCs/>
                    <w:lang w:val="zh-CN"/>
                  </w:rPr>
                </w:rPrChange>
              </w:rPr>
              <w:fldChar w:fldCharType="separate"/>
            </w:r>
          </w:ins>
          <w:ins w:id="2328" w:author="zhhx" w:date="2024-10-17T11:47:23Z">
            <w:r>
              <w:rPr>
                <w:rFonts w:hint="eastAsia" w:ascii="宋体" w:hAnsi="宋体" w:eastAsia="宋体" w:cs="宋体"/>
                <w:bCs/>
                <w:sz w:val="24"/>
                <w:szCs w:val="24"/>
                <w:rPrChange w:id="2329" w:author="zhhx" w:date="2024-10-17T11:47:49Z">
                  <w:rPr>
                    <w:rFonts w:hint="eastAsia" w:ascii="楷体" w:hAnsi="楷体" w:eastAsia="楷体"/>
                    <w:bCs/>
                  </w:rPr>
                </w:rPrChange>
              </w:rPr>
              <w:t>（一）物业管理（建筑物）</w:t>
            </w:r>
          </w:ins>
          <w:ins w:id="2331" w:author="zhhx" w:date="2024-10-17T11:47:23Z">
            <w:r>
              <w:rPr>
                <w:rFonts w:hint="eastAsia" w:ascii="宋体" w:hAnsi="宋体" w:eastAsia="宋体" w:cs="宋体"/>
                <w:sz w:val="24"/>
                <w:szCs w:val="24"/>
                <w:rPrChange w:id="2332" w:author="zhhx" w:date="2024-10-17T11:47:49Z">
                  <w:rPr/>
                </w:rPrChange>
              </w:rPr>
              <w:tab/>
            </w:r>
          </w:ins>
          <w:ins w:id="2334" w:author="zhhx" w:date="2024-10-17T11:47:23Z">
            <w:r>
              <w:rPr>
                <w:rFonts w:hint="eastAsia" w:ascii="宋体" w:hAnsi="宋体" w:eastAsia="宋体" w:cs="宋体"/>
                <w:sz w:val="24"/>
                <w:szCs w:val="24"/>
                <w:rPrChange w:id="2335" w:author="zhhx" w:date="2024-10-17T11:47:49Z">
                  <w:rPr/>
                </w:rPrChange>
              </w:rPr>
              <w:fldChar w:fldCharType="begin"/>
            </w:r>
          </w:ins>
          <w:ins w:id="2337" w:author="zhhx" w:date="2024-10-17T11:47:23Z">
            <w:r>
              <w:rPr>
                <w:rFonts w:hint="eastAsia" w:ascii="宋体" w:hAnsi="宋体" w:eastAsia="宋体" w:cs="宋体"/>
                <w:sz w:val="24"/>
                <w:szCs w:val="24"/>
                <w:rPrChange w:id="2338" w:author="zhhx" w:date="2024-10-17T11:47:49Z">
                  <w:rPr/>
                </w:rPrChange>
              </w:rPr>
              <w:instrText xml:space="preserve"> PAGEREF _Toc12985 \h </w:instrText>
            </w:r>
          </w:ins>
          <w:ins w:id="2340" w:author="zhhx" w:date="2024-10-17T11:47:23Z">
            <w:r>
              <w:rPr>
                <w:rFonts w:hint="eastAsia" w:ascii="宋体" w:hAnsi="宋体" w:eastAsia="宋体" w:cs="宋体"/>
                <w:sz w:val="24"/>
                <w:szCs w:val="24"/>
                <w:rPrChange w:id="2341" w:author="zhhx" w:date="2024-10-17T11:47:49Z">
                  <w:rPr/>
                </w:rPrChange>
              </w:rPr>
              <w:fldChar w:fldCharType="separate"/>
            </w:r>
          </w:ins>
          <w:ins w:id="2343" w:author="zhhx" w:date="2024-10-17T11:47:23Z">
            <w:r>
              <w:rPr>
                <w:rFonts w:hint="eastAsia" w:ascii="宋体" w:hAnsi="宋体" w:eastAsia="宋体" w:cs="宋体"/>
                <w:sz w:val="24"/>
                <w:szCs w:val="24"/>
                <w:rPrChange w:id="2344" w:author="zhhx" w:date="2024-10-17T11:47:49Z">
                  <w:rPr/>
                </w:rPrChange>
              </w:rPr>
              <w:t>8</w:t>
            </w:r>
          </w:ins>
          <w:ins w:id="2346" w:author="zhhx" w:date="2024-10-17T11:47:23Z">
            <w:r>
              <w:rPr>
                <w:rFonts w:hint="eastAsia" w:ascii="宋体" w:hAnsi="宋体" w:eastAsia="宋体" w:cs="宋体"/>
                <w:sz w:val="24"/>
                <w:szCs w:val="24"/>
                <w:rPrChange w:id="2347" w:author="zhhx" w:date="2024-10-17T11:47:49Z">
                  <w:rPr/>
                </w:rPrChange>
              </w:rPr>
              <w:fldChar w:fldCharType="end"/>
            </w:r>
          </w:ins>
          <w:ins w:id="2349" w:author="zhhx" w:date="2024-10-17T11:47:23Z">
            <w:r>
              <w:rPr>
                <w:rFonts w:hint="eastAsia" w:ascii="宋体" w:hAnsi="宋体" w:eastAsia="宋体" w:cs="宋体"/>
                <w:bCs/>
                <w:sz w:val="24"/>
                <w:szCs w:val="24"/>
                <w:lang w:val="zh-CN"/>
                <w:rPrChange w:id="2350" w:author="zhhx" w:date="2024-10-17T11:47:49Z">
                  <w:rPr>
                    <w:rFonts w:asciiTheme="minorEastAsia" w:hAnsiTheme="minorEastAsia"/>
                    <w:bCs/>
                    <w:lang w:val="zh-CN"/>
                  </w:rPr>
                </w:rPrChange>
              </w:rPr>
              <w:fldChar w:fldCharType="end"/>
            </w:r>
          </w:ins>
        </w:p>
        <w:p w14:paraId="692EAA58">
          <w:pPr>
            <w:pStyle w:val="28"/>
            <w:tabs>
              <w:tab w:val="right" w:leader="dot" w:pos="9075"/>
            </w:tabs>
            <w:spacing w:line="260" w:lineRule="auto"/>
            <w:rPr>
              <w:ins w:id="2353" w:author="zhhx" w:date="2024-10-17T11:47:23Z"/>
              <w:rFonts w:hint="eastAsia" w:ascii="宋体" w:hAnsi="宋体" w:eastAsia="宋体" w:cs="宋体"/>
              <w:sz w:val="24"/>
              <w:szCs w:val="24"/>
              <w:rPrChange w:id="2354" w:author="zhhx" w:date="2024-10-17T11:47:49Z">
                <w:rPr>
                  <w:ins w:id="2355" w:author="zhhx" w:date="2024-10-17T11:47:23Z"/>
                </w:rPr>
              </w:rPrChange>
            </w:rPr>
            <w:pPrChange w:id="2352" w:author="zhhx" w:date="2024-10-17T11:48:24Z">
              <w:pPr>
                <w:pStyle w:val="28"/>
                <w:tabs>
                  <w:tab w:val="right" w:leader="dot" w:pos="9075"/>
                </w:tabs>
              </w:pPr>
            </w:pPrChange>
          </w:pPr>
          <w:ins w:id="2356" w:author="zhhx" w:date="2024-10-17T11:47:23Z">
            <w:r>
              <w:rPr>
                <w:rFonts w:hint="eastAsia" w:ascii="宋体" w:hAnsi="宋体" w:eastAsia="宋体" w:cs="宋体"/>
                <w:bCs/>
                <w:sz w:val="24"/>
                <w:szCs w:val="24"/>
                <w:lang w:val="zh-CN"/>
                <w:rPrChange w:id="2357" w:author="zhhx" w:date="2024-10-17T11:47:49Z">
                  <w:rPr>
                    <w:rFonts w:asciiTheme="minorEastAsia" w:hAnsiTheme="minorEastAsia"/>
                    <w:bCs/>
                    <w:lang w:val="zh-CN"/>
                  </w:rPr>
                </w:rPrChange>
              </w:rPr>
              <w:fldChar w:fldCharType="begin"/>
            </w:r>
          </w:ins>
          <w:ins w:id="2359" w:author="zhhx" w:date="2024-10-17T11:47:23Z">
            <w:r>
              <w:rPr>
                <w:rFonts w:hint="eastAsia" w:ascii="宋体" w:hAnsi="宋体" w:eastAsia="宋体" w:cs="宋体"/>
                <w:bCs/>
                <w:sz w:val="24"/>
                <w:szCs w:val="24"/>
                <w:lang w:val="zh-CN"/>
                <w:rPrChange w:id="2360" w:author="zhhx" w:date="2024-10-17T11:47:49Z">
                  <w:rPr>
                    <w:rFonts w:asciiTheme="minorEastAsia" w:hAnsiTheme="minorEastAsia"/>
                    <w:bCs/>
                    <w:lang w:val="zh-CN"/>
                  </w:rPr>
                </w:rPrChange>
              </w:rPr>
              <w:instrText xml:space="preserve"> HYPERLINK \l _Toc16851 </w:instrText>
            </w:r>
          </w:ins>
          <w:ins w:id="2362" w:author="zhhx" w:date="2024-10-17T11:47:23Z">
            <w:r>
              <w:rPr>
                <w:rFonts w:hint="eastAsia" w:ascii="宋体" w:hAnsi="宋体" w:eastAsia="宋体" w:cs="宋体"/>
                <w:bCs/>
                <w:sz w:val="24"/>
                <w:szCs w:val="24"/>
                <w:lang w:val="zh-CN"/>
                <w:rPrChange w:id="2363" w:author="zhhx" w:date="2024-10-17T11:47:49Z">
                  <w:rPr>
                    <w:rFonts w:asciiTheme="minorEastAsia" w:hAnsiTheme="minorEastAsia"/>
                    <w:bCs/>
                    <w:lang w:val="zh-CN"/>
                  </w:rPr>
                </w:rPrChange>
              </w:rPr>
              <w:fldChar w:fldCharType="separate"/>
            </w:r>
          </w:ins>
          <w:ins w:id="2365" w:author="zhhx" w:date="2024-10-17T11:47:23Z">
            <w:r>
              <w:rPr>
                <w:rFonts w:hint="eastAsia" w:ascii="宋体" w:hAnsi="宋体" w:eastAsia="宋体" w:cs="宋体"/>
                <w:bCs/>
                <w:sz w:val="24"/>
                <w:szCs w:val="24"/>
                <w:rPrChange w:id="2366" w:author="zhhx" w:date="2024-10-17T11:47:49Z">
                  <w:rPr>
                    <w:rFonts w:hint="eastAsia" w:ascii="楷体" w:hAnsi="楷体" w:eastAsia="楷体"/>
                    <w:bCs/>
                  </w:rPr>
                </w:rPrChange>
              </w:rPr>
              <w:t>（二）物业管理（室外）</w:t>
            </w:r>
          </w:ins>
          <w:ins w:id="2368" w:author="zhhx" w:date="2024-10-17T11:47:23Z">
            <w:r>
              <w:rPr>
                <w:rFonts w:hint="eastAsia" w:ascii="宋体" w:hAnsi="宋体" w:eastAsia="宋体" w:cs="宋体"/>
                <w:sz w:val="24"/>
                <w:szCs w:val="24"/>
                <w:rPrChange w:id="2369" w:author="zhhx" w:date="2024-10-17T11:47:49Z">
                  <w:rPr/>
                </w:rPrChange>
              </w:rPr>
              <w:tab/>
            </w:r>
          </w:ins>
          <w:ins w:id="2371" w:author="zhhx" w:date="2024-10-17T11:47:23Z">
            <w:r>
              <w:rPr>
                <w:rFonts w:hint="eastAsia" w:ascii="宋体" w:hAnsi="宋体" w:eastAsia="宋体" w:cs="宋体"/>
                <w:sz w:val="24"/>
                <w:szCs w:val="24"/>
                <w:rPrChange w:id="2372" w:author="zhhx" w:date="2024-10-17T11:47:49Z">
                  <w:rPr/>
                </w:rPrChange>
              </w:rPr>
              <w:fldChar w:fldCharType="begin"/>
            </w:r>
          </w:ins>
          <w:ins w:id="2374" w:author="zhhx" w:date="2024-10-17T11:47:23Z">
            <w:r>
              <w:rPr>
                <w:rFonts w:hint="eastAsia" w:ascii="宋体" w:hAnsi="宋体" w:eastAsia="宋体" w:cs="宋体"/>
                <w:sz w:val="24"/>
                <w:szCs w:val="24"/>
                <w:rPrChange w:id="2375" w:author="zhhx" w:date="2024-10-17T11:47:49Z">
                  <w:rPr/>
                </w:rPrChange>
              </w:rPr>
              <w:instrText xml:space="preserve"> PAGEREF _Toc16851 \h </w:instrText>
            </w:r>
          </w:ins>
          <w:ins w:id="2377" w:author="zhhx" w:date="2024-10-17T11:47:23Z">
            <w:r>
              <w:rPr>
                <w:rFonts w:hint="eastAsia" w:ascii="宋体" w:hAnsi="宋体" w:eastAsia="宋体" w:cs="宋体"/>
                <w:sz w:val="24"/>
                <w:szCs w:val="24"/>
                <w:rPrChange w:id="2378" w:author="zhhx" w:date="2024-10-17T11:47:49Z">
                  <w:rPr/>
                </w:rPrChange>
              </w:rPr>
              <w:fldChar w:fldCharType="separate"/>
            </w:r>
          </w:ins>
          <w:ins w:id="2380" w:author="zhhx" w:date="2024-10-17T11:47:23Z">
            <w:r>
              <w:rPr>
                <w:rFonts w:hint="eastAsia" w:ascii="宋体" w:hAnsi="宋体" w:eastAsia="宋体" w:cs="宋体"/>
                <w:sz w:val="24"/>
                <w:szCs w:val="24"/>
                <w:rPrChange w:id="2381" w:author="zhhx" w:date="2024-10-17T11:47:49Z">
                  <w:rPr/>
                </w:rPrChange>
              </w:rPr>
              <w:t>12</w:t>
            </w:r>
          </w:ins>
          <w:ins w:id="2383" w:author="zhhx" w:date="2024-10-17T11:47:23Z">
            <w:r>
              <w:rPr>
                <w:rFonts w:hint="eastAsia" w:ascii="宋体" w:hAnsi="宋体" w:eastAsia="宋体" w:cs="宋体"/>
                <w:sz w:val="24"/>
                <w:szCs w:val="24"/>
                <w:rPrChange w:id="2384" w:author="zhhx" w:date="2024-10-17T11:47:49Z">
                  <w:rPr/>
                </w:rPrChange>
              </w:rPr>
              <w:fldChar w:fldCharType="end"/>
            </w:r>
          </w:ins>
          <w:ins w:id="2386" w:author="zhhx" w:date="2024-10-17T11:47:23Z">
            <w:r>
              <w:rPr>
                <w:rFonts w:hint="eastAsia" w:ascii="宋体" w:hAnsi="宋体" w:eastAsia="宋体" w:cs="宋体"/>
                <w:bCs/>
                <w:sz w:val="24"/>
                <w:szCs w:val="24"/>
                <w:lang w:val="zh-CN"/>
                <w:rPrChange w:id="2387" w:author="zhhx" w:date="2024-10-17T11:47:49Z">
                  <w:rPr>
                    <w:rFonts w:asciiTheme="minorEastAsia" w:hAnsiTheme="minorEastAsia"/>
                    <w:bCs/>
                    <w:lang w:val="zh-CN"/>
                  </w:rPr>
                </w:rPrChange>
              </w:rPr>
              <w:fldChar w:fldCharType="end"/>
            </w:r>
          </w:ins>
        </w:p>
        <w:p w14:paraId="512D0D9A">
          <w:pPr>
            <w:pStyle w:val="25"/>
            <w:tabs>
              <w:tab w:val="right" w:leader="dot" w:pos="9075"/>
            </w:tabs>
            <w:spacing w:line="260" w:lineRule="auto"/>
            <w:rPr>
              <w:ins w:id="2390" w:author="zhhx" w:date="2024-10-17T11:47:23Z"/>
              <w:rFonts w:hint="eastAsia" w:ascii="宋体" w:hAnsi="宋体" w:eastAsia="宋体" w:cs="宋体"/>
              <w:sz w:val="24"/>
              <w:szCs w:val="24"/>
              <w:rPrChange w:id="2391" w:author="zhhx" w:date="2024-10-17T11:47:49Z">
                <w:rPr>
                  <w:ins w:id="2392" w:author="zhhx" w:date="2024-10-17T11:47:23Z"/>
                </w:rPr>
              </w:rPrChange>
            </w:rPr>
            <w:pPrChange w:id="2389" w:author="zhhx" w:date="2024-10-17T11:48:24Z">
              <w:pPr>
                <w:pStyle w:val="25"/>
                <w:tabs>
                  <w:tab w:val="right" w:leader="dot" w:pos="9075"/>
                </w:tabs>
              </w:pPr>
            </w:pPrChange>
          </w:pPr>
          <w:ins w:id="2393" w:author="zhhx" w:date="2024-10-17T11:47:23Z">
            <w:r>
              <w:rPr>
                <w:rFonts w:hint="eastAsia" w:ascii="宋体" w:hAnsi="宋体" w:eastAsia="宋体" w:cs="宋体"/>
                <w:bCs/>
                <w:sz w:val="24"/>
                <w:szCs w:val="24"/>
                <w:lang w:val="zh-CN"/>
                <w:rPrChange w:id="2394" w:author="zhhx" w:date="2024-10-17T11:47:49Z">
                  <w:rPr>
                    <w:rFonts w:asciiTheme="minorEastAsia" w:hAnsiTheme="minorEastAsia"/>
                    <w:bCs/>
                    <w:lang w:val="zh-CN"/>
                  </w:rPr>
                </w:rPrChange>
              </w:rPr>
              <w:fldChar w:fldCharType="begin"/>
            </w:r>
          </w:ins>
          <w:ins w:id="2396" w:author="zhhx" w:date="2024-10-17T11:47:23Z">
            <w:r>
              <w:rPr>
                <w:rFonts w:hint="eastAsia" w:ascii="宋体" w:hAnsi="宋体" w:eastAsia="宋体" w:cs="宋体"/>
                <w:bCs/>
                <w:sz w:val="24"/>
                <w:szCs w:val="24"/>
                <w:lang w:val="zh-CN"/>
                <w:rPrChange w:id="2397" w:author="zhhx" w:date="2024-10-17T11:47:49Z">
                  <w:rPr>
                    <w:rFonts w:asciiTheme="minorEastAsia" w:hAnsiTheme="minorEastAsia"/>
                    <w:bCs/>
                    <w:lang w:val="zh-CN"/>
                  </w:rPr>
                </w:rPrChange>
              </w:rPr>
              <w:instrText xml:space="preserve"> HYPERLINK \l _Toc5186 </w:instrText>
            </w:r>
          </w:ins>
          <w:ins w:id="2399" w:author="zhhx" w:date="2024-10-17T11:47:23Z">
            <w:r>
              <w:rPr>
                <w:rFonts w:hint="eastAsia" w:ascii="宋体" w:hAnsi="宋体" w:eastAsia="宋体" w:cs="宋体"/>
                <w:bCs/>
                <w:sz w:val="24"/>
                <w:szCs w:val="24"/>
                <w:lang w:val="zh-CN"/>
                <w:rPrChange w:id="2400" w:author="zhhx" w:date="2024-10-17T11:47:49Z">
                  <w:rPr>
                    <w:rFonts w:asciiTheme="minorEastAsia" w:hAnsiTheme="minorEastAsia"/>
                    <w:bCs/>
                    <w:lang w:val="zh-CN"/>
                  </w:rPr>
                </w:rPrChange>
              </w:rPr>
              <w:fldChar w:fldCharType="separate"/>
            </w:r>
          </w:ins>
          <w:ins w:id="2402" w:author="zhhx" w:date="2024-10-17T11:47:23Z">
            <w:r>
              <w:rPr>
                <w:rFonts w:hint="eastAsia" w:ascii="宋体" w:hAnsi="宋体" w:eastAsia="宋体" w:cs="宋体"/>
                <w:bCs/>
                <w:sz w:val="24"/>
                <w:szCs w:val="24"/>
                <w:rPrChange w:id="2403" w:author="zhhx" w:date="2024-10-17T11:47:49Z">
                  <w:rPr>
                    <w:rFonts w:hint="eastAsia" w:ascii="黑体" w:hAnsi="黑体" w:eastAsia="黑体"/>
                    <w:bCs/>
                  </w:rPr>
                </w:rPrChange>
              </w:rPr>
              <w:t>五、 合同分包情况</w:t>
            </w:r>
          </w:ins>
          <w:ins w:id="2405" w:author="zhhx" w:date="2024-10-17T11:47:23Z">
            <w:r>
              <w:rPr>
                <w:rFonts w:hint="eastAsia" w:ascii="宋体" w:hAnsi="宋体" w:eastAsia="宋体" w:cs="宋体"/>
                <w:sz w:val="24"/>
                <w:szCs w:val="24"/>
                <w:rPrChange w:id="2406" w:author="zhhx" w:date="2024-10-17T11:47:49Z">
                  <w:rPr/>
                </w:rPrChange>
              </w:rPr>
              <w:tab/>
            </w:r>
          </w:ins>
          <w:ins w:id="2408" w:author="zhhx" w:date="2024-10-17T11:47:23Z">
            <w:r>
              <w:rPr>
                <w:rFonts w:hint="eastAsia" w:ascii="宋体" w:hAnsi="宋体" w:eastAsia="宋体" w:cs="宋体"/>
                <w:sz w:val="24"/>
                <w:szCs w:val="24"/>
                <w:rPrChange w:id="2409" w:author="zhhx" w:date="2024-10-17T11:47:49Z">
                  <w:rPr/>
                </w:rPrChange>
              </w:rPr>
              <w:fldChar w:fldCharType="begin"/>
            </w:r>
          </w:ins>
          <w:ins w:id="2411" w:author="zhhx" w:date="2024-10-17T11:47:23Z">
            <w:r>
              <w:rPr>
                <w:rFonts w:hint="eastAsia" w:ascii="宋体" w:hAnsi="宋体" w:eastAsia="宋体" w:cs="宋体"/>
                <w:sz w:val="24"/>
                <w:szCs w:val="24"/>
                <w:rPrChange w:id="2412" w:author="zhhx" w:date="2024-10-17T11:47:49Z">
                  <w:rPr/>
                </w:rPrChange>
              </w:rPr>
              <w:instrText xml:space="preserve"> PAGEREF _Toc5186 \h </w:instrText>
            </w:r>
          </w:ins>
          <w:ins w:id="2414" w:author="zhhx" w:date="2024-10-17T11:47:23Z">
            <w:r>
              <w:rPr>
                <w:rFonts w:hint="eastAsia" w:ascii="宋体" w:hAnsi="宋体" w:eastAsia="宋体" w:cs="宋体"/>
                <w:sz w:val="24"/>
                <w:szCs w:val="24"/>
                <w:rPrChange w:id="2415" w:author="zhhx" w:date="2024-10-17T11:47:49Z">
                  <w:rPr/>
                </w:rPrChange>
              </w:rPr>
              <w:fldChar w:fldCharType="separate"/>
            </w:r>
          </w:ins>
          <w:ins w:id="2417" w:author="zhhx" w:date="2024-10-17T11:47:23Z">
            <w:r>
              <w:rPr>
                <w:rFonts w:hint="eastAsia" w:ascii="宋体" w:hAnsi="宋体" w:eastAsia="宋体" w:cs="宋体"/>
                <w:sz w:val="24"/>
                <w:szCs w:val="24"/>
                <w:rPrChange w:id="2418" w:author="zhhx" w:date="2024-10-17T11:47:49Z">
                  <w:rPr/>
                </w:rPrChange>
              </w:rPr>
              <w:t>13</w:t>
            </w:r>
          </w:ins>
          <w:ins w:id="2420" w:author="zhhx" w:date="2024-10-17T11:47:23Z">
            <w:r>
              <w:rPr>
                <w:rFonts w:hint="eastAsia" w:ascii="宋体" w:hAnsi="宋体" w:eastAsia="宋体" w:cs="宋体"/>
                <w:sz w:val="24"/>
                <w:szCs w:val="24"/>
                <w:rPrChange w:id="2421" w:author="zhhx" w:date="2024-10-17T11:47:49Z">
                  <w:rPr/>
                </w:rPrChange>
              </w:rPr>
              <w:fldChar w:fldCharType="end"/>
            </w:r>
          </w:ins>
          <w:ins w:id="2423" w:author="zhhx" w:date="2024-10-17T11:47:23Z">
            <w:r>
              <w:rPr>
                <w:rFonts w:hint="eastAsia" w:ascii="宋体" w:hAnsi="宋体" w:eastAsia="宋体" w:cs="宋体"/>
                <w:bCs/>
                <w:sz w:val="24"/>
                <w:szCs w:val="24"/>
                <w:lang w:val="zh-CN"/>
                <w:rPrChange w:id="2424" w:author="zhhx" w:date="2024-10-17T11:47:49Z">
                  <w:rPr>
                    <w:rFonts w:asciiTheme="minorEastAsia" w:hAnsiTheme="minorEastAsia"/>
                    <w:bCs/>
                    <w:lang w:val="zh-CN"/>
                  </w:rPr>
                </w:rPrChange>
              </w:rPr>
              <w:fldChar w:fldCharType="end"/>
            </w:r>
          </w:ins>
        </w:p>
        <w:p w14:paraId="00CF3C5C">
          <w:pPr>
            <w:pStyle w:val="25"/>
            <w:tabs>
              <w:tab w:val="right" w:leader="dot" w:pos="9075"/>
            </w:tabs>
            <w:spacing w:line="260" w:lineRule="auto"/>
            <w:rPr>
              <w:ins w:id="2427" w:author="zhhx" w:date="2024-10-17T11:47:23Z"/>
              <w:rFonts w:hint="eastAsia" w:ascii="宋体" w:hAnsi="宋体" w:eastAsia="宋体" w:cs="宋体"/>
              <w:sz w:val="24"/>
              <w:szCs w:val="24"/>
              <w:rPrChange w:id="2428" w:author="zhhx" w:date="2024-10-17T11:47:49Z">
                <w:rPr>
                  <w:ins w:id="2429" w:author="zhhx" w:date="2024-10-17T11:47:23Z"/>
                </w:rPr>
              </w:rPrChange>
            </w:rPr>
            <w:pPrChange w:id="2426" w:author="zhhx" w:date="2024-10-17T11:48:24Z">
              <w:pPr>
                <w:pStyle w:val="25"/>
                <w:tabs>
                  <w:tab w:val="right" w:leader="dot" w:pos="9075"/>
                </w:tabs>
              </w:pPr>
            </w:pPrChange>
          </w:pPr>
          <w:ins w:id="2430" w:author="zhhx" w:date="2024-10-17T11:47:23Z">
            <w:r>
              <w:rPr>
                <w:rFonts w:hint="eastAsia" w:ascii="宋体" w:hAnsi="宋体" w:eastAsia="宋体" w:cs="宋体"/>
                <w:bCs/>
                <w:sz w:val="24"/>
                <w:szCs w:val="24"/>
                <w:lang w:val="zh-CN"/>
                <w:rPrChange w:id="2431" w:author="zhhx" w:date="2024-10-17T11:47:49Z">
                  <w:rPr>
                    <w:rFonts w:asciiTheme="minorEastAsia" w:hAnsiTheme="minorEastAsia"/>
                    <w:bCs/>
                    <w:lang w:val="zh-CN"/>
                  </w:rPr>
                </w:rPrChange>
              </w:rPr>
              <w:fldChar w:fldCharType="begin"/>
            </w:r>
          </w:ins>
          <w:ins w:id="2433" w:author="zhhx" w:date="2024-10-17T11:47:23Z">
            <w:r>
              <w:rPr>
                <w:rFonts w:hint="eastAsia" w:ascii="宋体" w:hAnsi="宋体" w:eastAsia="宋体" w:cs="宋体"/>
                <w:bCs/>
                <w:sz w:val="24"/>
                <w:szCs w:val="24"/>
                <w:lang w:val="zh-CN"/>
                <w:rPrChange w:id="2434" w:author="zhhx" w:date="2024-10-17T11:47:49Z">
                  <w:rPr>
                    <w:rFonts w:asciiTheme="minorEastAsia" w:hAnsiTheme="minorEastAsia"/>
                    <w:bCs/>
                    <w:lang w:val="zh-CN"/>
                  </w:rPr>
                </w:rPrChange>
              </w:rPr>
              <w:instrText xml:space="preserve"> HYPERLINK \l _Toc9522 </w:instrText>
            </w:r>
          </w:ins>
          <w:ins w:id="2436" w:author="zhhx" w:date="2024-10-17T11:47:23Z">
            <w:r>
              <w:rPr>
                <w:rFonts w:hint="eastAsia" w:ascii="宋体" w:hAnsi="宋体" w:eastAsia="宋体" w:cs="宋体"/>
                <w:bCs/>
                <w:sz w:val="24"/>
                <w:szCs w:val="24"/>
                <w:lang w:val="zh-CN"/>
                <w:rPrChange w:id="2437" w:author="zhhx" w:date="2024-10-17T11:47:49Z">
                  <w:rPr>
                    <w:rFonts w:asciiTheme="minorEastAsia" w:hAnsiTheme="minorEastAsia"/>
                    <w:bCs/>
                    <w:lang w:val="zh-CN"/>
                  </w:rPr>
                </w:rPrChange>
              </w:rPr>
              <w:fldChar w:fldCharType="separate"/>
            </w:r>
          </w:ins>
          <w:ins w:id="2439" w:author="zhhx" w:date="2024-10-17T11:47:23Z">
            <w:r>
              <w:rPr>
                <w:rFonts w:hint="eastAsia" w:ascii="宋体" w:hAnsi="宋体" w:eastAsia="宋体" w:cs="宋体"/>
                <w:bCs/>
                <w:sz w:val="24"/>
                <w:szCs w:val="24"/>
                <w:rPrChange w:id="2440" w:author="zhhx" w:date="2024-10-17T11:47:49Z">
                  <w:rPr>
                    <w:rFonts w:hint="eastAsia" w:ascii="黑体" w:hAnsi="黑体" w:eastAsia="黑体"/>
                    <w:bCs/>
                  </w:rPr>
                </w:rPrChange>
              </w:rPr>
              <w:t>六、 物业管理服务内容及服务标准</w:t>
            </w:r>
          </w:ins>
          <w:ins w:id="2442" w:author="zhhx" w:date="2024-10-17T11:47:23Z">
            <w:r>
              <w:rPr>
                <w:rFonts w:hint="eastAsia" w:ascii="宋体" w:hAnsi="宋体" w:eastAsia="宋体" w:cs="宋体"/>
                <w:sz w:val="24"/>
                <w:szCs w:val="24"/>
                <w:rPrChange w:id="2443" w:author="zhhx" w:date="2024-10-17T11:47:49Z">
                  <w:rPr/>
                </w:rPrChange>
              </w:rPr>
              <w:tab/>
            </w:r>
          </w:ins>
          <w:ins w:id="2445" w:author="zhhx" w:date="2024-10-17T11:47:23Z">
            <w:r>
              <w:rPr>
                <w:rFonts w:hint="eastAsia" w:ascii="宋体" w:hAnsi="宋体" w:eastAsia="宋体" w:cs="宋体"/>
                <w:sz w:val="24"/>
                <w:szCs w:val="24"/>
                <w:rPrChange w:id="2446" w:author="zhhx" w:date="2024-10-17T11:47:49Z">
                  <w:rPr/>
                </w:rPrChange>
              </w:rPr>
              <w:fldChar w:fldCharType="begin"/>
            </w:r>
          </w:ins>
          <w:ins w:id="2448" w:author="zhhx" w:date="2024-10-17T11:47:23Z">
            <w:r>
              <w:rPr>
                <w:rFonts w:hint="eastAsia" w:ascii="宋体" w:hAnsi="宋体" w:eastAsia="宋体" w:cs="宋体"/>
                <w:sz w:val="24"/>
                <w:szCs w:val="24"/>
                <w:rPrChange w:id="2449" w:author="zhhx" w:date="2024-10-17T11:47:49Z">
                  <w:rPr/>
                </w:rPrChange>
              </w:rPr>
              <w:instrText xml:space="preserve"> PAGEREF _Toc9522 \h </w:instrText>
            </w:r>
          </w:ins>
          <w:ins w:id="2451" w:author="zhhx" w:date="2024-10-17T11:47:23Z">
            <w:r>
              <w:rPr>
                <w:rFonts w:hint="eastAsia" w:ascii="宋体" w:hAnsi="宋体" w:eastAsia="宋体" w:cs="宋体"/>
                <w:sz w:val="24"/>
                <w:szCs w:val="24"/>
                <w:rPrChange w:id="2452" w:author="zhhx" w:date="2024-10-17T11:47:49Z">
                  <w:rPr/>
                </w:rPrChange>
              </w:rPr>
              <w:fldChar w:fldCharType="separate"/>
            </w:r>
          </w:ins>
          <w:ins w:id="2454" w:author="zhhx" w:date="2024-10-17T11:47:23Z">
            <w:r>
              <w:rPr>
                <w:rFonts w:hint="eastAsia" w:ascii="宋体" w:hAnsi="宋体" w:eastAsia="宋体" w:cs="宋体"/>
                <w:sz w:val="24"/>
                <w:szCs w:val="24"/>
                <w:rPrChange w:id="2455" w:author="zhhx" w:date="2024-10-17T11:47:49Z">
                  <w:rPr/>
                </w:rPrChange>
              </w:rPr>
              <w:t>16</w:t>
            </w:r>
          </w:ins>
          <w:ins w:id="2457" w:author="zhhx" w:date="2024-10-17T11:47:23Z">
            <w:r>
              <w:rPr>
                <w:rFonts w:hint="eastAsia" w:ascii="宋体" w:hAnsi="宋体" w:eastAsia="宋体" w:cs="宋体"/>
                <w:sz w:val="24"/>
                <w:szCs w:val="24"/>
                <w:rPrChange w:id="2458" w:author="zhhx" w:date="2024-10-17T11:47:49Z">
                  <w:rPr/>
                </w:rPrChange>
              </w:rPr>
              <w:fldChar w:fldCharType="end"/>
            </w:r>
          </w:ins>
          <w:ins w:id="2460" w:author="zhhx" w:date="2024-10-17T11:47:23Z">
            <w:r>
              <w:rPr>
                <w:rFonts w:hint="eastAsia" w:ascii="宋体" w:hAnsi="宋体" w:eastAsia="宋体" w:cs="宋体"/>
                <w:bCs/>
                <w:sz w:val="24"/>
                <w:szCs w:val="24"/>
                <w:lang w:val="zh-CN"/>
                <w:rPrChange w:id="2461" w:author="zhhx" w:date="2024-10-17T11:47:49Z">
                  <w:rPr>
                    <w:rFonts w:asciiTheme="minorEastAsia" w:hAnsiTheme="minorEastAsia"/>
                    <w:bCs/>
                    <w:lang w:val="zh-CN"/>
                  </w:rPr>
                </w:rPrChange>
              </w:rPr>
              <w:fldChar w:fldCharType="end"/>
            </w:r>
          </w:ins>
        </w:p>
        <w:p w14:paraId="49F9250E">
          <w:pPr>
            <w:pStyle w:val="28"/>
            <w:tabs>
              <w:tab w:val="right" w:leader="dot" w:pos="9075"/>
            </w:tabs>
            <w:spacing w:line="260" w:lineRule="auto"/>
            <w:rPr>
              <w:ins w:id="2464" w:author="zhhx" w:date="2024-10-17T11:47:23Z"/>
              <w:rFonts w:hint="eastAsia" w:ascii="宋体" w:hAnsi="宋体" w:eastAsia="宋体" w:cs="宋体"/>
              <w:sz w:val="24"/>
              <w:szCs w:val="24"/>
              <w:rPrChange w:id="2465" w:author="zhhx" w:date="2024-10-17T11:47:49Z">
                <w:rPr>
                  <w:ins w:id="2466" w:author="zhhx" w:date="2024-10-17T11:47:23Z"/>
                </w:rPr>
              </w:rPrChange>
            </w:rPr>
            <w:pPrChange w:id="2463" w:author="zhhx" w:date="2024-10-17T11:48:24Z">
              <w:pPr>
                <w:pStyle w:val="28"/>
                <w:tabs>
                  <w:tab w:val="right" w:leader="dot" w:pos="9075"/>
                </w:tabs>
              </w:pPr>
            </w:pPrChange>
          </w:pPr>
          <w:ins w:id="2467" w:author="zhhx" w:date="2024-10-17T11:47:23Z">
            <w:r>
              <w:rPr>
                <w:rFonts w:hint="eastAsia" w:ascii="宋体" w:hAnsi="宋体" w:eastAsia="宋体" w:cs="宋体"/>
                <w:bCs/>
                <w:sz w:val="24"/>
                <w:szCs w:val="24"/>
                <w:lang w:val="zh-CN"/>
                <w:rPrChange w:id="2468" w:author="zhhx" w:date="2024-10-17T11:47:49Z">
                  <w:rPr>
                    <w:rFonts w:asciiTheme="minorEastAsia" w:hAnsiTheme="minorEastAsia"/>
                    <w:bCs/>
                    <w:lang w:val="zh-CN"/>
                  </w:rPr>
                </w:rPrChange>
              </w:rPr>
              <w:fldChar w:fldCharType="begin"/>
            </w:r>
          </w:ins>
          <w:ins w:id="2470" w:author="zhhx" w:date="2024-10-17T11:47:23Z">
            <w:r>
              <w:rPr>
                <w:rFonts w:hint="eastAsia" w:ascii="宋体" w:hAnsi="宋体" w:eastAsia="宋体" w:cs="宋体"/>
                <w:bCs/>
                <w:sz w:val="24"/>
                <w:szCs w:val="24"/>
                <w:lang w:val="zh-CN"/>
                <w:rPrChange w:id="2471" w:author="zhhx" w:date="2024-10-17T11:47:49Z">
                  <w:rPr>
                    <w:rFonts w:asciiTheme="minorEastAsia" w:hAnsiTheme="minorEastAsia"/>
                    <w:bCs/>
                    <w:lang w:val="zh-CN"/>
                  </w:rPr>
                </w:rPrChange>
              </w:rPr>
              <w:instrText xml:space="preserve"> HYPERLINK \l _Toc856 </w:instrText>
            </w:r>
          </w:ins>
          <w:ins w:id="2473" w:author="zhhx" w:date="2024-10-17T11:47:23Z">
            <w:r>
              <w:rPr>
                <w:rFonts w:hint="eastAsia" w:ascii="宋体" w:hAnsi="宋体" w:eastAsia="宋体" w:cs="宋体"/>
                <w:bCs/>
                <w:sz w:val="24"/>
                <w:szCs w:val="24"/>
                <w:lang w:val="zh-CN"/>
                <w:rPrChange w:id="2474" w:author="zhhx" w:date="2024-10-17T11:47:49Z">
                  <w:rPr>
                    <w:rFonts w:asciiTheme="minorEastAsia" w:hAnsiTheme="minorEastAsia"/>
                    <w:bCs/>
                    <w:lang w:val="zh-CN"/>
                  </w:rPr>
                </w:rPrChange>
              </w:rPr>
              <w:fldChar w:fldCharType="separate"/>
            </w:r>
          </w:ins>
          <w:ins w:id="2476" w:author="zhhx" w:date="2024-10-17T11:47:23Z">
            <w:r>
              <w:rPr>
                <w:rFonts w:hint="eastAsia" w:ascii="宋体" w:hAnsi="宋体" w:eastAsia="宋体" w:cs="宋体"/>
                <w:bCs/>
                <w:sz w:val="24"/>
                <w:szCs w:val="24"/>
                <w:rPrChange w:id="2477" w:author="zhhx" w:date="2024-10-17T11:47:49Z">
                  <w:rPr>
                    <w:rFonts w:hint="eastAsia" w:ascii="楷体" w:hAnsi="楷体" w:eastAsia="楷体"/>
                    <w:bCs/>
                  </w:rPr>
                </w:rPrChange>
              </w:rPr>
              <w:t>（一） 基本服务</w:t>
            </w:r>
          </w:ins>
          <w:ins w:id="2479" w:author="zhhx" w:date="2024-10-17T11:47:23Z">
            <w:r>
              <w:rPr>
                <w:rFonts w:hint="eastAsia" w:ascii="宋体" w:hAnsi="宋体" w:eastAsia="宋体" w:cs="宋体"/>
                <w:sz w:val="24"/>
                <w:szCs w:val="24"/>
                <w:rPrChange w:id="2480" w:author="zhhx" w:date="2024-10-17T11:47:49Z">
                  <w:rPr/>
                </w:rPrChange>
              </w:rPr>
              <w:tab/>
            </w:r>
          </w:ins>
          <w:ins w:id="2482" w:author="zhhx" w:date="2024-10-17T11:47:23Z">
            <w:r>
              <w:rPr>
                <w:rFonts w:hint="eastAsia" w:ascii="宋体" w:hAnsi="宋体" w:eastAsia="宋体" w:cs="宋体"/>
                <w:sz w:val="24"/>
                <w:szCs w:val="24"/>
                <w:rPrChange w:id="2483" w:author="zhhx" w:date="2024-10-17T11:47:49Z">
                  <w:rPr/>
                </w:rPrChange>
              </w:rPr>
              <w:fldChar w:fldCharType="begin"/>
            </w:r>
          </w:ins>
          <w:ins w:id="2485" w:author="zhhx" w:date="2024-10-17T11:47:23Z">
            <w:r>
              <w:rPr>
                <w:rFonts w:hint="eastAsia" w:ascii="宋体" w:hAnsi="宋体" w:eastAsia="宋体" w:cs="宋体"/>
                <w:sz w:val="24"/>
                <w:szCs w:val="24"/>
                <w:rPrChange w:id="2486" w:author="zhhx" w:date="2024-10-17T11:47:49Z">
                  <w:rPr/>
                </w:rPrChange>
              </w:rPr>
              <w:instrText xml:space="preserve"> PAGEREF _Toc856 \h </w:instrText>
            </w:r>
          </w:ins>
          <w:ins w:id="2488" w:author="zhhx" w:date="2024-10-17T11:47:23Z">
            <w:r>
              <w:rPr>
                <w:rFonts w:hint="eastAsia" w:ascii="宋体" w:hAnsi="宋体" w:eastAsia="宋体" w:cs="宋体"/>
                <w:sz w:val="24"/>
                <w:szCs w:val="24"/>
                <w:rPrChange w:id="2489" w:author="zhhx" w:date="2024-10-17T11:47:49Z">
                  <w:rPr/>
                </w:rPrChange>
              </w:rPr>
              <w:fldChar w:fldCharType="separate"/>
            </w:r>
          </w:ins>
          <w:ins w:id="2491" w:author="zhhx" w:date="2024-10-17T11:47:23Z">
            <w:r>
              <w:rPr>
                <w:rFonts w:hint="eastAsia" w:ascii="宋体" w:hAnsi="宋体" w:eastAsia="宋体" w:cs="宋体"/>
                <w:sz w:val="24"/>
                <w:szCs w:val="24"/>
                <w:rPrChange w:id="2492" w:author="zhhx" w:date="2024-10-17T11:47:49Z">
                  <w:rPr/>
                </w:rPrChange>
              </w:rPr>
              <w:t>16</w:t>
            </w:r>
          </w:ins>
          <w:ins w:id="2494" w:author="zhhx" w:date="2024-10-17T11:47:23Z">
            <w:r>
              <w:rPr>
                <w:rFonts w:hint="eastAsia" w:ascii="宋体" w:hAnsi="宋体" w:eastAsia="宋体" w:cs="宋体"/>
                <w:sz w:val="24"/>
                <w:szCs w:val="24"/>
                <w:rPrChange w:id="2495" w:author="zhhx" w:date="2024-10-17T11:47:49Z">
                  <w:rPr/>
                </w:rPrChange>
              </w:rPr>
              <w:fldChar w:fldCharType="end"/>
            </w:r>
          </w:ins>
          <w:ins w:id="2497" w:author="zhhx" w:date="2024-10-17T11:47:23Z">
            <w:r>
              <w:rPr>
                <w:rFonts w:hint="eastAsia" w:ascii="宋体" w:hAnsi="宋体" w:eastAsia="宋体" w:cs="宋体"/>
                <w:bCs/>
                <w:sz w:val="24"/>
                <w:szCs w:val="24"/>
                <w:lang w:val="zh-CN"/>
                <w:rPrChange w:id="2498" w:author="zhhx" w:date="2024-10-17T11:47:49Z">
                  <w:rPr>
                    <w:rFonts w:asciiTheme="minorEastAsia" w:hAnsiTheme="minorEastAsia"/>
                    <w:bCs/>
                    <w:lang w:val="zh-CN"/>
                  </w:rPr>
                </w:rPrChange>
              </w:rPr>
              <w:fldChar w:fldCharType="end"/>
            </w:r>
          </w:ins>
        </w:p>
        <w:p w14:paraId="3CBF9200">
          <w:pPr>
            <w:pStyle w:val="28"/>
            <w:tabs>
              <w:tab w:val="right" w:leader="dot" w:pos="9075"/>
            </w:tabs>
            <w:spacing w:line="260" w:lineRule="auto"/>
            <w:rPr>
              <w:ins w:id="2501" w:author="zhhx" w:date="2024-10-17T11:47:23Z"/>
              <w:rFonts w:hint="eastAsia" w:ascii="宋体" w:hAnsi="宋体" w:eastAsia="宋体" w:cs="宋体"/>
              <w:sz w:val="24"/>
              <w:szCs w:val="24"/>
              <w:rPrChange w:id="2502" w:author="zhhx" w:date="2024-10-17T11:47:49Z">
                <w:rPr>
                  <w:ins w:id="2503" w:author="zhhx" w:date="2024-10-17T11:47:23Z"/>
                </w:rPr>
              </w:rPrChange>
            </w:rPr>
            <w:pPrChange w:id="2500" w:author="zhhx" w:date="2024-10-17T11:48:24Z">
              <w:pPr>
                <w:pStyle w:val="28"/>
                <w:tabs>
                  <w:tab w:val="right" w:leader="dot" w:pos="9075"/>
                </w:tabs>
              </w:pPr>
            </w:pPrChange>
          </w:pPr>
          <w:ins w:id="2504" w:author="zhhx" w:date="2024-10-17T11:47:23Z">
            <w:r>
              <w:rPr>
                <w:rFonts w:hint="eastAsia" w:ascii="宋体" w:hAnsi="宋体" w:eastAsia="宋体" w:cs="宋体"/>
                <w:bCs/>
                <w:sz w:val="24"/>
                <w:szCs w:val="24"/>
                <w:lang w:val="zh-CN"/>
                <w:rPrChange w:id="2505" w:author="zhhx" w:date="2024-10-17T11:47:49Z">
                  <w:rPr>
                    <w:rFonts w:asciiTheme="minorEastAsia" w:hAnsiTheme="minorEastAsia"/>
                    <w:bCs/>
                    <w:lang w:val="zh-CN"/>
                  </w:rPr>
                </w:rPrChange>
              </w:rPr>
              <w:fldChar w:fldCharType="begin"/>
            </w:r>
          </w:ins>
          <w:ins w:id="2507" w:author="zhhx" w:date="2024-10-17T11:47:23Z">
            <w:r>
              <w:rPr>
                <w:rFonts w:hint="eastAsia" w:ascii="宋体" w:hAnsi="宋体" w:eastAsia="宋体" w:cs="宋体"/>
                <w:bCs/>
                <w:sz w:val="24"/>
                <w:szCs w:val="24"/>
                <w:lang w:val="zh-CN"/>
                <w:rPrChange w:id="2508" w:author="zhhx" w:date="2024-10-17T11:47:49Z">
                  <w:rPr>
                    <w:rFonts w:asciiTheme="minorEastAsia" w:hAnsiTheme="minorEastAsia"/>
                    <w:bCs/>
                    <w:lang w:val="zh-CN"/>
                  </w:rPr>
                </w:rPrChange>
              </w:rPr>
              <w:instrText xml:space="preserve"> HYPERLINK \l _Toc30970 </w:instrText>
            </w:r>
          </w:ins>
          <w:ins w:id="2510" w:author="zhhx" w:date="2024-10-17T11:47:23Z">
            <w:r>
              <w:rPr>
                <w:rFonts w:hint="eastAsia" w:ascii="宋体" w:hAnsi="宋体" w:eastAsia="宋体" w:cs="宋体"/>
                <w:bCs/>
                <w:sz w:val="24"/>
                <w:szCs w:val="24"/>
                <w:lang w:val="zh-CN"/>
                <w:rPrChange w:id="2511" w:author="zhhx" w:date="2024-10-17T11:47:49Z">
                  <w:rPr>
                    <w:rFonts w:asciiTheme="minorEastAsia" w:hAnsiTheme="minorEastAsia"/>
                    <w:bCs/>
                    <w:lang w:val="zh-CN"/>
                  </w:rPr>
                </w:rPrChange>
              </w:rPr>
              <w:fldChar w:fldCharType="separate"/>
            </w:r>
          </w:ins>
          <w:ins w:id="2513" w:author="zhhx" w:date="2024-10-17T11:47:23Z">
            <w:r>
              <w:rPr>
                <w:rFonts w:hint="eastAsia" w:ascii="宋体" w:hAnsi="宋体" w:eastAsia="宋体" w:cs="宋体"/>
                <w:bCs/>
                <w:sz w:val="24"/>
                <w:szCs w:val="24"/>
                <w:rPrChange w:id="2514" w:author="zhhx" w:date="2024-10-17T11:47:49Z">
                  <w:rPr>
                    <w:rFonts w:hint="eastAsia" w:ascii="楷体" w:hAnsi="楷体" w:eastAsia="楷体"/>
                    <w:bCs/>
                  </w:rPr>
                </w:rPrChange>
              </w:rPr>
              <w:t>（二） 建筑物日常养护维修服务</w:t>
            </w:r>
          </w:ins>
          <w:ins w:id="2516" w:author="zhhx" w:date="2024-10-17T11:47:23Z">
            <w:r>
              <w:rPr>
                <w:rFonts w:hint="eastAsia" w:ascii="宋体" w:hAnsi="宋体" w:eastAsia="宋体" w:cs="宋体"/>
                <w:sz w:val="24"/>
                <w:szCs w:val="24"/>
                <w:rPrChange w:id="2517" w:author="zhhx" w:date="2024-10-17T11:47:49Z">
                  <w:rPr/>
                </w:rPrChange>
              </w:rPr>
              <w:tab/>
            </w:r>
          </w:ins>
          <w:ins w:id="2519" w:author="zhhx" w:date="2024-10-17T11:47:23Z">
            <w:r>
              <w:rPr>
                <w:rFonts w:hint="eastAsia" w:ascii="宋体" w:hAnsi="宋体" w:eastAsia="宋体" w:cs="宋体"/>
                <w:sz w:val="24"/>
                <w:szCs w:val="24"/>
                <w:rPrChange w:id="2520" w:author="zhhx" w:date="2024-10-17T11:47:49Z">
                  <w:rPr/>
                </w:rPrChange>
              </w:rPr>
              <w:fldChar w:fldCharType="begin"/>
            </w:r>
          </w:ins>
          <w:ins w:id="2522" w:author="zhhx" w:date="2024-10-17T11:47:23Z">
            <w:r>
              <w:rPr>
                <w:rFonts w:hint="eastAsia" w:ascii="宋体" w:hAnsi="宋体" w:eastAsia="宋体" w:cs="宋体"/>
                <w:sz w:val="24"/>
                <w:szCs w:val="24"/>
                <w:rPrChange w:id="2523" w:author="zhhx" w:date="2024-10-17T11:47:49Z">
                  <w:rPr/>
                </w:rPrChange>
              </w:rPr>
              <w:instrText xml:space="preserve"> PAGEREF _Toc30970 \h </w:instrText>
            </w:r>
          </w:ins>
          <w:ins w:id="2525" w:author="zhhx" w:date="2024-10-17T11:47:23Z">
            <w:r>
              <w:rPr>
                <w:rFonts w:hint="eastAsia" w:ascii="宋体" w:hAnsi="宋体" w:eastAsia="宋体" w:cs="宋体"/>
                <w:sz w:val="24"/>
                <w:szCs w:val="24"/>
                <w:rPrChange w:id="2526" w:author="zhhx" w:date="2024-10-17T11:47:49Z">
                  <w:rPr/>
                </w:rPrChange>
              </w:rPr>
              <w:fldChar w:fldCharType="separate"/>
            </w:r>
          </w:ins>
          <w:ins w:id="2528" w:author="zhhx" w:date="2024-10-17T11:47:23Z">
            <w:r>
              <w:rPr>
                <w:rFonts w:hint="eastAsia" w:ascii="宋体" w:hAnsi="宋体" w:eastAsia="宋体" w:cs="宋体"/>
                <w:sz w:val="24"/>
                <w:szCs w:val="24"/>
                <w:rPrChange w:id="2529" w:author="zhhx" w:date="2024-10-17T11:47:49Z">
                  <w:rPr/>
                </w:rPrChange>
              </w:rPr>
              <w:t>19</w:t>
            </w:r>
          </w:ins>
          <w:ins w:id="2531" w:author="zhhx" w:date="2024-10-17T11:47:23Z">
            <w:r>
              <w:rPr>
                <w:rFonts w:hint="eastAsia" w:ascii="宋体" w:hAnsi="宋体" w:eastAsia="宋体" w:cs="宋体"/>
                <w:sz w:val="24"/>
                <w:szCs w:val="24"/>
                <w:rPrChange w:id="2532" w:author="zhhx" w:date="2024-10-17T11:47:49Z">
                  <w:rPr/>
                </w:rPrChange>
              </w:rPr>
              <w:fldChar w:fldCharType="end"/>
            </w:r>
          </w:ins>
          <w:ins w:id="2534" w:author="zhhx" w:date="2024-10-17T11:47:23Z">
            <w:r>
              <w:rPr>
                <w:rFonts w:hint="eastAsia" w:ascii="宋体" w:hAnsi="宋体" w:eastAsia="宋体" w:cs="宋体"/>
                <w:bCs/>
                <w:sz w:val="24"/>
                <w:szCs w:val="24"/>
                <w:lang w:val="zh-CN"/>
                <w:rPrChange w:id="2535" w:author="zhhx" w:date="2024-10-17T11:47:49Z">
                  <w:rPr>
                    <w:rFonts w:asciiTheme="minorEastAsia" w:hAnsiTheme="minorEastAsia"/>
                    <w:bCs/>
                    <w:lang w:val="zh-CN"/>
                  </w:rPr>
                </w:rPrChange>
              </w:rPr>
              <w:fldChar w:fldCharType="end"/>
            </w:r>
          </w:ins>
        </w:p>
        <w:p w14:paraId="5A04EF79">
          <w:pPr>
            <w:pStyle w:val="28"/>
            <w:tabs>
              <w:tab w:val="right" w:leader="dot" w:pos="9075"/>
            </w:tabs>
            <w:spacing w:line="260" w:lineRule="auto"/>
            <w:rPr>
              <w:ins w:id="2538" w:author="zhhx" w:date="2024-10-17T11:47:23Z"/>
              <w:rFonts w:hint="eastAsia" w:ascii="宋体" w:hAnsi="宋体" w:eastAsia="宋体" w:cs="宋体"/>
              <w:sz w:val="24"/>
              <w:szCs w:val="24"/>
              <w:rPrChange w:id="2539" w:author="zhhx" w:date="2024-10-17T11:47:49Z">
                <w:rPr>
                  <w:ins w:id="2540" w:author="zhhx" w:date="2024-10-17T11:47:23Z"/>
                </w:rPr>
              </w:rPrChange>
            </w:rPr>
            <w:pPrChange w:id="2537" w:author="zhhx" w:date="2024-10-17T11:48:24Z">
              <w:pPr>
                <w:pStyle w:val="28"/>
                <w:tabs>
                  <w:tab w:val="right" w:leader="dot" w:pos="9075"/>
                </w:tabs>
              </w:pPr>
            </w:pPrChange>
          </w:pPr>
          <w:ins w:id="2541" w:author="zhhx" w:date="2024-10-17T11:47:23Z">
            <w:r>
              <w:rPr>
                <w:rFonts w:hint="eastAsia" w:ascii="宋体" w:hAnsi="宋体" w:eastAsia="宋体" w:cs="宋体"/>
                <w:bCs/>
                <w:sz w:val="24"/>
                <w:szCs w:val="24"/>
                <w:lang w:val="zh-CN"/>
                <w:rPrChange w:id="2542" w:author="zhhx" w:date="2024-10-17T11:47:49Z">
                  <w:rPr>
                    <w:rFonts w:asciiTheme="minorEastAsia" w:hAnsiTheme="minorEastAsia"/>
                    <w:bCs/>
                    <w:lang w:val="zh-CN"/>
                  </w:rPr>
                </w:rPrChange>
              </w:rPr>
              <w:fldChar w:fldCharType="begin"/>
            </w:r>
          </w:ins>
          <w:ins w:id="2544" w:author="zhhx" w:date="2024-10-17T11:47:23Z">
            <w:r>
              <w:rPr>
                <w:rFonts w:hint="eastAsia" w:ascii="宋体" w:hAnsi="宋体" w:eastAsia="宋体" w:cs="宋体"/>
                <w:bCs/>
                <w:sz w:val="24"/>
                <w:szCs w:val="24"/>
                <w:lang w:val="zh-CN"/>
                <w:rPrChange w:id="2545" w:author="zhhx" w:date="2024-10-17T11:47:49Z">
                  <w:rPr>
                    <w:rFonts w:asciiTheme="minorEastAsia" w:hAnsiTheme="minorEastAsia"/>
                    <w:bCs/>
                    <w:lang w:val="zh-CN"/>
                  </w:rPr>
                </w:rPrChange>
              </w:rPr>
              <w:instrText xml:space="preserve"> HYPERLINK \l _Toc24327 </w:instrText>
            </w:r>
          </w:ins>
          <w:ins w:id="2547" w:author="zhhx" w:date="2024-10-17T11:47:23Z">
            <w:r>
              <w:rPr>
                <w:rFonts w:hint="eastAsia" w:ascii="宋体" w:hAnsi="宋体" w:eastAsia="宋体" w:cs="宋体"/>
                <w:bCs/>
                <w:sz w:val="24"/>
                <w:szCs w:val="24"/>
                <w:lang w:val="zh-CN"/>
                <w:rPrChange w:id="2548" w:author="zhhx" w:date="2024-10-17T11:47:49Z">
                  <w:rPr>
                    <w:rFonts w:asciiTheme="minorEastAsia" w:hAnsiTheme="minorEastAsia"/>
                    <w:bCs/>
                    <w:lang w:val="zh-CN"/>
                  </w:rPr>
                </w:rPrChange>
              </w:rPr>
              <w:fldChar w:fldCharType="separate"/>
            </w:r>
          </w:ins>
          <w:ins w:id="2550" w:author="zhhx" w:date="2024-10-17T11:47:23Z">
            <w:r>
              <w:rPr>
                <w:rFonts w:hint="eastAsia" w:ascii="宋体" w:hAnsi="宋体" w:eastAsia="宋体" w:cs="宋体"/>
                <w:bCs/>
                <w:sz w:val="24"/>
                <w:szCs w:val="24"/>
                <w:rPrChange w:id="2551" w:author="zhhx" w:date="2024-10-17T11:47:49Z">
                  <w:rPr>
                    <w:rFonts w:hint="eastAsia" w:ascii="楷体" w:hAnsi="楷体" w:eastAsia="楷体"/>
                    <w:bCs/>
                  </w:rPr>
                </w:rPrChange>
              </w:rPr>
              <w:t>（三） 公共设施设备维护服务</w:t>
            </w:r>
          </w:ins>
          <w:ins w:id="2553" w:author="zhhx" w:date="2024-10-17T11:47:23Z">
            <w:r>
              <w:rPr>
                <w:rFonts w:hint="eastAsia" w:ascii="宋体" w:hAnsi="宋体" w:eastAsia="宋体" w:cs="宋体"/>
                <w:sz w:val="24"/>
                <w:szCs w:val="24"/>
                <w:rPrChange w:id="2554" w:author="zhhx" w:date="2024-10-17T11:47:49Z">
                  <w:rPr/>
                </w:rPrChange>
              </w:rPr>
              <w:tab/>
            </w:r>
          </w:ins>
          <w:ins w:id="2556" w:author="zhhx" w:date="2024-10-17T11:47:23Z">
            <w:r>
              <w:rPr>
                <w:rFonts w:hint="eastAsia" w:ascii="宋体" w:hAnsi="宋体" w:eastAsia="宋体" w:cs="宋体"/>
                <w:sz w:val="24"/>
                <w:szCs w:val="24"/>
                <w:rPrChange w:id="2557" w:author="zhhx" w:date="2024-10-17T11:47:49Z">
                  <w:rPr/>
                </w:rPrChange>
              </w:rPr>
              <w:fldChar w:fldCharType="begin"/>
            </w:r>
          </w:ins>
          <w:ins w:id="2559" w:author="zhhx" w:date="2024-10-17T11:47:23Z">
            <w:r>
              <w:rPr>
                <w:rFonts w:hint="eastAsia" w:ascii="宋体" w:hAnsi="宋体" w:eastAsia="宋体" w:cs="宋体"/>
                <w:sz w:val="24"/>
                <w:szCs w:val="24"/>
                <w:rPrChange w:id="2560" w:author="zhhx" w:date="2024-10-17T11:47:49Z">
                  <w:rPr/>
                </w:rPrChange>
              </w:rPr>
              <w:instrText xml:space="preserve"> PAGEREF _Toc24327 \h </w:instrText>
            </w:r>
          </w:ins>
          <w:ins w:id="2562" w:author="zhhx" w:date="2024-10-17T11:47:23Z">
            <w:r>
              <w:rPr>
                <w:rFonts w:hint="eastAsia" w:ascii="宋体" w:hAnsi="宋体" w:eastAsia="宋体" w:cs="宋体"/>
                <w:sz w:val="24"/>
                <w:szCs w:val="24"/>
                <w:rPrChange w:id="2563" w:author="zhhx" w:date="2024-10-17T11:47:49Z">
                  <w:rPr/>
                </w:rPrChange>
              </w:rPr>
              <w:fldChar w:fldCharType="separate"/>
            </w:r>
          </w:ins>
          <w:ins w:id="2565" w:author="zhhx" w:date="2024-10-17T11:47:23Z">
            <w:r>
              <w:rPr>
                <w:rFonts w:hint="eastAsia" w:ascii="宋体" w:hAnsi="宋体" w:eastAsia="宋体" w:cs="宋体"/>
                <w:sz w:val="24"/>
                <w:szCs w:val="24"/>
                <w:rPrChange w:id="2566" w:author="zhhx" w:date="2024-10-17T11:47:49Z">
                  <w:rPr/>
                </w:rPrChange>
              </w:rPr>
              <w:t>22</w:t>
            </w:r>
          </w:ins>
          <w:ins w:id="2568" w:author="zhhx" w:date="2024-10-17T11:47:23Z">
            <w:r>
              <w:rPr>
                <w:rFonts w:hint="eastAsia" w:ascii="宋体" w:hAnsi="宋体" w:eastAsia="宋体" w:cs="宋体"/>
                <w:sz w:val="24"/>
                <w:szCs w:val="24"/>
                <w:rPrChange w:id="2569" w:author="zhhx" w:date="2024-10-17T11:47:49Z">
                  <w:rPr/>
                </w:rPrChange>
              </w:rPr>
              <w:fldChar w:fldCharType="end"/>
            </w:r>
          </w:ins>
          <w:ins w:id="2571" w:author="zhhx" w:date="2024-10-17T11:47:23Z">
            <w:r>
              <w:rPr>
                <w:rFonts w:hint="eastAsia" w:ascii="宋体" w:hAnsi="宋体" w:eastAsia="宋体" w:cs="宋体"/>
                <w:bCs/>
                <w:sz w:val="24"/>
                <w:szCs w:val="24"/>
                <w:lang w:val="zh-CN"/>
                <w:rPrChange w:id="2572" w:author="zhhx" w:date="2024-10-17T11:47:49Z">
                  <w:rPr>
                    <w:rFonts w:asciiTheme="minorEastAsia" w:hAnsiTheme="minorEastAsia"/>
                    <w:bCs/>
                    <w:lang w:val="zh-CN"/>
                  </w:rPr>
                </w:rPrChange>
              </w:rPr>
              <w:fldChar w:fldCharType="end"/>
            </w:r>
          </w:ins>
        </w:p>
        <w:p w14:paraId="1EAFB43C">
          <w:pPr>
            <w:pStyle w:val="28"/>
            <w:tabs>
              <w:tab w:val="right" w:leader="dot" w:pos="9075"/>
            </w:tabs>
            <w:spacing w:line="260" w:lineRule="auto"/>
            <w:rPr>
              <w:ins w:id="2575" w:author="zhhx" w:date="2024-10-17T11:47:23Z"/>
              <w:rFonts w:hint="eastAsia" w:ascii="宋体" w:hAnsi="宋体" w:eastAsia="宋体" w:cs="宋体"/>
              <w:sz w:val="24"/>
              <w:szCs w:val="24"/>
              <w:rPrChange w:id="2576" w:author="zhhx" w:date="2024-10-17T11:47:49Z">
                <w:rPr>
                  <w:ins w:id="2577" w:author="zhhx" w:date="2024-10-17T11:47:23Z"/>
                </w:rPr>
              </w:rPrChange>
            </w:rPr>
            <w:pPrChange w:id="2574" w:author="zhhx" w:date="2024-10-17T11:48:24Z">
              <w:pPr>
                <w:pStyle w:val="28"/>
                <w:tabs>
                  <w:tab w:val="right" w:leader="dot" w:pos="9075"/>
                </w:tabs>
              </w:pPr>
            </w:pPrChange>
          </w:pPr>
          <w:ins w:id="2578" w:author="zhhx" w:date="2024-10-17T11:47:23Z">
            <w:r>
              <w:rPr>
                <w:rFonts w:hint="eastAsia" w:ascii="宋体" w:hAnsi="宋体" w:eastAsia="宋体" w:cs="宋体"/>
                <w:bCs/>
                <w:sz w:val="24"/>
                <w:szCs w:val="24"/>
                <w:lang w:val="zh-CN"/>
                <w:rPrChange w:id="2579" w:author="zhhx" w:date="2024-10-17T11:47:49Z">
                  <w:rPr>
                    <w:rFonts w:asciiTheme="minorEastAsia" w:hAnsiTheme="minorEastAsia"/>
                    <w:bCs/>
                    <w:lang w:val="zh-CN"/>
                  </w:rPr>
                </w:rPrChange>
              </w:rPr>
              <w:fldChar w:fldCharType="begin"/>
            </w:r>
          </w:ins>
          <w:ins w:id="2581" w:author="zhhx" w:date="2024-10-17T11:47:23Z">
            <w:r>
              <w:rPr>
                <w:rFonts w:hint="eastAsia" w:ascii="宋体" w:hAnsi="宋体" w:eastAsia="宋体" w:cs="宋体"/>
                <w:bCs/>
                <w:sz w:val="24"/>
                <w:szCs w:val="24"/>
                <w:lang w:val="zh-CN"/>
                <w:rPrChange w:id="2582" w:author="zhhx" w:date="2024-10-17T11:47:49Z">
                  <w:rPr>
                    <w:rFonts w:asciiTheme="minorEastAsia" w:hAnsiTheme="minorEastAsia"/>
                    <w:bCs/>
                    <w:lang w:val="zh-CN"/>
                  </w:rPr>
                </w:rPrChange>
              </w:rPr>
              <w:instrText xml:space="preserve"> HYPERLINK \l _Toc12915 </w:instrText>
            </w:r>
          </w:ins>
          <w:ins w:id="2584" w:author="zhhx" w:date="2024-10-17T11:47:23Z">
            <w:r>
              <w:rPr>
                <w:rFonts w:hint="eastAsia" w:ascii="宋体" w:hAnsi="宋体" w:eastAsia="宋体" w:cs="宋体"/>
                <w:bCs/>
                <w:sz w:val="24"/>
                <w:szCs w:val="24"/>
                <w:lang w:val="zh-CN"/>
                <w:rPrChange w:id="2585" w:author="zhhx" w:date="2024-10-17T11:47:49Z">
                  <w:rPr>
                    <w:rFonts w:asciiTheme="minorEastAsia" w:hAnsiTheme="minorEastAsia"/>
                    <w:bCs/>
                    <w:lang w:val="zh-CN"/>
                  </w:rPr>
                </w:rPrChange>
              </w:rPr>
              <w:fldChar w:fldCharType="separate"/>
            </w:r>
          </w:ins>
          <w:ins w:id="2587" w:author="zhhx" w:date="2024-10-17T11:47:23Z">
            <w:r>
              <w:rPr>
                <w:rFonts w:hint="eastAsia" w:ascii="宋体" w:hAnsi="宋体" w:eastAsia="宋体" w:cs="宋体"/>
                <w:bCs/>
                <w:sz w:val="24"/>
                <w:szCs w:val="24"/>
                <w:rPrChange w:id="2588" w:author="zhhx" w:date="2024-10-17T11:47:49Z">
                  <w:rPr>
                    <w:rFonts w:hint="eastAsia" w:ascii="楷体" w:hAnsi="楷体" w:eastAsia="楷体"/>
                    <w:bCs/>
                  </w:rPr>
                </w:rPrChange>
              </w:rPr>
              <w:t>（四） 保洁服务</w:t>
            </w:r>
          </w:ins>
          <w:ins w:id="2590" w:author="zhhx" w:date="2024-10-17T11:47:23Z">
            <w:r>
              <w:rPr>
                <w:rFonts w:hint="eastAsia" w:ascii="宋体" w:hAnsi="宋体" w:eastAsia="宋体" w:cs="宋体"/>
                <w:sz w:val="24"/>
                <w:szCs w:val="24"/>
                <w:rPrChange w:id="2591" w:author="zhhx" w:date="2024-10-17T11:47:49Z">
                  <w:rPr/>
                </w:rPrChange>
              </w:rPr>
              <w:tab/>
            </w:r>
          </w:ins>
          <w:ins w:id="2593" w:author="zhhx" w:date="2024-10-17T11:47:23Z">
            <w:r>
              <w:rPr>
                <w:rFonts w:hint="eastAsia" w:ascii="宋体" w:hAnsi="宋体" w:eastAsia="宋体" w:cs="宋体"/>
                <w:sz w:val="24"/>
                <w:szCs w:val="24"/>
                <w:rPrChange w:id="2594" w:author="zhhx" w:date="2024-10-17T11:47:49Z">
                  <w:rPr/>
                </w:rPrChange>
              </w:rPr>
              <w:fldChar w:fldCharType="begin"/>
            </w:r>
          </w:ins>
          <w:ins w:id="2596" w:author="zhhx" w:date="2024-10-17T11:47:23Z">
            <w:r>
              <w:rPr>
                <w:rFonts w:hint="eastAsia" w:ascii="宋体" w:hAnsi="宋体" w:eastAsia="宋体" w:cs="宋体"/>
                <w:sz w:val="24"/>
                <w:szCs w:val="24"/>
                <w:rPrChange w:id="2597" w:author="zhhx" w:date="2024-10-17T11:47:49Z">
                  <w:rPr/>
                </w:rPrChange>
              </w:rPr>
              <w:instrText xml:space="preserve"> PAGEREF _Toc12915 \h </w:instrText>
            </w:r>
          </w:ins>
          <w:ins w:id="2599" w:author="zhhx" w:date="2024-10-17T11:47:23Z">
            <w:r>
              <w:rPr>
                <w:rFonts w:hint="eastAsia" w:ascii="宋体" w:hAnsi="宋体" w:eastAsia="宋体" w:cs="宋体"/>
                <w:sz w:val="24"/>
                <w:szCs w:val="24"/>
                <w:rPrChange w:id="2600" w:author="zhhx" w:date="2024-10-17T11:47:49Z">
                  <w:rPr/>
                </w:rPrChange>
              </w:rPr>
              <w:fldChar w:fldCharType="separate"/>
            </w:r>
          </w:ins>
          <w:ins w:id="2602" w:author="zhhx" w:date="2024-10-17T11:47:23Z">
            <w:r>
              <w:rPr>
                <w:rFonts w:hint="eastAsia" w:ascii="宋体" w:hAnsi="宋体" w:eastAsia="宋体" w:cs="宋体"/>
                <w:sz w:val="24"/>
                <w:szCs w:val="24"/>
                <w:rPrChange w:id="2603" w:author="zhhx" w:date="2024-10-17T11:47:49Z">
                  <w:rPr/>
                </w:rPrChange>
              </w:rPr>
              <w:t>32</w:t>
            </w:r>
          </w:ins>
          <w:ins w:id="2605" w:author="zhhx" w:date="2024-10-17T11:47:23Z">
            <w:r>
              <w:rPr>
                <w:rFonts w:hint="eastAsia" w:ascii="宋体" w:hAnsi="宋体" w:eastAsia="宋体" w:cs="宋体"/>
                <w:sz w:val="24"/>
                <w:szCs w:val="24"/>
                <w:rPrChange w:id="2606" w:author="zhhx" w:date="2024-10-17T11:47:49Z">
                  <w:rPr/>
                </w:rPrChange>
              </w:rPr>
              <w:fldChar w:fldCharType="end"/>
            </w:r>
          </w:ins>
          <w:ins w:id="2608" w:author="zhhx" w:date="2024-10-17T11:47:23Z">
            <w:r>
              <w:rPr>
                <w:rFonts w:hint="eastAsia" w:ascii="宋体" w:hAnsi="宋体" w:eastAsia="宋体" w:cs="宋体"/>
                <w:bCs/>
                <w:sz w:val="24"/>
                <w:szCs w:val="24"/>
                <w:lang w:val="zh-CN"/>
                <w:rPrChange w:id="2609" w:author="zhhx" w:date="2024-10-17T11:47:49Z">
                  <w:rPr>
                    <w:rFonts w:asciiTheme="minorEastAsia" w:hAnsiTheme="minorEastAsia"/>
                    <w:bCs/>
                    <w:lang w:val="zh-CN"/>
                  </w:rPr>
                </w:rPrChange>
              </w:rPr>
              <w:fldChar w:fldCharType="end"/>
            </w:r>
          </w:ins>
        </w:p>
        <w:p w14:paraId="3A0F2676">
          <w:pPr>
            <w:pStyle w:val="28"/>
            <w:tabs>
              <w:tab w:val="right" w:leader="dot" w:pos="9075"/>
            </w:tabs>
            <w:spacing w:line="260" w:lineRule="auto"/>
            <w:rPr>
              <w:ins w:id="2612" w:author="zhhx" w:date="2024-10-17T11:47:23Z"/>
              <w:rFonts w:hint="eastAsia" w:ascii="宋体" w:hAnsi="宋体" w:eastAsia="宋体" w:cs="宋体"/>
              <w:sz w:val="24"/>
              <w:szCs w:val="24"/>
              <w:rPrChange w:id="2613" w:author="zhhx" w:date="2024-10-17T11:47:49Z">
                <w:rPr>
                  <w:ins w:id="2614" w:author="zhhx" w:date="2024-10-17T11:47:23Z"/>
                </w:rPr>
              </w:rPrChange>
            </w:rPr>
            <w:pPrChange w:id="2611" w:author="zhhx" w:date="2024-10-17T11:48:24Z">
              <w:pPr>
                <w:pStyle w:val="28"/>
                <w:tabs>
                  <w:tab w:val="right" w:leader="dot" w:pos="9075"/>
                </w:tabs>
              </w:pPr>
            </w:pPrChange>
          </w:pPr>
          <w:ins w:id="2615" w:author="zhhx" w:date="2024-10-17T11:47:23Z">
            <w:r>
              <w:rPr>
                <w:rFonts w:hint="eastAsia" w:ascii="宋体" w:hAnsi="宋体" w:eastAsia="宋体" w:cs="宋体"/>
                <w:bCs/>
                <w:sz w:val="24"/>
                <w:szCs w:val="24"/>
                <w:lang w:val="zh-CN"/>
                <w:rPrChange w:id="2616" w:author="zhhx" w:date="2024-10-17T11:47:49Z">
                  <w:rPr>
                    <w:rFonts w:asciiTheme="minorEastAsia" w:hAnsiTheme="minorEastAsia"/>
                    <w:bCs/>
                    <w:lang w:val="zh-CN"/>
                  </w:rPr>
                </w:rPrChange>
              </w:rPr>
              <w:fldChar w:fldCharType="begin"/>
            </w:r>
          </w:ins>
          <w:ins w:id="2618" w:author="zhhx" w:date="2024-10-17T11:47:23Z">
            <w:r>
              <w:rPr>
                <w:rFonts w:hint="eastAsia" w:ascii="宋体" w:hAnsi="宋体" w:eastAsia="宋体" w:cs="宋体"/>
                <w:bCs/>
                <w:sz w:val="24"/>
                <w:szCs w:val="24"/>
                <w:lang w:val="zh-CN"/>
                <w:rPrChange w:id="2619" w:author="zhhx" w:date="2024-10-17T11:47:49Z">
                  <w:rPr>
                    <w:rFonts w:asciiTheme="minorEastAsia" w:hAnsiTheme="minorEastAsia"/>
                    <w:bCs/>
                    <w:lang w:val="zh-CN"/>
                  </w:rPr>
                </w:rPrChange>
              </w:rPr>
              <w:instrText xml:space="preserve"> HYPERLINK \l _Toc22563 </w:instrText>
            </w:r>
          </w:ins>
          <w:ins w:id="2621" w:author="zhhx" w:date="2024-10-17T11:47:23Z">
            <w:r>
              <w:rPr>
                <w:rFonts w:hint="eastAsia" w:ascii="宋体" w:hAnsi="宋体" w:eastAsia="宋体" w:cs="宋体"/>
                <w:bCs/>
                <w:sz w:val="24"/>
                <w:szCs w:val="24"/>
                <w:lang w:val="zh-CN"/>
                <w:rPrChange w:id="2622" w:author="zhhx" w:date="2024-10-17T11:47:49Z">
                  <w:rPr>
                    <w:rFonts w:asciiTheme="minorEastAsia" w:hAnsiTheme="minorEastAsia"/>
                    <w:bCs/>
                    <w:lang w:val="zh-CN"/>
                  </w:rPr>
                </w:rPrChange>
              </w:rPr>
              <w:fldChar w:fldCharType="separate"/>
            </w:r>
          </w:ins>
          <w:ins w:id="2624" w:author="zhhx" w:date="2024-10-17T11:47:23Z">
            <w:r>
              <w:rPr>
                <w:rFonts w:hint="eastAsia" w:ascii="宋体" w:hAnsi="宋体" w:eastAsia="宋体" w:cs="宋体"/>
                <w:bCs/>
                <w:sz w:val="24"/>
                <w:szCs w:val="24"/>
                <w:rPrChange w:id="2625" w:author="zhhx" w:date="2024-10-17T11:47:49Z">
                  <w:rPr>
                    <w:rFonts w:hint="eastAsia" w:ascii="楷体" w:hAnsi="楷体" w:eastAsia="楷体"/>
                    <w:bCs/>
                  </w:rPr>
                </w:rPrChange>
              </w:rPr>
              <w:t>（五） 绿化养护管理服务</w:t>
            </w:r>
          </w:ins>
          <w:ins w:id="2627" w:author="zhhx" w:date="2024-10-17T11:47:23Z">
            <w:r>
              <w:rPr>
                <w:rFonts w:hint="eastAsia" w:ascii="宋体" w:hAnsi="宋体" w:eastAsia="宋体" w:cs="宋体"/>
                <w:sz w:val="24"/>
                <w:szCs w:val="24"/>
                <w:rPrChange w:id="2628" w:author="zhhx" w:date="2024-10-17T11:47:49Z">
                  <w:rPr/>
                </w:rPrChange>
              </w:rPr>
              <w:tab/>
            </w:r>
          </w:ins>
          <w:ins w:id="2630" w:author="zhhx" w:date="2024-10-17T11:47:23Z">
            <w:r>
              <w:rPr>
                <w:rFonts w:hint="eastAsia" w:ascii="宋体" w:hAnsi="宋体" w:eastAsia="宋体" w:cs="宋体"/>
                <w:sz w:val="24"/>
                <w:szCs w:val="24"/>
                <w:rPrChange w:id="2631" w:author="zhhx" w:date="2024-10-17T11:47:49Z">
                  <w:rPr/>
                </w:rPrChange>
              </w:rPr>
              <w:fldChar w:fldCharType="begin"/>
            </w:r>
          </w:ins>
          <w:ins w:id="2633" w:author="zhhx" w:date="2024-10-17T11:47:23Z">
            <w:r>
              <w:rPr>
                <w:rFonts w:hint="eastAsia" w:ascii="宋体" w:hAnsi="宋体" w:eastAsia="宋体" w:cs="宋体"/>
                <w:sz w:val="24"/>
                <w:szCs w:val="24"/>
                <w:rPrChange w:id="2634" w:author="zhhx" w:date="2024-10-17T11:47:49Z">
                  <w:rPr/>
                </w:rPrChange>
              </w:rPr>
              <w:instrText xml:space="preserve"> PAGEREF _Toc22563 \h </w:instrText>
            </w:r>
          </w:ins>
          <w:ins w:id="2636" w:author="zhhx" w:date="2024-10-17T11:47:23Z">
            <w:r>
              <w:rPr>
                <w:rFonts w:hint="eastAsia" w:ascii="宋体" w:hAnsi="宋体" w:eastAsia="宋体" w:cs="宋体"/>
                <w:sz w:val="24"/>
                <w:szCs w:val="24"/>
                <w:rPrChange w:id="2637" w:author="zhhx" w:date="2024-10-17T11:47:49Z">
                  <w:rPr/>
                </w:rPrChange>
              </w:rPr>
              <w:fldChar w:fldCharType="separate"/>
            </w:r>
          </w:ins>
          <w:ins w:id="2639" w:author="zhhx" w:date="2024-10-17T11:47:23Z">
            <w:r>
              <w:rPr>
                <w:rFonts w:hint="eastAsia" w:ascii="宋体" w:hAnsi="宋体" w:eastAsia="宋体" w:cs="宋体"/>
                <w:sz w:val="24"/>
                <w:szCs w:val="24"/>
                <w:rPrChange w:id="2640" w:author="zhhx" w:date="2024-10-17T11:47:49Z">
                  <w:rPr/>
                </w:rPrChange>
              </w:rPr>
              <w:t>40</w:t>
            </w:r>
          </w:ins>
          <w:ins w:id="2642" w:author="zhhx" w:date="2024-10-17T11:47:23Z">
            <w:r>
              <w:rPr>
                <w:rFonts w:hint="eastAsia" w:ascii="宋体" w:hAnsi="宋体" w:eastAsia="宋体" w:cs="宋体"/>
                <w:sz w:val="24"/>
                <w:szCs w:val="24"/>
                <w:rPrChange w:id="2643" w:author="zhhx" w:date="2024-10-17T11:47:49Z">
                  <w:rPr/>
                </w:rPrChange>
              </w:rPr>
              <w:fldChar w:fldCharType="end"/>
            </w:r>
          </w:ins>
          <w:ins w:id="2645" w:author="zhhx" w:date="2024-10-17T11:47:23Z">
            <w:r>
              <w:rPr>
                <w:rFonts w:hint="eastAsia" w:ascii="宋体" w:hAnsi="宋体" w:eastAsia="宋体" w:cs="宋体"/>
                <w:bCs/>
                <w:sz w:val="24"/>
                <w:szCs w:val="24"/>
                <w:lang w:val="zh-CN"/>
                <w:rPrChange w:id="2646" w:author="zhhx" w:date="2024-10-17T11:47:49Z">
                  <w:rPr>
                    <w:rFonts w:asciiTheme="minorEastAsia" w:hAnsiTheme="minorEastAsia"/>
                    <w:bCs/>
                    <w:lang w:val="zh-CN"/>
                  </w:rPr>
                </w:rPrChange>
              </w:rPr>
              <w:fldChar w:fldCharType="end"/>
            </w:r>
          </w:ins>
        </w:p>
        <w:p w14:paraId="3315449F">
          <w:pPr>
            <w:pStyle w:val="28"/>
            <w:tabs>
              <w:tab w:val="right" w:leader="dot" w:pos="9075"/>
            </w:tabs>
            <w:spacing w:line="260" w:lineRule="auto"/>
            <w:rPr>
              <w:ins w:id="2649" w:author="zhhx" w:date="2024-10-17T11:47:23Z"/>
              <w:rFonts w:hint="eastAsia" w:ascii="宋体" w:hAnsi="宋体" w:eastAsia="宋体" w:cs="宋体"/>
              <w:sz w:val="24"/>
              <w:szCs w:val="24"/>
              <w:rPrChange w:id="2650" w:author="zhhx" w:date="2024-10-17T11:47:49Z">
                <w:rPr>
                  <w:ins w:id="2651" w:author="zhhx" w:date="2024-10-17T11:47:23Z"/>
                </w:rPr>
              </w:rPrChange>
            </w:rPr>
            <w:pPrChange w:id="2648" w:author="zhhx" w:date="2024-10-17T11:48:24Z">
              <w:pPr>
                <w:pStyle w:val="28"/>
                <w:tabs>
                  <w:tab w:val="right" w:leader="dot" w:pos="9075"/>
                </w:tabs>
              </w:pPr>
            </w:pPrChange>
          </w:pPr>
          <w:ins w:id="2652" w:author="zhhx" w:date="2024-10-17T11:47:23Z">
            <w:r>
              <w:rPr>
                <w:rFonts w:hint="eastAsia" w:ascii="宋体" w:hAnsi="宋体" w:eastAsia="宋体" w:cs="宋体"/>
                <w:bCs/>
                <w:sz w:val="24"/>
                <w:szCs w:val="24"/>
                <w:lang w:val="zh-CN"/>
                <w:rPrChange w:id="2653" w:author="zhhx" w:date="2024-10-17T11:47:49Z">
                  <w:rPr>
                    <w:rFonts w:asciiTheme="minorEastAsia" w:hAnsiTheme="minorEastAsia"/>
                    <w:bCs/>
                    <w:lang w:val="zh-CN"/>
                  </w:rPr>
                </w:rPrChange>
              </w:rPr>
              <w:fldChar w:fldCharType="begin"/>
            </w:r>
          </w:ins>
          <w:ins w:id="2655" w:author="zhhx" w:date="2024-10-17T11:47:23Z">
            <w:r>
              <w:rPr>
                <w:rFonts w:hint="eastAsia" w:ascii="宋体" w:hAnsi="宋体" w:eastAsia="宋体" w:cs="宋体"/>
                <w:bCs/>
                <w:sz w:val="24"/>
                <w:szCs w:val="24"/>
                <w:lang w:val="zh-CN"/>
                <w:rPrChange w:id="2656" w:author="zhhx" w:date="2024-10-17T11:47:49Z">
                  <w:rPr>
                    <w:rFonts w:asciiTheme="minorEastAsia" w:hAnsiTheme="minorEastAsia"/>
                    <w:bCs/>
                    <w:lang w:val="zh-CN"/>
                  </w:rPr>
                </w:rPrChange>
              </w:rPr>
              <w:instrText xml:space="preserve"> HYPERLINK \l _Toc13610 </w:instrText>
            </w:r>
          </w:ins>
          <w:ins w:id="2658" w:author="zhhx" w:date="2024-10-17T11:47:23Z">
            <w:r>
              <w:rPr>
                <w:rFonts w:hint="eastAsia" w:ascii="宋体" w:hAnsi="宋体" w:eastAsia="宋体" w:cs="宋体"/>
                <w:bCs/>
                <w:sz w:val="24"/>
                <w:szCs w:val="24"/>
                <w:lang w:val="zh-CN"/>
                <w:rPrChange w:id="2659" w:author="zhhx" w:date="2024-10-17T11:47:49Z">
                  <w:rPr>
                    <w:rFonts w:asciiTheme="minorEastAsia" w:hAnsiTheme="minorEastAsia"/>
                    <w:bCs/>
                    <w:lang w:val="zh-CN"/>
                  </w:rPr>
                </w:rPrChange>
              </w:rPr>
              <w:fldChar w:fldCharType="separate"/>
            </w:r>
          </w:ins>
          <w:ins w:id="2661" w:author="zhhx" w:date="2024-10-17T11:47:23Z">
            <w:r>
              <w:rPr>
                <w:rFonts w:hint="eastAsia" w:ascii="宋体" w:hAnsi="宋体" w:eastAsia="宋体" w:cs="宋体"/>
                <w:bCs/>
                <w:sz w:val="24"/>
                <w:szCs w:val="24"/>
                <w:rPrChange w:id="2662" w:author="zhhx" w:date="2024-10-17T11:47:49Z">
                  <w:rPr>
                    <w:rFonts w:hint="eastAsia" w:ascii="楷体" w:hAnsi="楷体" w:eastAsia="楷体"/>
                    <w:bCs/>
                  </w:rPr>
                </w:rPrChange>
              </w:rPr>
              <w:t>（六） 保安服务</w:t>
            </w:r>
          </w:ins>
          <w:ins w:id="2664" w:author="zhhx" w:date="2024-10-17T11:47:23Z">
            <w:r>
              <w:rPr>
                <w:rFonts w:hint="eastAsia" w:ascii="宋体" w:hAnsi="宋体" w:eastAsia="宋体" w:cs="宋体"/>
                <w:sz w:val="24"/>
                <w:szCs w:val="24"/>
                <w:rPrChange w:id="2665" w:author="zhhx" w:date="2024-10-17T11:47:49Z">
                  <w:rPr/>
                </w:rPrChange>
              </w:rPr>
              <w:tab/>
            </w:r>
          </w:ins>
          <w:ins w:id="2667" w:author="zhhx" w:date="2024-10-17T11:47:23Z">
            <w:r>
              <w:rPr>
                <w:rFonts w:hint="eastAsia" w:ascii="宋体" w:hAnsi="宋体" w:eastAsia="宋体" w:cs="宋体"/>
                <w:sz w:val="24"/>
                <w:szCs w:val="24"/>
                <w:rPrChange w:id="2668" w:author="zhhx" w:date="2024-10-17T11:47:49Z">
                  <w:rPr/>
                </w:rPrChange>
              </w:rPr>
              <w:fldChar w:fldCharType="begin"/>
            </w:r>
          </w:ins>
          <w:ins w:id="2670" w:author="zhhx" w:date="2024-10-17T11:47:23Z">
            <w:r>
              <w:rPr>
                <w:rFonts w:hint="eastAsia" w:ascii="宋体" w:hAnsi="宋体" w:eastAsia="宋体" w:cs="宋体"/>
                <w:sz w:val="24"/>
                <w:szCs w:val="24"/>
                <w:rPrChange w:id="2671" w:author="zhhx" w:date="2024-10-17T11:47:49Z">
                  <w:rPr/>
                </w:rPrChange>
              </w:rPr>
              <w:instrText xml:space="preserve"> PAGEREF _Toc13610 \h </w:instrText>
            </w:r>
          </w:ins>
          <w:ins w:id="2673" w:author="zhhx" w:date="2024-10-17T11:47:23Z">
            <w:r>
              <w:rPr>
                <w:rFonts w:hint="eastAsia" w:ascii="宋体" w:hAnsi="宋体" w:eastAsia="宋体" w:cs="宋体"/>
                <w:sz w:val="24"/>
                <w:szCs w:val="24"/>
                <w:rPrChange w:id="2674" w:author="zhhx" w:date="2024-10-17T11:47:49Z">
                  <w:rPr/>
                </w:rPrChange>
              </w:rPr>
              <w:fldChar w:fldCharType="separate"/>
            </w:r>
          </w:ins>
          <w:ins w:id="2676" w:author="zhhx" w:date="2024-10-17T11:47:23Z">
            <w:r>
              <w:rPr>
                <w:rFonts w:hint="eastAsia" w:ascii="宋体" w:hAnsi="宋体" w:eastAsia="宋体" w:cs="宋体"/>
                <w:sz w:val="24"/>
                <w:szCs w:val="24"/>
                <w:rPrChange w:id="2677" w:author="zhhx" w:date="2024-10-17T11:47:49Z">
                  <w:rPr/>
                </w:rPrChange>
              </w:rPr>
              <w:t>42</w:t>
            </w:r>
          </w:ins>
          <w:ins w:id="2679" w:author="zhhx" w:date="2024-10-17T11:47:23Z">
            <w:r>
              <w:rPr>
                <w:rFonts w:hint="eastAsia" w:ascii="宋体" w:hAnsi="宋体" w:eastAsia="宋体" w:cs="宋体"/>
                <w:sz w:val="24"/>
                <w:szCs w:val="24"/>
                <w:rPrChange w:id="2680" w:author="zhhx" w:date="2024-10-17T11:47:49Z">
                  <w:rPr/>
                </w:rPrChange>
              </w:rPr>
              <w:fldChar w:fldCharType="end"/>
            </w:r>
          </w:ins>
          <w:ins w:id="2682" w:author="zhhx" w:date="2024-10-17T11:47:23Z">
            <w:r>
              <w:rPr>
                <w:rFonts w:hint="eastAsia" w:ascii="宋体" w:hAnsi="宋体" w:eastAsia="宋体" w:cs="宋体"/>
                <w:bCs/>
                <w:sz w:val="24"/>
                <w:szCs w:val="24"/>
                <w:lang w:val="zh-CN"/>
                <w:rPrChange w:id="2683" w:author="zhhx" w:date="2024-10-17T11:47:49Z">
                  <w:rPr>
                    <w:rFonts w:asciiTheme="minorEastAsia" w:hAnsiTheme="minorEastAsia"/>
                    <w:bCs/>
                    <w:lang w:val="zh-CN"/>
                  </w:rPr>
                </w:rPrChange>
              </w:rPr>
              <w:fldChar w:fldCharType="end"/>
            </w:r>
          </w:ins>
        </w:p>
        <w:p w14:paraId="21CE9B5A">
          <w:pPr>
            <w:pStyle w:val="28"/>
            <w:tabs>
              <w:tab w:val="right" w:leader="dot" w:pos="9075"/>
            </w:tabs>
            <w:spacing w:line="260" w:lineRule="auto"/>
            <w:rPr>
              <w:ins w:id="2686" w:author="zhhx" w:date="2024-10-17T11:47:23Z"/>
              <w:rFonts w:hint="eastAsia" w:ascii="宋体" w:hAnsi="宋体" w:eastAsia="宋体" w:cs="宋体"/>
              <w:sz w:val="24"/>
              <w:szCs w:val="24"/>
              <w:rPrChange w:id="2687" w:author="zhhx" w:date="2024-10-17T11:47:49Z">
                <w:rPr>
                  <w:ins w:id="2688" w:author="zhhx" w:date="2024-10-17T11:47:23Z"/>
                </w:rPr>
              </w:rPrChange>
            </w:rPr>
            <w:pPrChange w:id="2685" w:author="zhhx" w:date="2024-10-17T11:48:24Z">
              <w:pPr>
                <w:pStyle w:val="28"/>
                <w:tabs>
                  <w:tab w:val="right" w:leader="dot" w:pos="9075"/>
                </w:tabs>
              </w:pPr>
            </w:pPrChange>
          </w:pPr>
          <w:ins w:id="2689" w:author="zhhx" w:date="2024-10-17T11:47:23Z">
            <w:r>
              <w:rPr>
                <w:rFonts w:hint="eastAsia" w:ascii="宋体" w:hAnsi="宋体" w:eastAsia="宋体" w:cs="宋体"/>
                <w:bCs/>
                <w:sz w:val="24"/>
                <w:szCs w:val="24"/>
                <w:lang w:val="zh-CN"/>
                <w:rPrChange w:id="2690" w:author="zhhx" w:date="2024-10-17T11:47:49Z">
                  <w:rPr>
                    <w:rFonts w:asciiTheme="minorEastAsia" w:hAnsiTheme="minorEastAsia"/>
                    <w:bCs/>
                    <w:lang w:val="zh-CN"/>
                  </w:rPr>
                </w:rPrChange>
              </w:rPr>
              <w:fldChar w:fldCharType="begin"/>
            </w:r>
          </w:ins>
          <w:ins w:id="2692" w:author="zhhx" w:date="2024-10-17T11:47:23Z">
            <w:r>
              <w:rPr>
                <w:rFonts w:hint="eastAsia" w:ascii="宋体" w:hAnsi="宋体" w:eastAsia="宋体" w:cs="宋体"/>
                <w:bCs/>
                <w:sz w:val="24"/>
                <w:szCs w:val="24"/>
                <w:lang w:val="zh-CN"/>
                <w:rPrChange w:id="2693" w:author="zhhx" w:date="2024-10-17T11:47:49Z">
                  <w:rPr>
                    <w:rFonts w:asciiTheme="minorEastAsia" w:hAnsiTheme="minorEastAsia"/>
                    <w:bCs/>
                    <w:lang w:val="zh-CN"/>
                  </w:rPr>
                </w:rPrChange>
              </w:rPr>
              <w:instrText xml:space="preserve"> HYPERLINK \l _Toc27133 </w:instrText>
            </w:r>
          </w:ins>
          <w:ins w:id="2695" w:author="zhhx" w:date="2024-10-17T11:47:23Z">
            <w:r>
              <w:rPr>
                <w:rFonts w:hint="eastAsia" w:ascii="宋体" w:hAnsi="宋体" w:eastAsia="宋体" w:cs="宋体"/>
                <w:bCs/>
                <w:sz w:val="24"/>
                <w:szCs w:val="24"/>
                <w:lang w:val="zh-CN"/>
                <w:rPrChange w:id="2696" w:author="zhhx" w:date="2024-10-17T11:47:49Z">
                  <w:rPr>
                    <w:rFonts w:asciiTheme="minorEastAsia" w:hAnsiTheme="minorEastAsia"/>
                    <w:bCs/>
                    <w:lang w:val="zh-CN"/>
                  </w:rPr>
                </w:rPrChange>
              </w:rPr>
              <w:fldChar w:fldCharType="separate"/>
            </w:r>
          </w:ins>
          <w:ins w:id="2698" w:author="zhhx" w:date="2024-10-17T11:47:23Z">
            <w:r>
              <w:rPr>
                <w:rFonts w:hint="eastAsia" w:ascii="宋体" w:hAnsi="宋体" w:eastAsia="宋体" w:cs="宋体"/>
                <w:bCs/>
                <w:sz w:val="24"/>
                <w:szCs w:val="24"/>
                <w:rPrChange w:id="2699" w:author="zhhx" w:date="2024-10-17T11:47:49Z">
                  <w:rPr>
                    <w:rFonts w:hint="eastAsia" w:ascii="楷体" w:hAnsi="楷体" w:eastAsia="楷体"/>
                    <w:bCs/>
                  </w:rPr>
                </w:rPrChange>
              </w:rPr>
              <w:t>（七） 会议服务</w:t>
            </w:r>
          </w:ins>
          <w:ins w:id="2701" w:author="zhhx" w:date="2024-10-17T11:47:23Z">
            <w:r>
              <w:rPr>
                <w:rFonts w:hint="eastAsia" w:ascii="宋体" w:hAnsi="宋体" w:eastAsia="宋体" w:cs="宋体"/>
                <w:sz w:val="24"/>
                <w:szCs w:val="24"/>
                <w:rPrChange w:id="2702" w:author="zhhx" w:date="2024-10-17T11:47:49Z">
                  <w:rPr/>
                </w:rPrChange>
              </w:rPr>
              <w:tab/>
            </w:r>
          </w:ins>
          <w:ins w:id="2704" w:author="zhhx" w:date="2024-10-17T11:47:23Z">
            <w:r>
              <w:rPr>
                <w:rFonts w:hint="eastAsia" w:ascii="宋体" w:hAnsi="宋体" w:eastAsia="宋体" w:cs="宋体"/>
                <w:sz w:val="24"/>
                <w:szCs w:val="24"/>
                <w:rPrChange w:id="2705" w:author="zhhx" w:date="2024-10-17T11:47:49Z">
                  <w:rPr/>
                </w:rPrChange>
              </w:rPr>
              <w:fldChar w:fldCharType="begin"/>
            </w:r>
          </w:ins>
          <w:ins w:id="2707" w:author="zhhx" w:date="2024-10-17T11:47:23Z">
            <w:r>
              <w:rPr>
                <w:rFonts w:hint="eastAsia" w:ascii="宋体" w:hAnsi="宋体" w:eastAsia="宋体" w:cs="宋体"/>
                <w:sz w:val="24"/>
                <w:szCs w:val="24"/>
                <w:rPrChange w:id="2708" w:author="zhhx" w:date="2024-10-17T11:47:49Z">
                  <w:rPr/>
                </w:rPrChange>
              </w:rPr>
              <w:instrText xml:space="preserve"> PAGEREF _Toc27133 \h </w:instrText>
            </w:r>
          </w:ins>
          <w:ins w:id="2710" w:author="zhhx" w:date="2024-10-17T11:47:23Z">
            <w:r>
              <w:rPr>
                <w:rFonts w:hint="eastAsia" w:ascii="宋体" w:hAnsi="宋体" w:eastAsia="宋体" w:cs="宋体"/>
                <w:sz w:val="24"/>
                <w:szCs w:val="24"/>
                <w:rPrChange w:id="2711" w:author="zhhx" w:date="2024-10-17T11:47:49Z">
                  <w:rPr/>
                </w:rPrChange>
              </w:rPr>
              <w:fldChar w:fldCharType="separate"/>
            </w:r>
          </w:ins>
          <w:ins w:id="2713" w:author="zhhx" w:date="2024-10-17T11:47:23Z">
            <w:r>
              <w:rPr>
                <w:rFonts w:hint="eastAsia" w:ascii="宋体" w:hAnsi="宋体" w:eastAsia="宋体" w:cs="宋体"/>
                <w:sz w:val="24"/>
                <w:szCs w:val="24"/>
                <w:rPrChange w:id="2714" w:author="zhhx" w:date="2024-10-17T11:47:49Z">
                  <w:rPr/>
                </w:rPrChange>
              </w:rPr>
              <w:t>46</w:t>
            </w:r>
          </w:ins>
          <w:ins w:id="2716" w:author="zhhx" w:date="2024-10-17T11:47:23Z">
            <w:r>
              <w:rPr>
                <w:rFonts w:hint="eastAsia" w:ascii="宋体" w:hAnsi="宋体" w:eastAsia="宋体" w:cs="宋体"/>
                <w:sz w:val="24"/>
                <w:szCs w:val="24"/>
                <w:rPrChange w:id="2717" w:author="zhhx" w:date="2024-10-17T11:47:49Z">
                  <w:rPr/>
                </w:rPrChange>
              </w:rPr>
              <w:fldChar w:fldCharType="end"/>
            </w:r>
          </w:ins>
          <w:ins w:id="2719" w:author="zhhx" w:date="2024-10-17T11:47:23Z">
            <w:r>
              <w:rPr>
                <w:rFonts w:hint="eastAsia" w:ascii="宋体" w:hAnsi="宋体" w:eastAsia="宋体" w:cs="宋体"/>
                <w:bCs/>
                <w:sz w:val="24"/>
                <w:szCs w:val="24"/>
                <w:lang w:val="zh-CN"/>
                <w:rPrChange w:id="2720" w:author="zhhx" w:date="2024-10-17T11:47:49Z">
                  <w:rPr>
                    <w:rFonts w:asciiTheme="minorEastAsia" w:hAnsiTheme="minorEastAsia"/>
                    <w:bCs/>
                    <w:lang w:val="zh-CN"/>
                  </w:rPr>
                </w:rPrChange>
              </w:rPr>
              <w:fldChar w:fldCharType="end"/>
            </w:r>
          </w:ins>
        </w:p>
        <w:p w14:paraId="3B84A798">
          <w:pPr>
            <w:pStyle w:val="28"/>
            <w:tabs>
              <w:tab w:val="right" w:leader="dot" w:pos="9075"/>
            </w:tabs>
            <w:spacing w:line="260" w:lineRule="auto"/>
            <w:rPr>
              <w:ins w:id="2723" w:author="zhhx" w:date="2024-10-17T11:47:23Z"/>
              <w:rFonts w:hint="eastAsia" w:ascii="宋体" w:hAnsi="宋体" w:eastAsia="宋体" w:cs="宋体"/>
              <w:sz w:val="24"/>
              <w:szCs w:val="24"/>
              <w:rPrChange w:id="2724" w:author="zhhx" w:date="2024-10-17T11:47:49Z">
                <w:rPr>
                  <w:ins w:id="2725" w:author="zhhx" w:date="2024-10-17T11:47:23Z"/>
                </w:rPr>
              </w:rPrChange>
            </w:rPr>
            <w:pPrChange w:id="2722" w:author="zhhx" w:date="2024-10-17T11:48:24Z">
              <w:pPr>
                <w:pStyle w:val="28"/>
                <w:tabs>
                  <w:tab w:val="right" w:leader="dot" w:pos="9075"/>
                </w:tabs>
              </w:pPr>
            </w:pPrChange>
          </w:pPr>
          <w:ins w:id="2726" w:author="zhhx" w:date="2024-10-17T11:47:23Z">
            <w:r>
              <w:rPr>
                <w:rFonts w:hint="eastAsia" w:ascii="宋体" w:hAnsi="宋体" w:eastAsia="宋体" w:cs="宋体"/>
                <w:bCs/>
                <w:sz w:val="24"/>
                <w:szCs w:val="24"/>
                <w:lang w:val="zh-CN"/>
                <w:rPrChange w:id="2727" w:author="zhhx" w:date="2024-10-17T11:47:49Z">
                  <w:rPr>
                    <w:rFonts w:asciiTheme="minorEastAsia" w:hAnsiTheme="minorEastAsia"/>
                    <w:bCs/>
                    <w:lang w:val="zh-CN"/>
                  </w:rPr>
                </w:rPrChange>
              </w:rPr>
              <w:fldChar w:fldCharType="begin"/>
            </w:r>
          </w:ins>
          <w:ins w:id="2729" w:author="zhhx" w:date="2024-10-17T11:47:23Z">
            <w:r>
              <w:rPr>
                <w:rFonts w:hint="eastAsia" w:ascii="宋体" w:hAnsi="宋体" w:eastAsia="宋体" w:cs="宋体"/>
                <w:bCs/>
                <w:sz w:val="24"/>
                <w:szCs w:val="24"/>
                <w:lang w:val="zh-CN"/>
                <w:rPrChange w:id="2730" w:author="zhhx" w:date="2024-10-17T11:47:49Z">
                  <w:rPr>
                    <w:rFonts w:asciiTheme="minorEastAsia" w:hAnsiTheme="minorEastAsia"/>
                    <w:bCs/>
                    <w:lang w:val="zh-CN"/>
                  </w:rPr>
                </w:rPrChange>
              </w:rPr>
              <w:instrText xml:space="preserve"> HYPERLINK \l _Toc1339 </w:instrText>
            </w:r>
          </w:ins>
          <w:ins w:id="2732" w:author="zhhx" w:date="2024-10-17T11:47:23Z">
            <w:r>
              <w:rPr>
                <w:rFonts w:hint="eastAsia" w:ascii="宋体" w:hAnsi="宋体" w:eastAsia="宋体" w:cs="宋体"/>
                <w:bCs/>
                <w:sz w:val="24"/>
                <w:szCs w:val="24"/>
                <w:lang w:val="zh-CN"/>
                <w:rPrChange w:id="2733" w:author="zhhx" w:date="2024-10-17T11:47:49Z">
                  <w:rPr>
                    <w:rFonts w:asciiTheme="minorEastAsia" w:hAnsiTheme="minorEastAsia"/>
                    <w:bCs/>
                    <w:lang w:val="zh-CN"/>
                  </w:rPr>
                </w:rPrChange>
              </w:rPr>
              <w:fldChar w:fldCharType="separate"/>
            </w:r>
          </w:ins>
          <w:ins w:id="2735" w:author="zhhx" w:date="2024-10-17T11:47:23Z">
            <w:r>
              <w:rPr>
                <w:rFonts w:hint="eastAsia" w:ascii="宋体" w:hAnsi="宋体" w:eastAsia="宋体" w:cs="宋体"/>
                <w:bCs/>
                <w:sz w:val="24"/>
                <w:szCs w:val="24"/>
                <w:rPrChange w:id="2736" w:author="zhhx" w:date="2024-10-17T11:47:49Z">
                  <w:rPr>
                    <w:rFonts w:hint="eastAsia" w:ascii="楷体" w:hAnsi="楷体" w:eastAsia="楷体"/>
                    <w:bCs/>
                  </w:rPr>
                </w:rPrChange>
              </w:rPr>
              <w:t>（八） 餐厅管理服务</w:t>
            </w:r>
          </w:ins>
          <w:ins w:id="2738" w:author="zhhx" w:date="2024-10-17T11:47:23Z">
            <w:r>
              <w:rPr>
                <w:rFonts w:hint="eastAsia" w:ascii="宋体" w:hAnsi="宋体" w:eastAsia="宋体" w:cs="宋体"/>
                <w:sz w:val="24"/>
                <w:szCs w:val="24"/>
                <w:rPrChange w:id="2739" w:author="zhhx" w:date="2024-10-17T11:47:49Z">
                  <w:rPr/>
                </w:rPrChange>
              </w:rPr>
              <w:tab/>
            </w:r>
          </w:ins>
          <w:ins w:id="2741" w:author="zhhx" w:date="2024-10-17T11:47:23Z">
            <w:r>
              <w:rPr>
                <w:rFonts w:hint="eastAsia" w:ascii="宋体" w:hAnsi="宋体" w:eastAsia="宋体" w:cs="宋体"/>
                <w:sz w:val="24"/>
                <w:szCs w:val="24"/>
                <w:rPrChange w:id="2742" w:author="zhhx" w:date="2024-10-17T11:47:49Z">
                  <w:rPr/>
                </w:rPrChange>
              </w:rPr>
              <w:fldChar w:fldCharType="begin"/>
            </w:r>
          </w:ins>
          <w:ins w:id="2744" w:author="zhhx" w:date="2024-10-17T11:47:23Z">
            <w:r>
              <w:rPr>
                <w:rFonts w:hint="eastAsia" w:ascii="宋体" w:hAnsi="宋体" w:eastAsia="宋体" w:cs="宋体"/>
                <w:sz w:val="24"/>
                <w:szCs w:val="24"/>
                <w:rPrChange w:id="2745" w:author="zhhx" w:date="2024-10-17T11:47:49Z">
                  <w:rPr/>
                </w:rPrChange>
              </w:rPr>
              <w:instrText xml:space="preserve"> PAGEREF _Toc1339 \h </w:instrText>
            </w:r>
          </w:ins>
          <w:ins w:id="2747" w:author="zhhx" w:date="2024-10-17T11:47:23Z">
            <w:r>
              <w:rPr>
                <w:rFonts w:hint="eastAsia" w:ascii="宋体" w:hAnsi="宋体" w:eastAsia="宋体" w:cs="宋体"/>
                <w:sz w:val="24"/>
                <w:szCs w:val="24"/>
                <w:rPrChange w:id="2748" w:author="zhhx" w:date="2024-10-17T11:47:49Z">
                  <w:rPr/>
                </w:rPrChange>
              </w:rPr>
              <w:fldChar w:fldCharType="separate"/>
            </w:r>
          </w:ins>
          <w:ins w:id="2750" w:author="zhhx" w:date="2024-10-17T11:47:23Z">
            <w:r>
              <w:rPr>
                <w:rFonts w:hint="eastAsia" w:ascii="宋体" w:hAnsi="宋体" w:eastAsia="宋体" w:cs="宋体"/>
                <w:sz w:val="24"/>
                <w:szCs w:val="24"/>
                <w:rPrChange w:id="2751" w:author="zhhx" w:date="2024-10-17T11:47:49Z">
                  <w:rPr/>
                </w:rPrChange>
              </w:rPr>
              <w:t>46</w:t>
            </w:r>
          </w:ins>
          <w:ins w:id="2753" w:author="zhhx" w:date="2024-10-17T11:47:23Z">
            <w:r>
              <w:rPr>
                <w:rFonts w:hint="eastAsia" w:ascii="宋体" w:hAnsi="宋体" w:eastAsia="宋体" w:cs="宋体"/>
                <w:sz w:val="24"/>
                <w:szCs w:val="24"/>
                <w:rPrChange w:id="2754" w:author="zhhx" w:date="2024-10-17T11:47:49Z">
                  <w:rPr/>
                </w:rPrChange>
              </w:rPr>
              <w:fldChar w:fldCharType="end"/>
            </w:r>
          </w:ins>
          <w:ins w:id="2756" w:author="zhhx" w:date="2024-10-17T11:47:23Z">
            <w:r>
              <w:rPr>
                <w:rFonts w:hint="eastAsia" w:ascii="宋体" w:hAnsi="宋体" w:eastAsia="宋体" w:cs="宋体"/>
                <w:bCs/>
                <w:sz w:val="24"/>
                <w:szCs w:val="24"/>
                <w:lang w:val="zh-CN"/>
                <w:rPrChange w:id="2757" w:author="zhhx" w:date="2024-10-17T11:47:49Z">
                  <w:rPr>
                    <w:rFonts w:asciiTheme="minorEastAsia" w:hAnsiTheme="minorEastAsia"/>
                    <w:bCs/>
                    <w:lang w:val="zh-CN"/>
                  </w:rPr>
                </w:rPrChange>
              </w:rPr>
              <w:fldChar w:fldCharType="end"/>
            </w:r>
          </w:ins>
        </w:p>
        <w:p w14:paraId="7AEB7547">
          <w:pPr>
            <w:pStyle w:val="28"/>
            <w:tabs>
              <w:tab w:val="right" w:leader="dot" w:pos="9075"/>
            </w:tabs>
            <w:spacing w:line="260" w:lineRule="auto"/>
            <w:rPr>
              <w:ins w:id="2760" w:author="zhhx" w:date="2024-10-17T11:47:23Z"/>
              <w:rFonts w:hint="eastAsia" w:ascii="宋体" w:hAnsi="宋体" w:eastAsia="宋体" w:cs="宋体"/>
              <w:sz w:val="24"/>
              <w:szCs w:val="24"/>
              <w:rPrChange w:id="2761" w:author="zhhx" w:date="2024-10-17T11:47:49Z">
                <w:rPr>
                  <w:ins w:id="2762" w:author="zhhx" w:date="2024-10-17T11:47:23Z"/>
                </w:rPr>
              </w:rPrChange>
            </w:rPr>
            <w:pPrChange w:id="2759" w:author="zhhx" w:date="2024-10-17T11:48:24Z">
              <w:pPr>
                <w:pStyle w:val="28"/>
                <w:tabs>
                  <w:tab w:val="right" w:leader="dot" w:pos="9075"/>
                </w:tabs>
              </w:pPr>
            </w:pPrChange>
          </w:pPr>
          <w:ins w:id="2763" w:author="zhhx" w:date="2024-10-17T11:47:23Z">
            <w:r>
              <w:rPr>
                <w:rFonts w:hint="eastAsia" w:ascii="宋体" w:hAnsi="宋体" w:eastAsia="宋体" w:cs="宋体"/>
                <w:bCs/>
                <w:sz w:val="24"/>
                <w:szCs w:val="24"/>
                <w:lang w:val="zh-CN"/>
                <w:rPrChange w:id="2764" w:author="zhhx" w:date="2024-10-17T11:47:49Z">
                  <w:rPr>
                    <w:rFonts w:asciiTheme="minorEastAsia" w:hAnsiTheme="minorEastAsia"/>
                    <w:bCs/>
                    <w:lang w:val="zh-CN"/>
                  </w:rPr>
                </w:rPrChange>
              </w:rPr>
              <w:fldChar w:fldCharType="begin"/>
            </w:r>
          </w:ins>
          <w:ins w:id="2766" w:author="zhhx" w:date="2024-10-17T11:47:23Z">
            <w:r>
              <w:rPr>
                <w:rFonts w:hint="eastAsia" w:ascii="宋体" w:hAnsi="宋体" w:eastAsia="宋体" w:cs="宋体"/>
                <w:bCs/>
                <w:sz w:val="24"/>
                <w:szCs w:val="24"/>
                <w:lang w:val="zh-CN"/>
                <w:rPrChange w:id="2767" w:author="zhhx" w:date="2024-10-17T11:47:49Z">
                  <w:rPr>
                    <w:rFonts w:asciiTheme="minorEastAsia" w:hAnsiTheme="minorEastAsia"/>
                    <w:bCs/>
                    <w:lang w:val="zh-CN"/>
                  </w:rPr>
                </w:rPrChange>
              </w:rPr>
              <w:instrText xml:space="preserve"> HYPERLINK \l _Toc28175 </w:instrText>
            </w:r>
          </w:ins>
          <w:ins w:id="2769" w:author="zhhx" w:date="2024-10-17T11:47:23Z">
            <w:r>
              <w:rPr>
                <w:rFonts w:hint="eastAsia" w:ascii="宋体" w:hAnsi="宋体" w:eastAsia="宋体" w:cs="宋体"/>
                <w:bCs/>
                <w:sz w:val="24"/>
                <w:szCs w:val="24"/>
                <w:lang w:val="zh-CN"/>
                <w:rPrChange w:id="2770" w:author="zhhx" w:date="2024-10-17T11:47:49Z">
                  <w:rPr>
                    <w:rFonts w:asciiTheme="minorEastAsia" w:hAnsiTheme="minorEastAsia"/>
                    <w:bCs/>
                    <w:lang w:val="zh-CN"/>
                  </w:rPr>
                </w:rPrChange>
              </w:rPr>
              <w:fldChar w:fldCharType="separate"/>
            </w:r>
          </w:ins>
          <w:ins w:id="2772" w:author="zhhx" w:date="2024-10-17T11:47:23Z">
            <w:r>
              <w:rPr>
                <w:rFonts w:hint="eastAsia" w:ascii="宋体" w:hAnsi="宋体" w:eastAsia="宋体" w:cs="宋体"/>
                <w:bCs/>
                <w:sz w:val="24"/>
                <w:szCs w:val="24"/>
                <w:rPrChange w:id="2773" w:author="zhhx" w:date="2024-10-17T11:47:49Z">
                  <w:rPr>
                    <w:rFonts w:hint="eastAsia" w:ascii="楷体" w:hAnsi="楷体" w:eastAsia="楷体"/>
                    <w:bCs/>
                  </w:rPr>
                </w:rPrChange>
              </w:rPr>
              <w:t>（九） 医疗垃圾清运</w:t>
            </w:r>
          </w:ins>
          <w:ins w:id="2775" w:author="zhhx" w:date="2024-10-17T11:47:23Z">
            <w:r>
              <w:rPr>
                <w:rFonts w:hint="eastAsia" w:ascii="宋体" w:hAnsi="宋体" w:eastAsia="宋体" w:cs="宋体"/>
                <w:sz w:val="24"/>
                <w:szCs w:val="24"/>
                <w:rPrChange w:id="2776" w:author="zhhx" w:date="2024-10-17T11:47:49Z">
                  <w:rPr/>
                </w:rPrChange>
              </w:rPr>
              <w:tab/>
            </w:r>
          </w:ins>
          <w:ins w:id="2778" w:author="zhhx" w:date="2024-10-17T11:47:23Z">
            <w:r>
              <w:rPr>
                <w:rFonts w:hint="eastAsia" w:ascii="宋体" w:hAnsi="宋体" w:eastAsia="宋体" w:cs="宋体"/>
                <w:sz w:val="24"/>
                <w:szCs w:val="24"/>
                <w:rPrChange w:id="2779" w:author="zhhx" w:date="2024-10-17T11:47:49Z">
                  <w:rPr/>
                </w:rPrChange>
              </w:rPr>
              <w:fldChar w:fldCharType="begin"/>
            </w:r>
          </w:ins>
          <w:ins w:id="2781" w:author="zhhx" w:date="2024-10-17T11:47:23Z">
            <w:r>
              <w:rPr>
                <w:rFonts w:hint="eastAsia" w:ascii="宋体" w:hAnsi="宋体" w:eastAsia="宋体" w:cs="宋体"/>
                <w:sz w:val="24"/>
                <w:szCs w:val="24"/>
                <w:rPrChange w:id="2782" w:author="zhhx" w:date="2024-10-17T11:47:49Z">
                  <w:rPr/>
                </w:rPrChange>
              </w:rPr>
              <w:instrText xml:space="preserve"> PAGEREF _Toc28175 \h </w:instrText>
            </w:r>
          </w:ins>
          <w:ins w:id="2784" w:author="zhhx" w:date="2024-10-17T11:47:23Z">
            <w:r>
              <w:rPr>
                <w:rFonts w:hint="eastAsia" w:ascii="宋体" w:hAnsi="宋体" w:eastAsia="宋体" w:cs="宋体"/>
                <w:sz w:val="24"/>
                <w:szCs w:val="24"/>
                <w:rPrChange w:id="2785" w:author="zhhx" w:date="2024-10-17T11:47:49Z">
                  <w:rPr/>
                </w:rPrChange>
              </w:rPr>
              <w:fldChar w:fldCharType="separate"/>
            </w:r>
          </w:ins>
          <w:ins w:id="2787" w:author="zhhx" w:date="2024-10-17T11:47:23Z">
            <w:r>
              <w:rPr>
                <w:rFonts w:hint="eastAsia" w:ascii="宋体" w:hAnsi="宋体" w:eastAsia="宋体" w:cs="宋体"/>
                <w:sz w:val="24"/>
                <w:szCs w:val="24"/>
                <w:rPrChange w:id="2788" w:author="zhhx" w:date="2024-10-17T11:47:49Z">
                  <w:rPr/>
                </w:rPrChange>
              </w:rPr>
              <w:t>48</w:t>
            </w:r>
          </w:ins>
          <w:ins w:id="2790" w:author="zhhx" w:date="2024-10-17T11:47:23Z">
            <w:r>
              <w:rPr>
                <w:rFonts w:hint="eastAsia" w:ascii="宋体" w:hAnsi="宋体" w:eastAsia="宋体" w:cs="宋体"/>
                <w:sz w:val="24"/>
                <w:szCs w:val="24"/>
                <w:rPrChange w:id="2791" w:author="zhhx" w:date="2024-10-17T11:47:49Z">
                  <w:rPr/>
                </w:rPrChange>
              </w:rPr>
              <w:fldChar w:fldCharType="end"/>
            </w:r>
          </w:ins>
          <w:ins w:id="2793" w:author="zhhx" w:date="2024-10-17T11:47:23Z">
            <w:r>
              <w:rPr>
                <w:rFonts w:hint="eastAsia" w:ascii="宋体" w:hAnsi="宋体" w:eastAsia="宋体" w:cs="宋体"/>
                <w:bCs/>
                <w:sz w:val="24"/>
                <w:szCs w:val="24"/>
                <w:lang w:val="zh-CN"/>
                <w:rPrChange w:id="2794" w:author="zhhx" w:date="2024-10-17T11:47:49Z">
                  <w:rPr>
                    <w:rFonts w:asciiTheme="minorEastAsia" w:hAnsiTheme="minorEastAsia"/>
                    <w:bCs/>
                    <w:lang w:val="zh-CN"/>
                  </w:rPr>
                </w:rPrChange>
              </w:rPr>
              <w:fldChar w:fldCharType="end"/>
            </w:r>
          </w:ins>
        </w:p>
        <w:p w14:paraId="1718AD75">
          <w:pPr>
            <w:pStyle w:val="28"/>
            <w:tabs>
              <w:tab w:val="right" w:leader="dot" w:pos="9075"/>
            </w:tabs>
            <w:spacing w:line="260" w:lineRule="auto"/>
            <w:rPr>
              <w:ins w:id="2797" w:author="zhhx" w:date="2024-10-17T11:47:23Z"/>
              <w:rFonts w:hint="eastAsia" w:ascii="宋体" w:hAnsi="宋体" w:eastAsia="宋体" w:cs="宋体"/>
              <w:sz w:val="24"/>
              <w:szCs w:val="24"/>
              <w:rPrChange w:id="2798" w:author="zhhx" w:date="2024-10-17T11:47:49Z">
                <w:rPr>
                  <w:ins w:id="2799" w:author="zhhx" w:date="2024-10-17T11:47:23Z"/>
                </w:rPr>
              </w:rPrChange>
            </w:rPr>
            <w:pPrChange w:id="2796" w:author="zhhx" w:date="2024-10-17T11:48:24Z">
              <w:pPr>
                <w:pStyle w:val="28"/>
                <w:tabs>
                  <w:tab w:val="right" w:leader="dot" w:pos="9075"/>
                </w:tabs>
              </w:pPr>
            </w:pPrChange>
          </w:pPr>
          <w:ins w:id="2800" w:author="zhhx" w:date="2024-10-17T11:47:23Z">
            <w:r>
              <w:rPr>
                <w:rFonts w:hint="eastAsia" w:ascii="宋体" w:hAnsi="宋体" w:eastAsia="宋体" w:cs="宋体"/>
                <w:bCs/>
                <w:sz w:val="24"/>
                <w:szCs w:val="24"/>
                <w:lang w:val="zh-CN"/>
                <w:rPrChange w:id="2801" w:author="zhhx" w:date="2024-10-17T11:47:49Z">
                  <w:rPr>
                    <w:rFonts w:asciiTheme="minorEastAsia" w:hAnsiTheme="minorEastAsia"/>
                    <w:bCs/>
                    <w:lang w:val="zh-CN"/>
                  </w:rPr>
                </w:rPrChange>
              </w:rPr>
              <w:fldChar w:fldCharType="begin"/>
            </w:r>
          </w:ins>
          <w:ins w:id="2803" w:author="zhhx" w:date="2024-10-17T11:47:23Z">
            <w:r>
              <w:rPr>
                <w:rFonts w:hint="eastAsia" w:ascii="宋体" w:hAnsi="宋体" w:eastAsia="宋体" w:cs="宋体"/>
                <w:bCs/>
                <w:sz w:val="24"/>
                <w:szCs w:val="24"/>
                <w:lang w:val="zh-CN"/>
                <w:rPrChange w:id="2804" w:author="zhhx" w:date="2024-10-17T11:47:49Z">
                  <w:rPr>
                    <w:rFonts w:asciiTheme="minorEastAsia" w:hAnsiTheme="minorEastAsia"/>
                    <w:bCs/>
                    <w:lang w:val="zh-CN"/>
                  </w:rPr>
                </w:rPrChange>
              </w:rPr>
              <w:instrText xml:space="preserve"> HYPERLINK \l _Toc3291 </w:instrText>
            </w:r>
          </w:ins>
          <w:ins w:id="2806" w:author="zhhx" w:date="2024-10-17T11:47:23Z">
            <w:r>
              <w:rPr>
                <w:rFonts w:hint="eastAsia" w:ascii="宋体" w:hAnsi="宋体" w:eastAsia="宋体" w:cs="宋体"/>
                <w:bCs/>
                <w:sz w:val="24"/>
                <w:szCs w:val="24"/>
                <w:lang w:val="zh-CN"/>
                <w:rPrChange w:id="2807" w:author="zhhx" w:date="2024-10-17T11:47:49Z">
                  <w:rPr>
                    <w:rFonts w:asciiTheme="minorEastAsia" w:hAnsiTheme="minorEastAsia"/>
                    <w:bCs/>
                    <w:lang w:val="zh-CN"/>
                  </w:rPr>
                </w:rPrChange>
              </w:rPr>
              <w:fldChar w:fldCharType="separate"/>
            </w:r>
          </w:ins>
          <w:ins w:id="2809" w:author="zhhx" w:date="2024-10-17T11:47:23Z">
            <w:r>
              <w:rPr>
                <w:rFonts w:hint="eastAsia" w:ascii="宋体" w:hAnsi="宋体" w:eastAsia="宋体" w:cs="宋体"/>
                <w:bCs/>
                <w:sz w:val="24"/>
                <w:szCs w:val="24"/>
                <w:rPrChange w:id="2810" w:author="zhhx" w:date="2024-10-17T11:47:49Z">
                  <w:rPr>
                    <w:rFonts w:hint="eastAsia" w:ascii="楷体" w:hAnsi="楷体" w:eastAsia="楷体"/>
                    <w:bCs/>
                  </w:rPr>
                </w:rPrChange>
              </w:rPr>
              <w:t>（十） 物业服务总机管理</w:t>
            </w:r>
          </w:ins>
          <w:ins w:id="2812" w:author="zhhx" w:date="2024-10-17T11:47:23Z">
            <w:r>
              <w:rPr>
                <w:rFonts w:hint="eastAsia" w:ascii="宋体" w:hAnsi="宋体" w:eastAsia="宋体" w:cs="宋体"/>
                <w:sz w:val="24"/>
                <w:szCs w:val="24"/>
                <w:rPrChange w:id="2813" w:author="zhhx" w:date="2024-10-17T11:47:49Z">
                  <w:rPr/>
                </w:rPrChange>
              </w:rPr>
              <w:tab/>
            </w:r>
          </w:ins>
          <w:ins w:id="2815" w:author="zhhx" w:date="2024-10-17T11:47:23Z">
            <w:r>
              <w:rPr>
                <w:rFonts w:hint="eastAsia" w:ascii="宋体" w:hAnsi="宋体" w:eastAsia="宋体" w:cs="宋体"/>
                <w:sz w:val="24"/>
                <w:szCs w:val="24"/>
                <w:rPrChange w:id="2816" w:author="zhhx" w:date="2024-10-17T11:47:49Z">
                  <w:rPr/>
                </w:rPrChange>
              </w:rPr>
              <w:fldChar w:fldCharType="begin"/>
            </w:r>
          </w:ins>
          <w:ins w:id="2818" w:author="zhhx" w:date="2024-10-17T11:47:23Z">
            <w:r>
              <w:rPr>
                <w:rFonts w:hint="eastAsia" w:ascii="宋体" w:hAnsi="宋体" w:eastAsia="宋体" w:cs="宋体"/>
                <w:sz w:val="24"/>
                <w:szCs w:val="24"/>
                <w:rPrChange w:id="2819" w:author="zhhx" w:date="2024-10-17T11:47:49Z">
                  <w:rPr/>
                </w:rPrChange>
              </w:rPr>
              <w:instrText xml:space="preserve"> PAGEREF _Toc3291 \h </w:instrText>
            </w:r>
          </w:ins>
          <w:ins w:id="2821" w:author="zhhx" w:date="2024-10-17T11:47:23Z">
            <w:r>
              <w:rPr>
                <w:rFonts w:hint="eastAsia" w:ascii="宋体" w:hAnsi="宋体" w:eastAsia="宋体" w:cs="宋体"/>
                <w:sz w:val="24"/>
                <w:szCs w:val="24"/>
                <w:rPrChange w:id="2822" w:author="zhhx" w:date="2024-10-17T11:47:49Z">
                  <w:rPr/>
                </w:rPrChange>
              </w:rPr>
              <w:fldChar w:fldCharType="separate"/>
            </w:r>
          </w:ins>
          <w:ins w:id="2824" w:author="zhhx" w:date="2024-10-17T11:47:23Z">
            <w:r>
              <w:rPr>
                <w:rFonts w:hint="eastAsia" w:ascii="宋体" w:hAnsi="宋体" w:eastAsia="宋体" w:cs="宋体"/>
                <w:sz w:val="24"/>
                <w:szCs w:val="24"/>
                <w:rPrChange w:id="2825" w:author="zhhx" w:date="2024-10-17T11:47:49Z">
                  <w:rPr/>
                </w:rPrChange>
              </w:rPr>
              <w:t>49</w:t>
            </w:r>
          </w:ins>
          <w:ins w:id="2827" w:author="zhhx" w:date="2024-10-17T11:47:23Z">
            <w:r>
              <w:rPr>
                <w:rFonts w:hint="eastAsia" w:ascii="宋体" w:hAnsi="宋体" w:eastAsia="宋体" w:cs="宋体"/>
                <w:sz w:val="24"/>
                <w:szCs w:val="24"/>
                <w:rPrChange w:id="2828" w:author="zhhx" w:date="2024-10-17T11:47:49Z">
                  <w:rPr/>
                </w:rPrChange>
              </w:rPr>
              <w:fldChar w:fldCharType="end"/>
            </w:r>
          </w:ins>
          <w:ins w:id="2830" w:author="zhhx" w:date="2024-10-17T11:47:23Z">
            <w:r>
              <w:rPr>
                <w:rFonts w:hint="eastAsia" w:ascii="宋体" w:hAnsi="宋体" w:eastAsia="宋体" w:cs="宋体"/>
                <w:bCs/>
                <w:sz w:val="24"/>
                <w:szCs w:val="24"/>
                <w:lang w:val="zh-CN"/>
                <w:rPrChange w:id="2831" w:author="zhhx" w:date="2024-10-17T11:47:49Z">
                  <w:rPr>
                    <w:rFonts w:asciiTheme="minorEastAsia" w:hAnsiTheme="minorEastAsia"/>
                    <w:bCs/>
                    <w:lang w:val="zh-CN"/>
                  </w:rPr>
                </w:rPrChange>
              </w:rPr>
              <w:fldChar w:fldCharType="end"/>
            </w:r>
          </w:ins>
        </w:p>
        <w:p w14:paraId="4178145B">
          <w:pPr>
            <w:pStyle w:val="28"/>
            <w:tabs>
              <w:tab w:val="right" w:leader="dot" w:pos="9075"/>
            </w:tabs>
            <w:spacing w:line="260" w:lineRule="auto"/>
            <w:rPr>
              <w:ins w:id="2834" w:author="zhhx" w:date="2024-10-17T11:47:23Z"/>
              <w:rFonts w:hint="eastAsia" w:ascii="宋体" w:hAnsi="宋体" w:eastAsia="宋体" w:cs="宋体"/>
              <w:sz w:val="24"/>
              <w:szCs w:val="24"/>
              <w:rPrChange w:id="2835" w:author="zhhx" w:date="2024-10-17T11:47:49Z">
                <w:rPr>
                  <w:ins w:id="2836" w:author="zhhx" w:date="2024-10-17T11:47:23Z"/>
                </w:rPr>
              </w:rPrChange>
            </w:rPr>
            <w:pPrChange w:id="2833" w:author="zhhx" w:date="2024-10-17T11:48:24Z">
              <w:pPr>
                <w:pStyle w:val="28"/>
                <w:tabs>
                  <w:tab w:val="right" w:leader="dot" w:pos="9075"/>
                </w:tabs>
              </w:pPr>
            </w:pPrChange>
          </w:pPr>
          <w:ins w:id="2837" w:author="zhhx" w:date="2024-10-17T11:47:23Z">
            <w:r>
              <w:rPr>
                <w:rFonts w:hint="eastAsia" w:ascii="宋体" w:hAnsi="宋体" w:eastAsia="宋体" w:cs="宋体"/>
                <w:bCs/>
                <w:sz w:val="24"/>
                <w:szCs w:val="24"/>
                <w:lang w:val="zh-CN"/>
                <w:rPrChange w:id="2838" w:author="zhhx" w:date="2024-10-17T11:47:49Z">
                  <w:rPr>
                    <w:rFonts w:asciiTheme="minorEastAsia" w:hAnsiTheme="minorEastAsia"/>
                    <w:bCs/>
                    <w:lang w:val="zh-CN"/>
                  </w:rPr>
                </w:rPrChange>
              </w:rPr>
              <w:fldChar w:fldCharType="begin"/>
            </w:r>
          </w:ins>
          <w:ins w:id="2840" w:author="zhhx" w:date="2024-10-17T11:47:23Z">
            <w:r>
              <w:rPr>
                <w:rFonts w:hint="eastAsia" w:ascii="宋体" w:hAnsi="宋体" w:eastAsia="宋体" w:cs="宋体"/>
                <w:bCs/>
                <w:sz w:val="24"/>
                <w:szCs w:val="24"/>
                <w:lang w:val="zh-CN"/>
                <w:rPrChange w:id="2841" w:author="zhhx" w:date="2024-10-17T11:47:49Z">
                  <w:rPr>
                    <w:rFonts w:asciiTheme="minorEastAsia" w:hAnsiTheme="minorEastAsia"/>
                    <w:bCs/>
                    <w:lang w:val="zh-CN"/>
                  </w:rPr>
                </w:rPrChange>
              </w:rPr>
              <w:instrText xml:space="preserve"> HYPERLINK \l _Toc18895 </w:instrText>
            </w:r>
          </w:ins>
          <w:ins w:id="2843" w:author="zhhx" w:date="2024-10-17T11:47:23Z">
            <w:r>
              <w:rPr>
                <w:rFonts w:hint="eastAsia" w:ascii="宋体" w:hAnsi="宋体" w:eastAsia="宋体" w:cs="宋体"/>
                <w:bCs/>
                <w:sz w:val="24"/>
                <w:szCs w:val="24"/>
                <w:lang w:val="zh-CN"/>
                <w:rPrChange w:id="2844" w:author="zhhx" w:date="2024-10-17T11:47:49Z">
                  <w:rPr>
                    <w:rFonts w:asciiTheme="minorEastAsia" w:hAnsiTheme="minorEastAsia"/>
                    <w:bCs/>
                    <w:lang w:val="zh-CN"/>
                  </w:rPr>
                </w:rPrChange>
              </w:rPr>
              <w:fldChar w:fldCharType="separate"/>
            </w:r>
          </w:ins>
          <w:ins w:id="2846" w:author="zhhx" w:date="2024-10-17T11:47:23Z">
            <w:r>
              <w:rPr>
                <w:rFonts w:hint="eastAsia" w:ascii="宋体" w:hAnsi="宋体" w:eastAsia="宋体" w:cs="宋体"/>
                <w:bCs/>
                <w:sz w:val="24"/>
                <w:szCs w:val="24"/>
                <w:rPrChange w:id="2847" w:author="zhhx" w:date="2024-10-17T11:47:49Z">
                  <w:rPr>
                    <w:rFonts w:hint="eastAsia" w:ascii="楷体" w:hAnsi="楷体" w:eastAsia="楷体"/>
                    <w:bCs/>
                  </w:rPr>
                </w:rPrChange>
              </w:rPr>
              <w:t>（十一） 物流服务</w:t>
            </w:r>
          </w:ins>
          <w:ins w:id="2849" w:author="zhhx" w:date="2024-10-17T11:47:23Z">
            <w:r>
              <w:rPr>
                <w:rFonts w:hint="eastAsia" w:ascii="宋体" w:hAnsi="宋体" w:eastAsia="宋体" w:cs="宋体"/>
                <w:sz w:val="24"/>
                <w:szCs w:val="24"/>
                <w:rPrChange w:id="2850" w:author="zhhx" w:date="2024-10-17T11:47:49Z">
                  <w:rPr/>
                </w:rPrChange>
              </w:rPr>
              <w:tab/>
            </w:r>
          </w:ins>
          <w:ins w:id="2852" w:author="zhhx" w:date="2024-10-17T11:47:23Z">
            <w:r>
              <w:rPr>
                <w:rFonts w:hint="eastAsia" w:ascii="宋体" w:hAnsi="宋体" w:eastAsia="宋体" w:cs="宋体"/>
                <w:sz w:val="24"/>
                <w:szCs w:val="24"/>
                <w:rPrChange w:id="2853" w:author="zhhx" w:date="2024-10-17T11:47:49Z">
                  <w:rPr/>
                </w:rPrChange>
              </w:rPr>
              <w:fldChar w:fldCharType="begin"/>
            </w:r>
          </w:ins>
          <w:ins w:id="2855" w:author="zhhx" w:date="2024-10-17T11:47:23Z">
            <w:r>
              <w:rPr>
                <w:rFonts w:hint="eastAsia" w:ascii="宋体" w:hAnsi="宋体" w:eastAsia="宋体" w:cs="宋体"/>
                <w:sz w:val="24"/>
                <w:szCs w:val="24"/>
                <w:rPrChange w:id="2856" w:author="zhhx" w:date="2024-10-17T11:47:49Z">
                  <w:rPr/>
                </w:rPrChange>
              </w:rPr>
              <w:instrText xml:space="preserve"> PAGEREF _Toc18895 \h </w:instrText>
            </w:r>
          </w:ins>
          <w:ins w:id="2858" w:author="zhhx" w:date="2024-10-17T11:47:23Z">
            <w:r>
              <w:rPr>
                <w:rFonts w:hint="eastAsia" w:ascii="宋体" w:hAnsi="宋体" w:eastAsia="宋体" w:cs="宋体"/>
                <w:sz w:val="24"/>
                <w:szCs w:val="24"/>
                <w:rPrChange w:id="2859" w:author="zhhx" w:date="2024-10-17T11:47:49Z">
                  <w:rPr/>
                </w:rPrChange>
              </w:rPr>
              <w:fldChar w:fldCharType="separate"/>
            </w:r>
          </w:ins>
          <w:ins w:id="2861" w:author="zhhx" w:date="2024-10-17T11:47:23Z">
            <w:r>
              <w:rPr>
                <w:rFonts w:hint="eastAsia" w:ascii="宋体" w:hAnsi="宋体" w:eastAsia="宋体" w:cs="宋体"/>
                <w:sz w:val="24"/>
                <w:szCs w:val="24"/>
                <w:rPrChange w:id="2862" w:author="zhhx" w:date="2024-10-17T11:47:49Z">
                  <w:rPr/>
                </w:rPrChange>
              </w:rPr>
              <w:t>50</w:t>
            </w:r>
          </w:ins>
          <w:ins w:id="2864" w:author="zhhx" w:date="2024-10-17T11:47:23Z">
            <w:r>
              <w:rPr>
                <w:rFonts w:hint="eastAsia" w:ascii="宋体" w:hAnsi="宋体" w:eastAsia="宋体" w:cs="宋体"/>
                <w:sz w:val="24"/>
                <w:szCs w:val="24"/>
                <w:rPrChange w:id="2865" w:author="zhhx" w:date="2024-10-17T11:47:49Z">
                  <w:rPr/>
                </w:rPrChange>
              </w:rPr>
              <w:fldChar w:fldCharType="end"/>
            </w:r>
          </w:ins>
          <w:ins w:id="2867" w:author="zhhx" w:date="2024-10-17T11:47:23Z">
            <w:r>
              <w:rPr>
                <w:rFonts w:hint="eastAsia" w:ascii="宋体" w:hAnsi="宋体" w:eastAsia="宋体" w:cs="宋体"/>
                <w:bCs/>
                <w:sz w:val="24"/>
                <w:szCs w:val="24"/>
                <w:lang w:val="zh-CN"/>
                <w:rPrChange w:id="2868" w:author="zhhx" w:date="2024-10-17T11:47:49Z">
                  <w:rPr>
                    <w:rFonts w:asciiTheme="minorEastAsia" w:hAnsiTheme="minorEastAsia"/>
                    <w:bCs/>
                    <w:lang w:val="zh-CN"/>
                  </w:rPr>
                </w:rPrChange>
              </w:rPr>
              <w:fldChar w:fldCharType="end"/>
            </w:r>
          </w:ins>
        </w:p>
        <w:p w14:paraId="2162DFF4">
          <w:pPr>
            <w:pStyle w:val="28"/>
            <w:tabs>
              <w:tab w:val="right" w:leader="dot" w:pos="9075"/>
            </w:tabs>
            <w:spacing w:line="260" w:lineRule="auto"/>
            <w:rPr>
              <w:ins w:id="2871" w:author="zhhx" w:date="2024-10-17T11:47:23Z"/>
              <w:rFonts w:hint="eastAsia" w:ascii="宋体" w:hAnsi="宋体" w:eastAsia="宋体" w:cs="宋体"/>
              <w:sz w:val="24"/>
              <w:szCs w:val="24"/>
              <w:rPrChange w:id="2872" w:author="zhhx" w:date="2024-10-17T11:47:49Z">
                <w:rPr>
                  <w:ins w:id="2873" w:author="zhhx" w:date="2024-10-17T11:47:23Z"/>
                </w:rPr>
              </w:rPrChange>
            </w:rPr>
            <w:pPrChange w:id="2870" w:author="zhhx" w:date="2024-10-17T11:48:24Z">
              <w:pPr>
                <w:pStyle w:val="28"/>
                <w:tabs>
                  <w:tab w:val="right" w:leader="dot" w:pos="9075"/>
                </w:tabs>
              </w:pPr>
            </w:pPrChange>
          </w:pPr>
          <w:ins w:id="2874" w:author="zhhx" w:date="2024-10-17T11:47:23Z">
            <w:r>
              <w:rPr>
                <w:rFonts w:hint="eastAsia" w:ascii="宋体" w:hAnsi="宋体" w:eastAsia="宋体" w:cs="宋体"/>
                <w:bCs/>
                <w:sz w:val="24"/>
                <w:szCs w:val="24"/>
                <w:lang w:val="zh-CN"/>
                <w:rPrChange w:id="2875" w:author="zhhx" w:date="2024-10-17T11:47:49Z">
                  <w:rPr>
                    <w:rFonts w:asciiTheme="minorEastAsia" w:hAnsiTheme="minorEastAsia"/>
                    <w:bCs/>
                    <w:lang w:val="zh-CN"/>
                  </w:rPr>
                </w:rPrChange>
              </w:rPr>
              <w:fldChar w:fldCharType="begin"/>
            </w:r>
          </w:ins>
          <w:ins w:id="2877" w:author="zhhx" w:date="2024-10-17T11:47:23Z">
            <w:r>
              <w:rPr>
                <w:rFonts w:hint="eastAsia" w:ascii="宋体" w:hAnsi="宋体" w:eastAsia="宋体" w:cs="宋体"/>
                <w:bCs/>
                <w:sz w:val="24"/>
                <w:szCs w:val="24"/>
                <w:lang w:val="zh-CN"/>
                <w:rPrChange w:id="2878" w:author="zhhx" w:date="2024-10-17T11:47:49Z">
                  <w:rPr>
                    <w:rFonts w:asciiTheme="minorEastAsia" w:hAnsiTheme="minorEastAsia"/>
                    <w:bCs/>
                    <w:lang w:val="zh-CN"/>
                  </w:rPr>
                </w:rPrChange>
              </w:rPr>
              <w:instrText xml:space="preserve"> HYPERLINK \l _Toc5975 </w:instrText>
            </w:r>
          </w:ins>
          <w:ins w:id="2880" w:author="zhhx" w:date="2024-10-17T11:47:23Z">
            <w:r>
              <w:rPr>
                <w:rFonts w:hint="eastAsia" w:ascii="宋体" w:hAnsi="宋体" w:eastAsia="宋体" w:cs="宋体"/>
                <w:bCs/>
                <w:sz w:val="24"/>
                <w:szCs w:val="24"/>
                <w:lang w:val="zh-CN"/>
                <w:rPrChange w:id="2881" w:author="zhhx" w:date="2024-10-17T11:47:49Z">
                  <w:rPr>
                    <w:rFonts w:asciiTheme="minorEastAsia" w:hAnsiTheme="minorEastAsia"/>
                    <w:bCs/>
                    <w:lang w:val="zh-CN"/>
                  </w:rPr>
                </w:rPrChange>
              </w:rPr>
              <w:fldChar w:fldCharType="separate"/>
            </w:r>
          </w:ins>
          <w:ins w:id="2883" w:author="zhhx" w:date="2024-10-17T11:47:23Z">
            <w:r>
              <w:rPr>
                <w:rFonts w:hint="eastAsia" w:ascii="宋体" w:hAnsi="宋体" w:eastAsia="宋体" w:cs="宋体"/>
                <w:bCs/>
                <w:sz w:val="24"/>
                <w:szCs w:val="24"/>
                <w:rPrChange w:id="2884" w:author="zhhx" w:date="2024-10-17T11:47:49Z">
                  <w:rPr>
                    <w:rFonts w:hint="eastAsia" w:ascii="楷体" w:hAnsi="楷体" w:eastAsia="楷体"/>
                    <w:bCs/>
                  </w:rPr>
                </w:rPrChange>
              </w:rPr>
              <w:t>（十二） 导医服务</w:t>
            </w:r>
          </w:ins>
          <w:ins w:id="2886" w:author="zhhx" w:date="2024-10-17T11:47:23Z">
            <w:r>
              <w:rPr>
                <w:rFonts w:hint="eastAsia" w:ascii="宋体" w:hAnsi="宋体" w:eastAsia="宋体" w:cs="宋体"/>
                <w:sz w:val="24"/>
                <w:szCs w:val="24"/>
                <w:rPrChange w:id="2887" w:author="zhhx" w:date="2024-10-17T11:47:49Z">
                  <w:rPr/>
                </w:rPrChange>
              </w:rPr>
              <w:tab/>
            </w:r>
          </w:ins>
          <w:ins w:id="2889" w:author="zhhx" w:date="2024-10-17T11:47:23Z">
            <w:r>
              <w:rPr>
                <w:rFonts w:hint="eastAsia" w:ascii="宋体" w:hAnsi="宋体" w:eastAsia="宋体" w:cs="宋体"/>
                <w:sz w:val="24"/>
                <w:szCs w:val="24"/>
                <w:rPrChange w:id="2890" w:author="zhhx" w:date="2024-10-17T11:47:49Z">
                  <w:rPr/>
                </w:rPrChange>
              </w:rPr>
              <w:fldChar w:fldCharType="begin"/>
            </w:r>
          </w:ins>
          <w:ins w:id="2892" w:author="zhhx" w:date="2024-10-17T11:47:23Z">
            <w:r>
              <w:rPr>
                <w:rFonts w:hint="eastAsia" w:ascii="宋体" w:hAnsi="宋体" w:eastAsia="宋体" w:cs="宋体"/>
                <w:sz w:val="24"/>
                <w:szCs w:val="24"/>
                <w:rPrChange w:id="2893" w:author="zhhx" w:date="2024-10-17T11:47:49Z">
                  <w:rPr/>
                </w:rPrChange>
              </w:rPr>
              <w:instrText xml:space="preserve"> PAGEREF _Toc5975 \h </w:instrText>
            </w:r>
          </w:ins>
          <w:ins w:id="2895" w:author="zhhx" w:date="2024-10-17T11:47:23Z">
            <w:r>
              <w:rPr>
                <w:rFonts w:hint="eastAsia" w:ascii="宋体" w:hAnsi="宋体" w:eastAsia="宋体" w:cs="宋体"/>
                <w:sz w:val="24"/>
                <w:szCs w:val="24"/>
                <w:rPrChange w:id="2896" w:author="zhhx" w:date="2024-10-17T11:47:49Z">
                  <w:rPr/>
                </w:rPrChange>
              </w:rPr>
              <w:fldChar w:fldCharType="separate"/>
            </w:r>
          </w:ins>
          <w:ins w:id="2898" w:author="zhhx" w:date="2024-10-17T11:47:23Z">
            <w:r>
              <w:rPr>
                <w:rFonts w:hint="eastAsia" w:ascii="宋体" w:hAnsi="宋体" w:eastAsia="宋体" w:cs="宋体"/>
                <w:sz w:val="24"/>
                <w:szCs w:val="24"/>
                <w:rPrChange w:id="2899" w:author="zhhx" w:date="2024-10-17T11:47:49Z">
                  <w:rPr/>
                </w:rPrChange>
              </w:rPr>
              <w:t>52</w:t>
            </w:r>
          </w:ins>
          <w:ins w:id="2901" w:author="zhhx" w:date="2024-10-17T11:47:23Z">
            <w:r>
              <w:rPr>
                <w:rFonts w:hint="eastAsia" w:ascii="宋体" w:hAnsi="宋体" w:eastAsia="宋体" w:cs="宋体"/>
                <w:sz w:val="24"/>
                <w:szCs w:val="24"/>
                <w:rPrChange w:id="2902" w:author="zhhx" w:date="2024-10-17T11:47:49Z">
                  <w:rPr/>
                </w:rPrChange>
              </w:rPr>
              <w:fldChar w:fldCharType="end"/>
            </w:r>
          </w:ins>
          <w:ins w:id="2904" w:author="zhhx" w:date="2024-10-17T11:47:23Z">
            <w:r>
              <w:rPr>
                <w:rFonts w:hint="eastAsia" w:ascii="宋体" w:hAnsi="宋体" w:eastAsia="宋体" w:cs="宋体"/>
                <w:bCs/>
                <w:sz w:val="24"/>
                <w:szCs w:val="24"/>
                <w:lang w:val="zh-CN"/>
                <w:rPrChange w:id="2905" w:author="zhhx" w:date="2024-10-17T11:47:49Z">
                  <w:rPr>
                    <w:rFonts w:asciiTheme="minorEastAsia" w:hAnsiTheme="minorEastAsia"/>
                    <w:bCs/>
                    <w:lang w:val="zh-CN"/>
                  </w:rPr>
                </w:rPrChange>
              </w:rPr>
              <w:fldChar w:fldCharType="end"/>
            </w:r>
          </w:ins>
        </w:p>
        <w:p w14:paraId="4615126F">
          <w:pPr>
            <w:pStyle w:val="28"/>
            <w:tabs>
              <w:tab w:val="right" w:leader="dot" w:pos="9075"/>
            </w:tabs>
            <w:spacing w:line="260" w:lineRule="auto"/>
            <w:rPr>
              <w:ins w:id="2908" w:author="zhhx" w:date="2024-10-17T11:47:23Z"/>
              <w:rFonts w:hint="eastAsia" w:ascii="宋体" w:hAnsi="宋体" w:eastAsia="宋体" w:cs="宋体"/>
              <w:sz w:val="24"/>
              <w:szCs w:val="24"/>
              <w:rPrChange w:id="2909" w:author="zhhx" w:date="2024-10-17T11:47:49Z">
                <w:rPr>
                  <w:ins w:id="2910" w:author="zhhx" w:date="2024-10-17T11:47:23Z"/>
                </w:rPr>
              </w:rPrChange>
            </w:rPr>
            <w:pPrChange w:id="2907" w:author="zhhx" w:date="2024-10-17T11:48:24Z">
              <w:pPr>
                <w:pStyle w:val="28"/>
                <w:tabs>
                  <w:tab w:val="right" w:leader="dot" w:pos="9075"/>
                </w:tabs>
              </w:pPr>
            </w:pPrChange>
          </w:pPr>
          <w:ins w:id="2911" w:author="zhhx" w:date="2024-10-17T11:47:23Z">
            <w:r>
              <w:rPr>
                <w:rFonts w:hint="eastAsia" w:ascii="宋体" w:hAnsi="宋体" w:eastAsia="宋体" w:cs="宋体"/>
                <w:bCs/>
                <w:sz w:val="24"/>
                <w:szCs w:val="24"/>
                <w:lang w:val="zh-CN"/>
                <w:rPrChange w:id="2912" w:author="zhhx" w:date="2024-10-17T11:47:49Z">
                  <w:rPr>
                    <w:rFonts w:asciiTheme="minorEastAsia" w:hAnsiTheme="minorEastAsia"/>
                    <w:bCs/>
                    <w:lang w:val="zh-CN"/>
                  </w:rPr>
                </w:rPrChange>
              </w:rPr>
              <w:fldChar w:fldCharType="begin"/>
            </w:r>
          </w:ins>
          <w:ins w:id="2914" w:author="zhhx" w:date="2024-10-17T11:47:23Z">
            <w:r>
              <w:rPr>
                <w:rFonts w:hint="eastAsia" w:ascii="宋体" w:hAnsi="宋体" w:eastAsia="宋体" w:cs="宋体"/>
                <w:bCs/>
                <w:sz w:val="24"/>
                <w:szCs w:val="24"/>
                <w:lang w:val="zh-CN"/>
                <w:rPrChange w:id="2915" w:author="zhhx" w:date="2024-10-17T11:47:49Z">
                  <w:rPr>
                    <w:rFonts w:asciiTheme="minorEastAsia" w:hAnsiTheme="minorEastAsia"/>
                    <w:bCs/>
                    <w:lang w:val="zh-CN"/>
                  </w:rPr>
                </w:rPrChange>
              </w:rPr>
              <w:instrText xml:space="preserve"> HYPERLINK \l _Toc28740 </w:instrText>
            </w:r>
          </w:ins>
          <w:ins w:id="2917" w:author="zhhx" w:date="2024-10-17T11:47:23Z">
            <w:r>
              <w:rPr>
                <w:rFonts w:hint="eastAsia" w:ascii="宋体" w:hAnsi="宋体" w:eastAsia="宋体" w:cs="宋体"/>
                <w:bCs/>
                <w:sz w:val="24"/>
                <w:szCs w:val="24"/>
                <w:lang w:val="zh-CN"/>
                <w:rPrChange w:id="2918" w:author="zhhx" w:date="2024-10-17T11:47:49Z">
                  <w:rPr>
                    <w:rFonts w:asciiTheme="minorEastAsia" w:hAnsiTheme="minorEastAsia"/>
                    <w:bCs/>
                    <w:lang w:val="zh-CN"/>
                  </w:rPr>
                </w:rPrChange>
              </w:rPr>
              <w:fldChar w:fldCharType="separate"/>
            </w:r>
          </w:ins>
          <w:ins w:id="2920" w:author="zhhx" w:date="2024-10-17T11:47:23Z">
            <w:r>
              <w:rPr>
                <w:rFonts w:hint="eastAsia" w:ascii="宋体" w:hAnsi="宋体" w:eastAsia="宋体" w:cs="宋体"/>
                <w:bCs/>
                <w:sz w:val="24"/>
                <w:szCs w:val="24"/>
                <w:rPrChange w:id="2921" w:author="zhhx" w:date="2024-10-17T11:47:49Z">
                  <w:rPr>
                    <w:rFonts w:hint="eastAsia" w:ascii="楷体" w:hAnsi="楷体" w:eastAsia="楷体"/>
                    <w:bCs/>
                  </w:rPr>
                </w:rPrChange>
              </w:rPr>
              <w:t>（十三） 医用信息化服务</w:t>
            </w:r>
          </w:ins>
          <w:ins w:id="2923" w:author="zhhx" w:date="2024-10-17T11:47:23Z">
            <w:r>
              <w:rPr>
                <w:rFonts w:hint="eastAsia" w:ascii="宋体" w:hAnsi="宋体" w:eastAsia="宋体" w:cs="宋体"/>
                <w:sz w:val="24"/>
                <w:szCs w:val="24"/>
                <w:rPrChange w:id="2924" w:author="zhhx" w:date="2024-10-17T11:47:49Z">
                  <w:rPr/>
                </w:rPrChange>
              </w:rPr>
              <w:tab/>
            </w:r>
          </w:ins>
          <w:ins w:id="2926" w:author="zhhx" w:date="2024-10-17T11:47:23Z">
            <w:r>
              <w:rPr>
                <w:rFonts w:hint="eastAsia" w:ascii="宋体" w:hAnsi="宋体" w:eastAsia="宋体" w:cs="宋体"/>
                <w:sz w:val="24"/>
                <w:szCs w:val="24"/>
                <w:rPrChange w:id="2927" w:author="zhhx" w:date="2024-10-17T11:47:49Z">
                  <w:rPr/>
                </w:rPrChange>
              </w:rPr>
              <w:fldChar w:fldCharType="begin"/>
            </w:r>
          </w:ins>
          <w:ins w:id="2929" w:author="zhhx" w:date="2024-10-17T11:47:23Z">
            <w:r>
              <w:rPr>
                <w:rFonts w:hint="eastAsia" w:ascii="宋体" w:hAnsi="宋体" w:eastAsia="宋体" w:cs="宋体"/>
                <w:sz w:val="24"/>
                <w:szCs w:val="24"/>
                <w:rPrChange w:id="2930" w:author="zhhx" w:date="2024-10-17T11:47:49Z">
                  <w:rPr/>
                </w:rPrChange>
              </w:rPr>
              <w:instrText xml:space="preserve"> PAGEREF _Toc28740 \h </w:instrText>
            </w:r>
          </w:ins>
          <w:ins w:id="2932" w:author="zhhx" w:date="2024-10-17T11:47:23Z">
            <w:r>
              <w:rPr>
                <w:rFonts w:hint="eastAsia" w:ascii="宋体" w:hAnsi="宋体" w:eastAsia="宋体" w:cs="宋体"/>
                <w:sz w:val="24"/>
                <w:szCs w:val="24"/>
                <w:rPrChange w:id="2933" w:author="zhhx" w:date="2024-10-17T11:47:49Z">
                  <w:rPr/>
                </w:rPrChange>
              </w:rPr>
              <w:fldChar w:fldCharType="separate"/>
            </w:r>
          </w:ins>
          <w:ins w:id="2935" w:author="zhhx" w:date="2024-10-17T11:47:23Z">
            <w:r>
              <w:rPr>
                <w:rFonts w:hint="eastAsia" w:ascii="宋体" w:hAnsi="宋体" w:eastAsia="宋体" w:cs="宋体"/>
                <w:sz w:val="24"/>
                <w:szCs w:val="24"/>
                <w:rPrChange w:id="2936" w:author="zhhx" w:date="2024-10-17T11:47:49Z">
                  <w:rPr/>
                </w:rPrChange>
              </w:rPr>
              <w:t>52</w:t>
            </w:r>
          </w:ins>
          <w:ins w:id="2938" w:author="zhhx" w:date="2024-10-17T11:47:23Z">
            <w:r>
              <w:rPr>
                <w:rFonts w:hint="eastAsia" w:ascii="宋体" w:hAnsi="宋体" w:eastAsia="宋体" w:cs="宋体"/>
                <w:sz w:val="24"/>
                <w:szCs w:val="24"/>
                <w:rPrChange w:id="2939" w:author="zhhx" w:date="2024-10-17T11:47:49Z">
                  <w:rPr/>
                </w:rPrChange>
              </w:rPr>
              <w:fldChar w:fldCharType="end"/>
            </w:r>
          </w:ins>
          <w:ins w:id="2941" w:author="zhhx" w:date="2024-10-17T11:47:23Z">
            <w:r>
              <w:rPr>
                <w:rFonts w:hint="eastAsia" w:ascii="宋体" w:hAnsi="宋体" w:eastAsia="宋体" w:cs="宋体"/>
                <w:bCs/>
                <w:sz w:val="24"/>
                <w:szCs w:val="24"/>
                <w:lang w:val="zh-CN"/>
                <w:rPrChange w:id="2942" w:author="zhhx" w:date="2024-10-17T11:47:49Z">
                  <w:rPr>
                    <w:rFonts w:asciiTheme="minorEastAsia" w:hAnsiTheme="minorEastAsia"/>
                    <w:bCs/>
                    <w:lang w:val="zh-CN"/>
                  </w:rPr>
                </w:rPrChange>
              </w:rPr>
              <w:fldChar w:fldCharType="end"/>
            </w:r>
          </w:ins>
        </w:p>
        <w:p w14:paraId="5C9DD4C7">
          <w:pPr>
            <w:pStyle w:val="28"/>
            <w:tabs>
              <w:tab w:val="right" w:leader="dot" w:pos="9075"/>
            </w:tabs>
            <w:spacing w:line="260" w:lineRule="auto"/>
            <w:rPr>
              <w:ins w:id="2945" w:author="zhhx" w:date="2024-10-17T11:47:23Z"/>
              <w:rFonts w:hint="eastAsia" w:ascii="宋体" w:hAnsi="宋体" w:eastAsia="宋体" w:cs="宋体"/>
              <w:sz w:val="24"/>
              <w:szCs w:val="24"/>
              <w:rPrChange w:id="2946" w:author="zhhx" w:date="2024-10-17T11:47:49Z">
                <w:rPr>
                  <w:ins w:id="2947" w:author="zhhx" w:date="2024-10-17T11:47:23Z"/>
                </w:rPr>
              </w:rPrChange>
            </w:rPr>
            <w:pPrChange w:id="2944" w:author="zhhx" w:date="2024-10-17T11:48:24Z">
              <w:pPr>
                <w:pStyle w:val="28"/>
                <w:tabs>
                  <w:tab w:val="right" w:leader="dot" w:pos="9075"/>
                </w:tabs>
              </w:pPr>
            </w:pPrChange>
          </w:pPr>
          <w:ins w:id="2948" w:author="zhhx" w:date="2024-10-17T11:47:23Z">
            <w:r>
              <w:rPr>
                <w:rFonts w:hint="eastAsia" w:ascii="宋体" w:hAnsi="宋体" w:eastAsia="宋体" w:cs="宋体"/>
                <w:bCs/>
                <w:sz w:val="24"/>
                <w:szCs w:val="24"/>
                <w:lang w:val="zh-CN"/>
                <w:rPrChange w:id="2949" w:author="zhhx" w:date="2024-10-17T11:47:49Z">
                  <w:rPr>
                    <w:rFonts w:asciiTheme="minorEastAsia" w:hAnsiTheme="minorEastAsia"/>
                    <w:bCs/>
                    <w:lang w:val="zh-CN"/>
                  </w:rPr>
                </w:rPrChange>
              </w:rPr>
              <w:fldChar w:fldCharType="begin"/>
            </w:r>
          </w:ins>
          <w:ins w:id="2951" w:author="zhhx" w:date="2024-10-17T11:47:23Z">
            <w:r>
              <w:rPr>
                <w:rFonts w:hint="eastAsia" w:ascii="宋体" w:hAnsi="宋体" w:eastAsia="宋体" w:cs="宋体"/>
                <w:bCs/>
                <w:sz w:val="24"/>
                <w:szCs w:val="24"/>
                <w:lang w:val="zh-CN"/>
                <w:rPrChange w:id="2952" w:author="zhhx" w:date="2024-10-17T11:47:49Z">
                  <w:rPr>
                    <w:rFonts w:asciiTheme="minorEastAsia" w:hAnsiTheme="minorEastAsia"/>
                    <w:bCs/>
                    <w:lang w:val="zh-CN"/>
                  </w:rPr>
                </w:rPrChange>
              </w:rPr>
              <w:instrText xml:space="preserve"> HYPERLINK \l _Toc29920 </w:instrText>
            </w:r>
          </w:ins>
          <w:ins w:id="2954" w:author="zhhx" w:date="2024-10-17T11:47:23Z">
            <w:r>
              <w:rPr>
                <w:rFonts w:hint="eastAsia" w:ascii="宋体" w:hAnsi="宋体" w:eastAsia="宋体" w:cs="宋体"/>
                <w:bCs/>
                <w:sz w:val="24"/>
                <w:szCs w:val="24"/>
                <w:lang w:val="zh-CN"/>
                <w:rPrChange w:id="2955" w:author="zhhx" w:date="2024-10-17T11:47:49Z">
                  <w:rPr>
                    <w:rFonts w:asciiTheme="minorEastAsia" w:hAnsiTheme="minorEastAsia"/>
                    <w:bCs/>
                    <w:lang w:val="zh-CN"/>
                  </w:rPr>
                </w:rPrChange>
              </w:rPr>
              <w:fldChar w:fldCharType="separate"/>
            </w:r>
          </w:ins>
          <w:ins w:id="2957" w:author="zhhx" w:date="2024-10-17T11:47:23Z">
            <w:r>
              <w:rPr>
                <w:rFonts w:hint="eastAsia" w:ascii="宋体" w:hAnsi="宋体" w:eastAsia="宋体" w:cs="宋体"/>
                <w:bCs/>
                <w:sz w:val="24"/>
                <w:szCs w:val="24"/>
                <w:rPrChange w:id="2958" w:author="zhhx" w:date="2024-10-17T11:47:49Z">
                  <w:rPr>
                    <w:rFonts w:hint="eastAsia" w:ascii="楷体" w:hAnsi="楷体" w:eastAsia="楷体"/>
                    <w:bCs/>
                  </w:rPr>
                </w:rPrChange>
              </w:rPr>
              <w:t>（十四） 探视管理服务</w:t>
            </w:r>
          </w:ins>
          <w:ins w:id="2960" w:author="zhhx" w:date="2024-10-17T11:47:23Z">
            <w:r>
              <w:rPr>
                <w:rFonts w:hint="eastAsia" w:ascii="宋体" w:hAnsi="宋体" w:eastAsia="宋体" w:cs="宋体"/>
                <w:sz w:val="24"/>
                <w:szCs w:val="24"/>
                <w:rPrChange w:id="2961" w:author="zhhx" w:date="2024-10-17T11:47:49Z">
                  <w:rPr/>
                </w:rPrChange>
              </w:rPr>
              <w:tab/>
            </w:r>
          </w:ins>
          <w:ins w:id="2963" w:author="zhhx" w:date="2024-10-17T11:47:23Z">
            <w:r>
              <w:rPr>
                <w:rFonts w:hint="eastAsia" w:ascii="宋体" w:hAnsi="宋体" w:eastAsia="宋体" w:cs="宋体"/>
                <w:sz w:val="24"/>
                <w:szCs w:val="24"/>
                <w:rPrChange w:id="2964" w:author="zhhx" w:date="2024-10-17T11:47:49Z">
                  <w:rPr/>
                </w:rPrChange>
              </w:rPr>
              <w:fldChar w:fldCharType="begin"/>
            </w:r>
          </w:ins>
          <w:ins w:id="2966" w:author="zhhx" w:date="2024-10-17T11:47:23Z">
            <w:r>
              <w:rPr>
                <w:rFonts w:hint="eastAsia" w:ascii="宋体" w:hAnsi="宋体" w:eastAsia="宋体" w:cs="宋体"/>
                <w:sz w:val="24"/>
                <w:szCs w:val="24"/>
                <w:rPrChange w:id="2967" w:author="zhhx" w:date="2024-10-17T11:47:49Z">
                  <w:rPr/>
                </w:rPrChange>
              </w:rPr>
              <w:instrText xml:space="preserve"> PAGEREF _Toc29920 \h </w:instrText>
            </w:r>
          </w:ins>
          <w:ins w:id="2969" w:author="zhhx" w:date="2024-10-17T11:47:23Z">
            <w:r>
              <w:rPr>
                <w:rFonts w:hint="eastAsia" w:ascii="宋体" w:hAnsi="宋体" w:eastAsia="宋体" w:cs="宋体"/>
                <w:sz w:val="24"/>
                <w:szCs w:val="24"/>
                <w:rPrChange w:id="2970" w:author="zhhx" w:date="2024-10-17T11:47:49Z">
                  <w:rPr/>
                </w:rPrChange>
              </w:rPr>
              <w:fldChar w:fldCharType="separate"/>
            </w:r>
          </w:ins>
          <w:ins w:id="2972" w:author="zhhx" w:date="2024-10-17T11:47:23Z">
            <w:r>
              <w:rPr>
                <w:rFonts w:hint="eastAsia" w:ascii="宋体" w:hAnsi="宋体" w:eastAsia="宋体" w:cs="宋体"/>
                <w:sz w:val="24"/>
                <w:szCs w:val="24"/>
                <w:rPrChange w:id="2973" w:author="zhhx" w:date="2024-10-17T11:47:49Z">
                  <w:rPr/>
                </w:rPrChange>
              </w:rPr>
              <w:t>53</w:t>
            </w:r>
          </w:ins>
          <w:ins w:id="2975" w:author="zhhx" w:date="2024-10-17T11:47:23Z">
            <w:r>
              <w:rPr>
                <w:rFonts w:hint="eastAsia" w:ascii="宋体" w:hAnsi="宋体" w:eastAsia="宋体" w:cs="宋体"/>
                <w:sz w:val="24"/>
                <w:szCs w:val="24"/>
                <w:rPrChange w:id="2976" w:author="zhhx" w:date="2024-10-17T11:47:49Z">
                  <w:rPr/>
                </w:rPrChange>
              </w:rPr>
              <w:fldChar w:fldCharType="end"/>
            </w:r>
          </w:ins>
          <w:ins w:id="2978" w:author="zhhx" w:date="2024-10-17T11:47:23Z">
            <w:r>
              <w:rPr>
                <w:rFonts w:hint="eastAsia" w:ascii="宋体" w:hAnsi="宋体" w:eastAsia="宋体" w:cs="宋体"/>
                <w:bCs/>
                <w:sz w:val="24"/>
                <w:szCs w:val="24"/>
                <w:lang w:val="zh-CN"/>
                <w:rPrChange w:id="2979" w:author="zhhx" w:date="2024-10-17T11:47:49Z">
                  <w:rPr>
                    <w:rFonts w:asciiTheme="minorEastAsia" w:hAnsiTheme="minorEastAsia"/>
                    <w:bCs/>
                    <w:lang w:val="zh-CN"/>
                  </w:rPr>
                </w:rPrChange>
              </w:rPr>
              <w:fldChar w:fldCharType="end"/>
            </w:r>
          </w:ins>
        </w:p>
        <w:p w14:paraId="0C40CEE4">
          <w:pPr>
            <w:pStyle w:val="28"/>
            <w:tabs>
              <w:tab w:val="right" w:leader="dot" w:pos="9075"/>
            </w:tabs>
            <w:spacing w:line="260" w:lineRule="auto"/>
            <w:rPr>
              <w:ins w:id="2982" w:author="zhhx" w:date="2024-10-17T11:47:23Z"/>
              <w:rFonts w:hint="eastAsia" w:ascii="宋体" w:hAnsi="宋体" w:eastAsia="宋体" w:cs="宋体"/>
              <w:sz w:val="24"/>
              <w:szCs w:val="24"/>
              <w:rPrChange w:id="2983" w:author="zhhx" w:date="2024-10-17T11:47:49Z">
                <w:rPr>
                  <w:ins w:id="2984" w:author="zhhx" w:date="2024-10-17T11:47:23Z"/>
                </w:rPr>
              </w:rPrChange>
            </w:rPr>
            <w:pPrChange w:id="2981" w:author="zhhx" w:date="2024-10-17T11:48:24Z">
              <w:pPr>
                <w:pStyle w:val="28"/>
                <w:tabs>
                  <w:tab w:val="right" w:leader="dot" w:pos="9075"/>
                </w:tabs>
              </w:pPr>
            </w:pPrChange>
          </w:pPr>
          <w:ins w:id="2985" w:author="zhhx" w:date="2024-10-17T11:47:23Z">
            <w:r>
              <w:rPr>
                <w:rFonts w:hint="eastAsia" w:ascii="宋体" w:hAnsi="宋体" w:eastAsia="宋体" w:cs="宋体"/>
                <w:bCs/>
                <w:sz w:val="24"/>
                <w:szCs w:val="24"/>
                <w:lang w:val="zh-CN"/>
                <w:rPrChange w:id="2986" w:author="zhhx" w:date="2024-10-17T11:47:49Z">
                  <w:rPr>
                    <w:rFonts w:asciiTheme="minorEastAsia" w:hAnsiTheme="minorEastAsia"/>
                    <w:bCs/>
                    <w:lang w:val="zh-CN"/>
                  </w:rPr>
                </w:rPrChange>
              </w:rPr>
              <w:fldChar w:fldCharType="begin"/>
            </w:r>
          </w:ins>
          <w:ins w:id="2988" w:author="zhhx" w:date="2024-10-17T11:47:23Z">
            <w:r>
              <w:rPr>
                <w:rFonts w:hint="eastAsia" w:ascii="宋体" w:hAnsi="宋体" w:eastAsia="宋体" w:cs="宋体"/>
                <w:bCs/>
                <w:sz w:val="24"/>
                <w:szCs w:val="24"/>
                <w:lang w:val="zh-CN"/>
                <w:rPrChange w:id="2989" w:author="zhhx" w:date="2024-10-17T11:47:49Z">
                  <w:rPr>
                    <w:rFonts w:asciiTheme="minorEastAsia" w:hAnsiTheme="minorEastAsia"/>
                    <w:bCs/>
                    <w:lang w:val="zh-CN"/>
                  </w:rPr>
                </w:rPrChange>
              </w:rPr>
              <w:instrText xml:space="preserve"> HYPERLINK \l _Toc32018 </w:instrText>
            </w:r>
          </w:ins>
          <w:ins w:id="2991" w:author="zhhx" w:date="2024-10-17T11:47:23Z">
            <w:r>
              <w:rPr>
                <w:rFonts w:hint="eastAsia" w:ascii="宋体" w:hAnsi="宋体" w:eastAsia="宋体" w:cs="宋体"/>
                <w:bCs/>
                <w:sz w:val="24"/>
                <w:szCs w:val="24"/>
                <w:lang w:val="zh-CN"/>
                <w:rPrChange w:id="2992" w:author="zhhx" w:date="2024-10-17T11:47:49Z">
                  <w:rPr>
                    <w:rFonts w:asciiTheme="minorEastAsia" w:hAnsiTheme="minorEastAsia"/>
                    <w:bCs/>
                    <w:lang w:val="zh-CN"/>
                  </w:rPr>
                </w:rPrChange>
              </w:rPr>
              <w:fldChar w:fldCharType="separate"/>
            </w:r>
          </w:ins>
          <w:ins w:id="2994" w:author="zhhx" w:date="2024-10-17T11:47:23Z">
            <w:r>
              <w:rPr>
                <w:rFonts w:hint="eastAsia" w:ascii="宋体" w:hAnsi="宋体" w:eastAsia="宋体" w:cs="宋体"/>
                <w:bCs/>
                <w:sz w:val="24"/>
                <w:szCs w:val="24"/>
                <w:rPrChange w:id="2995" w:author="zhhx" w:date="2024-10-17T11:47:49Z">
                  <w:rPr>
                    <w:rFonts w:hint="eastAsia" w:ascii="楷体" w:hAnsi="楷体" w:eastAsia="楷体"/>
                    <w:bCs/>
                  </w:rPr>
                </w:rPrChange>
              </w:rPr>
              <w:t>（十五） 院内</w:t>
            </w:r>
          </w:ins>
          <w:ins w:id="2997" w:author="zhhx" w:date="2024-10-17T11:47:23Z">
            <w:r>
              <w:rPr>
                <w:rFonts w:hint="eastAsia" w:ascii="宋体" w:hAnsi="宋体" w:eastAsia="宋体" w:cs="宋体"/>
                <w:bCs/>
                <w:sz w:val="24"/>
                <w:szCs w:val="24"/>
                <w:rPrChange w:id="2998" w:author="zhhx" w:date="2024-10-17T11:47:49Z">
                  <w:rPr>
                    <w:rFonts w:ascii="楷体" w:hAnsi="楷体" w:eastAsia="楷体"/>
                    <w:bCs/>
                  </w:rPr>
                </w:rPrChange>
              </w:rPr>
              <w:t>洗衣</w:t>
            </w:r>
          </w:ins>
          <w:ins w:id="3000" w:author="zhhx" w:date="2024-10-17T11:47:23Z">
            <w:r>
              <w:rPr>
                <w:rFonts w:hint="eastAsia" w:ascii="宋体" w:hAnsi="宋体" w:eastAsia="宋体" w:cs="宋体"/>
                <w:bCs/>
                <w:sz w:val="24"/>
                <w:szCs w:val="24"/>
                <w:rPrChange w:id="3001" w:author="zhhx" w:date="2024-10-17T11:47:49Z">
                  <w:rPr>
                    <w:rFonts w:hint="eastAsia" w:ascii="楷体" w:hAnsi="楷体" w:eastAsia="楷体"/>
                    <w:bCs/>
                  </w:rPr>
                </w:rPrChange>
              </w:rPr>
              <w:t>服务</w:t>
            </w:r>
          </w:ins>
          <w:ins w:id="3003" w:author="zhhx" w:date="2024-10-17T11:47:23Z">
            <w:r>
              <w:rPr>
                <w:rFonts w:hint="eastAsia" w:ascii="宋体" w:hAnsi="宋体" w:eastAsia="宋体" w:cs="宋体"/>
                <w:sz w:val="24"/>
                <w:szCs w:val="24"/>
                <w:rPrChange w:id="3004" w:author="zhhx" w:date="2024-10-17T11:47:49Z">
                  <w:rPr/>
                </w:rPrChange>
              </w:rPr>
              <w:tab/>
            </w:r>
          </w:ins>
          <w:ins w:id="3006" w:author="zhhx" w:date="2024-10-17T11:47:23Z">
            <w:r>
              <w:rPr>
                <w:rFonts w:hint="eastAsia" w:ascii="宋体" w:hAnsi="宋体" w:eastAsia="宋体" w:cs="宋体"/>
                <w:sz w:val="24"/>
                <w:szCs w:val="24"/>
                <w:rPrChange w:id="3007" w:author="zhhx" w:date="2024-10-17T11:47:49Z">
                  <w:rPr/>
                </w:rPrChange>
              </w:rPr>
              <w:fldChar w:fldCharType="begin"/>
            </w:r>
          </w:ins>
          <w:ins w:id="3009" w:author="zhhx" w:date="2024-10-17T11:47:23Z">
            <w:r>
              <w:rPr>
                <w:rFonts w:hint="eastAsia" w:ascii="宋体" w:hAnsi="宋体" w:eastAsia="宋体" w:cs="宋体"/>
                <w:sz w:val="24"/>
                <w:szCs w:val="24"/>
                <w:rPrChange w:id="3010" w:author="zhhx" w:date="2024-10-17T11:47:49Z">
                  <w:rPr/>
                </w:rPrChange>
              </w:rPr>
              <w:instrText xml:space="preserve"> PAGEREF _Toc32018 \h </w:instrText>
            </w:r>
          </w:ins>
          <w:ins w:id="3012" w:author="zhhx" w:date="2024-10-17T11:47:23Z">
            <w:r>
              <w:rPr>
                <w:rFonts w:hint="eastAsia" w:ascii="宋体" w:hAnsi="宋体" w:eastAsia="宋体" w:cs="宋体"/>
                <w:sz w:val="24"/>
                <w:szCs w:val="24"/>
                <w:rPrChange w:id="3013" w:author="zhhx" w:date="2024-10-17T11:47:49Z">
                  <w:rPr/>
                </w:rPrChange>
              </w:rPr>
              <w:fldChar w:fldCharType="separate"/>
            </w:r>
          </w:ins>
          <w:ins w:id="3015" w:author="zhhx" w:date="2024-10-17T11:47:23Z">
            <w:r>
              <w:rPr>
                <w:rFonts w:hint="eastAsia" w:ascii="宋体" w:hAnsi="宋体" w:eastAsia="宋体" w:cs="宋体"/>
                <w:sz w:val="24"/>
                <w:szCs w:val="24"/>
                <w:rPrChange w:id="3016" w:author="zhhx" w:date="2024-10-17T11:47:49Z">
                  <w:rPr/>
                </w:rPrChange>
              </w:rPr>
              <w:t>53</w:t>
            </w:r>
          </w:ins>
          <w:ins w:id="3018" w:author="zhhx" w:date="2024-10-17T11:47:23Z">
            <w:r>
              <w:rPr>
                <w:rFonts w:hint="eastAsia" w:ascii="宋体" w:hAnsi="宋体" w:eastAsia="宋体" w:cs="宋体"/>
                <w:sz w:val="24"/>
                <w:szCs w:val="24"/>
                <w:rPrChange w:id="3019" w:author="zhhx" w:date="2024-10-17T11:47:49Z">
                  <w:rPr/>
                </w:rPrChange>
              </w:rPr>
              <w:fldChar w:fldCharType="end"/>
            </w:r>
          </w:ins>
          <w:ins w:id="3021" w:author="zhhx" w:date="2024-10-17T11:47:23Z">
            <w:r>
              <w:rPr>
                <w:rFonts w:hint="eastAsia" w:ascii="宋体" w:hAnsi="宋体" w:eastAsia="宋体" w:cs="宋体"/>
                <w:bCs/>
                <w:sz w:val="24"/>
                <w:szCs w:val="24"/>
                <w:lang w:val="zh-CN"/>
                <w:rPrChange w:id="3022" w:author="zhhx" w:date="2024-10-17T11:47:49Z">
                  <w:rPr>
                    <w:rFonts w:asciiTheme="minorEastAsia" w:hAnsiTheme="minorEastAsia"/>
                    <w:bCs/>
                    <w:lang w:val="zh-CN"/>
                  </w:rPr>
                </w:rPrChange>
              </w:rPr>
              <w:fldChar w:fldCharType="end"/>
            </w:r>
          </w:ins>
        </w:p>
        <w:p w14:paraId="3B9FC533">
          <w:pPr>
            <w:pStyle w:val="28"/>
            <w:tabs>
              <w:tab w:val="right" w:leader="dot" w:pos="9075"/>
            </w:tabs>
            <w:spacing w:line="260" w:lineRule="auto"/>
            <w:rPr>
              <w:ins w:id="3025" w:author="zhhx" w:date="2024-10-17T11:47:23Z"/>
              <w:rFonts w:hint="eastAsia" w:ascii="宋体" w:hAnsi="宋体" w:eastAsia="宋体" w:cs="宋体"/>
              <w:sz w:val="24"/>
              <w:szCs w:val="24"/>
              <w:rPrChange w:id="3026" w:author="zhhx" w:date="2024-10-17T11:47:49Z">
                <w:rPr>
                  <w:ins w:id="3027" w:author="zhhx" w:date="2024-10-17T11:47:23Z"/>
                </w:rPr>
              </w:rPrChange>
            </w:rPr>
            <w:pPrChange w:id="3024" w:author="zhhx" w:date="2024-10-17T11:48:24Z">
              <w:pPr>
                <w:pStyle w:val="28"/>
                <w:tabs>
                  <w:tab w:val="right" w:leader="dot" w:pos="9075"/>
                </w:tabs>
              </w:pPr>
            </w:pPrChange>
          </w:pPr>
          <w:ins w:id="3028" w:author="zhhx" w:date="2024-10-17T11:47:23Z">
            <w:r>
              <w:rPr>
                <w:rFonts w:hint="eastAsia" w:ascii="宋体" w:hAnsi="宋体" w:eastAsia="宋体" w:cs="宋体"/>
                <w:bCs/>
                <w:sz w:val="24"/>
                <w:szCs w:val="24"/>
                <w:lang w:val="zh-CN"/>
                <w:rPrChange w:id="3029" w:author="zhhx" w:date="2024-10-17T11:47:49Z">
                  <w:rPr>
                    <w:rFonts w:asciiTheme="minorEastAsia" w:hAnsiTheme="minorEastAsia"/>
                    <w:bCs/>
                    <w:lang w:val="zh-CN"/>
                  </w:rPr>
                </w:rPrChange>
              </w:rPr>
              <w:fldChar w:fldCharType="begin"/>
            </w:r>
          </w:ins>
          <w:ins w:id="3031" w:author="zhhx" w:date="2024-10-17T11:47:23Z">
            <w:r>
              <w:rPr>
                <w:rFonts w:hint="eastAsia" w:ascii="宋体" w:hAnsi="宋体" w:eastAsia="宋体" w:cs="宋体"/>
                <w:bCs/>
                <w:sz w:val="24"/>
                <w:szCs w:val="24"/>
                <w:lang w:val="zh-CN"/>
                <w:rPrChange w:id="3032" w:author="zhhx" w:date="2024-10-17T11:47:49Z">
                  <w:rPr>
                    <w:rFonts w:asciiTheme="minorEastAsia" w:hAnsiTheme="minorEastAsia"/>
                    <w:bCs/>
                    <w:lang w:val="zh-CN"/>
                  </w:rPr>
                </w:rPrChange>
              </w:rPr>
              <w:instrText xml:space="preserve"> HYPERLINK \l _Toc5595 </w:instrText>
            </w:r>
          </w:ins>
          <w:ins w:id="3034" w:author="zhhx" w:date="2024-10-17T11:47:23Z">
            <w:r>
              <w:rPr>
                <w:rFonts w:hint="eastAsia" w:ascii="宋体" w:hAnsi="宋体" w:eastAsia="宋体" w:cs="宋体"/>
                <w:bCs/>
                <w:sz w:val="24"/>
                <w:szCs w:val="24"/>
                <w:lang w:val="zh-CN"/>
                <w:rPrChange w:id="3035" w:author="zhhx" w:date="2024-10-17T11:47:49Z">
                  <w:rPr>
                    <w:rFonts w:asciiTheme="minorEastAsia" w:hAnsiTheme="minorEastAsia"/>
                    <w:bCs/>
                    <w:lang w:val="zh-CN"/>
                  </w:rPr>
                </w:rPrChange>
              </w:rPr>
              <w:fldChar w:fldCharType="separate"/>
            </w:r>
          </w:ins>
          <w:ins w:id="3037" w:author="zhhx" w:date="2024-10-17T11:47:23Z">
            <w:r>
              <w:rPr>
                <w:rFonts w:hint="eastAsia" w:ascii="宋体" w:hAnsi="宋体" w:eastAsia="宋体" w:cs="宋体"/>
                <w:bCs/>
                <w:sz w:val="24"/>
                <w:szCs w:val="24"/>
                <w:rPrChange w:id="3038" w:author="zhhx" w:date="2024-10-17T11:47:49Z">
                  <w:rPr>
                    <w:rFonts w:hint="eastAsia" w:ascii="楷体" w:hAnsi="楷体" w:eastAsia="楷体"/>
                    <w:bCs/>
                  </w:rPr>
                </w:rPrChange>
              </w:rPr>
              <w:t>（十六） 司梯员服务</w:t>
            </w:r>
          </w:ins>
          <w:ins w:id="3040" w:author="zhhx" w:date="2024-10-17T11:47:23Z">
            <w:r>
              <w:rPr>
                <w:rFonts w:hint="eastAsia" w:ascii="宋体" w:hAnsi="宋体" w:eastAsia="宋体" w:cs="宋体"/>
                <w:sz w:val="24"/>
                <w:szCs w:val="24"/>
                <w:rPrChange w:id="3041" w:author="zhhx" w:date="2024-10-17T11:47:49Z">
                  <w:rPr/>
                </w:rPrChange>
              </w:rPr>
              <w:tab/>
            </w:r>
          </w:ins>
          <w:ins w:id="3043" w:author="zhhx" w:date="2024-10-17T11:47:23Z">
            <w:r>
              <w:rPr>
                <w:rFonts w:hint="eastAsia" w:ascii="宋体" w:hAnsi="宋体" w:eastAsia="宋体" w:cs="宋体"/>
                <w:sz w:val="24"/>
                <w:szCs w:val="24"/>
                <w:rPrChange w:id="3044" w:author="zhhx" w:date="2024-10-17T11:47:49Z">
                  <w:rPr/>
                </w:rPrChange>
              </w:rPr>
              <w:fldChar w:fldCharType="begin"/>
            </w:r>
          </w:ins>
          <w:ins w:id="3046" w:author="zhhx" w:date="2024-10-17T11:47:23Z">
            <w:r>
              <w:rPr>
                <w:rFonts w:hint="eastAsia" w:ascii="宋体" w:hAnsi="宋体" w:eastAsia="宋体" w:cs="宋体"/>
                <w:sz w:val="24"/>
                <w:szCs w:val="24"/>
                <w:rPrChange w:id="3047" w:author="zhhx" w:date="2024-10-17T11:47:49Z">
                  <w:rPr/>
                </w:rPrChange>
              </w:rPr>
              <w:instrText xml:space="preserve"> PAGEREF _Toc5595 \h </w:instrText>
            </w:r>
          </w:ins>
          <w:ins w:id="3049" w:author="zhhx" w:date="2024-10-17T11:47:23Z">
            <w:r>
              <w:rPr>
                <w:rFonts w:hint="eastAsia" w:ascii="宋体" w:hAnsi="宋体" w:eastAsia="宋体" w:cs="宋体"/>
                <w:sz w:val="24"/>
                <w:szCs w:val="24"/>
                <w:rPrChange w:id="3050" w:author="zhhx" w:date="2024-10-17T11:47:49Z">
                  <w:rPr/>
                </w:rPrChange>
              </w:rPr>
              <w:fldChar w:fldCharType="separate"/>
            </w:r>
          </w:ins>
          <w:ins w:id="3052" w:author="zhhx" w:date="2024-10-17T11:47:23Z">
            <w:r>
              <w:rPr>
                <w:rFonts w:hint="eastAsia" w:ascii="宋体" w:hAnsi="宋体" w:eastAsia="宋体" w:cs="宋体"/>
                <w:sz w:val="24"/>
                <w:szCs w:val="24"/>
                <w:rPrChange w:id="3053" w:author="zhhx" w:date="2024-10-17T11:47:49Z">
                  <w:rPr/>
                </w:rPrChange>
              </w:rPr>
              <w:t>53</w:t>
            </w:r>
          </w:ins>
          <w:ins w:id="3055" w:author="zhhx" w:date="2024-10-17T11:47:23Z">
            <w:r>
              <w:rPr>
                <w:rFonts w:hint="eastAsia" w:ascii="宋体" w:hAnsi="宋体" w:eastAsia="宋体" w:cs="宋体"/>
                <w:sz w:val="24"/>
                <w:szCs w:val="24"/>
                <w:rPrChange w:id="3056" w:author="zhhx" w:date="2024-10-17T11:47:49Z">
                  <w:rPr/>
                </w:rPrChange>
              </w:rPr>
              <w:fldChar w:fldCharType="end"/>
            </w:r>
          </w:ins>
          <w:ins w:id="3058" w:author="zhhx" w:date="2024-10-17T11:47:23Z">
            <w:r>
              <w:rPr>
                <w:rFonts w:hint="eastAsia" w:ascii="宋体" w:hAnsi="宋体" w:eastAsia="宋体" w:cs="宋体"/>
                <w:bCs/>
                <w:sz w:val="24"/>
                <w:szCs w:val="24"/>
                <w:lang w:val="zh-CN"/>
                <w:rPrChange w:id="3059" w:author="zhhx" w:date="2024-10-17T11:47:49Z">
                  <w:rPr>
                    <w:rFonts w:asciiTheme="minorEastAsia" w:hAnsiTheme="minorEastAsia"/>
                    <w:bCs/>
                    <w:lang w:val="zh-CN"/>
                  </w:rPr>
                </w:rPrChange>
              </w:rPr>
              <w:fldChar w:fldCharType="end"/>
            </w:r>
          </w:ins>
        </w:p>
        <w:p w14:paraId="0DE1BB5E">
          <w:pPr>
            <w:pStyle w:val="28"/>
            <w:tabs>
              <w:tab w:val="right" w:leader="dot" w:pos="9075"/>
            </w:tabs>
            <w:spacing w:line="260" w:lineRule="auto"/>
            <w:rPr>
              <w:ins w:id="3062" w:author="zhhx" w:date="2024-10-17T11:47:23Z"/>
              <w:rFonts w:hint="eastAsia" w:ascii="宋体" w:hAnsi="宋体" w:eastAsia="宋体" w:cs="宋体"/>
              <w:sz w:val="24"/>
              <w:szCs w:val="24"/>
              <w:rPrChange w:id="3063" w:author="zhhx" w:date="2024-10-17T11:47:49Z">
                <w:rPr>
                  <w:ins w:id="3064" w:author="zhhx" w:date="2024-10-17T11:47:23Z"/>
                </w:rPr>
              </w:rPrChange>
            </w:rPr>
            <w:pPrChange w:id="3061" w:author="zhhx" w:date="2024-10-17T11:48:24Z">
              <w:pPr>
                <w:pStyle w:val="28"/>
                <w:tabs>
                  <w:tab w:val="right" w:leader="dot" w:pos="9075"/>
                </w:tabs>
              </w:pPr>
            </w:pPrChange>
          </w:pPr>
          <w:ins w:id="3065" w:author="zhhx" w:date="2024-10-17T11:47:23Z">
            <w:r>
              <w:rPr>
                <w:rFonts w:hint="eastAsia" w:ascii="宋体" w:hAnsi="宋体" w:eastAsia="宋体" w:cs="宋体"/>
                <w:bCs/>
                <w:sz w:val="24"/>
                <w:szCs w:val="24"/>
                <w:lang w:val="zh-CN"/>
                <w:rPrChange w:id="3066" w:author="zhhx" w:date="2024-10-17T11:47:49Z">
                  <w:rPr>
                    <w:rFonts w:asciiTheme="minorEastAsia" w:hAnsiTheme="minorEastAsia"/>
                    <w:bCs/>
                    <w:lang w:val="zh-CN"/>
                  </w:rPr>
                </w:rPrChange>
              </w:rPr>
              <w:fldChar w:fldCharType="begin"/>
            </w:r>
          </w:ins>
          <w:ins w:id="3068" w:author="zhhx" w:date="2024-10-17T11:47:23Z">
            <w:r>
              <w:rPr>
                <w:rFonts w:hint="eastAsia" w:ascii="宋体" w:hAnsi="宋体" w:eastAsia="宋体" w:cs="宋体"/>
                <w:bCs/>
                <w:sz w:val="24"/>
                <w:szCs w:val="24"/>
                <w:lang w:val="zh-CN"/>
                <w:rPrChange w:id="3069" w:author="zhhx" w:date="2024-10-17T11:47:49Z">
                  <w:rPr>
                    <w:rFonts w:asciiTheme="minorEastAsia" w:hAnsiTheme="minorEastAsia"/>
                    <w:bCs/>
                    <w:lang w:val="zh-CN"/>
                  </w:rPr>
                </w:rPrChange>
              </w:rPr>
              <w:instrText xml:space="preserve"> HYPERLINK \l _Toc7446 </w:instrText>
            </w:r>
          </w:ins>
          <w:ins w:id="3071" w:author="zhhx" w:date="2024-10-17T11:47:23Z">
            <w:r>
              <w:rPr>
                <w:rFonts w:hint="eastAsia" w:ascii="宋体" w:hAnsi="宋体" w:eastAsia="宋体" w:cs="宋体"/>
                <w:bCs/>
                <w:sz w:val="24"/>
                <w:szCs w:val="24"/>
                <w:lang w:val="zh-CN"/>
                <w:rPrChange w:id="3072" w:author="zhhx" w:date="2024-10-17T11:47:49Z">
                  <w:rPr>
                    <w:rFonts w:asciiTheme="minorEastAsia" w:hAnsiTheme="minorEastAsia"/>
                    <w:bCs/>
                    <w:lang w:val="zh-CN"/>
                  </w:rPr>
                </w:rPrChange>
              </w:rPr>
              <w:fldChar w:fldCharType="separate"/>
            </w:r>
          </w:ins>
          <w:ins w:id="3074" w:author="zhhx" w:date="2024-10-17T11:47:23Z">
            <w:r>
              <w:rPr>
                <w:rFonts w:hint="eastAsia" w:ascii="宋体" w:hAnsi="宋体" w:eastAsia="宋体" w:cs="宋体"/>
                <w:bCs/>
                <w:sz w:val="24"/>
                <w:szCs w:val="24"/>
                <w:rPrChange w:id="3075" w:author="zhhx" w:date="2024-10-17T11:47:49Z">
                  <w:rPr>
                    <w:rFonts w:hint="eastAsia" w:ascii="楷体" w:hAnsi="楷体" w:eastAsia="楷体"/>
                    <w:bCs/>
                  </w:rPr>
                </w:rPrChange>
              </w:rPr>
              <w:t>（十七） 承接查验</w:t>
            </w:r>
          </w:ins>
          <w:ins w:id="3077" w:author="zhhx" w:date="2024-10-17T11:47:23Z">
            <w:r>
              <w:rPr>
                <w:rFonts w:hint="eastAsia" w:ascii="宋体" w:hAnsi="宋体" w:eastAsia="宋体" w:cs="宋体"/>
                <w:sz w:val="24"/>
                <w:szCs w:val="24"/>
                <w:rPrChange w:id="3078" w:author="zhhx" w:date="2024-10-17T11:47:49Z">
                  <w:rPr/>
                </w:rPrChange>
              </w:rPr>
              <w:tab/>
            </w:r>
          </w:ins>
          <w:ins w:id="3080" w:author="zhhx" w:date="2024-10-17T11:47:23Z">
            <w:r>
              <w:rPr>
                <w:rFonts w:hint="eastAsia" w:ascii="宋体" w:hAnsi="宋体" w:eastAsia="宋体" w:cs="宋体"/>
                <w:sz w:val="24"/>
                <w:szCs w:val="24"/>
                <w:rPrChange w:id="3081" w:author="zhhx" w:date="2024-10-17T11:47:49Z">
                  <w:rPr/>
                </w:rPrChange>
              </w:rPr>
              <w:fldChar w:fldCharType="begin"/>
            </w:r>
          </w:ins>
          <w:ins w:id="3083" w:author="zhhx" w:date="2024-10-17T11:47:23Z">
            <w:r>
              <w:rPr>
                <w:rFonts w:hint="eastAsia" w:ascii="宋体" w:hAnsi="宋体" w:eastAsia="宋体" w:cs="宋体"/>
                <w:sz w:val="24"/>
                <w:szCs w:val="24"/>
                <w:rPrChange w:id="3084" w:author="zhhx" w:date="2024-10-17T11:47:49Z">
                  <w:rPr/>
                </w:rPrChange>
              </w:rPr>
              <w:instrText xml:space="preserve"> PAGEREF _Toc7446 \h </w:instrText>
            </w:r>
          </w:ins>
          <w:ins w:id="3086" w:author="zhhx" w:date="2024-10-17T11:47:23Z">
            <w:r>
              <w:rPr>
                <w:rFonts w:hint="eastAsia" w:ascii="宋体" w:hAnsi="宋体" w:eastAsia="宋体" w:cs="宋体"/>
                <w:sz w:val="24"/>
                <w:szCs w:val="24"/>
                <w:rPrChange w:id="3087" w:author="zhhx" w:date="2024-10-17T11:47:49Z">
                  <w:rPr/>
                </w:rPrChange>
              </w:rPr>
              <w:fldChar w:fldCharType="separate"/>
            </w:r>
          </w:ins>
          <w:ins w:id="3089" w:author="zhhx" w:date="2024-10-17T11:47:23Z">
            <w:r>
              <w:rPr>
                <w:rFonts w:hint="eastAsia" w:ascii="宋体" w:hAnsi="宋体" w:eastAsia="宋体" w:cs="宋体"/>
                <w:sz w:val="24"/>
                <w:szCs w:val="24"/>
                <w:rPrChange w:id="3090" w:author="zhhx" w:date="2024-10-17T11:47:49Z">
                  <w:rPr/>
                </w:rPrChange>
              </w:rPr>
              <w:t>54</w:t>
            </w:r>
          </w:ins>
          <w:ins w:id="3092" w:author="zhhx" w:date="2024-10-17T11:47:23Z">
            <w:r>
              <w:rPr>
                <w:rFonts w:hint="eastAsia" w:ascii="宋体" w:hAnsi="宋体" w:eastAsia="宋体" w:cs="宋体"/>
                <w:sz w:val="24"/>
                <w:szCs w:val="24"/>
                <w:rPrChange w:id="3093" w:author="zhhx" w:date="2024-10-17T11:47:49Z">
                  <w:rPr/>
                </w:rPrChange>
              </w:rPr>
              <w:fldChar w:fldCharType="end"/>
            </w:r>
          </w:ins>
          <w:ins w:id="3095" w:author="zhhx" w:date="2024-10-17T11:47:23Z">
            <w:r>
              <w:rPr>
                <w:rFonts w:hint="eastAsia" w:ascii="宋体" w:hAnsi="宋体" w:eastAsia="宋体" w:cs="宋体"/>
                <w:bCs/>
                <w:sz w:val="24"/>
                <w:szCs w:val="24"/>
                <w:lang w:val="zh-CN"/>
                <w:rPrChange w:id="3096" w:author="zhhx" w:date="2024-10-17T11:47:49Z">
                  <w:rPr>
                    <w:rFonts w:asciiTheme="minorEastAsia" w:hAnsiTheme="minorEastAsia"/>
                    <w:bCs/>
                    <w:lang w:val="zh-CN"/>
                  </w:rPr>
                </w:rPrChange>
              </w:rPr>
              <w:fldChar w:fldCharType="end"/>
            </w:r>
          </w:ins>
        </w:p>
        <w:p w14:paraId="433C31D4">
          <w:pPr>
            <w:pStyle w:val="28"/>
            <w:tabs>
              <w:tab w:val="right" w:leader="dot" w:pos="9075"/>
            </w:tabs>
            <w:spacing w:line="260" w:lineRule="auto"/>
            <w:rPr>
              <w:ins w:id="3099" w:author="zhhx" w:date="2024-10-17T11:47:23Z"/>
              <w:rFonts w:hint="eastAsia" w:ascii="宋体" w:hAnsi="宋体" w:eastAsia="宋体" w:cs="宋体"/>
              <w:sz w:val="24"/>
              <w:szCs w:val="24"/>
              <w:rPrChange w:id="3100" w:author="zhhx" w:date="2024-10-17T11:47:49Z">
                <w:rPr>
                  <w:ins w:id="3101" w:author="zhhx" w:date="2024-10-17T11:47:23Z"/>
                </w:rPr>
              </w:rPrChange>
            </w:rPr>
            <w:pPrChange w:id="3098" w:author="zhhx" w:date="2024-10-17T11:48:24Z">
              <w:pPr>
                <w:pStyle w:val="28"/>
                <w:tabs>
                  <w:tab w:val="right" w:leader="dot" w:pos="9075"/>
                </w:tabs>
              </w:pPr>
            </w:pPrChange>
          </w:pPr>
          <w:ins w:id="3102" w:author="zhhx" w:date="2024-10-17T11:47:23Z">
            <w:r>
              <w:rPr>
                <w:rFonts w:hint="eastAsia" w:ascii="宋体" w:hAnsi="宋体" w:eastAsia="宋体" w:cs="宋体"/>
                <w:bCs/>
                <w:sz w:val="24"/>
                <w:szCs w:val="24"/>
                <w:lang w:val="zh-CN"/>
                <w:rPrChange w:id="3103" w:author="zhhx" w:date="2024-10-17T11:47:49Z">
                  <w:rPr>
                    <w:rFonts w:asciiTheme="minorEastAsia" w:hAnsiTheme="minorEastAsia"/>
                    <w:bCs/>
                    <w:lang w:val="zh-CN"/>
                  </w:rPr>
                </w:rPrChange>
              </w:rPr>
              <w:fldChar w:fldCharType="begin"/>
            </w:r>
          </w:ins>
          <w:ins w:id="3105" w:author="zhhx" w:date="2024-10-17T11:47:23Z">
            <w:r>
              <w:rPr>
                <w:rFonts w:hint="eastAsia" w:ascii="宋体" w:hAnsi="宋体" w:eastAsia="宋体" w:cs="宋体"/>
                <w:bCs/>
                <w:sz w:val="24"/>
                <w:szCs w:val="24"/>
                <w:lang w:val="zh-CN"/>
                <w:rPrChange w:id="3106" w:author="zhhx" w:date="2024-10-17T11:47:49Z">
                  <w:rPr>
                    <w:rFonts w:asciiTheme="minorEastAsia" w:hAnsiTheme="minorEastAsia"/>
                    <w:bCs/>
                    <w:lang w:val="zh-CN"/>
                  </w:rPr>
                </w:rPrChange>
              </w:rPr>
              <w:instrText xml:space="preserve"> HYPERLINK \l _Toc8591 </w:instrText>
            </w:r>
          </w:ins>
          <w:ins w:id="3108" w:author="zhhx" w:date="2024-10-17T11:47:23Z">
            <w:r>
              <w:rPr>
                <w:rFonts w:hint="eastAsia" w:ascii="宋体" w:hAnsi="宋体" w:eastAsia="宋体" w:cs="宋体"/>
                <w:bCs/>
                <w:sz w:val="24"/>
                <w:szCs w:val="24"/>
                <w:lang w:val="zh-CN"/>
                <w:rPrChange w:id="3109" w:author="zhhx" w:date="2024-10-17T11:47:49Z">
                  <w:rPr>
                    <w:rFonts w:asciiTheme="minorEastAsia" w:hAnsiTheme="minorEastAsia"/>
                    <w:bCs/>
                    <w:lang w:val="zh-CN"/>
                  </w:rPr>
                </w:rPrChange>
              </w:rPr>
              <w:fldChar w:fldCharType="separate"/>
            </w:r>
          </w:ins>
          <w:ins w:id="3111" w:author="zhhx" w:date="2024-10-17T11:47:23Z">
            <w:r>
              <w:rPr>
                <w:rFonts w:hint="eastAsia" w:ascii="宋体" w:hAnsi="宋体" w:eastAsia="宋体" w:cs="宋体"/>
                <w:bCs/>
                <w:sz w:val="24"/>
                <w:szCs w:val="24"/>
                <w:rPrChange w:id="3112" w:author="zhhx" w:date="2024-10-17T11:47:49Z">
                  <w:rPr>
                    <w:rFonts w:hint="eastAsia" w:ascii="楷体" w:hAnsi="楷体" w:eastAsia="楷体"/>
                    <w:bCs/>
                  </w:rPr>
                </w:rPrChange>
              </w:rPr>
              <w:t>（十八） 涉密管理服务</w:t>
            </w:r>
          </w:ins>
          <w:ins w:id="3114" w:author="zhhx" w:date="2024-10-17T11:47:23Z">
            <w:r>
              <w:rPr>
                <w:rFonts w:hint="eastAsia" w:ascii="宋体" w:hAnsi="宋体" w:eastAsia="宋体" w:cs="宋体"/>
                <w:sz w:val="24"/>
                <w:szCs w:val="24"/>
                <w:rPrChange w:id="3115" w:author="zhhx" w:date="2024-10-17T11:47:49Z">
                  <w:rPr/>
                </w:rPrChange>
              </w:rPr>
              <w:tab/>
            </w:r>
          </w:ins>
          <w:ins w:id="3117" w:author="zhhx" w:date="2024-10-17T11:47:23Z">
            <w:r>
              <w:rPr>
                <w:rFonts w:hint="eastAsia" w:ascii="宋体" w:hAnsi="宋体" w:eastAsia="宋体" w:cs="宋体"/>
                <w:sz w:val="24"/>
                <w:szCs w:val="24"/>
                <w:rPrChange w:id="3118" w:author="zhhx" w:date="2024-10-17T11:47:49Z">
                  <w:rPr/>
                </w:rPrChange>
              </w:rPr>
              <w:fldChar w:fldCharType="begin"/>
            </w:r>
          </w:ins>
          <w:ins w:id="3120" w:author="zhhx" w:date="2024-10-17T11:47:23Z">
            <w:r>
              <w:rPr>
                <w:rFonts w:hint="eastAsia" w:ascii="宋体" w:hAnsi="宋体" w:eastAsia="宋体" w:cs="宋体"/>
                <w:sz w:val="24"/>
                <w:szCs w:val="24"/>
                <w:rPrChange w:id="3121" w:author="zhhx" w:date="2024-10-17T11:47:49Z">
                  <w:rPr/>
                </w:rPrChange>
              </w:rPr>
              <w:instrText xml:space="preserve"> PAGEREF _Toc8591 \h </w:instrText>
            </w:r>
          </w:ins>
          <w:ins w:id="3123" w:author="zhhx" w:date="2024-10-17T11:47:23Z">
            <w:r>
              <w:rPr>
                <w:rFonts w:hint="eastAsia" w:ascii="宋体" w:hAnsi="宋体" w:eastAsia="宋体" w:cs="宋体"/>
                <w:sz w:val="24"/>
                <w:szCs w:val="24"/>
                <w:rPrChange w:id="3124" w:author="zhhx" w:date="2024-10-17T11:47:49Z">
                  <w:rPr/>
                </w:rPrChange>
              </w:rPr>
              <w:fldChar w:fldCharType="separate"/>
            </w:r>
          </w:ins>
          <w:ins w:id="3126" w:author="zhhx" w:date="2024-10-17T11:47:23Z">
            <w:r>
              <w:rPr>
                <w:rFonts w:hint="eastAsia" w:ascii="宋体" w:hAnsi="宋体" w:eastAsia="宋体" w:cs="宋体"/>
                <w:sz w:val="24"/>
                <w:szCs w:val="24"/>
                <w:rPrChange w:id="3127" w:author="zhhx" w:date="2024-10-17T11:47:49Z">
                  <w:rPr/>
                </w:rPrChange>
              </w:rPr>
              <w:t>54</w:t>
            </w:r>
          </w:ins>
          <w:ins w:id="3129" w:author="zhhx" w:date="2024-10-17T11:47:23Z">
            <w:r>
              <w:rPr>
                <w:rFonts w:hint="eastAsia" w:ascii="宋体" w:hAnsi="宋体" w:eastAsia="宋体" w:cs="宋体"/>
                <w:sz w:val="24"/>
                <w:szCs w:val="24"/>
                <w:rPrChange w:id="3130" w:author="zhhx" w:date="2024-10-17T11:47:49Z">
                  <w:rPr/>
                </w:rPrChange>
              </w:rPr>
              <w:fldChar w:fldCharType="end"/>
            </w:r>
          </w:ins>
          <w:ins w:id="3132" w:author="zhhx" w:date="2024-10-17T11:47:23Z">
            <w:r>
              <w:rPr>
                <w:rFonts w:hint="eastAsia" w:ascii="宋体" w:hAnsi="宋体" w:eastAsia="宋体" w:cs="宋体"/>
                <w:bCs/>
                <w:sz w:val="24"/>
                <w:szCs w:val="24"/>
                <w:lang w:val="zh-CN"/>
                <w:rPrChange w:id="3133" w:author="zhhx" w:date="2024-10-17T11:47:49Z">
                  <w:rPr>
                    <w:rFonts w:asciiTheme="minorEastAsia" w:hAnsiTheme="minorEastAsia"/>
                    <w:bCs/>
                    <w:lang w:val="zh-CN"/>
                  </w:rPr>
                </w:rPrChange>
              </w:rPr>
              <w:fldChar w:fldCharType="end"/>
            </w:r>
          </w:ins>
        </w:p>
        <w:p w14:paraId="5581758E">
          <w:pPr>
            <w:pStyle w:val="28"/>
            <w:tabs>
              <w:tab w:val="right" w:leader="dot" w:pos="9075"/>
            </w:tabs>
            <w:spacing w:line="260" w:lineRule="auto"/>
            <w:rPr>
              <w:ins w:id="3136" w:author="zhhx" w:date="2024-10-17T11:47:23Z"/>
              <w:rFonts w:hint="eastAsia" w:ascii="宋体" w:hAnsi="宋体" w:eastAsia="宋体" w:cs="宋体"/>
              <w:sz w:val="24"/>
              <w:szCs w:val="24"/>
              <w:rPrChange w:id="3137" w:author="zhhx" w:date="2024-10-17T11:47:49Z">
                <w:rPr>
                  <w:ins w:id="3138" w:author="zhhx" w:date="2024-10-17T11:47:23Z"/>
                </w:rPr>
              </w:rPrChange>
            </w:rPr>
            <w:pPrChange w:id="3135" w:author="zhhx" w:date="2024-10-17T11:48:24Z">
              <w:pPr>
                <w:pStyle w:val="28"/>
                <w:tabs>
                  <w:tab w:val="right" w:leader="dot" w:pos="9075"/>
                </w:tabs>
              </w:pPr>
            </w:pPrChange>
          </w:pPr>
          <w:ins w:id="3139" w:author="zhhx" w:date="2024-10-17T11:47:23Z">
            <w:r>
              <w:rPr>
                <w:rFonts w:hint="eastAsia" w:ascii="宋体" w:hAnsi="宋体" w:eastAsia="宋体" w:cs="宋体"/>
                <w:bCs/>
                <w:sz w:val="24"/>
                <w:szCs w:val="24"/>
                <w:lang w:val="zh-CN"/>
                <w:rPrChange w:id="3140" w:author="zhhx" w:date="2024-10-17T11:47:49Z">
                  <w:rPr>
                    <w:rFonts w:asciiTheme="minorEastAsia" w:hAnsiTheme="minorEastAsia"/>
                    <w:bCs/>
                    <w:lang w:val="zh-CN"/>
                  </w:rPr>
                </w:rPrChange>
              </w:rPr>
              <w:fldChar w:fldCharType="begin"/>
            </w:r>
          </w:ins>
          <w:ins w:id="3142" w:author="zhhx" w:date="2024-10-17T11:47:23Z">
            <w:r>
              <w:rPr>
                <w:rFonts w:hint="eastAsia" w:ascii="宋体" w:hAnsi="宋体" w:eastAsia="宋体" w:cs="宋体"/>
                <w:bCs/>
                <w:sz w:val="24"/>
                <w:szCs w:val="24"/>
                <w:lang w:val="zh-CN"/>
                <w:rPrChange w:id="3143" w:author="zhhx" w:date="2024-10-17T11:47:49Z">
                  <w:rPr>
                    <w:rFonts w:asciiTheme="minorEastAsia" w:hAnsiTheme="minorEastAsia"/>
                    <w:bCs/>
                    <w:lang w:val="zh-CN"/>
                  </w:rPr>
                </w:rPrChange>
              </w:rPr>
              <w:instrText xml:space="preserve"> HYPERLINK \l _Toc22741 </w:instrText>
            </w:r>
          </w:ins>
          <w:ins w:id="3145" w:author="zhhx" w:date="2024-10-17T11:47:23Z">
            <w:r>
              <w:rPr>
                <w:rFonts w:hint="eastAsia" w:ascii="宋体" w:hAnsi="宋体" w:eastAsia="宋体" w:cs="宋体"/>
                <w:bCs/>
                <w:sz w:val="24"/>
                <w:szCs w:val="24"/>
                <w:lang w:val="zh-CN"/>
                <w:rPrChange w:id="3146" w:author="zhhx" w:date="2024-10-17T11:47:49Z">
                  <w:rPr>
                    <w:rFonts w:asciiTheme="minorEastAsia" w:hAnsiTheme="minorEastAsia"/>
                    <w:bCs/>
                    <w:lang w:val="zh-CN"/>
                  </w:rPr>
                </w:rPrChange>
              </w:rPr>
              <w:fldChar w:fldCharType="separate"/>
            </w:r>
          </w:ins>
          <w:ins w:id="3148" w:author="zhhx" w:date="2024-10-17T11:47:23Z">
            <w:r>
              <w:rPr>
                <w:rFonts w:hint="eastAsia" w:ascii="宋体" w:hAnsi="宋体" w:eastAsia="宋体" w:cs="宋体"/>
                <w:bCs/>
                <w:sz w:val="24"/>
                <w:szCs w:val="24"/>
                <w:rPrChange w:id="3149" w:author="zhhx" w:date="2024-10-17T11:47:49Z">
                  <w:rPr>
                    <w:rFonts w:hint="eastAsia" w:ascii="楷体" w:hAnsi="楷体" w:eastAsia="楷体"/>
                    <w:bCs/>
                  </w:rPr>
                </w:rPrChange>
              </w:rPr>
              <w:t>（十九） 绿色物业管理服务</w:t>
            </w:r>
          </w:ins>
          <w:ins w:id="3151" w:author="zhhx" w:date="2024-10-17T11:47:23Z">
            <w:r>
              <w:rPr>
                <w:rFonts w:hint="eastAsia" w:ascii="宋体" w:hAnsi="宋体" w:eastAsia="宋体" w:cs="宋体"/>
                <w:sz w:val="24"/>
                <w:szCs w:val="24"/>
                <w:rPrChange w:id="3152" w:author="zhhx" w:date="2024-10-17T11:47:49Z">
                  <w:rPr/>
                </w:rPrChange>
              </w:rPr>
              <w:tab/>
            </w:r>
          </w:ins>
          <w:ins w:id="3154" w:author="zhhx" w:date="2024-10-17T11:47:23Z">
            <w:r>
              <w:rPr>
                <w:rFonts w:hint="eastAsia" w:ascii="宋体" w:hAnsi="宋体" w:eastAsia="宋体" w:cs="宋体"/>
                <w:sz w:val="24"/>
                <w:szCs w:val="24"/>
                <w:rPrChange w:id="3155" w:author="zhhx" w:date="2024-10-17T11:47:49Z">
                  <w:rPr/>
                </w:rPrChange>
              </w:rPr>
              <w:fldChar w:fldCharType="begin"/>
            </w:r>
          </w:ins>
          <w:ins w:id="3157" w:author="zhhx" w:date="2024-10-17T11:47:23Z">
            <w:r>
              <w:rPr>
                <w:rFonts w:hint="eastAsia" w:ascii="宋体" w:hAnsi="宋体" w:eastAsia="宋体" w:cs="宋体"/>
                <w:sz w:val="24"/>
                <w:szCs w:val="24"/>
                <w:rPrChange w:id="3158" w:author="zhhx" w:date="2024-10-17T11:47:49Z">
                  <w:rPr/>
                </w:rPrChange>
              </w:rPr>
              <w:instrText xml:space="preserve"> PAGEREF _Toc22741 \h </w:instrText>
            </w:r>
          </w:ins>
          <w:ins w:id="3160" w:author="zhhx" w:date="2024-10-17T11:47:23Z">
            <w:r>
              <w:rPr>
                <w:rFonts w:hint="eastAsia" w:ascii="宋体" w:hAnsi="宋体" w:eastAsia="宋体" w:cs="宋体"/>
                <w:sz w:val="24"/>
                <w:szCs w:val="24"/>
                <w:rPrChange w:id="3161" w:author="zhhx" w:date="2024-10-17T11:47:49Z">
                  <w:rPr/>
                </w:rPrChange>
              </w:rPr>
              <w:fldChar w:fldCharType="separate"/>
            </w:r>
          </w:ins>
          <w:ins w:id="3163" w:author="zhhx" w:date="2024-10-17T11:47:23Z">
            <w:r>
              <w:rPr>
                <w:rFonts w:hint="eastAsia" w:ascii="宋体" w:hAnsi="宋体" w:eastAsia="宋体" w:cs="宋体"/>
                <w:sz w:val="24"/>
                <w:szCs w:val="24"/>
                <w:rPrChange w:id="3164" w:author="zhhx" w:date="2024-10-17T11:47:49Z">
                  <w:rPr/>
                </w:rPrChange>
              </w:rPr>
              <w:t>55</w:t>
            </w:r>
          </w:ins>
          <w:ins w:id="3166" w:author="zhhx" w:date="2024-10-17T11:47:23Z">
            <w:r>
              <w:rPr>
                <w:rFonts w:hint="eastAsia" w:ascii="宋体" w:hAnsi="宋体" w:eastAsia="宋体" w:cs="宋体"/>
                <w:sz w:val="24"/>
                <w:szCs w:val="24"/>
                <w:rPrChange w:id="3167" w:author="zhhx" w:date="2024-10-17T11:47:49Z">
                  <w:rPr/>
                </w:rPrChange>
              </w:rPr>
              <w:fldChar w:fldCharType="end"/>
            </w:r>
          </w:ins>
          <w:ins w:id="3169" w:author="zhhx" w:date="2024-10-17T11:47:23Z">
            <w:r>
              <w:rPr>
                <w:rFonts w:hint="eastAsia" w:ascii="宋体" w:hAnsi="宋体" w:eastAsia="宋体" w:cs="宋体"/>
                <w:bCs/>
                <w:sz w:val="24"/>
                <w:szCs w:val="24"/>
                <w:lang w:val="zh-CN"/>
                <w:rPrChange w:id="3170" w:author="zhhx" w:date="2024-10-17T11:47:49Z">
                  <w:rPr>
                    <w:rFonts w:asciiTheme="minorEastAsia" w:hAnsiTheme="minorEastAsia"/>
                    <w:bCs/>
                    <w:lang w:val="zh-CN"/>
                  </w:rPr>
                </w:rPrChange>
              </w:rPr>
              <w:fldChar w:fldCharType="end"/>
            </w:r>
          </w:ins>
        </w:p>
        <w:p w14:paraId="0534BD99">
          <w:pPr>
            <w:pStyle w:val="28"/>
            <w:tabs>
              <w:tab w:val="right" w:leader="dot" w:pos="9075"/>
            </w:tabs>
            <w:spacing w:line="260" w:lineRule="auto"/>
            <w:rPr>
              <w:ins w:id="3173" w:author="zhhx" w:date="2024-10-17T11:47:23Z"/>
              <w:rFonts w:hint="eastAsia" w:ascii="宋体" w:hAnsi="宋体" w:eastAsia="宋体" w:cs="宋体"/>
              <w:sz w:val="24"/>
              <w:szCs w:val="24"/>
              <w:rPrChange w:id="3174" w:author="zhhx" w:date="2024-10-17T11:47:49Z">
                <w:rPr>
                  <w:ins w:id="3175" w:author="zhhx" w:date="2024-10-17T11:47:23Z"/>
                </w:rPr>
              </w:rPrChange>
            </w:rPr>
            <w:pPrChange w:id="3172" w:author="zhhx" w:date="2024-10-17T11:48:24Z">
              <w:pPr>
                <w:pStyle w:val="28"/>
                <w:tabs>
                  <w:tab w:val="right" w:leader="dot" w:pos="9075"/>
                </w:tabs>
              </w:pPr>
            </w:pPrChange>
          </w:pPr>
          <w:ins w:id="3176" w:author="zhhx" w:date="2024-10-17T11:47:23Z">
            <w:r>
              <w:rPr>
                <w:rFonts w:hint="eastAsia" w:ascii="宋体" w:hAnsi="宋体" w:eastAsia="宋体" w:cs="宋体"/>
                <w:bCs/>
                <w:sz w:val="24"/>
                <w:szCs w:val="24"/>
                <w:lang w:val="zh-CN"/>
                <w:rPrChange w:id="3177" w:author="zhhx" w:date="2024-10-17T11:47:49Z">
                  <w:rPr>
                    <w:rFonts w:asciiTheme="minorEastAsia" w:hAnsiTheme="minorEastAsia"/>
                    <w:bCs/>
                    <w:lang w:val="zh-CN"/>
                  </w:rPr>
                </w:rPrChange>
              </w:rPr>
              <w:fldChar w:fldCharType="begin"/>
            </w:r>
          </w:ins>
          <w:ins w:id="3179" w:author="zhhx" w:date="2024-10-17T11:47:23Z">
            <w:r>
              <w:rPr>
                <w:rFonts w:hint="eastAsia" w:ascii="宋体" w:hAnsi="宋体" w:eastAsia="宋体" w:cs="宋体"/>
                <w:bCs/>
                <w:sz w:val="24"/>
                <w:szCs w:val="24"/>
                <w:lang w:val="zh-CN"/>
                <w:rPrChange w:id="3180" w:author="zhhx" w:date="2024-10-17T11:47:49Z">
                  <w:rPr>
                    <w:rFonts w:asciiTheme="minorEastAsia" w:hAnsiTheme="minorEastAsia"/>
                    <w:bCs/>
                    <w:lang w:val="zh-CN"/>
                  </w:rPr>
                </w:rPrChange>
              </w:rPr>
              <w:instrText xml:space="preserve"> HYPERLINK \l _Toc27494 </w:instrText>
            </w:r>
          </w:ins>
          <w:ins w:id="3182" w:author="zhhx" w:date="2024-10-17T11:47:23Z">
            <w:r>
              <w:rPr>
                <w:rFonts w:hint="eastAsia" w:ascii="宋体" w:hAnsi="宋体" w:eastAsia="宋体" w:cs="宋体"/>
                <w:bCs/>
                <w:sz w:val="24"/>
                <w:szCs w:val="24"/>
                <w:lang w:val="zh-CN"/>
                <w:rPrChange w:id="3183" w:author="zhhx" w:date="2024-10-17T11:47:49Z">
                  <w:rPr>
                    <w:rFonts w:asciiTheme="minorEastAsia" w:hAnsiTheme="minorEastAsia"/>
                    <w:bCs/>
                    <w:lang w:val="zh-CN"/>
                  </w:rPr>
                </w:rPrChange>
              </w:rPr>
              <w:fldChar w:fldCharType="separate"/>
            </w:r>
          </w:ins>
          <w:ins w:id="3185" w:author="zhhx" w:date="2024-10-17T11:47:23Z">
            <w:r>
              <w:rPr>
                <w:rFonts w:hint="eastAsia" w:ascii="宋体" w:hAnsi="宋体" w:eastAsia="宋体" w:cs="宋体"/>
                <w:bCs/>
                <w:sz w:val="24"/>
                <w:szCs w:val="24"/>
                <w:rPrChange w:id="3186" w:author="zhhx" w:date="2024-10-17T11:47:49Z">
                  <w:rPr>
                    <w:rFonts w:hint="eastAsia" w:ascii="楷体" w:hAnsi="楷体" w:eastAsia="楷体"/>
                    <w:bCs/>
                  </w:rPr>
                </w:rPrChange>
              </w:rPr>
              <w:t>（二十） 标准化建设服务</w:t>
            </w:r>
          </w:ins>
          <w:ins w:id="3188" w:author="zhhx" w:date="2024-10-17T11:47:23Z">
            <w:r>
              <w:rPr>
                <w:rFonts w:hint="eastAsia" w:ascii="宋体" w:hAnsi="宋体" w:eastAsia="宋体" w:cs="宋体"/>
                <w:sz w:val="24"/>
                <w:szCs w:val="24"/>
                <w:rPrChange w:id="3189" w:author="zhhx" w:date="2024-10-17T11:47:49Z">
                  <w:rPr/>
                </w:rPrChange>
              </w:rPr>
              <w:tab/>
            </w:r>
          </w:ins>
          <w:ins w:id="3191" w:author="zhhx" w:date="2024-10-17T11:47:23Z">
            <w:r>
              <w:rPr>
                <w:rFonts w:hint="eastAsia" w:ascii="宋体" w:hAnsi="宋体" w:eastAsia="宋体" w:cs="宋体"/>
                <w:sz w:val="24"/>
                <w:szCs w:val="24"/>
                <w:rPrChange w:id="3192" w:author="zhhx" w:date="2024-10-17T11:47:49Z">
                  <w:rPr/>
                </w:rPrChange>
              </w:rPr>
              <w:fldChar w:fldCharType="begin"/>
            </w:r>
          </w:ins>
          <w:ins w:id="3194" w:author="zhhx" w:date="2024-10-17T11:47:23Z">
            <w:r>
              <w:rPr>
                <w:rFonts w:hint="eastAsia" w:ascii="宋体" w:hAnsi="宋体" w:eastAsia="宋体" w:cs="宋体"/>
                <w:sz w:val="24"/>
                <w:szCs w:val="24"/>
                <w:rPrChange w:id="3195" w:author="zhhx" w:date="2024-10-17T11:47:49Z">
                  <w:rPr/>
                </w:rPrChange>
              </w:rPr>
              <w:instrText xml:space="preserve"> PAGEREF _Toc27494 \h </w:instrText>
            </w:r>
          </w:ins>
          <w:ins w:id="3197" w:author="zhhx" w:date="2024-10-17T11:47:23Z">
            <w:r>
              <w:rPr>
                <w:rFonts w:hint="eastAsia" w:ascii="宋体" w:hAnsi="宋体" w:eastAsia="宋体" w:cs="宋体"/>
                <w:sz w:val="24"/>
                <w:szCs w:val="24"/>
                <w:rPrChange w:id="3198" w:author="zhhx" w:date="2024-10-17T11:47:49Z">
                  <w:rPr/>
                </w:rPrChange>
              </w:rPr>
              <w:fldChar w:fldCharType="separate"/>
            </w:r>
          </w:ins>
          <w:ins w:id="3200" w:author="zhhx" w:date="2024-10-17T11:47:23Z">
            <w:r>
              <w:rPr>
                <w:rFonts w:hint="eastAsia" w:ascii="宋体" w:hAnsi="宋体" w:eastAsia="宋体" w:cs="宋体"/>
                <w:sz w:val="24"/>
                <w:szCs w:val="24"/>
                <w:rPrChange w:id="3201" w:author="zhhx" w:date="2024-10-17T11:47:49Z">
                  <w:rPr/>
                </w:rPrChange>
              </w:rPr>
              <w:t>55</w:t>
            </w:r>
          </w:ins>
          <w:ins w:id="3203" w:author="zhhx" w:date="2024-10-17T11:47:23Z">
            <w:r>
              <w:rPr>
                <w:rFonts w:hint="eastAsia" w:ascii="宋体" w:hAnsi="宋体" w:eastAsia="宋体" w:cs="宋体"/>
                <w:sz w:val="24"/>
                <w:szCs w:val="24"/>
                <w:rPrChange w:id="3204" w:author="zhhx" w:date="2024-10-17T11:47:49Z">
                  <w:rPr/>
                </w:rPrChange>
              </w:rPr>
              <w:fldChar w:fldCharType="end"/>
            </w:r>
          </w:ins>
          <w:ins w:id="3206" w:author="zhhx" w:date="2024-10-17T11:47:23Z">
            <w:r>
              <w:rPr>
                <w:rFonts w:hint="eastAsia" w:ascii="宋体" w:hAnsi="宋体" w:eastAsia="宋体" w:cs="宋体"/>
                <w:bCs/>
                <w:sz w:val="24"/>
                <w:szCs w:val="24"/>
                <w:lang w:val="zh-CN"/>
                <w:rPrChange w:id="3207" w:author="zhhx" w:date="2024-10-17T11:47:49Z">
                  <w:rPr>
                    <w:rFonts w:asciiTheme="minorEastAsia" w:hAnsiTheme="minorEastAsia"/>
                    <w:bCs/>
                    <w:lang w:val="zh-CN"/>
                  </w:rPr>
                </w:rPrChange>
              </w:rPr>
              <w:fldChar w:fldCharType="end"/>
            </w:r>
          </w:ins>
        </w:p>
        <w:p w14:paraId="6853D147">
          <w:pPr>
            <w:pStyle w:val="28"/>
            <w:tabs>
              <w:tab w:val="right" w:leader="dot" w:pos="9075"/>
            </w:tabs>
            <w:spacing w:line="260" w:lineRule="auto"/>
            <w:rPr>
              <w:ins w:id="3210" w:author="zhhx" w:date="2024-10-17T11:47:23Z"/>
              <w:rFonts w:hint="eastAsia" w:ascii="宋体" w:hAnsi="宋体" w:eastAsia="宋体" w:cs="宋体"/>
              <w:sz w:val="24"/>
              <w:szCs w:val="24"/>
              <w:rPrChange w:id="3211" w:author="zhhx" w:date="2024-10-17T11:47:49Z">
                <w:rPr>
                  <w:ins w:id="3212" w:author="zhhx" w:date="2024-10-17T11:47:23Z"/>
                </w:rPr>
              </w:rPrChange>
            </w:rPr>
            <w:pPrChange w:id="3209" w:author="zhhx" w:date="2024-10-17T11:48:24Z">
              <w:pPr>
                <w:pStyle w:val="28"/>
                <w:tabs>
                  <w:tab w:val="right" w:leader="dot" w:pos="9075"/>
                </w:tabs>
              </w:pPr>
            </w:pPrChange>
          </w:pPr>
          <w:ins w:id="3213" w:author="zhhx" w:date="2024-10-17T11:47:23Z">
            <w:r>
              <w:rPr>
                <w:rFonts w:hint="eastAsia" w:ascii="宋体" w:hAnsi="宋体" w:eastAsia="宋体" w:cs="宋体"/>
                <w:bCs/>
                <w:sz w:val="24"/>
                <w:szCs w:val="24"/>
                <w:lang w:val="zh-CN"/>
                <w:rPrChange w:id="3214" w:author="zhhx" w:date="2024-10-17T11:47:49Z">
                  <w:rPr>
                    <w:rFonts w:asciiTheme="minorEastAsia" w:hAnsiTheme="minorEastAsia"/>
                    <w:bCs/>
                    <w:lang w:val="zh-CN"/>
                  </w:rPr>
                </w:rPrChange>
              </w:rPr>
              <w:fldChar w:fldCharType="begin"/>
            </w:r>
          </w:ins>
          <w:ins w:id="3216" w:author="zhhx" w:date="2024-10-17T11:47:23Z">
            <w:r>
              <w:rPr>
                <w:rFonts w:hint="eastAsia" w:ascii="宋体" w:hAnsi="宋体" w:eastAsia="宋体" w:cs="宋体"/>
                <w:bCs/>
                <w:sz w:val="24"/>
                <w:szCs w:val="24"/>
                <w:lang w:val="zh-CN"/>
                <w:rPrChange w:id="3217" w:author="zhhx" w:date="2024-10-17T11:47:49Z">
                  <w:rPr>
                    <w:rFonts w:asciiTheme="minorEastAsia" w:hAnsiTheme="minorEastAsia"/>
                    <w:bCs/>
                    <w:lang w:val="zh-CN"/>
                  </w:rPr>
                </w:rPrChange>
              </w:rPr>
              <w:instrText xml:space="preserve"> HYPERLINK \l _Toc14136 </w:instrText>
            </w:r>
          </w:ins>
          <w:ins w:id="3219" w:author="zhhx" w:date="2024-10-17T11:47:23Z">
            <w:r>
              <w:rPr>
                <w:rFonts w:hint="eastAsia" w:ascii="宋体" w:hAnsi="宋体" w:eastAsia="宋体" w:cs="宋体"/>
                <w:bCs/>
                <w:sz w:val="24"/>
                <w:szCs w:val="24"/>
                <w:lang w:val="zh-CN"/>
                <w:rPrChange w:id="3220" w:author="zhhx" w:date="2024-10-17T11:47:49Z">
                  <w:rPr>
                    <w:rFonts w:asciiTheme="minorEastAsia" w:hAnsiTheme="minorEastAsia"/>
                    <w:bCs/>
                    <w:lang w:val="zh-CN"/>
                  </w:rPr>
                </w:rPrChange>
              </w:rPr>
              <w:fldChar w:fldCharType="separate"/>
            </w:r>
          </w:ins>
          <w:ins w:id="3222" w:author="zhhx" w:date="2024-10-17T11:47:23Z">
            <w:r>
              <w:rPr>
                <w:rFonts w:hint="eastAsia" w:ascii="宋体" w:hAnsi="宋体" w:eastAsia="宋体" w:cs="宋体"/>
                <w:bCs/>
                <w:sz w:val="24"/>
                <w:szCs w:val="24"/>
                <w:rPrChange w:id="3223" w:author="zhhx" w:date="2024-10-17T11:47:49Z">
                  <w:rPr>
                    <w:rFonts w:hint="eastAsia" w:ascii="楷体" w:hAnsi="楷体" w:eastAsia="楷体"/>
                    <w:bCs/>
                  </w:rPr>
                </w:rPrChange>
              </w:rPr>
              <w:t>（二十一） 其他服务</w:t>
            </w:r>
          </w:ins>
          <w:ins w:id="3225" w:author="zhhx" w:date="2024-10-17T11:47:23Z">
            <w:r>
              <w:rPr>
                <w:rFonts w:hint="eastAsia" w:ascii="宋体" w:hAnsi="宋体" w:eastAsia="宋体" w:cs="宋体"/>
                <w:sz w:val="24"/>
                <w:szCs w:val="24"/>
                <w:rPrChange w:id="3226" w:author="zhhx" w:date="2024-10-17T11:47:49Z">
                  <w:rPr/>
                </w:rPrChange>
              </w:rPr>
              <w:tab/>
            </w:r>
          </w:ins>
          <w:ins w:id="3228" w:author="zhhx" w:date="2024-10-17T11:47:23Z">
            <w:r>
              <w:rPr>
                <w:rFonts w:hint="eastAsia" w:ascii="宋体" w:hAnsi="宋体" w:eastAsia="宋体" w:cs="宋体"/>
                <w:sz w:val="24"/>
                <w:szCs w:val="24"/>
                <w:rPrChange w:id="3229" w:author="zhhx" w:date="2024-10-17T11:47:49Z">
                  <w:rPr/>
                </w:rPrChange>
              </w:rPr>
              <w:fldChar w:fldCharType="begin"/>
            </w:r>
          </w:ins>
          <w:ins w:id="3231" w:author="zhhx" w:date="2024-10-17T11:47:23Z">
            <w:r>
              <w:rPr>
                <w:rFonts w:hint="eastAsia" w:ascii="宋体" w:hAnsi="宋体" w:eastAsia="宋体" w:cs="宋体"/>
                <w:sz w:val="24"/>
                <w:szCs w:val="24"/>
                <w:rPrChange w:id="3232" w:author="zhhx" w:date="2024-10-17T11:47:49Z">
                  <w:rPr/>
                </w:rPrChange>
              </w:rPr>
              <w:instrText xml:space="preserve"> PAGEREF _Toc14136 \h </w:instrText>
            </w:r>
          </w:ins>
          <w:ins w:id="3234" w:author="zhhx" w:date="2024-10-17T11:47:23Z">
            <w:r>
              <w:rPr>
                <w:rFonts w:hint="eastAsia" w:ascii="宋体" w:hAnsi="宋体" w:eastAsia="宋体" w:cs="宋体"/>
                <w:sz w:val="24"/>
                <w:szCs w:val="24"/>
                <w:rPrChange w:id="3235" w:author="zhhx" w:date="2024-10-17T11:47:49Z">
                  <w:rPr/>
                </w:rPrChange>
              </w:rPr>
              <w:fldChar w:fldCharType="separate"/>
            </w:r>
          </w:ins>
          <w:ins w:id="3237" w:author="zhhx" w:date="2024-10-17T11:47:23Z">
            <w:r>
              <w:rPr>
                <w:rFonts w:hint="eastAsia" w:ascii="宋体" w:hAnsi="宋体" w:eastAsia="宋体" w:cs="宋体"/>
                <w:sz w:val="24"/>
                <w:szCs w:val="24"/>
                <w:rPrChange w:id="3238" w:author="zhhx" w:date="2024-10-17T11:47:49Z">
                  <w:rPr/>
                </w:rPrChange>
              </w:rPr>
              <w:t>55</w:t>
            </w:r>
          </w:ins>
          <w:ins w:id="3240" w:author="zhhx" w:date="2024-10-17T11:47:23Z">
            <w:r>
              <w:rPr>
                <w:rFonts w:hint="eastAsia" w:ascii="宋体" w:hAnsi="宋体" w:eastAsia="宋体" w:cs="宋体"/>
                <w:sz w:val="24"/>
                <w:szCs w:val="24"/>
                <w:rPrChange w:id="3241" w:author="zhhx" w:date="2024-10-17T11:47:49Z">
                  <w:rPr/>
                </w:rPrChange>
              </w:rPr>
              <w:fldChar w:fldCharType="end"/>
            </w:r>
          </w:ins>
          <w:ins w:id="3243" w:author="zhhx" w:date="2024-10-17T11:47:23Z">
            <w:r>
              <w:rPr>
                <w:rFonts w:hint="eastAsia" w:ascii="宋体" w:hAnsi="宋体" w:eastAsia="宋体" w:cs="宋体"/>
                <w:bCs/>
                <w:sz w:val="24"/>
                <w:szCs w:val="24"/>
                <w:lang w:val="zh-CN"/>
                <w:rPrChange w:id="3244" w:author="zhhx" w:date="2024-10-17T11:47:49Z">
                  <w:rPr>
                    <w:rFonts w:asciiTheme="minorEastAsia" w:hAnsiTheme="minorEastAsia"/>
                    <w:bCs/>
                    <w:lang w:val="zh-CN"/>
                  </w:rPr>
                </w:rPrChange>
              </w:rPr>
              <w:fldChar w:fldCharType="end"/>
            </w:r>
          </w:ins>
        </w:p>
        <w:p w14:paraId="2039BDB5">
          <w:pPr>
            <w:pStyle w:val="25"/>
            <w:tabs>
              <w:tab w:val="right" w:leader="dot" w:pos="9075"/>
            </w:tabs>
            <w:spacing w:line="260" w:lineRule="auto"/>
            <w:rPr>
              <w:ins w:id="3247" w:author="zhhx" w:date="2024-10-17T11:47:23Z"/>
              <w:rFonts w:hint="eastAsia" w:ascii="宋体" w:hAnsi="宋体" w:eastAsia="宋体" w:cs="宋体"/>
              <w:sz w:val="24"/>
              <w:szCs w:val="24"/>
              <w:rPrChange w:id="3248" w:author="zhhx" w:date="2024-10-17T11:47:49Z">
                <w:rPr>
                  <w:ins w:id="3249" w:author="zhhx" w:date="2024-10-17T11:47:23Z"/>
                </w:rPr>
              </w:rPrChange>
            </w:rPr>
            <w:pPrChange w:id="3246" w:author="zhhx" w:date="2024-10-17T11:48:24Z">
              <w:pPr>
                <w:pStyle w:val="25"/>
                <w:tabs>
                  <w:tab w:val="right" w:leader="dot" w:pos="9075"/>
                </w:tabs>
              </w:pPr>
            </w:pPrChange>
          </w:pPr>
          <w:ins w:id="3250" w:author="zhhx" w:date="2024-10-17T11:47:23Z">
            <w:r>
              <w:rPr>
                <w:rFonts w:hint="eastAsia" w:ascii="宋体" w:hAnsi="宋体" w:eastAsia="宋体" w:cs="宋体"/>
                <w:bCs/>
                <w:sz w:val="24"/>
                <w:szCs w:val="24"/>
                <w:lang w:val="zh-CN"/>
                <w:rPrChange w:id="3251" w:author="zhhx" w:date="2024-10-17T11:47:49Z">
                  <w:rPr>
                    <w:rFonts w:asciiTheme="minorEastAsia" w:hAnsiTheme="minorEastAsia"/>
                    <w:bCs/>
                    <w:lang w:val="zh-CN"/>
                  </w:rPr>
                </w:rPrChange>
              </w:rPr>
              <w:fldChar w:fldCharType="begin"/>
            </w:r>
          </w:ins>
          <w:ins w:id="3253" w:author="zhhx" w:date="2024-10-17T11:47:23Z">
            <w:r>
              <w:rPr>
                <w:rFonts w:hint="eastAsia" w:ascii="宋体" w:hAnsi="宋体" w:eastAsia="宋体" w:cs="宋体"/>
                <w:bCs/>
                <w:sz w:val="24"/>
                <w:szCs w:val="24"/>
                <w:lang w:val="zh-CN"/>
                <w:rPrChange w:id="3254" w:author="zhhx" w:date="2024-10-17T11:47:49Z">
                  <w:rPr>
                    <w:rFonts w:asciiTheme="minorEastAsia" w:hAnsiTheme="minorEastAsia"/>
                    <w:bCs/>
                    <w:lang w:val="zh-CN"/>
                  </w:rPr>
                </w:rPrChange>
              </w:rPr>
              <w:instrText xml:space="preserve"> HYPERLINK \l _Toc801 </w:instrText>
            </w:r>
          </w:ins>
          <w:ins w:id="3256" w:author="zhhx" w:date="2024-10-17T11:47:23Z">
            <w:r>
              <w:rPr>
                <w:rFonts w:hint="eastAsia" w:ascii="宋体" w:hAnsi="宋体" w:eastAsia="宋体" w:cs="宋体"/>
                <w:bCs/>
                <w:sz w:val="24"/>
                <w:szCs w:val="24"/>
                <w:lang w:val="zh-CN"/>
                <w:rPrChange w:id="3257" w:author="zhhx" w:date="2024-10-17T11:47:49Z">
                  <w:rPr>
                    <w:rFonts w:asciiTheme="minorEastAsia" w:hAnsiTheme="minorEastAsia"/>
                    <w:bCs/>
                    <w:lang w:val="zh-CN"/>
                  </w:rPr>
                </w:rPrChange>
              </w:rPr>
              <w:fldChar w:fldCharType="separate"/>
            </w:r>
          </w:ins>
          <w:ins w:id="3259" w:author="zhhx" w:date="2024-10-17T11:47:23Z">
            <w:r>
              <w:rPr>
                <w:rFonts w:hint="eastAsia" w:ascii="宋体" w:hAnsi="宋体" w:eastAsia="宋体" w:cs="宋体"/>
                <w:bCs/>
                <w:sz w:val="24"/>
                <w:szCs w:val="24"/>
                <w:rPrChange w:id="3260" w:author="zhhx" w:date="2024-10-17T11:47:49Z">
                  <w:rPr>
                    <w:rFonts w:hint="eastAsia" w:ascii="黑体" w:hAnsi="黑体" w:eastAsia="黑体"/>
                    <w:bCs/>
                  </w:rPr>
                </w:rPrChange>
              </w:rPr>
              <w:t>七、 供应商履行合同所需的设备</w:t>
            </w:r>
          </w:ins>
          <w:ins w:id="3262" w:author="zhhx" w:date="2024-10-17T11:47:23Z">
            <w:r>
              <w:rPr>
                <w:rFonts w:hint="eastAsia" w:ascii="宋体" w:hAnsi="宋体" w:eastAsia="宋体" w:cs="宋体"/>
                <w:sz w:val="24"/>
                <w:szCs w:val="24"/>
                <w:rPrChange w:id="3263" w:author="zhhx" w:date="2024-10-17T11:47:49Z">
                  <w:rPr/>
                </w:rPrChange>
              </w:rPr>
              <w:tab/>
            </w:r>
          </w:ins>
          <w:ins w:id="3265" w:author="zhhx" w:date="2024-10-17T11:47:23Z">
            <w:r>
              <w:rPr>
                <w:rFonts w:hint="eastAsia" w:ascii="宋体" w:hAnsi="宋体" w:eastAsia="宋体" w:cs="宋体"/>
                <w:sz w:val="24"/>
                <w:szCs w:val="24"/>
                <w:rPrChange w:id="3266" w:author="zhhx" w:date="2024-10-17T11:47:49Z">
                  <w:rPr/>
                </w:rPrChange>
              </w:rPr>
              <w:fldChar w:fldCharType="begin"/>
            </w:r>
          </w:ins>
          <w:ins w:id="3268" w:author="zhhx" w:date="2024-10-17T11:47:23Z">
            <w:r>
              <w:rPr>
                <w:rFonts w:hint="eastAsia" w:ascii="宋体" w:hAnsi="宋体" w:eastAsia="宋体" w:cs="宋体"/>
                <w:sz w:val="24"/>
                <w:szCs w:val="24"/>
                <w:rPrChange w:id="3269" w:author="zhhx" w:date="2024-10-17T11:47:49Z">
                  <w:rPr/>
                </w:rPrChange>
              </w:rPr>
              <w:instrText xml:space="preserve"> PAGEREF _Toc801 \h </w:instrText>
            </w:r>
          </w:ins>
          <w:ins w:id="3271" w:author="zhhx" w:date="2024-10-17T11:47:23Z">
            <w:r>
              <w:rPr>
                <w:rFonts w:hint="eastAsia" w:ascii="宋体" w:hAnsi="宋体" w:eastAsia="宋体" w:cs="宋体"/>
                <w:sz w:val="24"/>
                <w:szCs w:val="24"/>
                <w:rPrChange w:id="3272" w:author="zhhx" w:date="2024-10-17T11:47:49Z">
                  <w:rPr/>
                </w:rPrChange>
              </w:rPr>
              <w:fldChar w:fldCharType="separate"/>
            </w:r>
          </w:ins>
          <w:ins w:id="3274" w:author="zhhx" w:date="2024-10-17T11:47:23Z">
            <w:r>
              <w:rPr>
                <w:rFonts w:hint="eastAsia" w:ascii="宋体" w:hAnsi="宋体" w:eastAsia="宋体" w:cs="宋体"/>
                <w:sz w:val="24"/>
                <w:szCs w:val="24"/>
                <w:rPrChange w:id="3275" w:author="zhhx" w:date="2024-10-17T11:47:49Z">
                  <w:rPr/>
                </w:rPrChange>
              </w:rPr>
              <w:t>55</w:t>
            </w:r>
          </w:ins>
          <w:ins w:id="3277" w:author="zhhx" w:date="2024-10-17T11:47:23Z">
            <w:r>
              <w:rPr>
                <w:rFonts w:hint="eastAsia" w:ascii="宋体" w:hAnsi="宋体" w:eastAsia="宋体" w:cs="宋体"/>
                <w:sz w:val="24"/>
                <w:szCs w:val="24"/>
                <w:rPrChange w:id="3278" w:author="zhhx" w:date="2024-10-17T11:47:49Z">
                  <w:rPr/>
                </w:rPrChange>
              </w:rPr>
              <w:fldChar w:fldCharType="end"/>
            </w:r>
          </w:ins>
          <w:ins w:id="3280" w:author="zhhx" w:date="2024-10-17T11:47:23Z">
            <w:r>
              <w:rPr>
                <w:rFonts w:hint="eastAsia" w:ascii="宋体" w:hAnsi="宋体" w:eastAsia="宋体" w:cs="宋体"/>
                <w:bCs/>
                <w:sz w:val="24"/>
                <w:szCs w:val="24"/>
                <w:lang w:val="zh-CN"/>
                <w:rPrChange w:id="3281" w:author="zhhx" w:date="2024-10-17T11:47:49Z">
                  <w:rPr>
                    <w:rFonts w:asciiTheme="minorEastAsia" w:hAnsiTheme="minorEastAsia"/>
                    <w:bCs/>
                    <w:lang w:val="zh-CN"/>
                  </w:rPr>
                </w:rPrChange>
              </w:rPr>
              <w:fldChar w:fldCharType="end"/>
            </w:r>
          </w:ins>
        </w:p>
        <w:p w14:paraId="2230CB55">
          <w:pPr>
            <w:pStyle w:val="25"/>
            <w:tabs>
              <w:tab w:val="right" w:leader="dot" w:pos="9075"/>
            </w:tabs>
            <w:spacing w:line="260" w:lineRule="auto"/>
            <w:rPr>
              <w:ins w:id="3284" w:author="zhhx" w:date="2024-10-17T11:47:23Z"/>
              <w:rFonts w:hint="eastAsia" w:ascii="宋体" w:hAnsi="宋体" w:eastAsia="宋体" w:cs="宋体"/>
              <w:sz w:val="24"/>
              <w:szCs w:val="24"/>
              <w:rPrChange w:id="3285" w:author="zhhx" w:date="2024-10-17T11:47:49Z">
                <w:rPr>
                  <w:ins w:id="3286" w:author="zhhx" w:date="2024-10-17T11:47:23Z"/>
                </w:rPr>
              </w:rPrChange>
            </w:rPr>
            <w:pPrChange w:id="3283" w:author="zhhx" w:date="2024-10-17T11:48:24Z">
              <w:pPr>
                <w:pStyle w:val="25"/>
                <w:tabs>
                  <w:tab w:val="right" w:leader="dot" w:pos="9075"/>
                </w:tabs>
              </w:pPr>
            </w:pPrChange>
          </w:pPr>
          <w:ins w:id="3287" w:author="zhhx" w:date="2024-10-17T11:47:23Z">
            <w:r>
              <w:rPr>
                <w:rFonts w:hint="eastAsia" w:ascii="宋体" w:hAnsi="宋体" w:eastAsia="宋体" w:cs="宋体"/>
                <w:bCs/>
                <w:sz w:val="24"/>
                <w:szCs w:val="24"/>
                <w:lang w:val="zh-CN"/>
                <w:rPrChange w:id="3288" w:author="zhhx" w:date="2024-10-17T11:47:49Z">
                  <w:rPr>
                    <w:rFonts w:asciiTheme="minorEastAsia" w:hAnsiTheme="minorEastAsia"/>
                    <w:bCs/>
                    <w:lang w:val="zh-CN"/>
                  </w:rPr>
                </w:rPrChange>
              </w:rPr>
              <w:fldChar w:fldCharType="begin"/>
            </w:r>
          </w:ins>
          <w:ins w:id="3290" w:author="zhhx" w:date="2024-10-17T11:47:23Z">
            <w:r>
              <w:rPr>
                <w:rFonts w:hint="eastAsia" w:ascii="宋体" w:hAnsi="宋体" w:eastAsia="宋体" w:cs="宋体"/>
                <w:bCs/>
                <w:sz w:val="24"/>
                <w:szCs w:val="24"/>
                <w:lang w:val="zh-CN"/>
                <w:rPrChange w:id="3291" w:author="zhhx" w:date="2024-10-17T11:47:49Z">
                  <w:rPr>
                    <w:rFonts w:asciiTheme="minorEastAsia" w:hAnsiTheme="minorEastAsia"/>
                    <w:bCs/>
                    <w:lang w:val="zh-CN"/>
                  </w:rPr>
                </w:rPrChange>
              </w:rPr>
              <w:instrText xml:space="preserve"> HYPERLINK \l _Toc9081 </w:instrText>
            </w:r>
          </w:ins>
          <w:ins w:id="3293" w:author="zhhx" w:date="2024-10-17T11:47:23Z">
            <w:r>
              <w:rPr>
                <w:rFonts w:hint="eastAsia" w:ascii="宋体" w:hAnsi="宋体" w:eastAsia="宋体" w:cs="宋体"/>
                <w:bCs/>
                <w:sz w:val="24"/>
                <w:szCs w:val="24"/>
                <w:lang w:val="zh-CN"/>
                <w:rPrChange w:id="3294" w:author="zhhx" w:date="2024-10-17T11:47:49Z">
                  <w:rPr>
                    <w:rFonts w:asciiTheme="minorEastAsia" w:hAnsiTheme="minorEastAsia"/>
                    <w:bCs/>
                    <w:lang w:val="zh-CN"/>
                  </w:rPr>
                </w:rPrChange>
              </w:rPr>
              <w:fldChar w:fldCharType="separate"/>
            </w:r>
          </w:ins>
          <w:ins w:id="3296" w:author="zhhx" w:date="2024-10-17T11:47:23Z">
            <w:r>
              <w:rPr>
                <w:rFonts w:hint="eastAsia" w:ascii="宋体" w:hAnsi="宋体" w:eastAsia="宋体" w:cs="宋体"/>
                <w:sz w:val="24"/>
                <w:szCs w:val="24"/>
                <w:rPrChange w:id="3297" w:author="zhhx" w:date="2024-10-17T11:47:49Z">
                  <w:rPr>
                    <w:rFonts w:hint="eastAsia" w:ascii="黑体" w:hAnsi="黑体" w:eastAsia="黑体"/>
                  </w:rPr>
                </w:rPrChange>
              </w:rPr>
              <w:t xml:space="preserve">八、 </w:t>
            </w:r>
          </w:ins>
          <w:ins w:id="3299" w:author="zhhx" w:date="2024-10-17T11:47:23Z">
            <w:r>
              <w:rPr>
                <w:rFonts w:hint="eastAsia" w:ascii="宋体" w:hAnsi="宋体" w:eastAsia="宋体" w:cs="宋体"/>
                <w:bCs/>
                <w:sz w:val="24"/>
                <w:szCs w:val="24"/>
                <w:rPrChange w:id="3300" w:author="zhhx" w:date="2024-10-17T11:47:49Z">
                  <w:rPr>
                    <w:rFonts w:hint="eastAsia" w:ascii="黑体" w:hAnsi="黑体" w:eastAsia="黑体"/>
                    <w:bCs/>
                  </w:rPr>
                </w:rPrChange>
              </w:rPr>
              <w:t>物业管理服务人员需求</w:t>
            </w:r>
          </w:ins>
          <w:ins w:id="3302" w:author="zhhx" w:date="2024-10-17T11:47:23Z">
            <w:r>
              <w:rPr>
                <w:rFonts w:hint="eastAsia" w:ascii="宋体" w:hAnsi="宋体" w:eastAsia="宋体" w:cs="宋体"/>
                <w:sz w:val="24"/>
                <w:szCs w:val="24"/>
                <w:rPrChange w:id="3303" w:author="zhhx" w:date="2024-10-17T11:47:49Z">
                  <w:rPr/>
                </w:rPrChange>
              </w:rPr>
              <w:tab/>
            </w:r>
          </w:ins>
          <w:ins w:id="3305" w:author="zhhx" w:date="2024-10-17T11:47:23Z">
            <w:r>
              <w:rPr>
                <w:rFonts w:hint="eastAsia" w:ascii="宋体" w:hAnsi="宋体" w:eastAsia="宋体" w:cs="宋体"/>
                <w:sz w:val="24"/>
                <w:szCs w:val="24"/>
                <w:rPrChange w:id="3306" w:author="zhhx" w:date="2024-10-17T11:47:49Z">
                  <w:rPr/>
                </w:rPrChange>
              </w:rPr>
              <w:fldChar w:fldCharType="begin"/>
            </w:r>
          </w:ins>
          <w:ins w:id="3308" w:author="zhhx" w:date="2024-10-17T11:47:23Z">
            <w:r>
              <w:rPr>
                <w:rFonts w:hint="eastAsia" w:ascii="宋体" w:hAnsi="宋体" w:eastAsia="宋体" w:cs="宋体"/>
                <w:sz w:val="24"/>
                <w:szCs w:val="24"/>
                <w:rPrChange w:id="3309" w:author="zhhx" w:date="2024-10-17T11:47:49Z">
                  <w:rPr/>
                </w:rPrChange>
              </w:rPr>
              <w:instrText xml:space="preserve"> PAGEREF _Toc9081 \h </w:instrText>
            </w:r>
          </w:ins>
          <w:ins w:id="3311" w:author="zhhx" w:date="2024-10-17T11:47:23Z">
            <w:r>
              <w:rPr>
                <w:rFonts w:hint="eastAsia" w:ascii="宋体" w:hAnsi="宋体" w:eastAsia="宋体" w:cs="宋体"/>
                <w:sz w:val="24"/>
                <w:szCs w:val="24"/>
                <w:rPrChange w:id="3312" w:author="zhhx" w:date="2024-10-17T11:47:49Z">
                  <w:rPr/>
                </w:rPrChange>
              </w:rPr>
              <w:fldChar w:fldCharType="separate"/>
            </w:r>
          </w:ins>
          <w:ins w:id="3314" w:author="zhhx" w:date="2024-10-17T11:47:23Z">
            <w:r>
              <w:rPr>
                <w:rFonts w:hint="eastAsia" w:ascii="宋体" w:hAnsi="宋体" w:eastAsia="宋体" w:cs="宋体"/>
                <w:sz w:val="24"/>
                <w:szCs w:val="24"/>
                <w:rPrChange w:id="3315" w:author="zhhx" w:date="2024-10-17T11:47:49Z">
                  <w:rPr/>
                </w:rPrChange>
              </w:rPr>
              <w:t>55</w:t>
            </w:r>
          </w:ins>
          <w:ins w:id="3317" w:author="zhhx" w:date="2024-10-17T11:47:23Z">
            <w:r>
              <w:rPr>
                <w:rFonts w:hint="eastAsia" w:ascii="宋体" w:hAnsi="宋体" w:eastAsia="宋体" w:cs="宋体"/>
                <w:sz w:val="24"/>
                <w:szCs w:val="24"/>
                <w:rPrChange w:id="3318" w:author="zhhx" w:date="2024-10-17T11:47:49Z">
                  <w:rPr/>
                </w:rPrChange>
              </w:rPr>
              <w:fldChar w:fldCharType="end"/>
            </w:r>
          </w:ins>
          <w:ins w:id="3320" w:author="zhhx" w:date="2024-10-17T11:47:23Z">
            <w:r>
              <w:rPr>
                <w:rFonts w:hint="eastAsia" w:ascii="宋体" w:hAnsi="宋体" w:eastAsia="宋体" w:cs="宋体"/>
                <w:bCs/>
                <w:sz w:val="24"/>
                <w:szCs w:val="24"/>
                <w:lang w:val="zh-CN"/>
                <w:rPrChange w:id="3321" w:author="zhhx" w:date="2024-10-17T11:47:49Z">
                  <w:rPr>
                    <w:rFonts w:asciiTheme="minorEastAsia" w:hAnsiTheme="minorEastAsia"/>
                    <w:bCs/>
                    <w:lang w:val="zh-CN"/>
                  </w:rPr>
                </w:rPrChange>
              </w:rPr>
              <w:fldChar w:fldCharType="end"/>
            </w:r>
          </w:ins>
        </w:p>
        <w:p w14:paraId="0B3A48F9">
          <w:pPr>
            <w:pStyle w:val="28"/>
            <w:tabs>
              <w:tab w:val="right" w:leader="dot" w:pos="9075"/>
            </w:tabs>
            <w:spacing w:line="260" w:lineRule="auto"/>
            <w:rPr>
              <w:ins w:id="3324" w:author="zhhx" w:date="2024-10-17T11:47:23Z"/>
              <w:rFonts w:hint="eastAsia" w:ascii="宋体" w:hAnsi="宋体" w:eastAsia="宋体" w:cs="宋体"/>
              <w:sz w:val="24"/>
              <w:szCs w:val="24"/>
              <w:rPrChange w:id="3325" w:author="zhhx" w:date="2024-10-17T11:47:49Z">
                <w:rPr>
                  <w:ins w:id="3326" w:author="zhhx" w:date="2024-10-17T11:47:23Z"/>
                </w:rPr>
              </w:rPrChange>
            </w:rPr>
            <w:pPrChange w:id="3323" w:author="zhhx" w:date="2024-10-17T11:48:24Z">
              <w:pPr>
                <w:pStyle w:val="28"/>
                <w:tabs>
                  <w:tab w:val="right" w:leader="dot" w:pos="9075"/>
                </w:tabs>
              </w:pPr>
            </w:pPrChange>
          </w:pPr>
          <w:ins w:id="3327" w:author="zhhx" w:date="2024-10-17T11:47:23Z">
            <w:r>
              <w:rPr>
                <w:rFonts w:hint="eastAsia" w:ascii="宋体" w:hAnsi="宋体" w:eastAsia="宋体" w:cs="宋体"/>
                <w:bCs/>
                <w:sz w:val="24"/>
                <w:szCs w:val="24"/>
                <w:lang w:val="zh-CN"/>
                <w:rPrChange w:id="3328" w:author="zhhx" w:date="2024-10-17T11:47:49Z">
                  <w:rPr>
                    <w:rFonts w:asciiTheme="minorEastAsia" w:hAnsiTheme="minorEastAsia"/>
                    <w:bCs/>
                    <w:lang w:val="zh-CN"/>
                  </w:rPr>
                </w:rPrChange>
              </w:rPr>
              <w:fldChar w:fldCharType="begin"/>
            </w:r>
          </w:ins>
          <w:ins w:id="3330" w:author="zhhx" w:date="2024-10-17T11:47:23Z">
            <w:r>
              <w:rPr>
                <w:rFonts w:hint="eastAsia" w:ascii="宋体" w:hAnsi="宋体" w:eastAsia="宋体" w:cs="宋体"/>
                <w:bCs/>
                <w:sz w:val="24"/>
                <w:szCs w:val="24"/>
                <w:lang w:val="zh-CN"/>
                <w:rPrChange w:id="3331" w:author="zhhx" w:date="2024-10-17T11:47:49Z">
                  <w:rPr>
                    <w:rFonts w:asciiTheme="minorEastAsia" w:hAnsiTheme="minorEastAsia"/>
                    <w:bCs/>
                    <w:lang w:val="zh-CN"/>
                  </w:rPr>
                </w:rPrChange>
              </w:rPr>
              <w:instrText xml:space="preserve"> HYPERLINK \l _Toc16295 </w:instrText>
            </w:r>
          </w:ins>
          <w:ins w:id="3333" w:author="zhhx" w:date="2024-10-17T11:47:23Z">
            <w:r>
              <w:rPr>
                <w:rFonts w:hint="eastAsia" w:ascii="宋体" w:hAnsi="宋体" w:eastAsia="宋体" w:cs="宋体"/>
                <w:bCs/>
                <w:sz w:val="24"/>
                <w:szCs w:val="24"/>
                <w:lang w:val="zh-CN"/>
                <w:rPrChange w:id="3334" w:author="zhhx" w:date="2024-10-17T11:47:49Z">
                  <w:rPr>
                    <w:rFonts w:asciiTheme="minorEastAsia" w:hAnsiTheme="minorEastAsia"/>
                    <w:bCs/>
                    <w:lang w:val="zh-CN"/>
                  </w:rPr>
                </w:rPrChange>
              </w:rPr>
              <w:fldChar w:fldCharType="separate"/>
            </w:r>
          </w:ins>
          <w:ins w:id="3336" w:author="zhhx" w:date="2024-10-17T11:47:23Z">
            <w:r>
              <w:rPr>
                <w:rFonts w:hint="eastAsia" w:ascii="宋体" w:hAnsi="宋体" w:eastAsia="宋体" w:cs="宋体"/>
                <w:sz w:val="24"/>
                <w:szCs w:val="24"/>
                <w:rPrChange w:id="3337" w:author="zhhx" w:date="2024-10-17T11:47:49Z">
                  <w:rPr>
                    <w:rFonts w:hint="eastAsia" w:eastAsia="楷体"/>
                  </w:rPr>
                </w:rPrChange>
              </w:rPr>
              <w:t>（一）进驻人员要求</w:t>
            </w:r>
          </w:ins>
          <w:ins w:id="3339" w:author="zhhx" w:date="2024-10-17T11:47:23Z">
            <w:r>
              <w:rPr>
                <w:rFonts w:hint="eastAsia" w:ascii="宋体" w:hAnsi="宋体" w:eastAsia="宋体" w:cs="宋体"/>
                <w:sz w:val="24"/>
                <w:szCs w:val="24"/>
                <w:rPrChange w:id="3340" w:author="zhhx" w:date="2024-10-17T11:47:49Z">
                  <w:rPr/>
                </w:rPrChange>
              </w:rPr>
              <w:tab/>
            </w:r>
          </w:ins>
          <w:ins w:id="3342" w:author="zhhx" w:date="2024-10-17T11:47:23Z">
            <w:r>
              <w:rPr>
                <w:rFonts w:hint="eastAsia" w:ascii="宋体" w:hAnsi="宋体" w:eastAsia="宋体" w:cs="宋体"/>
                <w:sz w:val="24"/>
                <w:szCs w:val="24"/>
                <w:rPrChange w:id="3343" w:author="zhhx" w:date="2024-10-17T11:47:49Z">
                  <w:rPr/>
                </w:rPrChange>
              </w:rPr>
              <w:fldChar w:fldCharType="begin"/>
            </w:r>
          </w:ins>
          <w:ins w:id="3345" w:author="zhhx" w:date="2024-10-17T11:47:23Z">
            <w:r>
              <w:rPr>
                <w:rFonts w:hint="eastAsia" w:ascii="宋体" w:hAnsi="宋体" w:eastAsia="宋体" w:cs="宋体"/>
                <w:sz w:val="24"/>
                <w:szCs w:val="24"/>
                <w:rPrChange w:id="3346" w:author="zhhx" w:date="2024-10-17T11:47:49Z">
                  <w:rPr/>
                </w:rPrChange>
              </w:rPr>
              <w:instrText xml:space="preserve"> PAGEREF _Toc16295 \h </w:instrText>
            </w:r>
          </w:ins>
          <w:ins w:id="3348" w:author="zhhx" w:date="2024-10-17T11:47:23Z">
            <w:r>
              <w:rPr>
                <w:rFonts w:hint="eastAsia" w:ascii="宋体" w:hAnsi="宋体" w:eastAsia="宋体" w:cs="宋体"/>
                <w:sz w:val="24"/>
                <w:szCs w:val="24"/>
                <w:rPrChange w:id="3349" w:author="zhhx" w:date="2024-10-17T11:47:49Z">
                  <w:rPr/>
                </w:rPrChange>
              </w:rPr>
              <w:fldChar w:fldCharType="separate"/>
            </w:r>
          </w:ins>
          <w:ins w:id="3351" w:author="zhhx" w:date="2024-10-17T11:47:23Z">
            <w:r>
              <w:rPr>
                <w:rFonts w:hint="eastAsia" w:ascii="宋体" w:hAnsi="宋体" w:eastAsia="宋体" w:cs="宋体"/>
                <w:sz w:val="24"/>
                <w:szCs w:val="24"/>
                <w:rPrChange w:id="3352" w:author="zhhx" w:date="2024-10-17T11:47:49Z">
                  <w:rPr/>
                </w:rPrChange>
              </w:rPr>
              <w:t>55</w:t>
            </w:r>
          </w:ins>
          <w:ins w:id="3354" w:author="zhhx" w:date="2024-10-17T11:47:23Z">
            <w:r>
              <w:rPr>
                <w:rFonts w:hint="eastAsia" w:ascii="宋体" w:hAnsi="宋体" w:eastAsia="宋体" w:cs="宋体"/>
                <w:sz w:val="24"/>
                <w:szCs w:val="24"/>
                <w:rPrChange w:id="3355" w:author="zhhx" w:date="2024-10-17T11:47:49Z">
                  <w:rPr/>
                </w:rPrChange>
              </w:rPr>
              <w:fldChar w:fldCharType="end"/>
            </w:r>
          </w:ins>
          <w:ins w:id="3357" w:author="zhhx" w:date="2024-10-17T11:47:23Z">
            <w:r>
              <w:rPr>
                <w:rFonts w:hint="eastAsia" w:ascii="宋体" w:hAnsi="宋体" w:eastAsia="宋体" w:cs="宋体"/>
                <w:bCs/>
                <w:sz w:val="24"/>
                <w:szCs w:val="24"/>
                <w:lang w:val="zh-CN"/>
                <w:rPrChange w:id="3358" w:author="zhhx" w:date="2024-10-17T11:47:49Z">
                  <w:rPr>
                    <w:rFonts w:asciiTheme="minorEastAsia" w:hAnsiTheme="minorEastAsia"/>
                    <w:bCs/>
                    <w:lang w:val="zh-CN"/>
                  </w:rPr>
                </w:rPrChange>
              </w:rPr>
              <w:fldChar w:fldCharType="end"/>
            </w:r>
          </w:ins>
        </w:p>
        <w:p w14:paraId="458ED7CD">
          <w:pPr>
            <w:pStyle w:val="28"/>
            <w:tabs>
              <w:tab w:val="right" w:leader="dot" w:pos="9075"/>
            </w:tabs>
            <w:spacing w:line="260" w:lineRule="auto"/>
            <w:rPr>
              <w:ins w:id="3361" w:author="zhhx" w:date="2024-10-17T11:47:23Z"/>
              <w:rFonts w:hint="eastAsia" w:ascii="宋体" w:hAnsi="宋体" w:eastAsia="宋体" w:cs="宋体"/>
              <w:sz w:val="24"/>
              <w:szCs w:val="24"/>
              <w:rPrChange w:id="3362" w:author="zhhx" w:date="2024-10-17T11:47:49Z">
                <w:rPr>
                  <w:ins w:id="3363" w:author="zhhx" w:date="2024-10-17T11:47:23Z"/>
                </w:rPr>
              </w:rPrChange>
            </w:rPr>
            <w:pPrChange w:id="3360" w:author="zhhx" w:date="2024-10-17T11:48:24Z">
              <w:pPr>
                <w:pStyle w:val="28"/>
                <w:tabs>
                  <w:tab w:val="right" w:leader="dot" w:pos="9075"/>
                </w:tabs>
              </w:pPr>
            </w:pPrChange>
          </w:pPr>
          <w:ins w:id="3364" w:author="zhhx" w:date="2024-10-17T11:47:23Z">
            <w:r>
              <w:rPr>
                <w:rFonts w:hint="eastAsia" w:ascii="宋体" w:hAnsi="宋体" w:eastAsia="宋体" w:cs="宋体"/>
                <w:bCs/>
                <w:sz w:val="24"/>
                <w:szCs w:val="24"/>
                <w:lang w:val="zh-CN"/>
                <w:rPrChange w:id="3365" w:author="zhhx" w:date="2024-10-17T11:47:49Z">
                  <w:rPr>
                    <w:rFonts w:asciiTheme="minorEastAsia" w:hAnsiTheme="minorEastAsia"/>
                    <w:bCs/>
                    <w:lang w:val="zh-CN"/>
                  </w:rPr>
                </w:rPrChange>
              </w:rPr>
              <w:fldChar w:fldCharType="begin"/>
            </w:r>
          </w:ins>
          <w:ins w:id="3367" w:author="zhhx" w:date="2024-10-17T11:47:23Z">
            <w:r>
              <w:rPr>
                <w:rFonts w:hint="eastAsia" w:ascii="宋体" w:hAnsi="宋体" w:eastAsia="宋体" w:cs="宋体"/>
                <w:bCs/>
                <w:sz w:val="24"/>
                <w:szCs w:val="24"/>
                <w:lang w:val="zh-CN"/>
                <w:rPrChange w:id="3368" w:author="zhhx" w:date="2024-10-17T11:47:49Z">
                  <w:rPr>
                    <w:rFonts w:asciiTheme="minorEastAsia" w:hAnsiTheme="minorEastAsia"/>
                    <w:bCs/>
                    <w:lang w:val="zh-CN"/>
                  </w:rPr>
                </w:rPrChange>
              </w:rPr>
              <w:instrText xml:space="preserve"> HYPERLINK \l _Toc5932 </w:instrText>
            </w:r>
          </w:ins>
          <w:ins w:id="3370" w:author="zhhx" w:date="2024-10-17T11:47:23Z">
            <w:r>
              <w:rPr>
                <w:rFonts w:hint="eastAsia" w:ascii="宋体" w:hAnsi="宋体" w:eastAsia="宋体" w:cs="宋体"/>
                <w:bCs/>
                <w:sz w:val="24"/>
                <w:szCs w:val="24"/>
                <w:lang w:val="zh-CN"/>
                <w:rPrChange w:id="3371" w:author="zhhx" w:date="2024-10-17T11:47:49Z">
                  <w:rPr>
                    <w:rFonts w:asciiTheme="minorEastAsia" w:hAnsiTheme="minorEastAsia"/>
                    <w:bCs/>
                    <w:lang w:val="zh-CN"/>
                  </w:rPr>
                </w:rPrChange>
              </w:rPr>
              <w:fldChar w:fldCharType="separate"/>
            </w:r>
          </w:ins>
          <w:ins w:id="3373" w:author="zhhx" w:date="2024-10-17T11:47:23Z">
            <w:r>
              <w:rPr>
                <w:rFonts w:hint="eastAsia" w:ascii="宋体" w:hAnsi="宋体" w:eastAsia="宋体" w:cs="宋体"/>
                <w:sz w:val="24"/>
                <w:szCs w:val="24"/>
                <w:rPrChange w:id="3374" w:author="zhhx" w:date="2024-10-17T11:47:49Z">
                  <w:rPr>
                    <w:rFonts w:hint="eastAsia" w:eastAsia="楷体"/>
                  </w:rPr>
                </w:rPrChange>
              </w:rPr>
              <w:t>（二）人员稳定性</w:t>
            </w:r>
          </w:ins>
          <w:ins w:id="3376" w:author="zhhx" w:date="2024-10-17T11:47:23Z">
            <w:r>
              <w:rPr>
                <w:rFonts w:hint="eastAsia" w:ascii="宋体" w:hAnsi="宋体" w:eastAsia="宋体" w:cs="宋体"/>
                <w:sz w:val="24"/>
                <w:szCs w:val="24"/>
                <w:rPrChange w:id="3377" w:author="zhhx" w:date="2024-10-17T11:47:49Z">
                  <w:rPr/>
                </w:rPrChange>
              </w:rPr>
              <w:tab/>
            </w:r>
          </w:ins>
          <w:ins w:id="3379" w:author="zhhx" w:date="2024-10-17T11:47:23Z">
            <w:r>
              <w:rPr>
                <w:rFonts w:hint="eastAsia" w:ascii="宋体" w:hAnsi="宋体" w:eastAsia="宋体" w:cs="宋体"/>
                <w:sz w:val="24"/>
                <w:szCs w:val="24"/>
                <w:rPrChange w:id="3380" w:author="zhhx" w:date="2024-10-17T11:47:49Z">
                  <w:rPr/>
                </w:rPrChange>
              </w:rPr>
              <w:fldChar w:fldCharType="begin"/>
            </w:r>
          </w:ins>
          <w:ins w:id="3382" w:author="zhhx" w:date="2024-10-17T11:47:23Z">
            <w:r>
              <w:rPr>
                <w:rFonts w:hint="eastAsia" w:ascii="宋体" w:hAnsi="宋体" w:eastAsia="宋体" w:cs="宋体"/>
                <w:sz w:val="24"/>
                <w:szCs w:val="24"/>
                <w:rPrChange w:id="3383" w:author="zhhx" w:date="2024-10-17T11:47:49Z">
                  <w:rPr/>
                </w:rPrChange>
              </w:rPr>
              <w:instrText xml:space="preserve"> PAGEREF _Toc5932 \h </w:instrText>
            </w:r>
          </w:ins>
          <w:ins w:id="3385" w:author="zhhx" w:date="2024-10-17T11:47:23Z">
            <w:r>
              <w:rPr>
                <w:rFonts w:hint="eastAsia" w:ascii="宋体" w:hAnsi="宋体" w:eastAsia="宋体" w:cs="宋体"/>
                <w:sz w:val="24"/>
                <w:szCs w:val="24"/>
                <w:rPrChange w:id="3386" w:author="zhhx" w:date="2024-10-17T11:47:49Z">
                  <w:rPr/>
                </w:rPrChange>
              </w:rPr>
              <w:fldChar w:fldCharType="separate"/>
            </w:r>
          </w:ins>
          <w:ins w:id="3388" w:author="zhhx" w:date="2024-10-17T11:47:23Z">
            <w:r>
              <w:rPr>
                <w:rFonts w:hint="eastAsia" w:ascii="宋体" w:hAnsi="宋体" w:eastAsia="宋体" w:cs="宋体"/>
                <w:sz w:val="24"/>
                <w:szCs w:val="24"/>
                <w:rPrChange w:id="3389" w:author="zhhx" w:date="2024-10-17T11:47:49Z">
                  <w:rPr/>
                </w:rPrChange>
              </w:rPr>
              <w:t>57</w:t>
            </w:r>
          </w:ins>
          <w:ins w:id="3391" w:author="zhhx" w:date="2024-10-17T11:47:23Z">
            <w:r>
              <w:rPr>
                <w:rFonts w:hint="eastAsia" w:ascii="宋体" w:hAnsi="宋体" w:eastAsia="宋体" w:cs="宋体"/>
                <w:sz w:val="24"/>
                <w:szCs w:val="24"/>
                <w:rPrChange w:id="3392" w:author="zhhx" w:date="2024-10-17T11:47:49Z">
                  <w:rPr/>
                </w:rPrChange>
              </w:rPr>
              <w:fldChar w:fldCharType="end"/>
            </w:r>
          </w:ins>
          <w:ins w:id="3394" w:author="zhhx" w:date="2024-10-17T11:47:23Z">
            <w:r>
              <w:rPr>
                <w:rFonts w:hint="eastAsia" w:ascii="宋体" w:hAnsi="宋体" w:eastAsia="宋体" w:cs="宋体"/>
                <w:bCs/>
                <w:sz w:val="24"/>
                <w:szCs w:val="24"/>
                <w:lang w:val="zh-CN"/>
                <w:rPrChange w:id="3395" w:author="zhhx" w:date="2024-10-17T11:47:49Z">
                  <w:rPr>
                    <w:rFonts w:asciiTheme="minorEastAsia" w:hAnsiTheme="minorEastAsia"/>
                    <w:bCs/>
                    <w:lang w:val="zh-CN"/>
                  </w:rPr>
                </w:rPrChange>
              </w:rPr>
              <w:fldChar w:fldCharType="end"/>
            </w:r>
          </w:ins>
        </w:p>
        <w:p w14:paraId="16ED766C">
          <w:pPr>
            <w:pStyle w:val="28"/>
            <w:tabs>
              <w:tab w:val="right" w:leader="dot" w:pos="9075"/>
            </w:tabs>
            <w:spacing w:line="260" w:lineRule="auto"/>
            <w:rPr>
              <w:ins w:id="3398" w:author="zhhx" w:date="2024-10-17T11:47:23Z"/>
              <w:rFonts w:hint="eastAsia" w:ascii="宋体" w:hAnsi="宋体" w:eastAsia="宋体" w:cs="宋体"/>
              <w:sz w:val="24"/>
              <w:szCs w:val="24"/>
              <w:rPrChange w:id="3399" w:author="zhhx" w:date="2024-10-17T11:47:49Z">
                <w:rPr>
                  <w:ins w:id="3400" w:author="zhhx" w:date="2024-10-17T11:47:23Z"/>
                </w:rPr>
              </w:rPrChange>
            </w:rPr>
            <w:pPrChange w:id="3397" w:author="zhhx" w:date="2024-10-17T11:48:24Z">
              <w:pPr>
                <w:pStyle w:val="28"/>
                <w:tabs>
                  <w:tab w:val="right" w:leader="dot" w:pos="9075"/>
                </w:tabs>
              </w:pPr>
            </w:pPrChange>
          </w:pPr>
          <w:ins w:id="3401" w:author="zhhx" w:date="2024-10-17T11:47:23Z">
            <w:r>
              <w:rPr>
                <w:rFonts w:hint="eastAsia" w:ascii="宋体" w:hAnsi="宋体" w:eastAsia="宋体" w:cs="宋体"/>
                <w:bCs/>
                <w:sz w:val="24"/>
                <w:szCs w:val="24"/>
                <w:lang w:val="zh-CN"/>
                <w:rPrChange w:id="3402" w:author="zhhx" w:date="2024-10-17T11:47:49Z">
                  <w:rPr>
                    <w:rFonts w:asciiTheme="minorEastAsia" w:hAnsiTheme="minorEastAsia"/>
                    <w:bCs/>
                    <w:lang w:val="zh-CN"/>
                  </w:rPr>
                </w:rPrChange>
              </w:rPr>
              <w:fldChar w:fldCharType="begin"/>
            </w:r>
          </w:ins>
          <w:ins w:id="3404" w:author="zhhx" w:date="2024-10-17T11:47:23Z">
            <w:r>
              <w:rPr>
                <w:rFonts w:hint="eastAsia" w:ascii="宋体" w:hAnsi="宋体" w:eastAsia="宋体" w:cs="宋体"/>
                <w:bCs/>
                <w:sz w:val="24"/>
                <w:szCs w:val="24"/>
                <w:lang w:val="zh-CN"/>
                <w:rPrChange w:id="3405" w:author="zhhx" w:date="2024-10-17T11:47:49Z">
                  <w:rPr>
                    <w:rFonts w:asciiTheme="minorEastAsia" w:hAnsiTheme="minorEastAsia"/>
                    <w:bCs/>
                    <w:lang w:val="zh-CN"/>
                  </w:rPr>
                </w:rPrChange>
              </w:rPr>
              <w:instrText xml:space="preserve"> HYPERLINK \l _Toc24924 </w:instrText>
            </w:r>
          </w:ins>
          <w:ins w:id="3407" w:author="zhhx" w:date="2024-10-17T11:47:23Z">
            <w:r>
              <w:rPr>
                <w:rFonts w:hint="eastAsia" w:ascii="宋体" w:hAnsi="宋体" w:eastAsia="宋体" w:cs="宋体"/>
                <w:bCs/>
                <w:sz w:val="24"/>
                <w:szCs w:val="24"/>
                <w:lang w:val="zh-CN"/>
                <w:rPrChange w:id="3408" w:author="zhhx" w:date="2024-10-17T11:47:49Z">
                  <w:rPr>
                    <w:rFonts w:asciiTheme="minorEastAsia" w:hAnsiTheme="minorEastAsia"/>
                    <w:bCs/>
                    <w:lang w:val="zh-CN"/>
                  </w:rPr>
                </w:rPrChange>
              </w:rPr>
              <w:fldChar w:fldCharType="separate"/>
            </w:r>
          </w:ins>
          <w:ins w:id="3410" w:author="zhhx" w:date="2024-10-17T11:47:23Z">
            <w:r>
              <w:rPr>
                <w:rFonts w:hint="eastAsia" w:ascii="宋体" w:hAnsi="宋体" w:eastAsia="宋体" w:cs="宋体"/>
                <w:sz w:val="24"/>
                <w:szCs w:val="24"/>
                <w:rPrChange w:id="3411" w:author="zhhx" w:date="2024-10-17T11:47:49Z">
                  <w:rPr>
                    <w:rFonts w:hint="eastAsia" w:eastAsia="楷体"/>
                  </w:rPr>
                </w:rPrChange>
              </w:rPr>
              <w:t>（三）人员配备情况</w:t>
            </w:r>
          </w:ins>
          <w:ins w:id="3413" w:author="zhhx" w:date="2024-10-17T11:47:23Z">
            <w:r>
              <w:rPr>
                <w:rFonts w:hint="eastAsia" w:ascii="宋体" w:hAnsi="宋体" w:eastAsia="宋体" w:cs="宋体"/>
                <w:sz w:val="24"/>
                <w:szCs w:val="24"/>
                <w:rPrChange w:id="3414" w:author="zhhx" w:date="2024-10-17T11:47:49Z">
                  <w:rPr/>
                </w:rPrChange>
              </w:rPr>
              <w:tab/>
            </w:r>
          </w:ins>
          <w:ins w:id="3416" w:author="zhhx" w:date="2024-10-17T11:47:23Z">
            <w:r>
              <w:rPr>
                <w:rFonts w:hint="eastAsia" w:ascii="宋体" w:hAnsi="宋体" w:eastAsia="宋体" w:cs="宋体"/>
                <w:sz w:val="24"/>
                <w:szCs w:val="24"/>
                <w:rPrChange w:id="3417" w:author="zhhx" w:date="2024-10-17T11:47:49Z">
                  <w:rPr/>
                </w:rPrChange>
              </w:rPr>
              <w:fldChar w:fldCharType="begin"/>
            </w:r>
          </w:ins>
          <w:ins w:id="3419" w:author="zhhx" w:date="2024-10-17T11:47:23Z">
            <w:r>
              <w:rPr>
                <w:rFonts w:hint="eastAsia" w:ascii="宋体" w:hAnsi="宋体" w:eastAsia="宋体" w:cs="宋体"/>
                <w:sz w:val="24"/>
                <w:szCs w:val="24"/>
                <w:rPrChange w:id="3420" w:author="zhhx" w:date="2024-10-17T11:47:49Z">
                  <w:rPr/>
                </w:rPrChange>
              </w:rPr>
              <w:instrText xml:space="preserve"> PAGEREF _Toc24924 \h </w:instrText>
            </w:r>
          </w:ins>
          <w:ins w:id="3422" w:author="zhhx" w:date="2024-10-17T11:47:23Z">
            <w:r>
              <w:rPr>
                <w:rFonts w:hint="eastAsia" w:ascii="宋体" w:hAnsi="宋体" w:eastAsia="宋体" w:cs="宋体"/>
                <w:sz w:val="24"/>
                <w:szCs w:val="24"/>
                <w:rPrChange w:id="3423" w:author="zhhx" w:date="2024-10-17T11:47:49Z">
                  <w:rPr/>
                </w:rPrChange>
              </w:rPr>
              <w:fldChar w:fldCharType="separate"/>
            </w:r>
          </w:ins>
          <w:ins w:id="3425" w:author="zhhx" w:date="2024-10-17T11:47:23Z">
            <w:r>
              <w:rPr>
                <w:rFonts w:hint="eastAsia" w:ascii="宋体" w:hAnsi="宋体" w:eastAsia="宋体" w:cs="宋体"/>
                <w:sz w:val="24"/>
                <w:szCs w:val="24"/>
                <w:rPrChange w:id="3426" w:author="zhhx" w:date="2024-10-17T11:47:49Z">
                  <w:rPr/>
                </w:rPrChange>
              </w:rPr>
              <w:t>58</w:t>
            </w:r>
          </w:ins>
          <w:ins w:id="3428" w:author="zhhx" w:date="2024-10-17T11:47:23Z">
            <w:r>
              <w:rPr>
                <w:rFonts w:hint="eastAsia" w:ascii="宋体" w:hAnsi="宋体" w:eastAsia="宋体" w:cs="宋体"/>
                <w:sz w:val="24"/>
                <w:szCs w:val="24"/>
                <w:rPrChange w:id="3429" w:author="zhhx" w:date="2024-10-17T11:47:49Z">
                  <w:rPr/>
                </w:rPrChange>
              </w:rPr>
              <w:fldChar w:fldCharType="end"/>
            </w:r>
          </w:ins>
          <w:ins w:id="3431" w:author="zhhx" w:date="2024-10-17T11:47:23Z">
            <w:r>
              <w:rPr>
                <w:rFonts w:hint="eastAsia" w:ascii="宋体" w:hAnsi="宋体" w:eastAsia="宋体" w:cs="宋体"/>
                <w:bCs/>
                <w:sz w:val="24"/>
                <w:szCs w:val="24"/>
                <w:lang w:val="zh-CN"/>
                <w:rPrChange w:id="3432" w:author="zhhx" w:date="2024-10-17T11:47:49Z">
                  <w:rPr>
                    <w:rFonts w:asciiTheme="minorEastAsia" w:hAnsiTheme="minorEastAsia"/>
                    <w:bCs/>
                    <w:lang w:val="zh-CN"/>
                  </w:rPr>
                </w:rPrChange>
              </w:rPr>
              <w:fldChar w:fldCharType="end"/>
            </w:r>
          </w:ins>
        </w:p>
        <w:p w14:paraId="2B49FFBA">
          <w:pPr>
            <w:pStyle w:val="25"/>
            <w:tabs>
              <w:tab w:val="right" w:leader="dot" w:pos="9075"/>
            </w:tabs>
            <w:spacing w:line="260" w:lineRule="auto"/>
            <w:rPr>
              <w:ins w:id="3435" w:author="zhhx" w:date="2024-10-17T11:47:23Z"/>
              <w:rFonts w:hint="eastAsia" w:ascii="宋体" w:hAnsi="宋体" w:eastAsia="宋体" w:cs="宋体"/>
              <w:sz w:val="24"/>
              <w:szCs w:val="24"/>
              <w:rPrChange w:id="3436" w:author="zhhx" w:date="2024-10-17T11:47:49Z">
                <w:rPr>
                  <w:ins w:id="3437" w:author="zhhx" w:date="2024-10-17T11:47:23Z"/>
                </w:rPr>
              </w:rPrChange>
            </w:rPr>
            <w:pPrChange w:id="3434" w:author="zhhx" w:date="2024-10-17T11:48:24Z">
              <w:pPr>
                <w:pStyle w:val="25"/>
                <w:tabs>
                  <w:tab w:val="right" w:leader="dot" w:pos="9075"/>
                </w:tabs>
              </w:pPr>
            </w:pPrChange>
          </w:pPr>
          <w:ins w:id="3438" w:author="zhhx" w:date="2024-10-17T11:47:23Z">
            <w:r>
              <w:rPr>
                <w:rFonts w:hint="eastAsia" w:ascii="宋体" w:hAnsi="宋体" w:eastAsia="宋体" w:cs="宋体"/>
                <w:bCs/>
                <w:sz w:val="24"/>
                <w:szCs w:val="24"/>
                <w:lang w:val="zh-CN"/>
                <w:rPrChange w:id="3439" w:author="zhhx" w:date="2024-10-17T11:47:49Z">
                  <w:rPr>
                    <w:rFonts w:asciiTheme="minorEastAsia" w:hAnsiTheme="minorEastAsia"/>
                    <w:bCs/>
                    <w:lang w:val="zh-CN"/>
                  </w:rPr>
                </w:rPrChange>
              </w:rPr>
              <w:fldChar w:fldCharType="begin"/>
            </w:r>
          </w:ins>
          <w:ins w:id="3441" w:author="zhhx" w:date="2024-10-17T11:47:23Z">
            <w:r>
              <w:rPr>
                <w:rFonts w:hint="eastAsia" w:ascii="宋体" w:hAnsi="宋体" w:eastAsia="宋体" w:cs="宋体"/>
                <w:bCs/>
                <w:sz w:val="24"/>
                <w:szCs w:val="24"/>
                <w:lang w:val="zh-CN"/>
                <w:rPrChange w:id="3442" w:author="zhhx" w:date="2024-10-17T11:47:49Z">
                  <w:rPr>
                    <w:rFonts w:asciiTheme="minorEastAsia" w:hAnsiTheme="minorEastAsia"/>
                    <w:bCs/>
                    <w:lang w:val="zh-CN"/>
                  </w:rPr>
                </w:rPrChange>
              </w:rPr>
              <w:instrText xml:space="preserve"> HYPERLINK \l _Toc20931 </w:instrText>
            </w:r>
          </w:ins>
          <w:ins w:id="3444" w:author="zhhx" w:date="2024-10-17T11:47:23Z">
            <w:r>
              <w:rPr>
                <w:rFonts w:hint="eastAsia" w:ascii="宋体" w:hAnsi="宋体" w:eastAsia="宋体" w:cs="宋体"/>
                <w:bCs/>
                <w:sz w:val="24"/>
                <w:szCs w:val="24"/>
                <w:lang w:val="zh-CN"/>
                <w:rPrChange w:id="3445" w:author="zhhx" w:date="2024-10-17T11:47:49Z">
                  <w:rPr>
                    <w:rFonts w:asciiTheme="minorEastAsia" w:hAnsiTheme="minorEastAsia"/>
                    <w:bCs/>
                    <w:lang w:val="zh-CN"/>
                  </w:rPr>
                </w:rPrChange>
              </w:rPr>
              <w:fldChar w:fldCharType="separate"/>
            </w:r>
          </w:ins>
          <w:ins w:id="3447" w:author="zhhx" w:date="2024-10-17T11:47:23Z">
            <w:r>
              <w:rPr>
                <w:rFonts w:hint="eastAsia" w:ascii="宋体" w:hAnsi="宋体" w:eastAsia="宋体" w:cs="宋体"/>
                <w:bCs/>
                <w:sz w:val="24"/>
                <w:szCs w:val="24"/>
                <w:rPrChange w:id="3448" w:author="zhhx" w:date="2024-10-17T11:47:49Z">
                  <w:rPr>
                    <w:rFonts w:hint="eastAsia" w:ascii="黑体" w:hAnsi="黑体" w:eastAsia="黑体"/>
                    <w:bCs/>
                  </w:rPr>
                </w:rPrChange>
              </w:rPr>
              <w:t>九、 商务要求</w:t>
            </w:r>
          </w:ins>
          <w:ins w:id="3450" w:author="zhhx" w:date="2024-10-17T11:47:23Z">
            <w:r>
              <w:rPr>
                <w:rFonts w:hint="eastAsia" w:ascii="宋体" w:hAnsi="宋体" w:eastAsia="宋体" w:cs="宋体"/>
                <w:sz w:val="24"/>
                <w:szCs w:val="24"/>
                <w:rPrChange w:id="3451" w:author="zhhx" w:date="2024-10-17T11:47:49Z">
                  <w:rPr/>
                </w:rPrChange>
              </w:rPr>
              <w:tab/>
            </w:r>
          </w:ins>
          <w:ins w:id="3453" w:author="zhhx" w:date="2024-10-17T11:47:23Z">
            <w:r>
              <w:rPr>
                <w:rFonts w:hint="eastAsia" w:ascii="宋体" w:hAnsi="宋体" w:eastAsia="宋体" w:cs="宋体"/>
                <w:sz w:val="24"/>
                <w:szCs w:val="24"/>
                <w:rPrChange w:id="3454" w:author="zhhx" w:date="2024-10-17T11:47:49Z">
                  <w:rPr/>
                </w:rPrChange>
              </w:rPr>
              <w:fldChar w:fldCharType="begin"/>
            </w:r>
          </w:ins>
          <w:ins w:id="3456" w:author="zhhx" w:date="2024-10-17T11:47:23Z">
            <w:r>
              <w:rPr>
                <w:rFonts w:hint="eastAsia" w:ascii="宋体" w:hAnsi="宋体" w:eastAsia="宋体" w:cs="宋体"/>
                <w:sz w:val="24"/>
                <w:szCs w:val="24"/>
                <w:rPrChange w:id="3457" w:author="zhhx" w:date="2024-10-17T11:47:49Z">
                  <w:rPr/>
                </w:rPrChange>
              </w:rPr>
              <w:instrText xml:space="preserve"> PAGEREF _Toc20931 \h </w:instrText>
            </w:r>
          </w:ins>
          <w:ins w:id="3459" w:author="zhhx" w:date="2024-10-17T11:47:23Z">
            <w:r>
              <w:rPr>
                <w:rFonts w:hint="eastAsia" w:ascii="宋体" w:hAnsi="宋体" w:eastAsia="宋体" w:cs="宋体"/>
                <w:sz w:val="24"/>
                <w:szCs w:val="24"/>
                <w:rPrChange w:id="3460" w:author="zhhx" w:date="2024-10-17T11:47:49Z">
                  <w:rPr/>
                </w:rPrChange>
              </w:rPr>
              <w:fldChar w:fldCharType="separate"/>
            </w:r>
          </w:ins>
          <w:ins w:id="3462" w:author="zhhx" w:date="2024-10-17T11:47:23Z">
            <w:r>
              <w:rPr>
                <w:rFonts w:hint="eastAsia" w:ascii="宋体" w:hAnsi="宋体" w:eastAsia="宋体" w:cs="宋体"/>
                <w:sz w:val="24"/>
                <w:szCs w:val="24"/>
                <w:rPrChange w:id="3463" w:author="zhhx" w:date="2024-10-17T11:47:49Z">
                  <w:rPr/>
                </w:rPrChange>
              </w:rPr>
              <w:t>62</w:t>
            </w:r>
          </w:ins>
          <w:ins w:id="3465" w:author="zhhx" w:date="2024-10-17T11:47:23Z">
            <w:r>
              <w:rPr>
                <w:rFonts w:hint="eastAsia" w:ascii="宋体" w:hAnsi="宋体" w:eastAsia="宋体" w:cs="宋体"/>
                <w:sz w:val="24"/>
                <w:szCs w:val="24"/>
                <w:rPrChange w:id="3466" w:author="zhhx" w:date="2024-10-17T11:47:49Z">
                  <w:rPr/>
                </w:rPrChange>
              </w:rPr>
              <w:fldChar w:fldCharType="end"/>
            </w:r>
          </w:ins>
          <w:ins w:id="3468" w:author="zhhx" w:date="2024-10-17T11:47:23Z">
            <w:r>
              <w:rPr>
                <w:rFonts w:hint="eastAsia" w:ascii="宋体" w:hAnsi="宋体" w:eastAsia="宋体" w:cs="宋体"/>
                <w:bCs/>
                <w:sz w:val="24"/>
                <w:szCs w:val="24"/>
                <w:lang w:val="zh-CN"/>
                <w:rPrChange w:id="3469" w:author="zhhx" w:date="2024-10-17T11:47:49Z">
                  <w:rPr>
                    <w:rFonts w:asciiTheme="minorEastAsia" w:hAnsiTheme="minorEastAsia"/>
                    <w:bCs/>
                    <w:lang w:val="zh-CN"/>
                  </w:rPr>
                </w:rPrChange>
              </w:rPr>
              <w:fldChar w:fldCharType="end"/>
            </w:r>
          </w:ins>
        </w:p>
        <w:p w14:paraId="4D2C83F4">
          <w:pPr>
            <w:pStyle w:val="28"/>
            <w:tabs>
              <w:tab w:val="right" w:leader="dot" w:pos="9075"/>
            </w:tabs>
            <w:spacing w:line="260" w:lineRule="auto"/>
            <w:rPr>
              <w:ins w:id="3472" w:author="zhhx" w:date="2024-10-17T11:47:23Z"/>
              <w:rFonts w:hint="eastAsia" w:ascii="宋体" w:hAnsi="宋体" w:eastAsia="宋体" w:cs="宋体"/>
              <w:sz w:val="24"/>
              <w:szCs w:val="24"/>
              <w:rPrChange w:id="3473" w:author="zhhx" w:date="2024-10-17T11:47:49Z">
                <w:rPr>
                  <w:ins w:id="3474" w:author="zhhx" w:date="2024-10-17T11:47:23Z"/>
                </w:rPr>
              </w:rPrChange>
            </w:rPr>
            <w:pPrChange w:id="3471" w:author="zhhx" w:date="2024-10-17T11:48:24Z">
              <w:pPr>
                <w:pStyle w:val="28"/>
                <w:tabs>
                  <w:tab w:val="right" w:leader="dot" w:pos="9075"/>
                </w:tabs>
              </w:pPr>
            </w:pPrChange>
          </w:pPr>
          <w:ins w:id="3475" w:author="zhhx" w:date="2024-10-17T11:47:23Z">
            <w:r>
              <w:rPr>
                <w:rFonts w:hint="eastAsia" w:ascii="宋体" w:hAnsi="宋体" w:eastAsia="宋体" w:cs="宋体"/>
                <w:bCs/>
                <w:sz w:val="24"/>
                <w:szCs w:val="24"/>
                <w:lang w:val="zh-CN"/>
                <w:rPrChange w:id="3476" w:author="zhhx" w:date="2024-10-17T11:47:49Z">
                  <w:rPr>
                    <w:rFonts w:asciiTheme="minorEastAsia" w:hAnsiTheme="minorEastAsia"/>
                    <w:bCs/>
                    <w:lang w:val="zh-CN"/>
                  </w:rPr>
                </w:rPrChange>
              </w:rPr>
              <w:fldChar w:fldCharType="begin"/>
            </w:r>
          </w:ins>
          <w:ins w:id="3478" w:author="zhhx" w:date="2024-10-17T11:47:23Z">
            <w:r>
              <w:rPr>
                <w:rFonts w:hint="eastAsia" w:ascii="宋体" w:hAnsi="宋体" w:eastAsia="宋体" w:cs="宋体"/>
                <w:bCs/>
                <w:sz w:val="24"/>
                <w:szCs w:val="24"/>
                <w:lang w:val="zh-CN"/>
                <w:rPrChange w:id="3479" w:author="zhhx" w:date="2024-10-17T11:47:49Z">
                  <w:rPr>
                    <w:rFonts w:asciiTheme="minorEastAsia" w:hAnsiTheme="minorEastAsia"/>
                    <w:bCs/>
                    <w:lang w:val="zh-CN"/>
                  </w:rPr>
                </w:rPrChange>
              </w:rPr>
              <w:instrText xml:space="preserve"> HYPERLINK \l _Toc4128 </w:instrText>
            </w:r>
          </w:ins>
          <w:ins w:id="3481" w:author="zhhx" w:date="2024-10-17T11:47:23Z">
            <w:r>
              <w:rPr>
                <w:rFonts w:hint="eastAsia" w:ascii="宋体" w:hAnsi="宋体" w:eastAsia="宋体" w:cs="宋体"/>
                <w:bCs/>
                <w:sz w:val="24"/>
                <w:szCs w:val="24"/>
                <w:lang w:val="zh-CN"/>
                <w:rPrChange w:id="3482" w:author="zhhx" w:date="2024-10-17T11:47:49Z">
                  <w:rPr>
                    <w:rFonts w:asciiTheme="minorEastAsia" w:hAnsiTheme="minorEastAsia"/>
                    <w:bCs/>
                    <w:lang w:val="zh-CN"/>
                  </w:rPr>
                </w:rPrChange>
              </w:rPr>
              <w:fldChar w:fldCharType="separate"/>
            </w:r>
          </w:ins>
          <w:ins w:id="3484" w:author="zhhx" w:date="2024-10-17T11:47:23Z">
            <w:r>
              <w:rPr>
                <w:rFonts w:hint="eastAsia" w:ascii="宋体" w:hAnsi="宋体" w:eastAsia="宋体" w:cs="宋体"/>
                <w:bCs/>
                <w:sz w:val="24"/>
                <w:szCs w:val="24"/>
                <w:rPrChange w:id="3485" w:author="zhhx" w:date="2024-10-17T11:47:49Z">
                  <w:rPr>
                    <w:rFonts w:hint="eastAsia" w:ascii="楷体" w:hAnsi="楷体" w:eastAsia="楷体"/>
                    <w:bCs/>
                  </w:rPr>
                </w:rPrChange>
              </w:rPr>
              <w:t>（一） 实施期限、实施地点</w:t>
            </w:r>
          </w:ins>
          <w:ins w:id="3487" w:author="zhhx" w:date="2024-10-17T11:47:23Z">
            <w:r>
              <w:rPr>
                <w:rFonts w:hint="eastAsia" w:ascii="宋体" w:hAnsi="宋体" w:eastAsia="宋体" w:cs="宋体"/>
                <w:sz w:val="24"/>
                <w:szCs w:val="24"/>
                <w:rPrChange w:id="3488" w:author="zhhx" w:date="2024-10-17T11:47:49Z">
                  <w:rPr/>
                </w:rPrChange>
              </w:rPr>
              <w:tab/>
            </w:r>
          </w:ins>
          <w:ins w:id="3490" w:author="zhhx" w:date="2024-10-17T11:47:23Z">
            <w:r>
              <w:rPr>
                <w:rFonts w:hint="eastAsia" w:ascii="宋体" w:hAnsi="宋体" w:eastAsia="宋体" w:cs="宋体"/>
                <w:sz w:val="24"/>
                <w:szCs w:val="24"/>
                <w:rPrChange w:id="3491" w:author="zhhx" w:date="2024-10-17T11:47:49Z">
                  <w:rPr/>
                </w:rPrChange>
              </w:rPr>
              <w:fldChar w:fldCharType="begin"/>
            </w:r>
          </w:ins>
          <w:ins w:id="3493" w:author="zhhx" w:date="2024-10-17T11:47:23Z">
            <w:r>
              <w:rPr>
                <w:rFonts w:hint="eastAsia" w:ascii="宋体" w:hAnsi="宋体" w:eastAsia="宋体" w:cs="宋体"/>
                <w:sz w:val="24"/>
                <w:szCs w:val="24"/>
                <w:rPrChange w:id="3494" w:author="zhhx" w:date="2024-10-17T11:47:49Z">
                  <w:rPr/>
                </w:rPrChange>
              </w:rPr>
              <w:instrText xml:space="preserve"> PAGEREF _Toc4128 \h </w:instrText>
            </w:r>
          </w:ins>
          <w:ins w:id="3496" w:author="zhhx" w:date="2024-10-17T11:47:23Z">
            <w:r>
              <w:rPr>
                <w:rFonts w:hint="eastAsia" w:ascii="宋体" w:hAnsi="宋体" w:eastAsia="宋体" w:cs="宋体"/>
                <w:sz w:val="24"/>
                <w:szCs w:val="24"/>
                <w:rPrChange w:id="3497" w:author="zhhx" w:date="2024-10-17T11:47:49Z">
                  <w:rPr/>
                </w:rPrChange>
              </w:rPr>
              <w:fldChar w:fldCharType="separate"/>
            </w:r>
          </w:ins>
          <w:ins w:id="3499" w:author="zhhx" w:date="2024-10-17T11:47:23Z">
            <w:r>
              <w:rPr>
                <w:rFonts w:hint="eastAsia" w:ascii="宋体" w:hAnsi="宋体" w:eastAsia="宋体" w:cs="宋体"/>
                <w:sz w:val="24"/>
                <w:szCs w:val="24"/>
                <w:rPrChange w:id="3500" w:author="zhhx" w:date="2024-10-17T11:47:49Z">
                  <w:rPr/>
                </w:rPrChange>
              </w:rPr>
              <w:t>62</w:t>
            </w:r>
          </w:ins>
          <w:ins w:id="3502" w:author="zhhx" w:date="2024-10-17T11:47:23Z">
            <w:r>
              <w:rPr>
                <w:rFonts w:hint="eastAsia" w:ascii="宋体" w:hAnsi="宋体" w:eastAsia="宋体" w:cs="宋体"/>
                <w:sz w:val="24"/>
                <w:szCs w:val="24"/>
                <w:rPrChange w:id="3503" w:author="zhhx" w:date="2024-10-17T11:47:49Z">
                  <w:rPr/>
                </w:rPrChange>
              </w:rPr>
              <w:fldChar w:fldCharType="end"/>
            </w:r>
          </w:ins>
          <w:ins w:id="3505" w:author="zhhx" w:date="2024-10-17T11:47:23Z">
            <w:r>
              <w:rPr>
                <w:rFonts w:hint="eastAsia" w:ascii="宋体" w:hAnsi="宋体" w:eastAsia="宋体" w:cs="宋体"/>
                <w:bCs/>
                <w:sz w:val="24"/>
                <w:szCs w:val="24"/>
                <w:lang w:val="zh-CN"/>
                <w:rPrChange w:id="3506" w:author="zhhx" w:date="2024-10-17T11:47:49Z">
                  <w:rPr>
                    <w:rFonts w:asciiTheme="minorEastAsia" w:hAnsiTheme="minorEastAsia"/>
                    <w:bCs/>
                    <w:lang w:val="zh-CN"/>
                  </w:rPr>
                </w:rPrChange>
              </w:rPr>
              <w:fldChar w:fldCharType="end"/>
            </w:r>
          </w:ins>
        </w:p>
        <w:p w14:paraId="3DC8D779">
          <w:pPr>
            <w:pStyle w:val="28"/>
            <w:tabs>
              <w:tab w:val="right" w:leader="dot" w:pos="9075"/>
            </w:tabs>
            <w:spacing w:line="260" w:lineRule="auto"/>
            <w:rPr>
              <w:ins w:id="3509" w:author="zhhx" w:date="2024-10-17T11:47:23Z"/>
              <w:rFonts w:hint="eastAsia" w:ascii="宋体" w:hAnsi="宋体" w:eastAsia="宋体" w:cs="宋体"/>
              <w:sz w:val="24"/>
              <w:szCs w:val="24"/>
              <w:rPrChange w:id="3510" w:author="zhhx" w:date="2024-10-17T11:47:49Z">
                <w:rPr>
                  <w:ins w:id="3511" w:author="zhhx" w:date="2024-10-17T11:47:23Z"/>
                </w:rPr>
              </w:rPrChange>
            </w:rPr>
            <w:pPrChange w:id="3508" w:author="zhhx" w:date="2024-10-17T11:48:24Z">
              <w:pPr>
                <w:pStyle w:val="28"/>
                <w:tabs>
                  <w:tab w:val="right" w:leader="dot" w:pos="9075"/>
                </w:tabs>
              </w:pPr>
            </w:pPrChange>
          </w:pPr>
          <w:ins w:id="3512" w:author="zhhx" w:date="2024-10-17T11:47:23Z">
            <w:r>
              <w:rPr>
                <w:rFonts w:hint="eastAsia" w:ascii="宋体" w:hAnsi="宋体" w:eastAsia="宋体" w:cs="宋体"/>
                <w:bCs/>
                <w:sz w:val="24"/>
                <w:szCs w:val="24"/>
                <w:lang w:val="zh-CN"/>
                <w:rPrChange w:id="3513" w:author="zhhx" w:date="2024-10-17T11:47:49Z">
                  <w:rPr>
                    <w:rFonts w:asciiTheme="minorEastAsia" w:hAnsiTheme="minorEastAsia"/>
                    <w:bCs/>
                    <w:lang w:val="zh-CN"/>
                  </w:rPr>
                </w:rPrChange>
              </w:rPr>
              <w:fldChar w:fldCharType="begin"/>
            </w:r>
          </w:ins>
          <w:ins w:id="3515" w:author="zhhx" w:date="2024-10-17T11:47:23Z">
            <w:r>
              <w:rPr>
                <w:rFonts w:hint="eastAsia" w:ascii="宋体" w:hAnsi="宋体" w:eastAsia="宋体" w:cs="宋体"/>
                <w:bCs/>
                <w:sz w:val="24"/>
                <w:szCs w:val="24"/>
                <w:lang w:val="zh-CN"/>
                <w:rPrChange w:id="3516" w:author="zhhx" w:date="2024-10-17T11:47:49Z">
                  <w:rPr>
                    <w:rFonts w:asciiTheme="minorEastAsia" w:hAnsiTheme="minorEastAsia"/>
                    <w:bCs/>
                    <w:lang w:val="zh-CN"/>
                  </w:rPr>
                </w:rPrChange>
              </w:rPr>
              <w:instrText xml:space="preserve"> HYPERLINK \l _Toc28926 </w:instrText>
            </w:r>
          </w:ins>
          <w:ins w:id="3518" w:author="zhhx" w:date="2024-10-17T11:47:23Z">
            <w:r>
              <w:rPr>
                <w:rFonts w:hint="eastAsia" w:ascii="宋体" w:hAnsi="宋体" w:eastAsia="宋体" w:cs="宋体"/>
                <w:bCs/>
                <w:sz w:val="24"/>
                <w:szCs w:val="24"/>
                <w:lang w:val="zh-CN"/>
                <w:rPrChange w:id="3519" w:author="zhhx" w:date="2024-10-17T11:47:49Z">
                  <w:rPr>
                    <w:rFonts w:asciiTheme="minorEastAsia" w:hAnsiTheme="minorEastAsia"/>
                    <w:bCs/>
                    <w:lang w:val="zh-CN"/>
                  </w:rPr>
                </w:rPrChange>
              </w:rPr>
              <w:fldChar w:fldCharType="separate"/>
            </w:r>
          </w:ins>
          <w:ins w:id="3521" w:author="zhhx" w:date="2024-10-17T11:47:23Z">
            <w:r>
              <w:rPr>
                <w:rFonts w:hint="eastAsia" w:ascii="宋体" w:hAnsi="宋体" w:eastAsia="宋体" w:cs="宋体"/>
                <w:bCs/>
                <w:sz w:val="24"/>
                <w:szCs w:val="24"/>
                <w:rPrChange w:id="3522" w:author="zhhx" w:date="2024-10-17T11:47:49Z">
                  <w:rPr>
                    <w:rFonts w:hint="eastAsia" w:ascii="楷体" w:hAnsi="楷体" w:eastAsia="楷体"/>
                    <w:bCs/>
                  </w:rPr>
                </w:rPrChange>
              </w:rPr>
              <w:t>（二） 付款方式</w:t>
            </w:r>
          </w:ins>
          <w:ins w:id="3524" w:author="zhhx" w:date="2024-10-17T11:47:23Z">
            <w:r>
              <w:rPr>
                <w:rFonts w:hint="eastAsia" w:ascii="宋体" w:hAnsi="宋体" w:eastAsia="宋体" w:cs="宋体"/>
                <w:sz w:val="24"/>
                <w:szCs w:val="24"/>
                <w:rPrChange w:id="3525" w:author="zhhx" w:date="2024-10-17T11:47:49Z">
                  <w:rPr/>
                </w:rPrChange>
              </w:rPr>
              <w:tab/>
            </w:r>
          </w:ins>
          <w:ins w:id="3527" w:author="zhhx" w:date="2024-10-17T11:47:23Z">
            <w:r>
              <w:rPr>
                <w:rFonts w:hint="eastAsia" w:ascii="宋体" w:hAnsi="宋体" w:eastAsia="宋体" w:cs="宋体"/>
                <w:sz w:val="24"/>
                <w:szCs w:val="24"/>
                <w:rPrChange w:id="3528" w:author="zhhx" w:date="2024-10-17T11:47:49Z">
                  <w:rPr/>
                </w:rPrChange>
              </w:rPr>
              <w:fldChar w:fldCharType="begin"/>
            </w:r>
          </w:ins>
          <w:ins w:id="3530" w:author="zhhx" w:date="2024-10-17T11:47:23Z">
            <w:r>
              <w:rPr>
                <w:rFonts w:hint="eastAsia" w:ascii="宋体" w:hAnsi="宋体" w:eastAsia="宋体" w:cs="宋体"/>
                <w:sz w:val="24"/>
                <w:szCs w:val="24"/>
                <w:rPrChange w:id="3531" w:author="zhhx" w:date="2024-10-17T11:47:49Z">
                  <w:rPr/>
                </w:rPrChange>
              </w:rPr>
              <w:instrText xml:space="preserve"> PAGEREF _Toc28926 \h </w:instrText>
            </w:r>
          </w:ins>
          <w:ins w:id="3533" w:author="zhhx" w:date="2024-10-17T11:47:23Z">
            <w:r>
              <w:rPr>
                <w:rFonts w:hint="eastAsia" w:ascii="宋体" w:hAnsi="宋体" w:eastAsia="宋体" w:cs="宋体"/>
                <w:sz w:val="24"/>
                <w:szCs w:val="24"/>
                <w:rPrChange w:id="3534" w:author="zhhx" w:date="2024-10-17T11:47:49Z">
                  <w:rPr/>
                </w:rPrChange>
              </w:rPr>
              <w:fldChar w:fldCharType="separate"/>
            </w:r>
          </w:ins>
          <w:ins w:id="3536" w:author="zhhx" w:date="2024-10-17T11:47:23Z">
            <w:r>
              <w:rPr>
                <w:rFonts w:hint="eastAsia" w:ascii="宋体" w:hAnsi="宋体" w:eastAsia="宋体" w:cs="宋体"/>
                <w:sz w:val="24"/>
                <w:szCs w:val="24"/>
                <w:rPrChange w:id="3537" w:author="zhhx" w:date="2024-10-17T11:47:49Z">
                  <w:rPr/>
                </w:rPrChange>
              </w:rPr>
              <w:t>62</w:t>
            </w:r>
          </w:ins>
          <w:ins w:id="3539" w:author="zhhx" w:date="2024-10-17T11:47:23Z">
            <w:r>
              <w:rPr>
                <w:rFonts w:hint="eastAsia" w:ascii="宋体" w:hAnsi="宋体" w:eastAsia="宋体" w:cs="宋体"/>
                <w:sz w:val="24"/>
                <w:szCs w:val="24"/>
                <w:rPrChange w:id="3540" w:author="zhhx" w:date="2024-10-17T11:47:49Z">
                  <w:rPr/>
                </w:rPrChange>
              </w:rPr>
              <w:fldChar w:fldCharType="end"/>
            </w:r>
          </w:ins>
          <w:ins w:id="3542" w:author="zhhx" w:date="2024-10-17T11:47:23Z">
            <w:r>
              <w:rPr>
                <w:rFonts w:hint="eastAsia" w:ascii="宋体" w:hAnsi="宋体" w:eastAsia="宋体" w:cs="宋体"/>
                <w:bCs/>
                <w:sz w:val="24"/>
                <w:szCs w:val="24"/>
                <w:lang w:val="zh-CN"/>
                <w:rPrChange w:id="3543" w:author="zhhx" w:date="2024-10-17T11:47:49Z">
                  <w:rPr>
                    <w:rFonts w:asciiTheme="minorEastAsia" w:hAnsiTheme="minorEastAsia"/>
                    <w:bCs/>
                    <w:lang w:val="zh-CN"/>
                  </w:rPr>
                </w:rPrChange>
              </w:rPr>
              <w:fldChar w:fldCharType="end"/>
            </w:r>
          </w:ins>
        </w:p>
        <w:p w14:paraId="3F74F889">
          <w:pPr>
            <w:pStyle w:val="28"/>
            <w:tabs>
              <w:tab w:val="right" w:leader="dot" w:pos="9075"/>
            </w:tabs>
            <w:spacing w:line="260" w:lineRule="auto"/>
            <w:rPr>
              <w:ins w:id="3546" w:author="zhhx" w:date="2024-10-17T11:47:23Z"/>
              <w:rFonts w:hint="eastAsia" w:ascii="宋体" w:hAnsi="宋体" w:eastAsia="宋体" w:cs="宋体"/>
              <w:sz w:val="24"/>
              <w:szCs w:val="24"/>
              <w:rPrChange w:id="3547" w:author="zhhx" w:date="2024-10-17T11:47:49Z">
                <w:rPr>
                  <w:ins w:id="3548" w:author="zhhx" w:date="2024-10-17T11:47:23Z"/>
                </w:rPr>
              </w:rPrChange>
            </w:rPr>
            <w:pPrChange w:id="3545" w:author="zhhx" w:date="2024-10-17T11:48:24Z">
              <w:pPr>
                <w:pStyle w:val="28"/>
                <w:tabs>
                  <w:tab w:val="right" w:leader="dot" w:pos="9075"/>
                </w:tabs>
              </w:pPr>
            </w:pPrChange>
          </w:pPr>
          <w:ins w:id="3549" w:author="zhhx" w:date="2024-10-17T11:47:23Z">
            <w:r>
              <w:rPr>
                <w:rFonts w:hint="eastAsia" w:ascii="宋体" w:hAnsi="宋体" w:eastAsia="宋体" w:cs="宋体"/>
                <w:bCs/>
                <w:sz w:val="24"/>
                <w:szCs w:val="24"/>
                <w:lang w:val="zh-CN"/>
                <w:rPrChange w:id="3550" w:author="zhhx" w:date="2024-10-17T11:47:49Z">
                  <w:rPr>
                    <w:rFonts w:asciiTheme="minorEastAsia" w:hAnsiTheme="minorEastAsia"/>
                    <w:bCs/>
                    <w:lang w:val="zh-CN"/>
                  </w:rPr>
                </w:rPrChange>
              </w:rPr>
              <w:fldChar w:fldCharType="begin"/>
            </w:r>
          </w:ins>
          <w:ins w:id="3552" w:author="zhhx" w:date="2024-10-17T11:47:23Z">
            <w:r>
              <w:rPr>
                <w:rFonts w:hint="eastAsia" w:ascii="宋体" w:hAnsi="宋体" w:eastAsia="宋体" w:cs="宋体"/>
                <w:bCs/>
                <w:sz w:val="24"/>
                <w:szCs w:val="24"/>
                <w:lang w:val="zh-CN"/>
                <w:rPrChange w:id="3553" w:author="zhhx" w:date="2024-10-17T11:47:49Z">
                  <w:rPr>
                    <w:rFonts w:asciiTheme="minorEastAsia" w:hAnsiTheme="minorEastAsia"/>
                    <w:bCs/>
                    <w:lang w:val="zh-CN"/>
                  </w:rPr>
                </w:rPrChange>
              </w:rPr>
              <w:instrText xml:space="preserve"> HYPERLINK \l _Toc23151 </w:instrText>
            </w:r>
          </w:ins>
          <w:ins w:id="3555" w:author="zhhx" w:date="2024-10-17T11:47:23Z">
            <w:r>
              <w:rPr>
                <w:rFonts w:hint="eastAsia" w:ascii="宋体" w:hAnsi="宋体" w:eastAsia="宋体" w:cs="宋体"/>
                <w:bCs/>
                <w:sz w:val="24"/>
                <w:szCs w:val="24"/>
                <w:lang w:val="zh-CN"/>
                <w:rPrChange w:id="3556" w:author="zhhx" w:date="2024-10-17T11:47:49Z">
                  <w:rPr>
                    <w:rFonts w:asciiTheme="minorEastAsia" w:hAnsiTheme="minorEastAsia"/>
                    <w:bCs/>
                    <w:lang w:val="zh-CN"/>
                  </w:rPr>
                </w:rPrChange>
              </w:rPr>
              <w:fldChar w:fldCharType="separate"/>
            </w:r>
          </w:ins>
          <w:ins w:id="3558" w:author="zhhx" w:date="2024-10-17T11:47:23Z">
            <w:r>
              <w:rPr>
                <w:rFonts w:hint="eastAsia" w:ascii="宋体" w:hAnsi="宋体" w:eastAsia="宋体" w:cs="宋体"/>
                <w:bCs/>
                <w:sz w:val="24"/>
                <w:szCs w:val="24"/>
                <w:rPrChange w:id="3559" w:author="zhhx" w:date="2024-10-17T11:47:49Z">
                  <w:rPr>
                    <w:rFonts w:hint="eastAsia" w:ascii="楷体" w:hAnsi="楷体" w:eastAsia="楷体"/>
                    <w:bCs/>
                  </w:rPr>
                </w:rPrChange>
              </w:rPr>
              <w:t>（三） 验收标准与要求</w:t>
            </w:r>
          </w:ins>
          <w:ins w:id="3561" w:author="zhhx" w:date="2024-10-17T11:47:23Z">
            <w:r>
              <w:rPr>
                <w:rFonts w:hint="eastAsia" w:ascii="宋体" w:hAnsi="宋体" w:eastAsia="宋体" w:cs="宋体"/>
                <w:sz w:val="24"/>
                <w:szCs w:val="24"/>
                <w:rPrChange w:id="3562" w:author="zhhx" w:date="2024-10-17T11:47:49Z">
                  <w:rPr/>
                </w:rPrChange>
              </w:rPr>
              <w:tab/>
            </w:r>
          </w:ins>
          <w:ins w:id="3564" w:author="zhhx" w:date="2024-10-17T11:47:23Z">
            <w:r>
              <w:rPr>
                <w:rFonts w:hint="eastAsia" w:ascii="宋体" w:hAnsi="宋体" w:eastAsia="宋体" w:cs="宋体"/>
                <w:sz w:val="24"/>
                <w:szCs w:val="24"/>
                <w:rPrChange w:id="3565" w:author="zhhx" w:date="2024-10-17T11:47:49Z">
                  <w:rPr/>
                </w:rPrChange>
              </w:rPr>
              <w:fldChar w:fldCharType="begin"/>
            </w:r>
          </w:ins>
          <w:ins w:id="3567" w:author="zhhx" w:date="2024-10-17T11:47:23Z">
            <w:r>
              <w:rPr>
                <w:rFonts w:hint="eastAsia" w:ascii="宋体" w:hAnsi="宋体" w:eastAsia="宋体" w:cs="宋体"/>
                <w:sz w:val="24"/>
                <w:szCs w:val="24"/>
                <w:rPrChange w:id="3568" w:author="zhhx" w:date="2024-10-17T11:47:49Z">
                  <w:rPr/>
                </w:rPrChange>
              </w:rPr>
              <w:instrText xml:space="preserve"> PAGEREF _Toc23151 \h </w:instrText>
            </w:r>
          </w:ins>
          <w:ins w:id="3570" w:author="zhhx" w:date="2024-10-17T11:47:23Z">
            <w:r>
              <w:rPr>
                <w:rFonts w:hint="eastAsia" w:ascii="宋体" w:hAnsi="宋体" w:eastAsia="宋体" w:cs="宋体"/>
                <w:sz w:val="24"/>
                <w:szCs w:val="24"/>
                <w:rPrChange w:id="3571" w:author="zhhx" w:date="2024-10-17T11:47:49Z">
                  <w:rPr/>
                </w:rPrChange>
              </w:rPr>
              <w:fldChar w:fldCharType="separate"/>
            </w:r>
          </w:ins>
          <w:ins w:id="3573" w:author="zhhx" w:date="2024-10-17T11:47:23Z">
            <w:r>
              <w:rPr>
                <w:rFonts w:hint="eastAsia" w:ascii="宋体" w:hAnsi="宋体" w:eastAsia="宋体" w:cs="宋体"/>
                <w:sz w:val="24"/>
                <w:szCs w:val="24"/>
                <w:rPrChange w:id="3574" w:author="zhhx" w:date="2024-10-17T11:47:49Z">
                  <w:rPr/>
                </w:rPrChange>
              </w:rPr>
              <w:t>63</w:t>
            </w:r>
          </w:ins>
          <w:ins w:id="3576" w:author="zhhx" w:date="2024-10-17T11:47:23Z">
            <w:r>
              <w:rPr>
                <w:rFonts w:hint="eastAsia" w:ascii="宋体" w:hAnsi="宋体" w:eastAsia="宋体" w:cs="宋体"/>
                <w:sz w:val="24"/>
                <w:szCs w:val="24"/>
                <w:rPrChange w:id="3577" w:author="zhhx" w:date="2024-10-17T11:47:49Z">
                  <w:rPr/>
                </w:rPrChange>
              </w:rPr>
              <w:fldChar w:fldCharType="end"/>
            </w:r>
          </w:ins>
          <w:ins w:id="3579" w:author="zhhx" w:date="2024-10-17T11:47:23Z">
            <w:r>
              <w:rPr>
                <w:rFonts w:hint="eastAsia" w:ascii="宋体" w:hAnsi="宋体" w:eastAsia="宋体" w:cs="宋体"/>
                <w:bCs/>
                <w:sz w:val="24"/>
                <w:szCs w:val="24"/>
                <w:lang w:val="zh-CN"/>
                <w:rPrChange w:id="3580" w:author="zhhx" w:date="2024-10-17T11:47:49Z">
                  <w:rPr>
                    <w:rFonts w:asciiTheme="minorEastAsia" w:hAnsiTheme="minorEastAsia"/>
                    <w:bCs/>
                    <w:lang w:val="zh-CN"/>
                  </w:rPr>
                </w:rPrChange>
              </w:rPr>
              <w:fldChar w:fldCharType="end"/>
            </w:r>
          </w:ins>
        </w:p>
        <w:p w14:paraId="161E03D4">
          <w:pPr>
            <w:pStyle w:val="28"/>
            <w:tabs>
              <w:tab w:val="right" w:leader="dot" w:pos="9075"/>
            </w:tabs>
            <w:spacing w:line="260" w:lineRule="auto"/>
            <w:rPr>
              <w:ins w:id="3583" w:author="zhhx" w:date="2024-10-17T11:47:23Z"/>
              <w:rFonts w:hint="eastAsia" w:ascii="宋体" w:hAnsi="宋体" w:eastAsia="宋体" w:cs="宋体"/>
              <w:sz w:val="24"/>
              <w:szCs w:val="24"/>
              <w:rPrChange w:id="3584" w:author="zhhx" w:date="2024-10-17T11:47:49Z">
                <w:rPr>
                  <w:ins w:id="3585" w:author="zhhx" w:date="2024-10-17T11:47:23Z"/>
                </w:rPr>
              </w:rPrChange>
            </w:rPr>
            <w:pPrChange w:id="3582" w:author="zhhx" w:date="2024-10-17T11:48:24Z">
              <w:pPr>
                <w:pStyle w:val="28"/>
                <w:tabs>
                  <w:tab w:val="right" w:leader="dot" w:pos="9075"/>
                </w:tabs>
              </w:pPr>
            </w:pPrChange>
          </w:pPr>
          <w:ins w:id="3586" w:author="zhhx" w:date="2024-10-17T11:47:23Z">
            <w:r>
              <w:rPr>
                <w:rFonts w:hint="eastAsia" w:ascii="宋体" w:hAnsi="宋体" w:eastAsia="宋体" w:cs="宋体"/>
                <w:bCs/>
                <w:sz w:val="24"/>
                <w:szCs w:val="24"/>
                <w:lang w:val="zh-CN"/>
                <w:rPrChange w:id="3587" w:author="zhhx" w:date="2024-10-17T11:47:49Z">
                  <w:rPr>
                    <w:rFonts w:asciiTheme="minorEastAsia" w:hAnsiTheme="minorEastAsia"/>
                    <w:bCs/>
                    <w:lang w:val="zh-CN"/>
                  </w:rPr>
                </w:rPrChange>
              </w:rPr>
              <w:fldChar w:fldCharType="begin"/>
            </w:r>
          </w:ins>
          <w:ins w:id="3589" w:author="zhhx" w:date="2024-10-17T11:47:23Z">
            <w:r>
              <w:rPr>
                <w:rFonts w:hint="eastAsia" w:ascii="宋体" w:hAnsi="宋体" w:eastAsia="宋体" w:cs="宋体"/>
                <w:bCs/>
                <w:sz w:val="24"/>
                <w:szCs w:val="24"/>
                <w:lang w:val="zh-CN"/>
                <w:rPrChange w:id="3590" w:author="zhhx" w:date="2024-10-17T11:47:49Z">
                  <w:rPr>
                    <w:rFonts w:asciiTheme="minorEastAsia" w:hAnsiTheme="minorEastAsia"/>
                    <w:bCs/>
                    <w:lang w:val="zh-CN"/>
                  </w:rPr>
                </w:rPrChange>
              </w:rPr>
              <w:instrText xml:space="preserve"> HYPERLINK \l _Toc6703 </w:instrText>
            </w:r>
          </w:ins>
          <w:ins w:id="3592" w:author="zhhx" w:date="2024-10-17T11:47:23Z">
            <w:r>
              <w:rPr>
                <w:rFonts w:hint="eastAsia" w:ascii="宋体" w:hAnsi="宋体" w:eastAsia="宋体" w:cs="宋体"/>
                <w:bCs/>
                <w:sz w:val="24"/>
                <w:szCs w:val="24"/>
                <w:lang w:val="zh-CN"/>
                <w:rPrChange w:id="3593" w:author="zhhx" w:date="2024-10-17T11:47:49Z">
                  <w:rPr>
                    <w:rFonts w:asciiTheme="minorEastAsia" w:hAnsiTheme="minorEastAsia"/>
                    <w:bCs/>
                    <w:lang w:val="zh-CN"/>
                  </w:rPr>
                </w:rPrChange>
              </w:rPr>
              <w:fldChar w:fldCharType="separate"/>
            </w:r>
          </w:ins>
          <w:ins w:id="3595" w:author="zhhx" w:date="2024-10-17T11:47:23Z">
            <w:r>
              <w:rPr>
                <w:rFonts w:hint="eastAsia" w:ascii="宋体" w:hAnsi="宋体" w:eastAsia="宋体" w:cs="宋体"/>
                <w:bCs/>
                <w:sz w:val="24"/>
                <w:szCs w:val="24"/>
                <w:rPrChange w:id="3596" w:author="zhhx" w:date="2024-10-17T11:47:49Z">
                  <w:rPr>
                    <w:rFonts w:hint="eastAsia" w:ascii="楷体" w:hAnsi="楷体" w:eastAsia="楷体"/>
                    <w:bCs/>
                  </w:rPr>
                </w:rPrChange>
              </w:rPr>
              <w:t>（四） 其他</w:t>
            </w:r>
          </w:ins>
          <w:ins w:id="3598" w:author="zhhx" w:date="2024-10-17T11:47:23Z">
            <w:r>
              <w:rPr>
                <w:rFonts w:hint="eastAsia" w:ascii="宋体" w:hAnsi="宋体" w:eastAsia="宋体" w:cs="宋体"/>
                <w:bCs/>
                <w:sz w:val="24"/>
                <w:szCs w:val="24"/>
                <w:rPrChange w:id="3599" w:author="zhhx" w:date="2024-10-17T11:47:49Z">
                  <w:rPr>
                    <w:rFonts w:ascii="楷体" w:hAnsi="楷体" w:eastAsia="楷体"/>
                    <w:bCs/>
                  </w:rPr>
                </w:rPrChange>
              </w:rPr>
              <w:t>有关</w:t>
            </w:r>
          </w:ins>
          <w:ins w:id="3601" w:author="zhhx" w:date="2024-10-17T11:47:23Z">
            <w:r>
              <w:rPr>
                <w:rFonts w:hint="eastAsia" w:ascii="宋体" w:hAnsi="宋体" w:eastAsia="宋体" w:cs="宋体"/>
                <w:bCs/>
                <w:sz w:val="24"/>
                <w:szCs w:val="24"/>
                <w:rPrChange w:id="3602" w:author="zhhx" w:date="2024-10-17T11:47:49Z">
                  <w:rPr>
                    <w:rFonts w:hint="eastAsia" w:ascii="楷体" w:hAnsi="楷体" w:eastAsia="楷体"/>
                    <w:bCs/>
                  </w:rPr>
                </w:rPrChange>
              </w:rPr>
              <w:t>合同</w:t>
            </w:r>
          </w:ins>
          <w:ins w:id="3604" w:author="zhhx" w:date="2024-10-17T11:47:23Z">
            <w:r>
              <w:rPr>
                <w:rFonts w:hint="eastAsia" w:ascii="宋体" w:hAnsi="宋体" w:eastAsia="宋体" w:cs="宋体"/>
                <w:bCs/>
                <w:sz w:val="24"/>
                <w:szCs w:val="24"/>
                <w:rPrChange w:id="3605" w:author="zhhx" w:date="2024-10-17T11:47:49Z">
                  <w:rPr>
                    <w:rFonts w:ascii="楷体" w:hAnsi="楷体" w:eastAsia="楷体"/>
                    <w:bCs/>
                  </w:rPr>
                </w:rPrChange>
              </w:rPr>
              <w:t>要求</w:t>
            </w:r>
          </w:ins>
          <w:ins w:id="3607" w:author="zhhx" w:date="2024-10-17T11:47:23Z">
            <w:r>
              <w:rPr>
                <w:rFonts w:hint="eastAsia" w:ascii="宋体" w:hAnsi="宋体" w:eastAsia="宋体" w:cs="宋体"/>
                <w:sz w:val="24"/>
                <w:szCs w:val="24"/>
                <w:rPrChange w:id="3608" w:author="zhhx" w:date="2024-10-17T11:47:49Z">
                  <w:rPr/>
                </w:rPrChange>
              </w:rPr>
              <w:tab/>
            </w:r>
          </w:ins>
          <w:ins w:id="3610" w:author="zhhx" w:date="2024-10-17T11:47:23Z">
            <w:r>
              <w:rPr>
                <w:rFonts w:hint="eastAsia" w:ascii="宋体" w:hAnsi="宋体" w:eastAsia="宋体" w:cs="宋体"/>
                <w:sz w:val="24"/>
                <w:szCs w:val="24"/>
                <w:rPrChange w:id="3611" w:author="zhhx" w:date="2024-10-17T11:47:49Z">
                  <w:rPr/>
                </w:rPrChange>
              </w:rPr>
              <w:fldChar w:fldCharType="begin"/>
            </w:r>
          </w:ins>
          <w:ins w:id="3613" w:author="zhhx" w:date="2024-10-17T11:47:23Z">
            <w:r>
              <w:rPr>
                <w:rFonts w:hint="eastAsia" w:ascii="宋体" w:hAnsi="宋体" w:eastAsia="宋体" w:cs="宋体"/>
                <w:sz w:val="24"/>
                <w:szCs w:val="24"/>
                <w:rPrChange w:id="3614" w:author="zhhx" w:date="2024-10-17T11:47:49Z">
                  <w:rPr/>
                </w:rPrChange>
              </w:rPr>
              <w:instrText xml:space="preserve"> PAGEREF _Toc6703 \h </w:instrText>
            </w:r>
          </w:ins>
          <w:ins w:id="3616" w:author="zhhx" w:date="2024-10-17T11:47:23Z">
            <w:r>
              <w:rPr>
                <w:rFonts w:hint="eastAsia" w:ascii="宋体" w:hAnsi="宋体" w:eastAsia="宋体" w:cs="宋体"/>
                <w:sz w:val="24"/>
                <w:szCs w:val="24"/>
                <w:rPrChange w:id="3617" w:author="zhhx" w:date="2024-10-17T11:47:49Z">
                  <w:rPr/>
                </w:rPrChange>
              </w:rPr>
              <w:fldChar w:fldCharType="separate"/>
            </w:r>
          </w:ins>
          <w:ins w:id="3619" w:author="zhhx" w:date="2024-10-17T11:47:23Z">
            <w:r>
              <w:rPr>
                <w:rFonts w:hint="eastAsia" w:ascii="宋体" w:hAnsi="宋体" w:eastAsia="宋体" w:cs="宋体"/>
                <w:sz w:val="24"/>
                <w:szCs w:val="24"/>
                <w:rPrChange w:id="3620" w:author="zhhx" w:date="2024-10-17T11:47:49Z">
                  <w:rPr/>
                </w:rPrChange>
              </w:rPr>
              <w:t>126</w:t>
            </w:r>
          </w:ins>
          <w:ins w:id="3622" w:author="zhhx" w:date="2024-10-17T11:47:23Z">
            <w:r>
              <w:rPr>
                <w:rFonts w:hint="eastAsia" w:ascii="宋体" w:hAnsi="宋体" w:eastAsia="宋体" w:cs="宋体"/>
                <w:sz w:val="24"/>
                <w:szCs w:val="24"/>
                <w:rPrChange w:id="3623" w:author="zhhx" w:date="2024-10-17T11:47:49Z">
                  <w:rPr/>
                </w:rPrChange>
              </w:rPr>
              <w:fldChar w:fldCharType="end"/>
            </w:r>
          </w:ins>
          <w:ins w:id="3625" w:author="zhhx" w:date="2024-10-17T11:47:23Z">
            <w:r>
              <w:rPr>
                <w:rFonts w:hint="eastAsia" w:ascii="宋体" w:hAnsi="宋体" w:eastAsia="宋体" w:cs="宋体"/>
                <w:bCs/>
                <w:sz w:val="24"/>
                <w:szCs w:val="24"/>
                <w:lang w:val="zh-CN"/>
                <w:rPrChange w:id="3626" w:author="zhhx" w:date="2024-10-17T11:47:49Z">
                  <w:rPr>
                    <w:rFonts w:asciiTheme="minorEastAsia" w:hAnsiTheme="minorEastAsia"/>
                    <w:bCs/>
                    <w:lang w:val="zh-CN"/>
                  </w:rPr>
                </w:rPrChange>
              </w:rPr>
              <w:fldChar w:fldCharType="end"/>
            </w:r>
          </w:ins>
        </w:p>
        <w:p w14:paraId="42B39F96">
          <w:pPr>
            <w:pStyle w:val="25"/>
            <w:tabs>
              <w:tab w:val="right" w:leader="dot" w:pos="9075"/>
            </w:tabs>
            <w:spacing w:line="260" w:lineRule="auto"/>
            <w:rPr>
              <w:ins w:id="3629" w:author="zhhx" w:date="2024-10-17T11:47:23Z"/>
              <w:rFonts w:hint="eastAsia" w:ascii="宋体" w:hAnsi="宋体" w:eastAsia="宋体" w:cs="宋体"/>
              <w:sz w:val="24"/>
              <w:szCs w:val="24"/>
              <w:rPrChange w:id="3630" w:author="zhhx" w:date="2024-10-17T11:47:49Z">
                <w:rPr>
                  <w:ins w:id="3631" w:author="zhhx" w:date="2024-10-17T11:47:23Z"/>
                </w:rPr>
              </w:rPrChange>
            </w:rPr>
            <w:pPrChange w:id="3628" w:author="zhhx" w:date="2024-10-17T11:48:24Z">
              <w:pPr>
                <w:pStyle w:val="25"/>
                <w:tabs>
                  <w:tab w:val="right" w:leader="dot" w:pos="9075"/>
                </w:tabs>
              </w:pPr>
            </w:pPrChange>
          </w:pPr>
          <w:ins w:id="3632" w:author="zhhx" w:date="2024-10-17T11:47:23Z">
            <w:r>
              <w:rPr>
                <w:rFonts w:hint="eastAsia" w:ascii="宋体" w:hAnsi="宋体" w:eastAsia="宋体" w:cs="宋体"/>
                <w:bCs/>
                <w:sz w:val="24"/>
                <w:szCs w:val="24"/>
                <w:lang w:val="zh-CN"/>
                <w:rPrChange w:id="3633" w:author="zhhx" w:date="2024-10-17T11:47:49Z">
                  <w:rPr>
                    <w:rFonts w:asciiTheme="minorEastAsia" w:hAnsiTheme="minorEastAsia"/>
                    <w:bCs/>
                    <w:lang w:val="zh-CN"/>
                  </w:rPr>
                </w:rPrChange>
              </w:rPr>
              <w:fldChar w:fldCharType="begin"/>
            </w:r>
          </w:ins>
          <w:ins w:id="3635" w:author="zhhx" w:date="2024-10-17T11:47:23Z">
            <w:r>
              <w:rPr>
                <w:rFonts w:hint="eastAsia" w:ascii="宋体" w:hAnsi="宋体" w:eastAsia="宋体" w:cs="宋体"/>
                <w:bCs/>
                <w:sz w:val="24"/>
                <w:szCs w:val="24"/>
                <w:lang w:val="zh-CN"/>
                <w:rPrChange w:id="3636" w:author="zhhx" w:date="2024-10-17T11:47:49Z">
                  <w:rPr>
                    <w:rFonts w:asciiTheme="minorEastAsia" w:hAnsiTheme="minorEastAsia"/>
                    <w:bCs/>
                    <w:lang w:val="zh-CN"/>
                  </w:rPr>
                </w:rPrChange>
              </w:rPr>
              <w:instrText xml:space="preserve"> HYPERLINK \l _Toc17962 </w:instrText>
            </w:r>
          </w:ins>
          <w:ins w:id="3638" w:author="zhhx" w:date="2024-10-17T11:47:23Z">
            <w:r>
              <w:rPr>
                <w:rFonts w:hint="eastAsia" w:ascii="宋体" w:hAnsi="宋体" w:eastAsia="宋体" w:cs="宋体"/>
                <w:bCs/>
                <w:sz w:val="24"/>
                <w:szCs w:val="24"/>
                <w:lang w:val="zh-CN"/>
                <w:rPrChange w:id="3639" w:author="zhhx" w:date="2024-10-17T11:47:49Z">
                  <w:rPr>
                    <w:rFonts w:asciiTheme="minorEastAsia" w:hAnsiTheme="minorEastAsia"/>
                    <w:bCs/>
                    <w:lang w:val="zh-CN"/>
                  </w:rPr>
                </w:rPrChange>
              </w:rPr>
              <w:fldChar w:fldCharType="separate"/>
            </w:r>
          </w:ins>
          <w:ins w:id="3641" w:author="zhhx" w:date="2024-10-17T11:47:23Z">
            <w:r>
              <w:rPr>
                <w:rFonts w:hint="eastAsia" w:ascii="宋体" w:hAnsi="宋体" w:eastAsia="宋体" w:cs="宋体"/>
                <w:bCs/>
                <w:sz w:val="24"/>
                <w:szCs w:val="24"/>
                <w:rPrChange w:id="3642" w:author="zhhx" w:date="2024-10-17T11:47:49Z">
                  <w:rPr>
                    <w:rFonts w:hint="eastAsia" w:ascii="黑体" w:hAnsi="黑体" w:eastAsia="黑体"/>
                    <w:bCs/>
                  </w:rPr>
                </w:rPrChange>
              </w:rPr>
              <w:t>十、 需要说明的其他事项</w:t>
            </w:r>
          </w:ins>
          <w:ins w:id="3644" w:author="zhhx" w:date="2024-10-17T11:47:23Z">
            <w:r>
              <w:rPr>
                <w:rFonts w:hint="eastAsia" w:ascii="宋体" w:hAnsi="宋体" w:eastAsia="宋体" w:cs="宋体"/>
                <w:sz w:val="24"/>
                <w:szCs w:val="24"/>
                <w:rPrChange w:id="3645" w:author="zhhx" w:date="2024-10-17T11:47:49Z">
                  <w:rPr/>
                </w:rPrChange>
              </w:rPr>
              <w:tab/>
            </w:r>
          </w:ins>
          <w:ins w:id="3647" w:author="zhhx" w:date="2024-10-17T11:47:23Z">
            <w:r>
              <w:rPr>
                <w:rFonts w:hint="eastAsia" w:ascii="宋体" w:hAnsi="宋体" w:eastAsia="宋体" w:cs="宋体"/>
                <w:sz w:val="24"/>
                <w:szCs w:val="24"/>
                <w:rPrChange w:id="3648" w:author="zhhx" w:date="2024-10-17T11:47:49Z">
                  <w:rPr/>
                </w:rPrChange>
              </w:rPr>
              <w:fldChar w:fldCharType="begin"/>
            </w:r>
          </w:ins>
          <w:ins w:id="3650" w:author="zhhx" w:date="2024-10-17T11:47:23Z">
            <w:r>
              <w:rPr>
                <w:rFonts w:hint="eastAsia" w:ascii="宋体" w:hAnsi="宋体" w:eastAsia="宋体" w:cs="宋体"/>
                <w:sz w:val="24"/>
                <w:szCs w:val="24"/>
                <w:rPrChange w:id="3651" w:author="zhhx" w:date="2024-10-17T11:47:49Z">
                  <w:rPr/>
                </w:rPrChange>
              </w:rPr>
              <w:instrText xml:space="preserve"> PAGEREF _Toc17962 \h </w:instrText>
            </w:r>
          </w:ins>
          <w:ins w:id="3653" w:author="zhhx" w:date="2024-10-17T11:47:23Z">
            <w:r>
              <w:rPr>
                <w:rFonts w:hint="eastAsia" w:ascii="宋体" w:hAnsi="宋体" w:eastAsia="宋体" w:cs="宋体"/>
                <w:sz w:val="24"/>
                <w:szCs w:val="24"/>
                <w:rPrChange w:id="3654" w:author="zhhx" w:date="2024-10-17T11:47:49Z">
                  <w:rPr/>
                </w:rPrChange>
              </w:rPr>
              <w:fldChar w:fldCharType="separate"/>
            </w:r>
          </w:ins>
          <w:ins w:id="3656" w:author="zhhx" w:date="2024-10-17T11:47:23Z">
            <w:r>
              <w:rPr>
                <w:rFonts w:hint="eastAsia" w:ascii="宋体" w:hAnsi="宋体" w:eastAsia="宋体" w:cs="宋体"/>
                <w:sz w:val="24"/>
                <w:szCs w:val="24"/>
                <w:rPrChange w:id="3657" w:author="zhhx" w:date="2024-10-17T11:47:49Z">
                  <w:rPr/>
                </w:rPrChange>
              </w:rPr>
              <w:t>126</w:t>
            </w:r>
          </w:ins>
          <w:ins w:id="3659" w:author="zhhx" w:date="2024-10-17T11:47:23Z">
            <w:r>
              <w:rPr>
                <w:rFonts w:hint="eastAsia" w:ascii="宋体" w:hAnsi="宋体" w:eastAsia="宋体" w:cs="宋体"/>
                <w:sz w:val="24"/>
                <w:szCs w:val="24"/>
                <w:rPrChange w:id="3660" w:author="zhhx" w:date="2024-10-17T11:47:49Z">
                  <w:rPr/>
                </w:rPrChange>
              </w:rPr>
              <w:fldChar w:fldCharType="end"/>
            </w:r>
          </w:ins>
          <w:ins w:id="3662" w:author="zhhx" w:date="2024-10-17T11:47:23Z">
            <w:r>
              <w:rPr>
                <w:rFonts w:hint="eastAsia" w:ascii="宋体" w:hAnsi="宋体" w:eastAsia="宋体" w:cs="宋体"/>
                <w:bCs/>
                <w:sz w:val="24"/>
                <w:szCs w:val="24"/>
                <w:lang w:val="zh-CN"/>
                <w:rPrChange w:id="3663" w:author="zhhx" w:date="2024-10-17T11:47:49Z">
                  <w:rPr>
                    <w:rFonts w:asciiTheme="minorEastAsia" w:hAnsiTheme="minorEastAsia"/>
                    <w:bCs/>
                    <w:lang w:val="zh-CN"/>
                  </w:rPr>
                </w:rPrChange>
              </w:rPr>
              <w:fldChar w:fldCharType="end"/>
            </w:r>
          </w:ins>
        </w:p>
        <w:p w14:paraId="7FF6B5DB">
          <w:pPr>
            <w:pStyle w:val="28"/>
            <w:tabs>
              <w:tab w:val="right" w:leader="dot" w:pos="9075"/>
            </w:tabs>
            <w:spacing w:line="260" w:lineRule="auto"/>
            <w:rPr>
              <w:ins w:id="3666" w:author="zhhx" w:date="2024-10-17T11:47:23Z"/>
              <w:rFonts w:hint="eastAsia" w:ascii="宋体" w:hAnsi="宋体" w:eastAsia="宋体" w:cs="宋体"/>
              <w:sz w:val="24"/>
              <w:szCs w:val="24"/>
              <w:rPrChange w:id="3667" w:author="zhhx" w:date="2024-10-17T11:47:49Z">
                <w:rPr>
                  <w:ins w:id="3668" w:author="zhhx" w:date="2024-10-17T11:47:23Z"/>
                </w:rPr>
              </w:rPrChange>
            </w:rPr>
            <w:pPrChange w:id="3665" w:author="zhhx" w:date="2024-10-17T11:48:24Z">
              <w:pPr>
                <w:pStyle w:val="28"/>
                <w:tabs>
                  <w:tab w:val="right" w:leader="dot" w:pos="9075"/>
                </w:tabs>
              </w:pPr>
            </w:pPrChange>
          </w:pPr>
          <w:ins w:id="3669" w:author="zhhx" w:date="2024-10-17T11:47:23Z">
            <w:r>
              <w:rPr>
                <w:rFonts w:hint="eastAsia" w:ascii="宋体" w:hAnsi="宋体" w:eastAsia="宋体" w:cs="宋体"/>
                <w:bCs/>
                <w:sz w:val="24"/>
                <w:szCs w:val="24"/>
                <w:lang w:val="zh-CN"/>
                <w:rPrChange w:id="3670" w:author="zhhx" w:date="2024-10-17T11:47:49Z">
                  <w:rPr>
                    <w:rFonts w:asciiTheme="minorEastAsia" w:hAnsiTheme="minorEastAsia"/>
                    <w:bCs/>
                    <w:lang w:val="zh-CN"/>
                  </w:rPr>
                </w:rPrChange>
              </w:rPr>
              <w:fldChar w:fldCharType="begin"/>
            </w:r>
          </w:ins>
          <w:ins w:id="3672" w:author="zhhx" w:date="2024-10-17T11:47:23Z">
            <w:r>
              <w:rPr>
                <w:rFonts w:hint="eastAsia" w:ascii="宋体" w:hAnsi="宋体" w:eastAsia="宋体" w:cs="宋体"/>
                <w:bCs/>
                <w:sz w:val="24"/>
                <w:szCs w:val="24"/>
                <w:lang w:val="zh-CN"/>
                <w:rPrChange w:id="3673" w:author="zhhx" w:date="2024-10-17T11:47:49Z">
                  <w:rPr>
                    <w:rFonts w:asciiTheme="minorEastAsia" w:hAnsiTheme="minorEastAsia"/>
                    <w:bCs/>
                    <w:lang w:val="zh-CN"/>
                  </w:rPr>
                </w:rPrChange>
              </w:rPr>
              <w:instrText xml:space="preserve"> HYPERLINK \l _Toc8754 </w:instrText>
            </w:r>
          </w:ins>
          <w:ins w:id="3675" w:author="zhhx" w:date="2024-10-17T11:47:23Z">
            <w:r>
              <w:rPr>
                <w:rFonts w:hint="eastAsia" w:ascii="宋体" w:hAnsi="宋体" w:eastAsia="宋体" w:cs="宋体"/>
                <w:bCs/>
                <w:sz w:val="24"/>
                <w:szCs w:val="24"/>
                <w:lang w:val="zh-CN"/>
                <w:rPrChange w:id="3676" w:author="zhhx" w:date="2024-10-17T11:47:49Z">
                  <w:rPr>
                    <w:rFonts w:asciiTheme="minorEastAsia" w:hAnsiTheme="minorEastAsia"/>
                    <w:bCs/>
                    <w:lang w:val="zh-CN"/>
                  </w:rPr>
                </w:rPrChange>
              </w:rPr>
              <w:fldChar w:fldCharType="separate"/>
            </w:r>
          </w:ins>
          <w:ins w:id="3678" w:author="zhhx" w:date="2024-10-17T11:47:23Z">
            <w:r>
              <w:rPr>
                <w:rFonts w:hint="eastAsia" w:ascii="宋体" w:hAnsi="宋体" w:eastAsia="宋体" w:cs="宋体"/>
                <w:bCs/>
                <w:sz w:val="24"/>
                <w:szCs w:val="24"/>
                <w:rPrChange w:id="3679" w:author="zhhx" w:date="2024-10-17T11:47:49Z">
                  <w:rPr>
                    <w:rFonts w:hint="eastAsia" w:ascii="楷体" w:hAnsi="楷体" w:eastAsia="楷体"/>
                    <w:bCs/>
                  </w:rPr>
                </w:rPrChange>
              </w:rPr>
              <w:t>（一） 零星维修材料费用</w:t>
            </w:r>
          </w:ins>
          <w:ins w:id="3681" w:author="zhhx" w:date="2024-10-17T11:47:23Z">
            <w:r>
              <w:rPr>
                <w:rFonts w:hint="eastAsia" w:ascii="宋体" w:hAnsi="宋体" w:eastAsia="宋体" w:cs="宋体"/>
                <w:sz w:val="24"/>
                <w:szCs w:val="24"/>
                <w:rPrChange w:id="3682" w:author="zhhx" w:date="2024-10-17T11:47:49Z">
                  <w:rPr/>
                </w:rPrChange>
              </w:rPr>
              <w:tab/>
            </w:r>
          </w:ins>
          <w:ins w:id="3684" w:author="zhhx" w:date="2024-10-17T11:47:23Z">
            <w:r>
              <w:rPr>
                <w:rFonts w:hint="eastAsia" w:ascii="宋体" w:hAnsi="宋体" w:eastAsia="宋体" w:cs="宋体"/>
                <w:sz w:val="24"/>
                <w:szCs w:val="24"/>
                <w:rPrChange w:id="3685" w:author="zhhx" w:date="2024-10-17T11:47:49Z">
                  <w:rPr/>
                </w:rPrChange>
              </w:rPr>
              <w:fldChar w:fldCharType="begin"/>
            </w:r>
          </w:ins>
          <w:ins w:id="3687" w:author="zhhx" w:date="2024-10-17T11:47:23Z">
            <w:r>
              <w:rPr>
                <w:rFonts w:hint="eastAsia" w:ascii="宋体" w:hAnsi="宋体" w:eastAsia="宋体" w:cs="宋体"/>
                <w:sz w:val="24"/>
                <w:szCs w:val="24"/>
                <w:rPrChange w:id="3688" w:author="zhhx" w:date="2024-10-17T11:47:49Z">
                  <w:rPr/>
                </w:rPrChange>
              </w:rPr>
              <w:instrText xml:space="preserve"> PAGEREF _Toc8754 \h </w:instrText>
            </w:r>
          </w:ins>
          <w:ins w:id="3690" w:author="zhhx" w:date="2024-10-17T11:47:23Z">
            <w:r>
              <w:rPr>
                <w:rFonts w:hint="eastAsia" w:ascii="宋体" w:hAnsi="宋体" w:eastAsia="宋体" w:cs="宋体"/>
                <w:sz w:val="24"/>
                <w:szCs w:val="24"/>
                <w:rPrChange w:id="3691" w:author="zhhx" w:date="2024-10-17T11:47:49Z">
                  <w:rPr/>
                </w:rPrChange>
              </w:rPr>
              <w:fldChar w:fldCharType="separate"/>
            </w:r>
          </w:ins>
          <w:ins w:id="3693" w:author="zhhx" w:date="2024-10-17T11:47:23Z">
            <w:r>
              <w:rPr>
                <w:rFonts w:hint="eastAsia" w:ascii="宋体" w:hAnsi="宋体" w:eastAsia="宋体" w:cs="宋体"/>
                <w:sz w:val="24"/>
                <w:szCs w:val="24"/>
                <w:rPrChange w:id="3694" w:author="zhhx" w:date="2024-10-17T11:47:49Z">
                  <w:rPr/>
                </w:rPrChange>
              </w:rPr>
              <w:t>126</w:t>
            </w:r>
          </w:ins>
          <w:ins w:id="3696" w:author="zhhx" w:date="2024-10-17T11:47:23Z">
            <w:r>
              <w:rPr>
                <w:rFonts w:hint="eastAsia" w:ascii="宋体" w:hAnsi="宋体" w:eastAsia="宋体" w:cs="宋体"/>
                <w:sz w:val="24"/>
                <w:szCs w:val="24"/>
                <w:rPrChange w:id="3697" w:author="zhhx" w:date="2024-10-17T11:47:49Z">
                  <w:rPr/>
                </w:rPrChange>
              </w:rPr>
              <w:fldChar w:fldCharType="end"/>
            </w:r>
          </w:ins>
          <w:ins w:id="3699" w:author="zhhx" w:date="2024-10-17T11:47:23Z">
            <w:r>
              <w:rPr>
                <w:rFonts w:hint="eastAsia" w:ascii="宋体" w:hAnsi="宋体" w:eastAsia="宋体" w:cs="宋体"/>
                <w:bCs/>
                <w:sz w:val="24"/>
                <w:szCs w:val="24"/>
                <w:lang w:val="zh-CN"/>
                <w:rPrChange w:id="3700" w:author="zhhx" w:date="2024-10-17T11:47:49Z">
                  <w:rPr>
                    <w:rFonts w:asciiTheme="minorEastAsia" w:hAnsiTheme="minorEastAsia"/>
                    <w:bCs/>
                    <w:lang w:val="zh-CN"/>
                  </w:rPr>
                </w:rPrChange>
              </w:rPr>
              <w:fldChar w:fldCharType="end"/>
            </w:r>
          </w:ins>
        </w:p>
        <w:p w14:paraId="696C5444">
          <w:pPr>
            <w:pStyle w:val="28"/>
            <w:tabs>
              <w:tab w:val="right" w:leader="dot" w:pos="9075"/>
            </w:tabs>
            <w:spacing w:line="260" w:lineRule="auto"/>
            <w:rPr>
              <w:ins w:id="3703" w:author="zhhx" w:date="2024-10-17T11:47:23Z"/>
              <w:rFonts w:hint="eastAsia" w:ascii="宋体" w:hAnsi="宋体" w:eastAsia="宋体" w:cs="宋体"/>
              <w:sz w:val="24"/>
              <w:szCs w:val="24"/>
              <w:rPrChange w:id="3704" w:author="zhhx" w:date="2024-10-17T11:47:49Z">
                <w:rPr>
                  <w:ins w:id="3705" w:author="zhhx" w:date="2024-10-17T11:47:23Z"/>
                </w:rPr>
              </w:rPrChange>
            </w:rPr>
            <w:pPrChange w:id="3702" w:author="zhhx" w:date="2024-10-17T11:48:24Z">
              <w:pPr>
                <w:pStyle w:val="28"/>
                <w:tabs>
                  <w:tab w:val="right" w:leader="dot" w:pos="9075"/>
                </w:tabs>
              </w:pPr>
            </w:pPrChange>
          </w:pPr>
          <w:ins w:id="3706" w:author="zhhx" w:date="2024-10-17T11:47:23Z">
            <w:r>
              <w:rPr>
                <w:rFonts w:hint="eastAsia" w:ascii="宋体" w:hAnsi="宋体" w:eastAsia="宋体" w:cs="宋体"/>
                <w:bCs/>
                <w:sz w:val="24"/>
                <w:szCs w:val="24"/>
                <w:lang w:val="zh-CN"/>
                <w:rPrChange w:id="3707" w:author="zhhx" w:date="2024-10-17T11:47:49Z">
                  <w:rPr>
                    <w:rFonts w:asciiTheme="minorEastAsia" w:hAnsiTheme="minorEastAsia"/>
                    <w:bCs/>
                    <w:lang w:val="zh-CN"/>
                  </w:rPr>
                </w:rPrChange>
              </w:rPr>
              <w:fldChar w:fldCharType="begin"/>
            </w:r>
          </w:ins>
          <w:ins w:id="3709" w:author="zhhx" w:date="2024-10-17T11:47:23Z">
            <w:r>
              <w:rPr>
                <w:rFonts w:hint="eastAsia" w:ascii="宋体" w:hAnsi="宋体" w:eastAsia="宋体" w:cs="宋体"/>
                <w:bCs/>
                <w:sz w:val="24"/>
                <w:szCs w:val="24"/>
                <w:lang w:val="zh-CN"/>
                <w:rPrChange w:id="3710" w:author="zhhx" w:date="2024-10-17T11:47:49Z">
                  <w:rPr>
                    <w:rFonts w:asciiTheme="minorEastAsia" w:hAnsiTheme="minorEastAsia"/>
                    <w:bCs/>
                    <w:lang w:val="zh-CN"/>
                  </w:rPr>
                </w:rPrChange>
              </w:rPr>
              <w:instrText xml:space="preserve"> HYPERLINK \l _Toc18717 </w:instrText>
            </w:r>
          </w:ins>
          <w:ins w:id="3712" w:author="zhhx" w:date="2024-10-17T11:47:23Z">
            <w:r>
              <w:rPr>
                <w:rFonts w:hint="eastAsia" w:ascii="宋体" w:hAnsi="宋体" w:eastAsia="宋体" w:cs="宋体"/>
                <w:bCs/>
                <w:sz w:val="24"/>
                <w:szCs w:val="24"/>
                <w:lang w:val="zh-CN"/>
                <w:rPrChange w:id="3713" w:author="zhhx" w:date="2024-10-17T11:47:49Z">
                  <w:rPr>
                    <w:rFonts w:asciiTheme="minorEastAsia" w:hAnsiTheme="minorEastAsia"/>
                    <w:bCs/>
                    <w:lang w:val="zh-CN"/>
                  </w:rPr>
                </w:rPrChange>
              </w:rPr>
              <w:fldChar w:fldCharType="separate"/>
            </w:r>
          </w:ins>
          <w:ins w:id="3715" w:author="zhhx" w:date="2024-10-17T11:47:23Z">
            <w:r>
              <w:rPr>
                <w:rFonts w:hint="eastAsia" w:ascii="宋体" w:hAnsi="宋体" w:eastAsia="宋体" w:cs="宋体"/>
                <w:bCs/>
                <w:sz w:val="24"/>
                <w:szCs w:val="24"/>
                <w:rPrChange w:id="3716" w:author="zhhx" w:date="2024-10-17T11:47:49Z">
                  <w:rPr>
                    <w:rFonts w:hint="eastAsia" w:ascii="楷体" w:hAnsi="楷体" w:eastAsia="楷体"/>
                    <w:bCs/>
                  </w:rPr>
                </w:rPrChange>
              </w:rPr>
              <w:t>（二） 低值易耗品费用</w:t>
            </w:r>
          </w:ins>
          <w:ins w:id="3718" w:author="zhhx" w:date="2024-10-17T11:47:23Z">
            <w:r>
              <w:rPr>
                <w:rFonts w:hint="eastAsia" w:ascii="宋体" w:hAnsi="宋体" w:eastAsia="宋体" w:cs="宋体"/>
                <w:sz w:val="24"/>
                <w:szCs w:val="24"/>
                <w:rPrChange w:id="3719" w:author="zhhx" w:date="2024-10-17T11:47:49Z">
                  <w:rPr/>
                </w:rPrChange>
              </w:rPr>
              <w:tab/>
            </w:r>
          </w:ins>
          <w:ins w:id="3721" w:author="zhhx" w:date="2024-10-17T11:47:23Z">
            <w:r>
              <w:rPr>
                <w:rFonts w:hint="eastAsia" w:ascii="宋体" w:hAnsi="宋体" w:eastAsia="宋体" w:cs="宋体"/>
                <w:sz w:val="24"/>
                <w:szCs w:val="24"/>
                <w:rPrChange w:id="3722" w:author="zhhx" w:date="2024-10-17T11:47:49Z">
                  <w:rPr/>
                </w:rPrChange>
              </w:rPr>
              <w:fldChar w:fldCharType="begin"/>
            </w:r>
          </w:ins>
          <w:ins w:id="3724" w:author="zhhx" w:date="2024-10-17T11:47:23Z">
            <w:r>
              <w:rPr>
                <w:rFonts w:hint="eastAsia" w:ascii="宋体" w:hAnsi="宋体" w:eastAsia="宋体" w:cs="宋体"/>
                <w:sz w:val="24"/>
                <w:szCs w:val="24"/>
                <w:rPrChange w:id="3725" w:author="zhhx" w:date="2024-10-17T11:47:49Z">
                  <w:rPr/>
                </w:rPrChange>
              </w:rPr>
              <w:instrText xml:space="preserve"> PAGEREF _Toc18717 \h </w:instrText>
            </w:r>
          </w:ins>
          <w:ins w:id="3727" w:author="zhhx" w:date="2024-10-17T11:47:23Z">
            <w:r>
              <w:rPr>
                <w:rFonts w:hint="eastAsia" w:ascii="宋体" w:hAnsi="宋体" w:eastAsia="宋体" w:cs="宋体"/>
                <w:sz w:val="24"/>
                <w:szCs w:val="24"/>
                <w:rPrChange w:id="3728" w:author="zhhx" w:date="2024-10-17T11:47:49Z">
                  <w:rPr/>
                </w:rPrChange>
              </w:rPr>
              <w:fldChar w:fldCharType="separate"/>
            </w:r>
          </w:ins>
          <w:ins w:id="3730" w:author="zhhx" w:date="2024-10-17T11:47:23Z">
            <w:r>
              <w:rPr>
                <w:rFonts w:hint="eastAsia" w:ascii="宋体" w:hAnsi="宋体" w:eastAsia="宋体" w:cs="宋体"/>
                <w:sz w:val="24"/>
                <w:szCs w:val="24"/>
                <w:rPrChange w:id="3731" w:author="zhhx" w:date="2024-10-17T11:47:49Z">
                  <w:rPr/>
                </w:rPrChange>
              </w:rPr>
              <w:t>126</w:t>
            </w:r>
          </w:ins>
          <w:ins w:id="3733" w:author="zhhx" w:date="2024-10-17T11:47:23Z">
            <w:r>
              <w:rPr>
                <w:rFonts w:hint="eastAsia" w:ascii="宋体" w:hAnsi="宋体" w:eastAsia="宋体" w:cs="宋体"/>
                <w:sz w:val="24"/>
                <w:szCs w:val="24"/>
                <w:rPrChange w:id="3734" w:author="zhhx" w:date="2024-10-17T11:47:49Z">
                  <w:rPr/>
                </w:rPrChange>
              </w:rPr>
              <w:fldChar w:fldCharType="end"/>
            </w:r>
          </w:ins>
          <w:ins w:id="3736" w:author="zhhx" w:date="2024-10-17T11:47:23Z">
            <w:r>
              <w:rPr>
                <w:rFonts w:hint="eastAsia" w:ascii="宋体" w:hAnsi="宋体" w:eastAsia="宋体" w:cs="宋体"/>
                <w:bCs/>
                <w:sz w:val="24"/>
                <w:szCs w:val="24"/>
                <w:lang w:val="zh-CN"/>
                <w:rPrChange w:id="3737" w:author="zhhx" w:date="2024-10-17T11:47:49Z">
                  <w:rPr>
                    <w:rFonts w:asciiTheme="minorEastAsia" w:hAnsiTheme="minorEastAsia"/>
                    <w:bCs/>
                    <w:lang w:val="zh-CN"/>
                  </w:rPr>
                </w:rPrChange>
              </w:rPr>
              <w:fldChar w:fldCharType="end"/>
            </w:r>
          </w:ins>
        </w:p>
        <w:p w14:paraId="43DD4837">
          <w:pPr>
            <w:pStyle w:val="28"/>
            <w:tabs>
              <w:tab w:val="right" w:leader="dot" w:pos="9075"/>
            </w:tabs>
            <w:spacing w:line="260" w:lineRule="auto"/>
            <w:rPr>
              <w:ins w:id="3740" w:author="zhhx" w:date="2024-10-17T11:47:23Z"/>
              <w:rFonts w:hint="eastAsia" w:ascii="宋体" w:hAnsi="宋体" w:eastAsia="宋体" w:cs="宋体"/>
              <w:sz w:val="24"/>
              <w:szCs w:val="24"/>
              <w:rPrChange w:id="3741" w:author="zhhx" w:date="2024-10-17T11:47:49Z">
                <w:rPr>
                  <w:ins w:id="3742" w:author="zhhx" w:date="2024-10-17T11:47:23Z"/>
                </w:rPr>
              </w:rPrChange>
            </w:rPr>
            <w:pPrChange w:id="3739" w:author="zhhx" w:date="2024-10-17T11:48:24Z">
              <w:pPr>
                <w:pStyle w:val="28"/>
                <w:tabs>
                  <w:tab w:val="right" w:leader="dot" w:pos="9075"/>
                </w:tabs>
              </w:pPr>
            </w:pPrChange>
          </w:pPr>
          <w:ins w:id="3743" w:author="zhhx" w:date="2024-10-17T11:47:23Z">
            <w:r>
              <w:rPr>
                <w:rFonts w:hint="eastAsia" w:ascii="宋体" w:hAnsi="宋体" w:eastAsia="宋体" w:cs="宋体"/>
                <w:bCs/>
                <w:sz w:val="24"/>
                <w:szCs w:val="24"/>
                <w:lang w:val="zh-CN"/>
                <w:rPrChange w:id="3744" w:author="zhhx" w:date="2024-10-17T11:47:49Z">
                  <w:rPr>
                    <w:rFonts w:asciiTheme="minorEastAsia" w:hAnsiTheme="minorEastAsia"/>
                    <w:bCs/>
                    <w:lang w:val="zh-CN"/>
                  </w:rPr>
                </w:rPrChange>
              </w:rPr>
              <w:fldChar w:fldCharType="begin"/>
            </w:r>
          </w:ins>
          <w:ins w:id="3746" w:author="zhhx" w:date="2024-10-17T11:47:23Z">
            <w:r>
              <w:rPr>
                <w:rFonts w:hint="eastAsia" w:ascii="宋体" w:hAnsi="宋体" w:eastAsia="宋体" w:cs="宋体"/>
                <w:bCs/>
                <w:sz w:val="24"/>
                <w:szCs w:val="24"/>
                <w:lang w:val="zh-CN"/>
                <w:rPrChange w:id="3747" w:author="zhhx" w:date="2024-10-17T11:47:49Z">
                  <w:rPr>
                    <w:rFonts w:asciiTheme="minorEastAsia" w:hAnsiTheme="minorEastAsia"/>
                    <w:bCs/>
                    <w:lang w:val="zh-CN"/>
                  </w:rPr>
                </w:rPrChange>
              </w:rPr>
              <w:instrText xml:space="preserve"> HYPERLINK \l _Toc21127 </w:instrText>
            </w:r>
          </w:ins>
          <w:ins w:id="3749" w:author="zhhx" w:date="2024-10-17T11:47:23Z">
            <w:r>
              <w:rPr>
                <w:rFonts w:hint="eastAsia" w:ascii="宋体" w:hAnsi="宋体" w:eastAsia="宋体" w:cs="宋体"/>
                <w:bCs/>
                <w:sz w:val="24"/>
                <w:szCs w:val="24"/>
                <w:lang w:val="zh-CN"/>
                <w:rPrChange w:id="3750" w:author="zhhx" w:date="2024-10-17T11:47:49Z">
                  <w:rPr>
                    <w:rFonts w:asciiTheme="minorEastAsia" w:hAnsiTheme="minorEastAsia"/>
                    <w:bCs/>
                    <w:lang w:val="zh-CN"/>
                  </w:rPr>
                </w:rPrChange>
              </w:rPr>
              <w:fldChar w:fldCharType="separate"/>
            </w:r>
          </w:ins>
          <w:ins w:id="3752" w:author="zhhx" w:date="2024-10-17T11:47:23Z">
            <w:r>
              <w:rPr>
                <w:rFonts w:hint="eastAsia" w:ascii="宋体" w:hAnsi="宋体" w:eastAsia="宋体" w:cs="宋体"/>
                <w:bCs/>
                <w:sz w:val="24"/>
                <w:szCs w:val="24"/>
                <w:rPrChange w:id="3753" w:author="zhhx" w:date="2024-10-17T11:47:49Z">
                  <w:rPr>
                    <w:rFonts w:hint="eastAsia" w:ascii="楷体" w:hAnsi="楷体" w:eastAsia="楷体"/>
                    <w:bCs/>
                  </w:rPr>
                </w:rPrChange>
              </w:rPr>
              <w:t>（三） 苗木费用</w:t>
            </w:r>
          </w:ins>
          <w:ins w:id="3755" w:author="zhhx" w:date="2024-10-17T11:47:23Z">
            <w:r>
              <w:rPr>
                <w:rFonts w:hint="eastAsia" w:ascii="宋体" w:hAnsi="宋体" w:eastAsia="宋体" w:cs="宋体"/>
                <w:sz w:val="24"/>
                <w:szCs w:val="24"/>
                <w:rPrChange w:id="3756" w:author="zhhx" w:date="2024-10-17T11:47:49Z">
                  <w:rPr/>
                </w:rPrChange>
              </w:rPr>
              <w:tab/>
            </w:r>
          </w:ins>
          <w:ins w:id="3758" w:author="zhhx" w:date="2024-10-17T11:47:23Z">
            <w:r>
              <w:rPr>
                <w:rFonts w:hint="eastAsia" w:ascii="宋体" w:hAnsi="宋体" w:eastAsia="宋体" w:cs="宋体"/>
                <w:sz w:val="24"/>
                <w:szCs w:val="24"/>
                <w:rPrChange w:id="3759" w:author="zhhx" w:date="2024-10-17T11:47:49Z">
                  <w:rPr/>
                </w:rPrChange>
              </w:rPr>
              <w:fldChar w:fldCharType="begin"/>
            </w:r>
          </w:ins>
          <w:ins w:id="3761" w:author="zhhx" w:date="2024-10-17T11:47:23Z">
            <w:r>
              <w:rPr>
                <w:rFonts w:hint="eastAsia" w:ascii="宋体" w:hAnsi="宋体" w:eastAsia="宋体" w:cs="宋体"/>
                <w:sz w:val="24"/>
                <w:szCs w:val="24"/>
                <w:rPrChange w:id="3762" w:author="zhhx" w:date="2024-10-17T11:47:49Z">
                  <w:rPr/>
                </w:rPrChange>
              </w:rPr>
              <w:instrText xml:space="preserve"> PAGEREF _Toc21127 \h </w:instrText>
            </w:r>
          </w:ins>
          <w:ins w:id="3764" w:author="zhhx" w:date="2024-10-17T11:47:23Z">
            <w:r>
              <w:rPr>
                <w:rFonts w:hint="eastAsia" w:ascii="宋体" w:hAnsi="宋体" w:eastAsia="宋体" w:cs="宋体"/>
                <w:sz w:val="24"/>
                <w:szCs w:val="24"/>
                <w:rPrChange w:id="3765" w:author="zhhx" w:date="2024-10-17T11:47:49Z">
                  <w:rPr/>
                </w:rPrChange>
              </w:rPr>
              <w:fldChar w:fldCharType="separate"/>
            </w:r>
          </w:ins>
          <w:ins w:id="3767" w:author="zhhx" w:date="2024-10-17T11:47:23Z">
            <w:r>
              <w:rPr>
                <w:rFonts w:hint="eastAsia" w:ascii="宋体" w:hAnsi="宋体" w:eastAsia="宋体" w:cs="宋体"/>
                <w:sz w:val="24"/>
                <w:szCs w:val="24"/>
                <w:rPrChange w:id="3768" w:author="zhhx" w:date="2024-10-17T11:47:49Z">
                  <w:rPr/>
                </w:rPrChange>
              </w:rPr>
              <w:t>126</w:t>
            </w:r>
          </w:ins>
          <w:ins w:id="3770" w:author="zhhx" w:date="2024-10-17T11:47:23Z">
            <w:r>
              <w:rPr>
                <w:rFonts w:hint="eastAsia" w:ascii="宋体" w:hAnsi="宋体" w:eastAsia="宋体" w:cs="宋体"/>
                <w:sz w:val="24"/>
                <w:szCs w:val="24"/>
                <w:rPrChange w:id="3771" w:author="zhhx" w:date="2024-10-17T11:47:49Z">
                  <w:rPr/>
                </w:rPrChange>
              </w:rPr>
              <w:fldChar w:fldCharType="end"/>
            </w:r>
          </w:ins>
          <w:ins w:id="3773" w:author="zhhx" w:date="2024-10-17T11:47:23Z">
            <w:r>
              <w:rPr>
                <w:rFonts w:hint="eastAsia" w:ascii="宋体" w:hAnsi="宋体" w:eastAsia="宋体" w:cs="宋体"/>
                <w:bCs/>
                <w:sz w:val="24"/>
                <w:szCs w:val="24"/>
                <w:lang w:val="zh-CN"/>
                <w:rPrChange w:id="3774" w:author="zhhx" w:date="2024-10-17T11:47:49Z">
                  <w:rPr>
                    <w:rFonts w:asciiTheme="minorEastAsia" w:hAnsiTheme="minorEastAsia"/>
                    <w:bCs/>
                    <w:lang w:val="zh-CN"/>
                  </w:rPr>
                </w:rPrChange>
              </w:rPr>
              <w:fldChar w:fldCharType="end"/>
            </w:r>
          </w:ins>
        </w:p>
        <w:p w14:paraId="43C6908D">
          <w:pPr>
            <w:pStyle w:val="28"/>
            <w:tabs>
              <w:tab w:val="right" w:leader="dot" w:pos="9075"/>
            </w:tabs>
            <w:spacing w:line="260" w:lineRule="auto"/>
            <w:rPr>
              <w:ins w:id="3777" w:author="zhhx" w:date="2024-10-17T11:47:23Z"/>
              <w:rFonts w:hint="eastAsia" w:ascii="宋体" w:hAnsi="宋体" w:eastAsia="宋体" w:cs="宋体"/>
              <w:sz w:val="24"/>
              <w:szCs w:val="24"/>
              <w:rPrChange w:id="3778" w:author="zhhx" w:date="2024-10-17T11:47:49Z">
                <w:rPr>
                  <w:ins w:id="3779" w:author="zhhx" w:date="2024-10-17T11:47:23Z"/>
                </w:rPr>
              </w:rPrChange>
            </w:rPr>
            <w:pPrChange w:id="3776" w:author="zhhx" w:date="2024-10-17T11:48:24Z">
              <w:pPr>
                <w:pStyle w:val="28"/>
                <w:tabs>
                  <w:tab w:val="right" w:leader="dot" w:pos="9075"/>
                </w:tabs>
              </w:pPr>
            </w:pPrChange>
          </w:pPr>
          <w:ins w:id="3780" w:author="zhhx" w:date="2024-10-17T11:47:23Z">
            <w:r>
              <w:rPr>
                <w:rFonts w:hint="eastAsia" w:ascii="宋体" w:hAnsi="宋体" w:eastAsia="宋体" w:cs="宋体"/>
                <w:bCs/>
                <w:sz w:val="24"/>
                <w:szCs w:val="24"/>
                <w:lang w:val="zh-CN"/>
                <w:rPrChange w:id="3781" w:author="zhhx" w:date="2024-10-17T11:47:49Z">
                  <w:rPr>
                    <w:rFonts w:asciiTheme="minorEastAsia" w:hAnsiTheme="minorEastAsia"/>
                    <w:bCs/>
                    <w:lang w:val="zh-CN"/>
                  </w:rPr>
                </w:rPrChange>
              </w:rPr>
              <w:fldChar w:fldCharType="begin"/>
            </w:r>
          </w:ins>
          <w:ins w:id="3783" w:author="zhhx" w:date="2024-10-17T11:47:23Z">
            <w:r>
              <w:rPr>
                <w:rFonts w:hint="eastAsia" w:ascii="宋体" w:hAnsi="宋体" w:eastAsia="宋体" w:cs="宋体"/>
                <w:bCs/>
                <w:sz w:val="24"/>
                <w:szCs w:val="24"/>
                <w:lang w:val="zh-CN"/>
                <w:rPrChange w:id="3784" w:author="zhhx" w:date="2024-10-17T11:47:49Z">
                  <w:rPr>
                    <w:rFonts w:asciiTheme="minorEastAsia" w:hAnsiTheme="minorEastAsia"/>
                    <w:bCs/>
                    <w:lang w:val="zh-CN"/>
                  </w:rPr>
                </w:rPrChange>
              </w:rPr>
              <w:instrText xml:space="preserve"> HYPERLINK \l _Toc28218 </w:instrText>
            </w:r>
          </w:ins>
          <w:ins w:id="3786" w:author="zhhx" w:date="2024-10-17T11:47:23Z">
            <w:r>
              <w:rPr>
                <w:rFonts w:hint="eastAsia" w:ascii="宋体" w:hAnsi="宋体" w:eastAsia="宋体" w:cs="宋体"/>
                <w:bCs/>
                <w:sz w:val="24"/>
                <w:szCs w:val="24"/>
                <w:lang w:val="zh-CN"/>
                <w:rPrChange w:id="3787" w:author="zhhx" w:date="2024-10-17T11:47:49Z">
                  <w:rPr>
                    <w:rFonts w:asciiTheme="minorEastAsia" w:hAnsiTheme="minorEastAsia"/>
                    <w:bCs/>
                    <w:lang w:val="zh-CN"/>
                  </w:rPr>
                </w:rPrChange>
              </w:rPr>
              <w:fldChar w:fldCharType="separate"/>
            </w:r>
          </w:ins>
          <w:ins w:id="3789" w:author="zhhx" w:date="2024-10-17T11:47:23Z">
            <w:r>
              <w:rPr>
                <w:rFonts w:hint="eastAsia" w:ascii="宋体" w:hAnsi="宋体" w:eastAsia="宋体" w:cs="宋体"/>
                <w:bCs/>
                <w:sz w:val="24"/>
                <w:szCs w:val="24"/>
                <w:rPrChange w:id="3790" w:author="zhhx" w:date="2024-10-17T11:47:49Z">
                  <w:rPr>
                    <w:rFonts w:hint="eastAsia" w:ascii="楷体" w:hAnsi="楷体" w:eastAsia="楷体"/>
                    <w:bCs/>
                  </w:rPr>
                </w:rPrChange>
              </w:rPr>
              <w:t>（四） 客耗品费用</w:t>
            </w:r>
          </w:ins>
          <w:ins w:id="3792" w:author="zhhx" w:date="2024-10-17T11:47:23Z">
            <w:r>
              <w:rPr>
                <w:rFonts w:hint="eastAsia" w:ascii="宋体" w:hAnsi="宋体" w:eastAsia="宋体" w:cs="宋体"/>
                <w:sz w:val="24"/>
                <w:szCs w:val="24"/>
                <w:rPrChange w:id="3793" w:author="zhhx" w:date="2024-10-17T11:47:49Z">
                  <w:rPr/>
                </w:rPrChange>
              </w:rPr>
              <w:tab/>
            </w:r>
          </w:ins>
          <w:ins w:id="3795" w:author="zhhx" w:date="2024-10-17T11:47:23Z">
            <w:r>
              <w:rPr>
                <w:rFonts w:hint="eastAsia" w:ascii="宋体" w:hAnsi="宋体" w:eastAsia="宋体" w:cs="宋体"/>
                <w:sz w:val="24"/>
                <w:szCs w:val="24"/>
                <w:rPrChange w:id="3796" w:author="zhhx" w:date="2024-10-17T11:47:49Z">
                  <w:rPr/>
                </w:rPrChange>
              </w:rPr>
              <w:fldChar w:fldCharType="begin"/>
            </w:r>
          </w:ins>
          <w:ins w:id="3798" w:author="zhhx" w:date="2024-10-17T11:47:23Z">
            <w:r>
              <w:rPr>
                <w:rFonts w:hint="eastAsia" w:ascii="宋体" w:hAnsi="宋体" w:eastAsia="宋体" w:cs="宋体"/>
                <w:sz w:val="24"/>
                <w:szCs w:val="24"/>
                <w:rPrChange w:id="3799" w:author="zhhx" w:date="2024-10-17T11:47:49Z">
                  <w:rPr/>
                </w:rPrChange>
              </w:rPr>
              <w:instrText xml:space="preserve"> PAGEREF _Toc28218 \h </w:instrText>
            </w:r>
          </w:ins>
          <w:ins w:id="3801" w:author="zhhx" w:date="2024-10-17T11:47:23Z">
            <w:r>
              <w:rPr>
                <w:rFonts w:hint="eastAsia" w:ascii="宋体" w:hAnsi="宋体" w:eastAsia="宋体" w:cs="宋体"/>
                <w:sz w:val="24"/>
                <w:szCs w:val="24"/>
                <w:rPrChange w:id="3802" w:author="zhhx" w:date="2024-10-17T11:47:49Z">
                  <w:rPr/>
                </w:rPrChange>
              </w:rPr>
              <w:fldChar w:fldCharType="separate"/>
            </w:r>
          </w:ins>
          <w:ins w:id="3804" w:author="zhhx" w:date="2024-10-17T11:47:23Z">
            <w:r>
              <w:rPr>
                <w:rFonts w:hint="eastAsia" w:ascii="宋体" w:hAnsi="宋体" w:eastAsia="宋体" w:cs="宋体"/>
                <w:sz w:val="24"/>
                <w:szCs w:val="24"/>
                <w:rPrChange w:id="3805" w:author="zhhx" w:date="2024-10-17T11:47:49Z">
                  <w:rPr/>
                </w:rPrChange>
              </w:rPr>
              <w:t>127</w:t>
            </w:r>
          </w:ins>
          <w:ins w:id="3807" w:author="zhhx" w:date="2024-10-17T11:47:23Z">
            <w:r>
              <w:rPr>
                <w:rFonts w:hint="eastAsia" w:ascii="宋体" w:hAnsi="宋体" w:eastAsia="宋体" w:cs="宋体"/>
                <w:sz w:val="24"/>
                <w:szCs w:val="24"/>
                <w:rPrChange w:id="3808" w:author="zhhx" w:date="2024-10-17T11:47:49Z">
                  <w:rPr/>
                </w:rPrChange>
              </w:rPr>
              <w:fldChar w:fldCharType="end"/>
            </w:r>
          </w:ins>
          <w:ins w:id="3810" w:author="zhhx" w:date="2024-10-17T11:47:23Z">
            <w:r>
              <w:rPr>
                <w:rFonts w:hint="eastAsia" w:ascii="宋体" w:hAnsi="宋体" w:eastAsia="宋体" w:cs="宋体"/>
                <w:bCs/>
                <w:sz w:val="24"/>
                <w:szCs w:val="24"/>
                <w:lang w:val="zh-CN"/>
                <w:rPrChange w:id="3811" w:author="zhhx" w:date="2024-10-17T11:47:49Z">
                  <w:rPr>
                    <w:rFonts w:asciiTheme="minorEastAsia" w:hAnsiTheme="minorEastAsia"/>
                    <w:bCs/>
                    <w:lang w:val="zh-CN"/>
                  </w:rPr>
                </w:rPrChange>
              </w:rPr>
              <w:fldChar w:fldCharType="end"/>
            </w:r>
          </w:ins>
        </w:p>
        <w:p w14:paraId="0AAEFEA3">
          <w:pPr>
            <w:pStyle w:val="25"/>
            <w:tabs>
              <w:tab w:val="right" w:leader="dot" w:pos="9075"/>
            </w:tabs>
            <w:spacing w:line="260" w:lineRule="auto"/>
            <w:rPr>
              <w:ins w:id="3814" w:author="zhhx" w:date="2024-10-17T11:47:23Z"/>
            </w:rPr>
            <w:pPrChange w:id="3813" w:author="zhhx" w:date="2024-10-17T11:48:24Z">
              <w:pPr>
                <w:pStyle w:val="25"/>
                <w:tabs>
                  <w:tab w:val="right" w:leader="dot" w:pos="9075"/>
                </w:tabs>
              </w:pPr>
            </w:pPrChange>
          </w:pPr>
          <w:ins w:id="3815" w:author="zhhx" w:date="2024-10-17T11:47:23Z">
            <w:r>
              <w:rPr>
                <w:rFonts w:hint="eastAsia" w:ascii="宋体" w:hAnsi="宋体" w:eastAsia="宋体" w:cs="宋体"/>
                <w:bCs/>
                <w:sz w:val="24"/>
                <w:szCs w:val="24"/>
                <w:lang w:val="zh-CN"/>
                <w:rPrChange w:id="3816" w:author="zhhx" w:date="2024-10-17T11:47:49Z">
                  <w:rPr>
                    <w:rFonts w:asciiTheme="minorEastAsia" w:hAnsiTheme="minorEastAsia"/>
                    <w:bCs/>
                    <w:lang w:val="zh-CN"/>
                  </w:rPr>
                </w:rPrChange>
              </w:rPr>
              <w:fldChar w:fldCharType="begin"/>
            </w:r>
          </w:ins>
          <w:ins w:id="3818" w:author="zhhx" w:date="2024-10-17T11:47:23Z">
            <w:r>
              <w:rPr>
                <w:rFonts w:hint="eastAsia" w:ascii="宋体" w:hAnsi="宋体" w:eastAsia="宋体" w:cs="宋体"/>
                <w:bCs/>
                <w:sz w:val="24"/>
                <w:szCs w:val="24"/>
                <w:lang w:val="zh-CN"/>
                <w:rPrChange w:id="3819" w:author="zhhx" w:date="2024-10-17T11:47:49Z">
                  <w:rPr>
                    <w:rFonts w:asciiTheme="minorEastAsia" w:hAnsiTheme="minorEastAsia"/>
                    <w:bCs/>
                    <w:lang w:val="zh-CN"/>
                  </w:rPr>
                </w:rPrChange>
              </w:rPr>
              <w:instrText xml:space="preserve"> HYPERLINK \l _Toc7163 </w:instrText>
            </w:r>
          </w:ins>
          <w:ins w:id="3821" w:author="zhhx" w:date="2024-10-17T11:47:23Z">
            <w:r>
              <w:rPr>
                <w:rFonts w:hint="eastAsia" w:ascii="宋体" w:hAnsi="宋体" w:eastAsia="宋体" w:cs="宋体"/>
                <w:bCs/>
                <w:sz w:val="24"/>
                <w:szCs w:val="24"/>
                <w:lang w:val="zh-CN"/>
                <w:rPrChange w:id="3822" w:author="zhhx" w:date="2024-10-17T11:47:49Z">
                  <w:rPr>
                    <w:rFonts w:asciiTheme="minorEastAsia" w:hAnsiTheme="minorEastAsia"/>
                    <w:bCs/>
                    <w:lang w:val="zh-CN"/>
                  </w:rPr>
                </w:rPrChange>
              </w:rPr>
              <w:fldChar w:fldCharType="separate"/>
            </w:r>
          </w:ins>
          <w:ins w:id="3824" w:author="zhhx" w:date="2024-10-17T11:47:23Z">
            <w:r>
              <w:rPr>
                <w:rFonts w:hint="eastAsia" w:ascii="宋体" w:hAnsi="宋体" w:eastAsia="宋体" w:cs="宋体"/>
                <w:bCs/>
                <w:sz w:val="24"/>
                <w:szCs w:val="24"/>
                <w:rPrChange w:id="3825" w:author="zhhx" w:date="2024-10-17T11:47:49Z">
                  <w:rPr>
                    <w:rFonts w:hint="eastAsia" w:ascii="黑体" w:hAnsi="黑体" w:eastAsia="黑体"/>
                    <w:bCs/>
                  </w:rPr>
                </w:rPrChange>
              </w:rPr>
              <w:t>十一、 本项目需落实的其他政府采购政策</w:t>
            </w:r>
          </w:ins>
          <w:ins w:id="3827" w:author="zhhx" w:date="2024-10-17T11:47:23Z">
            <w:r>
              <w:rPr>
                <w:rFonts w:hint="eastAsia" w:ascii="宋体" w:hAnsi="宋体" w:eastAsia="宋体" w:cs="宋体"/>
                <w:sz w:val="24"/>
                <w:szCs w:val="24"/>
                <w:rPrChange w:id="3828" w:author="zhhx" w:date="2024-10-17T11:47:49Z">
                  <w:rPr/>
                </w:rPrChange>
              </w:rPr>
              <w:tab/>
            </w:r>
          </w:ins>
          <w:ins w:id="3830" w:author="zhhx" w:date="2024-10-17T11:47:23Z">
            <w:r>
              <w:rPr>
                <w:rFonts w:hint="eastAsia" w:ascii="宋体" w:hAnsi="宋体" w:eastAsia="宋体" w:cs="宋体"/>
                <w:sz w:val="24"/>
                <w:szCs w:val="24"/>
                <w:rPrChange w:id="3831" w:author="zhhx" w:date="2024-10-17T11:47:49Z">
                  <w:rPr/>
                </w:rPrChange>
              </w:rPr>
              <w:fldChar w:fldCharType="begin"/>
            </w:r>
          </w:ins>
          <w:ins w:id="3833" w:author="zhhx" w:date="2024-10-17T11:47:23Z">
            <w:r>
              <w:rPr>
                <w:rFonts w:hint="eastAsia" w:ascii="宋体" w:hAnsi="宋体" w:eastAsia="宋体" w:cs="宋体"/>
                <w:sz w:val="24"/>
                <w:szCs w:val="24"/>
                <w:rPrChange w:id="3834" w:author="zhhx" w:date="2024-10-17T11:47:49Z">
                  <w:rPr/>
                </w:rPrChange>
              </w:rPr>
              <w:instrText xml:space="preserve"> PAGEREF _Toc7163 \h </w:instrText>
            </w:r>
          </w:ins>
          <w:ins w:id="3836" w:author="zhhx" w:date="2024-10-17T11:47:23Z">
            <w:r>
              <w:rPr>
                <w:rFonts w:hint="eastAsia" w:ascii="宋体" w:hAnsi="宋体" w:eastAsia="宋体" w:cs="宋体"/>
                <w:sz w:val="24"/>
                <w:szCs w:val="24"/>
                <w:rPrChange w:id="3837" w:author="zhhx" w:date="2024-10-17T11:47:49Z">
                  <w:rPr/>
                </w:rPrChange>
              </w:rPr>
              <w:fldChar w:fldCharType="separate"/>
            </w:r>
          </w:ins>
          <w:ins w:id="3839" w:author="zhhx" w:date="2024-10-17T11:47:23Z">
            <w:r>
              <w:rPr>
                <w:rFonts w:hint="eastAsia" w:ascii="宋体" w:hAnsi="宋体" w:eastAsia="宋体" w:cs="宋体"/>
                <w:sz w:val="24"/>
                <w:szCs w:val="24"/>
                <w:rPrChange w:id="3840" w:author="zhhx" w:date="2024-10-17T11:47:49Z">
                  <w:rPr/>
                </w:rPrChange>
              </w:rPr>
              <w:t>127</w:t>
            </w:r>
          </w:ins>
          <w:ins w:id="3842" w:author="zhhx" w:date="2024-10-17T11:47:23Z">
            <w:r>
              <w:rPr>
                <w:rFonts w:hint="eastAsia" w:ascii="宋体" w:hAnsi="宋体" w:eastAsia="宋体" w:cs="宋体"/>
                <w:sz w:val="24"/>
                <w:szCs w:val="24"/>
                <w:rPrChange w:id="3843" w:author="zhhx" w:date="2024-10-17T11:47:49Z">
                  <w:rPr/>
                </w:rPrChange>
              </w:rPr>
              <w:fldChar w:fldCharType="end"/>
            </w:r>
          </w:ins>
          <w:ins w:id="3845" w:author="zhhx" w:date="2024-10-17T11:47:23Z">
            <w:r>
              <w:rPr>
                <w:rFonts w:hint="eastAsia" w:ascii="宋体" w:hAnsi="宋体" w:eastAsia="宋体" w:cs="宋体"/>
                <w:bCs/>
                <w:sz w:val="24"/>
                <w:szCs w:val="24"/>
                <w:lang w:val="zh-CN"/>
                <w:rPrChange w:id="3846" w:author="zhhx" w:date="2024-10-17T11:47:49Z">
                  <w:rPr>
                    <w:rFonts w:asciiTheme="minorEastAsia" w:hAnsiTheme="minorEastAsia"/>
                    <w:bCs/>
                    <w:lang w:val="zh-CN"/>
                  </w:rPr>
                </w:rPrChange>
              </w:rPr>
              <w:fldChar w:fldCharType="end"/>
            </w:r>
          </w:ins>
        </w:p>
        <w:p w14:paraId="2A9595BF">
          <w:pPr>
            <w:adjustRightInd w:val="0"/>
            <w:snapToGrid w:val="0"/>
            <w:spacing w:line="360" w:lineRule="auto"/>
          </w:pPr>
          <w:r>
            <w:rPr>
              <w:rFonts w:asciiTheme="minorEastAsia" w:hAnsiTheme="minorEastAsia"/>
              <w:bCs/>
              <w:lang w:val="zh-CN"/>
            </w:rPr>
            <w:fldChar w:fldCharType="end"/>
          </w:r>
        </w:p>
      </w:sdtContent>
    </w:sdt>
    <w:p w14:paraId="4B438724">
      <w:pPr>
        <w:rPr>
          <w:rFonts w:ascii="Arial" w:hAnsi="Arial" w:eastAsia="黑体"/>
          <w:b/>
          <w:bCs/>
          <w:sz w:val="32"/>
          <w:szCs w:val="32"/>
        </w:rPr>
      </w:pPr>
      <w:r>
        <w:br w:type="page"/>
      </w:r>
    </w:p>
    <w:p w14:paraId="1AF3A234">
      <w:pPr>
        <w:pStyle w:val="2"/>
        <w:adjustRightInd w:val="0"/>
        <w:snapToGrid w:val="0"/>
        <w:spacing w:line="360" w:lineRule="auto"/>
        <w:ind w:left="0"/>
        <w:sectPr>
          <w:type w:val="continuous"/>
          <w:pgSz w:w="11910" w:h="16840"/>
          <w:pgMar w:top="1418" w:right="1134" w:bottom="1418" w:left="1701" w:header="720" w:footer="720" w:gutter="0"/>
          <w:cols w:space="720" w:num="1"/>
        </w:sectPr>
      </w:pPr>
    </w:p>
    <w:p w14:paraId="26FCC092">
      <w:pPr>
        <w:numPr>
          <w:ilvl w:val="0"/>
          <w:numId w:val="2"/>
        </w:numPr>
        <w:adjustRightInd w:val="0"/>
        <w:snapToGrid w:val="0"/>
        <w:spacing w:line="360" w:lineRule="auto"/>
        <w:outlineLvl w:val="0"/>
        <w:rPr>
          <w:rFonts w:ascii="黑体" w:hAnsi="黑体" w:eastAsia="黑体"/>
          <w:b/>
          <w:bCs/>
        </w:rPr>
      </w:pPr>
      <w:bookmarkStart w:id="0" w:name="_Toc172627360"/>
      <w:bookmarkStart w:id="1" w:name="_Toc11417"/>
      <w:r>
        <w:rPr>
          <w:rFonts w:hint="eastAsia" w:ascii="黑体" w:hAnsi="黑体" w:eastAsia="黑体"/>
          <w:b/>
          <w:bCs/>
        </w:rPr>
        <w:t>采购项目情况</w:t>
      </w:r>
      <w:bookmarkEnd w:id="0"/>
      <w:bookmarkEnd w:id="1"/>
    </w:p>
    <w:p w14:paraId="5CD5A682">
      <w:pPr>
        <w:adjustRightInd w:val="0"/>
        <w:snapToGrid w:val="0"/>
        <w:spacing w:line="360" w:lineRule="auto"/>
        <w:ind w:firstLine="241" w:firstLineChars="100"/>
        <w:outlineLvl w:val="1"/>
        <w:rPr>
          <w:rFonts w:ascii="楷体" w:hAnsi="楷体" w:eastAsia="楷体"/>
          <w:b/>
          <w:bCs/>
        </w:rPr>
      </w:pPr>
      <w:bookmarkStart w:id="2" w:name="_Toc172627361"/>
      <w:bookmarkStart w:id="3" w:name="_Toc5237"/>
      <w:r>
        <w:rPr>
          <w:rFonts w:hint="eastAsia" w:ascii="楷体" w:hAnsi="楷体" w:eastAsia="楷体"/>
          <w:b/>
          <w:bCs/>
        </w:rPr>
        <w:t>（一）采购方式</w:t>
      </w:r>
      <w:bookmarkEnd w:id="2"/>
      <w:bookmarkEnd w:id="3"/>
    </w:p>
    <w:p w14:paraId="1E41823E">
      <w:pPr>
        <w:adjustRightInd w:val="0"/>
        <w:snapToGrid w:val="0"/>
        <w:spacing w:line="360" w:lineRule="auto"/>
        <w:ind w:firstLine="472" w:firstLineChars="200"/>
        <w:rPr>
          <w:spacing w:val="-2"/>
        </w:rPr>
      </w:pPr>
      <w:r>
        <w:rPr>
          <w:rFonts w:hint="eastAsia"/>
          <w:spacing w:val="-2"/>
        </w:rPr>
        <w:t>一般采用招标方式采购（《政府采购需求管理办法》财库〔</w:t>
      </w:r>
      <w:r>
        <w:rPr>
          <w:spacing w:val="-2"/>
        </w:rPr>
        <w:t>2021〕22号第19条）</w:t>
      </w:r>
    </w:p>
    <w:p w14:paraId="00573E3D">
      <w:pPr>
        <w:adjustRightInd w:val="0"/>
        <w:snapToGrid w:val="0"/>
        <w:spacing w:line="360" w:lineRule="auto"/>
        <w:ind w:firstLine="241" w:firstLineChars="100"/>
        <w:outlineLvl w:val="1"/>
        <w:rPr>
          <w:rFonts w:ascii="楷体" w:hAnsi="楷体" w:eastAsia="楷体"/>
          <w:b/>
          <w:bCs/>
        </w:rPr>
      </w:pPr>
      <w:bookmarkStart w:id="4" w:name="_Toc172627362"/>
      <w:bookmarkStart w:id="5" w:name="_Toc12762"/>
      <w:r>
        <w:rPr>
          <w:rFonts w:hint="eastAsia" w:ascii="楷体" w:hAnsi="楷体" w:eastAsia="楷体"/>
          <w:b/>
          <w:bCs/>
        </w:rPr>
        <w:t>（二）项目基本情况</w:t>
      </w:r>
      <w:bookmarkEnd w:id="4"/>
      <w:bookmarkEnd w:id="5"/>
    </w:p>
    <w:p w14:paraId="1DD73694">
      <w:pPr>
        <w:adjustRightInd w:val="0"/>
        <w:snapToGrid w:val="0"/>
        <w:spacing w:line="360" w:lineRule="auto"/>
        <w:ind w:firstLine="480" w:firstLineChars="200"/>
      </w:pPr>
      <w:r>
        <w:t>1.</w:t>
      </w:r>
      <w:r>
        <w:rPr>
          <w:rFonts w:hint="eastAsia"/>
        </w:rPr>
        <w:t>项目名称：</w:t>
      </w:r>
      <w:r>
        <w:t>_________________</w:t>
      </w:r>
    </w:p>
    <w:p w14:paraId="23DA33E6">
      <w:pPr>
        <w:adjustRightInd w:val="0"/>
        <w:snapToGrid w:val="0"/>
        <w:spacing w:line="360" w:lineRule="auto"/>
        <w:ind w:firstLine="480" w:firstLineChars="200"/>
      </w:pPr>
      <w:r>
        <w:t>2.</w:t>
      </w:r>
      <w:r>
        <w:rPr>
          <w:rFonts w:hint="eastAsia"/>
        </w:rPr>
        <w:t>项目预算金额：</w:t>
      </w:r>
      <w:r>
        <w:t>____</w:t>
      </w:r>
      <w:r>
        <w:rPr>
          <w:rFonts w:hint="eastAsia"/>
        </w:rPr>
        <w:t>万元、项目最高限价（如有）：</w:t>
      </w:r>
      <w:r>
        <w:t>____</w:t>
      </w:r>
      <w:r>
        <w:rPr>
          <w:rFonts w:hint="eastAsia"/>
        </w:rPr>
        <w:t>万元</w:t>
      </w:r>
    </w:p>
    <w:p w14:paraId="48875AE6">
      <w:pPr>
        <w:adjustRightInd w:val="0"/>
        <w:snapToGrid w:val="0"/>
        <w:spacing w:line="360" w:lineRule="auto"/>
        <w:ind w:firstLine="480" w:firstLineChars="200"/>
      </w:pPr>
      <w:r>
        <w:t>3.</w:t>
      </w:r>
      <w:r>
        <w:rPr>
          <w:rFonts w:hint="eastAsia"/>
        </w:rPr>
        <w:t>采购包情况：</w:t>
      </w:r>
    </w:p>
    <w:tbl>
      <w:tblPr>
        <w:tblStyle w:val="32"/>
        <w:tblW w:w="87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9"/>
        <w:gridCol w:w="2691"/>
        <w:gridCol w:w="3559"/>
        <w:gridCol w:w="1255"/>
      </w:tblGrid>
      <w:tr w14:paraId="7F2E2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9" w:type="dxa"/>
            <w:vAlign w:val="center"/>
          </w:tcPr>
          <w:p w14:paraId="29A01F2E">
            <w:pPr>
              <w:adjustRightInd w:val="0"/>
              <w:snapToGrid w:val="0"/>
              <w:spacing w:line="360" w:lineRule="auto"/>
              <w:jc w:val="center"/>
              <w:rPr>
                <w:bCs/>
              </w:rPr>
            </w:pPr>
            <w:r>
              <w:rPr>
                <w:rFonts w:hint="eastAsia"/>
                <w:bCs/>
              </w:rPr>
              <w:t>包号</w:t>
            </w:r>
          </w:p>
        </w:tc>
        <w:tc>
          <w:tcPr>
            <w:tcW w:w="2691" w:type="dxa"/>
            <w:vAlign w:val="center"/>
          </w:tcPr>
          <w:p w14:paraId="41DA0EE3">
            <w:pPr>
              <w:adjustRightInd w:val="0"/>
              <w:snapToGrid w:val="0"/>
              <w:spacing w:line="360" w:lineRule="auto"/>
              <w:jc w:val="center"/>
              <w:rPr>
                <w:bCs/>
              </w:rPr>
            </w:pPr>
            <w:r>
              <w:rPr>
                <w:rFonts w:hint="eastAsia"/>
                <w:bCs/>
              </w:rPr>
              <w:t>标的名称</w:t>
            </w:r>
          </w:p>
        </w:tc>
        <w:tc>
          <w:tcPr>
            <w:tcW w:w="3559" w:type="dxa"/>
            <w:vAlign w:val="center"/>
          </w:tcPr>
          <w:p w14:paraId="2DFF7460">
            <w:pPr>
              <w:adjustRightInd w:val="0"/>
              <w:snapToGrid w:val="0"/>
              <w:spacing w:line="360" w:lineRule="auto"/>
              <w:jc w:val="center"/>
              <w:rPr>
                <w:bCs/>
              </w:rPr>
            </w:pPr>
            <w:r>
              <w:rPr>
                <w:rFonts w:hint="eastAsia"/>
                <w:bCs/>
              </w:rPr>
              <w:t>采购包预算金额</w:t>
            </w:r>
          </w:p>
          <w:p w14:paraId="78DAC113">
            <w:pPr>
              <w:adjustRightInd w:val="0"/>
              <w:snapToGrid w:val="0"/>
              <w:spacing w:line="360" w:lineRule="auto"/>
              <w:jc w:val="center"/>
              <w:rPr>
                <w:bCs/>
              </w:rPr>
            </w:pPr>
            <w:r>
              <w:rPr>
                <w:rFonts w:hint="eastAsia"/>
                <w:bCs/>
              </w:rPr>
              <w:t>（万元）</w:t>
            </w:r>
          </w:p>
        </w:tc>
        <w:tc>
          <w:tcPr>
            <w:tcW w:w="1255" w:type="dxa"/>
            <w:vAlign w:val="center"/>
          </w:tcPr>
          <w:p w14:paraId="75A0E94F">
            <w:pPr>
              <w:adjustRightInd w:val="0"/>
              <w:snapToGrid w:val="0"/>
              <w:spacing w:line="360" w:lineRule="auto"/>
              <w:jc w:val="center"/>
              <w:rPr>
                <w:bCs/>
              </w:rPr>
            </w:pPr>
            <w:r>
              <w:rPr>
                <w:rFonts w:hint="eastAsia"/>
                <w:bCs/>
              </w:rPr>
              <w:t>数量</w:t>
            </w:r>
          </w:p>
        </w:tc>
      </w:tr>
      <w:tr w14:paraId="39EBA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9" w:type="dxa"/>
            <w:vAlign w:val="center"/>
          </w:tcPr>
          <w:p w14:paraId="4567A788">
            <w:pPr>
              <w:adjustRightInd w:val="0"/>
              <w:snapToGrid w:val="0"/>
              <w:spacing w:line="360" w:lineRule="auto"/>
              <w:jc w:val="center"/>
              <w:rPr>
                <w:bCs/>
              </w:rPr>
            </w:pPr>
            <w:r>
              <w:rPr>
                <w:bCs/>
              </w:rPr>
              <w:t>01</w:t>
            </w:r>
          </w:p>
        </w:tc>
        <w:tc>
          <w:tcPr>
            <w:tcW w:w="2691" w:type="dxa"/>
            <w:vAlign w:val="center"/>
          </w:tcPr>
          <w:p w14:paraId="4350327B">
            <w:pPr>
              <w:adjustRightInd w:val="0"/>
              <w:snapToGrid w:val="0"/>
              <w:spacing w:line="360" w:lineRule="auto"/>
              <w:rPr>
                <w:bCs/>
              </w:rPr>
            </w:pPr>
          </w:p>
        </w:tc>
        <w:tc>
          <w:tcPr>
            <w:tcW w:w="3559" w:type="dxa"/>
            <w:vAlign w:val="center"/>
          </w:tcPr>
          <w:p w14:paraId="17BCB948">
            <w:pPr>
              <w:adjustRightInd w:val="0"/>
              <w:snapToGrid w:val="0"/>
              <w:spacing w:line="360" w:lineRule="auto"/>
              <w:rPr>
                <w:bCs/>
              </w:rPr>
            </w:pPr>
          </w:p>
        </w:tc>
        <w:tc>
          <w:tcPr>
            <w:tcW w:w="1255" w:type="dxa"/>
            <w:vAlign w:val="center"/>
          </w:tcPr>
          <w:p w14:paraId="15AD8CF3">
            <w:pPr>
              <w:adjustRightInd w:val="0"/>
              <w:snapToGrid w:val="0"/>
              <w:spacing w:line="360" w:lineRule="auto"/>
              <w:jc w:val="center"/>
              <w:rPr>
                <w:bCs/>
              </w:rPr>
            </w:pPr>
            <w:r>
              <w:rPr>
                <w:rFonts w:hint="eastAsia"/>
                <w:bCs/>
              </w:rPr>
              <w:t>1</w:t>
            </w:r>
          </w:p>
        </w:tc>
      </w:tr>
      <w:tr w14:paraId="09CC2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9" w:type="dxa"/>
            <w:vAlign w:val="center"/>
          </w:tcPr>
          <w:p w14:paraId="47EED1F3">
            <w:pPr>
              <w:adjustRightInd w:val="0"/>
              <w:snapToGrid w:val="0"/>
              <w:spacing w:line="360" w:lineRule="auto"/>
              <w:jc w:val="center"/>
              <w:rPr>
                <w:bCs/>
              </w:rPr>
            </w:pPr>
            <w:r>
              <w:rPr>
                <w:bCs/>
              </w:rPr>
              <w:t>02</w:t>
            </w:r>
          </w:p>
        </w:tc>
        <w:tc>
          <w:tcPr>
            <w:tcW w:w="2691" w:type="dxa"/>
            <w:vAlign w:val="center"/>
          </w:tcPr>
          <w:p w14:paraId="170E5912">
            <w:pPr>
              <w:adjustRightInd w:val="0"/>
              <w:snapToGrid w:val="0"/>
              <w:spacing w:line="360" w:lineRule="auto"/>
              <w:rPr>
                <w:bCs/>
              </w:rPr>
            </w:pPr>
          </w:p>
        </w:tc>
        <w:tc>
          <w:tcPr>
            <w:tcW w:w="3559" w:type="dxa"/>
            <w:vAlign w:val="center"/>
          </w:tcPr>
          <w:p w14:paraId="4436800C">
            <w:pPr>
              <w:adjustRightInd w:val="0"/>
              <w:snapToGrid w:val="0"/>
              <w:spacing w:line="360" w:lineRule="auto"/>
              <w:rPr>
                <w:bCs/>
              </w:rPr>
            </w:pPr>
          </w:p>
        </w:tc>
        <w:tc>
          <w:tcPr>
            <w:tcW w:w="1255" w:type="dxa"/>
            <w:vAlign w:val="center"/>
          </w:tcPr>
          <w:p w14:paraId="6E71F47E">
            <w:pPr>
              <w:adjustRightInd w:val="0"/>
              <w:snapToGrid w:val="0"/>
              <w:spacing w:line="360" w:lineRule="auto"/>
              <w:jc w:val="center"/>
              <w:rPr>
                <w:bCs/>
              </w:rPr>
            </w:pPr>
            <w:r>
              <w:rPr>
                <w:rFonts w:hint="eastAsia"/>
                <w:bCs/>
              </w:rPr>
              <w:t>1</w:t>
            </w:r>
          </w:p>
        </w:tc>
      </w:tr>
      <w:tr w14:paraId="50F83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9" w:type="dxa"/>
            <w:vAlign w:val="center"/>
          </w:tcPr>
          <w:p w14:paraId="3A7082BA">
            <w:pPr>
              <w:adjustRightInd w:val="0"/>
              <w:snapToGrid w:val="0"/>
              <w:spacing w:line="360" w:lineRule="auto"/>
              <w:jc w:val="center"/>
              <w:rPr>
                <w:bCs/>
              </w:rPr>
            </w:pPr>
            <w:r>
              <w:rPr>
                <w:bCs/>
              </w:rPr>
              <w:t>…</w:t>
            </w:r>
          </w:p>
        </w:tc>
        <w:tc>
          <w:tcPr>
            <w:tcW w:w="2691" w:type="dxa"/>
            <w:vAlign w:val="center"/>
          </w:tcPr>
          <w:p w14:paraId="267E70CE">
            <w:pPr>
              <w:adjustRightInd w:val="0"/>
              <w:snapToGrid w:val="0"/>
              <w:spacing w:line="360" w:lineRule="auto"/>
              <w:rPr>
                <w:bCs/>
              </w:rPr>
            </w:pPr>
          </w:p>
        </w:tc>
        <w:tc>
          <w:tcPr>
            <w:tcW w:w="3559" w:type="dxa"/>
            <w:vAlign w:val="center"/>
          </w:tcPr>
          <w:p w14:paraId="36048DAD">
            <w:pPr>
              <w:adjustRightInd w:val="0"/>
              <w:snapToGrid w:val="0"/>
              <w:spacing w:line="360" w:lineRule="auto"/>
              <w:rPr>
                <w:bCs/>
              </w:rPr>
            </w:pPr>
          </w:p>
        </w:tc>
        <w:tc>
          <w:tcPr>
            <w:tcW w:w="1255" w:type="dxa"/>
            <w:vAlign w:val="center"/>
          </w:tcPr>
          <w:p w14:paraId="02D0B895">
            <w:pPr>
              <w:adjustRightInd w:val="0"/>
              <w:snapToGrid w:val="0"/>
              <w:spacing w:line="360" w:lineRule="auto"/>
              <w:rPr>
                <w:bCs/>
              </w:rPr>
            </w:pPr>
          </w:p>
        </w:tc>
      </w:tr>
    </w:tbl>
    <w:p w14:paraId="027C2469">
      <w:pPr>
        <w:adjustRightInd w:val="0"/>
        <w:snapToGrid w:val="0"/>
        <w:spacing w:line="360" w:lineRule="auto"/>
        <w:ind w:firstLine="480" w:firstLineChars="200"/>
      </w:pPr>
      <w:r>
        <w:t>4.</w:t>
      </w:r>
      <w:r>
        <w:rPr>
          <w:rFonts w:hint="eastAsia"/>
        </w:rPr>
        <w:t>合同履行期限：</w:t>
      </w:r>
      <w:r>
        <w:t>_________________</w:t>
      </w:r>
    </w:p>
    <w:p w14:paraId="6592C7D3">
      <w:pPr>
        <w:adjustRightInd w:val="0"/>
        <w:snapToGrid w:val="0"/>
        <w:spacing w:line="360" w:lineRule="auto"/>
        <w:ind w:firstLine="480" w:firstLineChars="200"/>
      </w:pPr>
      <w:r>
        <w:t>5.</w:t>
      </w:r>
      <w:r>
        <w:rPr>
          <w:rFonts w:hint="eastAsia"/>
        </w:rPr>
        <w:t>本项目是否接受联合体投标：□是</w:t>
      </w:r>
      <w:r>
        <w:t xml:space="preserve">  </w:t>
      </w:r>
      <w:r>
        <w:rPr>
          <w:rFonts w:hint="eastAsia"/>
        </w:rPr>
        <w:t>□否。</w:t>
      </w:r>
    </w:p>
    <w:p w14:paraId="469EB76C">
      <w:pPr>
        <w:adjustRightInd w:val="0"/>
        <w:snapToGrid w:val="0"/>
        <w:spacing w:line="360" w:lineRule="auto"/>
        <w:ind w:firstLine="482" w:firstLineChars="200"/>
        <w:outlineLvl w:val="1"/>
        <w:rPr>
          <w:rFonts w:ascii="楷体" w:hAnsi="楷体" w:eastAsia="楷体"/>
          <w:b/>
          <w:bCs/>
        </w:rPr>
      </w:pPr>
      <w:bookmarkStart w:id="6" w:name="_Toc172627363"/>
      <w:bookmarkStart w:id="7" w:name="_Toc2351"/>
      <w:r>
        <w:rPr>
          <w:rFonts w:hint="eastAsia" w:ascii="楷体" w:hAnsi="楷体" w:eastAsia="楷体"/>
          <w:b/>
          <w:bCs/>
        </w:rPr>
        <w:t>（三）投标人的资格要求</w:t>
      </w:r>
      <w:bookmarkEnd w:id="6"/>
      <w:bookmarkEnd w:id="7"/>
    </w:p>
    <w:p w14:paraId="3EE5246E">
      <w:pPr>
        <w:adjustRightInd w:val="0"/>
        <w:snapToGrid w:val="0"/>
        <w:spacing w:line="360" w:lineRule="auto"/>
        <w:ind w:firstLine="480" w:firstLineChars="200"/>
      </w:pPr>
      <w:r>
        <w:t>1.</w:t>
      </w:r>
      <w:r>
        <w:rPr>
          <w:rFonts w:hint="eastAsia"/>
        </w:rPr>
        <w:t>满足《中华人民共和国政府采购法》第二十二条规定；</w:t>
      </w:r>
    </w:p>
    <w:p w14:paraId="20F4F543">
      <w:pPr>
        <w:adjustRightInd w:val="0"/>
        <w:snapToGrid w:val="0"/>
        <w:spacing w:line="360" w:lineRule="auto"/>
        <w:ind w:firstLine="480" w:firstLineChars="200"/>
      </w:pPr>
      <w:r>
        <w:t>2.</w:t>
      </w:r>
      <w:r>
        <w:rPr>
          <w:rFonts w:hint="eastAsia"/>
        </w:rPr>
        <w:t>落实政府采购政策需满足的资格要求：</w:t>
      </w:r>
    </w:p>
    <w:p w14:paraId="023A72C0">
      <w:pPr>
        <w:adjustRightInd w:val="0"/>
        <w:snapToGrid w:val="0"/>
        <w:spacing w:line="360" w:lineRule="auto"/>
        <w:ind w:firstLine="480" w:firstLineChars="200"/>
      </w:pPr>
      <w:r>
        <w:t xml:space="preserve">2.1 </w:t>
      </w:r>
      <w:r>
        <w:rPr>
          <w:rFonts w:hint="eastAsia"/>
        </w:rPr>
        <w:t>中小企业政策</w:t>
      </w:r>
    </w:p>
    <w:p w14:paraId="322CA58D">
      <w:pPr>
        <w:adjustRightInd w:val="0"/>
        <w:snapToGrid w:val="0"/>
        <w:spacing w:line="360" w:lineRule="auto"/>
        <w:ind w:firstLine="480" w:firstLineChars="200"/>
      </w:pPr>
      <w:r>
        <w:t>2.1.1</w:t>
      </w:r>
      <w:r>
        <w:rPr>
          <w:rFonts w:hint="eastAsia"/>
        </w:rPr>
        <w:t>□本项目不专门面向中小企业预留采购份额。</w:t>
      </w:r>
    </w:p>
    <w:p w14:paraId="117D149E">
      <w:pPr>
        <w:adjustRightInd w:val="0"/>
        <w:snapToGrid w:val="0"/>
        <w:spacing w:line="360" w:lineRule="auto"/>
        <w:ind w:firstLine="480" w:firstLineChars="200"/>
      </w:pPr>
      <w:r>
        <w:rPr>
          <w:rFonts w:hint="eastAsia"/>
        </w:rPr>
        <w:t>对于未预留份额专门面向中小企业采购的采购项目，以及预留份额项目中的非预留部分采购包，对小微企业报价给予___%（10%-20%）的扣除，用扣除后的价格参加评审。</w:t>
      </w:r>
    </w:p>
    <w:p w14:paraId="53171D67">
      <w:pPr>
        <w:adjustRightInd w:val="0"/>
        <w:snapToGrid w:val="0"/>
        <w:spacing w:line="360" w:lineRule="auto"/>
        <w:ind w:firstLine="480" w:firstLineChars="200"/>
      </w:pPr>
      <w:r>
        <w:rPr>
          <w:rFonts w:hint="eastAsia"/>
        </w:rPr>
        <w:t>对于未预留份额专门面向中小企业采购的采购项目，以及预留份额项目中的非预留部分采购包，且接受大中型企业与小微企业组成联合体或者允许大中型企业向一家或者多家小微企业分包的采购项目，对于联合协议或者分包意向协议约定小微企业的合同份额占到合同总金额 30%以上的联合体或者大中型企业的报价给予___%（4%-6%）的扣除，用扣除后的价格参加评审。</w:t>
      </w:r>
    </w:p>
    <w:p w14:paraId="24BD283F">
      <w:pPr>
        <w:adjustRightInd w:val="0"/>
        <w:snapToGrid w:val="0"/>
        <w:spacing w:line="360" w:lineRule="auto"/>
        <w:ind w:firstLine="480" w:firstLineChars="200"/>
      </w:pPr>
      <w:r>
        <w:rPr>
          <w:rFonts w:hint="eastAsia"/>
        </w:rPr>
        <w:t>2.1.2</w:t>
      </w:r>
      <w:r>
        <w:rPr>
          <w:rFonts w:hint="eastAsia"/>
        </w:rPr>
        <w:sym w:font="Wingdings 2" w:char="00A3"/>
      </w:r>
      <w:r>
        <w:rPr>
          <w:rFonts w:hint="eastAsia"/>
        </w:rPr>
        <w:t xml:space="preserve">本项目专门面向  □中小 □小微企业 </w:t>
      </w:r>
      <w:r>
        <w:t xml:space="preserve"> </w:t>
      </w:r>
      <w:r>
        <w:rPr>
          <w:rFonts w:hint="eastAsia"/>
        </w:rPr>
        <w:t>采购。即：提供的货物全部由符合政策要求的中小</w:t>
      </w:r>
      <w:r>
        <w:t>/</w:t>
      </w:r>
      <w:r>
        <w:rPr>
          <w:rFonts w:hint="eastAsia"/>
        </w:rPr>
        <w:t>小微企业制造、服务全部由符合政策要求的中小</w:t>
      </w:r>
      <w:r>
        <w:t>/</w:t>
      </w:r>
      <w:r>
        <w:rPr>
          <w:rFonts w:hint="eastAsia"/>
        </w:rPr>
        <w:t>小微企业承接。</w:t>
      </w:r>
    </w:p>
    <w:p w14:paraId="39A50F84">
      <w:pPr>
        <w:adjustRightInd w:val="0"/>
        <w:snapToGrid w:val="0"/>
        <w:spacing w:line="360" w:lineRule="auto"/>
        <w:ind w:firstLine="480" w:firstLineChars="200"/>
      </w:pPr>
      <w:r>
        <w:t>2.1.3</w:t>
      </w:r>
      <w:r>
        <w:rPr/>
        <w:sym w:font="Wingdings 2" w:char="00A3"/>
      </w:r>
      <w:r>
        <w:rPr>
          <w:rFonts w:hint="eastAsia"/>
        </w:rPr>
        <w:t>本项目预留部分采购项目预算专门面向中小企业采购。对于预留份额，提供的货物由符合政策要求的中小企业制造、服务由符合政策要求的中小企业承接。预留份额通过以下措施进行：</w:t>
      </w:r>
      <w:r>
        <w:t>__________________</w:t>
      </w:r>
      <w:r>
        <w:rPr>
          <w:rFonts w:hint="eastAsia"/>
        </w:rPr>
        <w:t>。</w:t>
      </w:r>
    </w:p>
    <w:p w14:paraId="618A2A6F">
      <w:pPr>
        <w:adjustRightInd w:val="0"/>
        <w:snapToGrid w:val="0"/>
        <w:spacing w:line="360" w:lineRule="auto"/>
        <w:ind w:firstLine="480" w:firstLineChars="200"/>
      </w:pPr>
      <w:r>
        <w:t xml:space="preserve">2.2 </w:t>
      </w:r>
      <w:r>
        <w:rPr>
          <w:rFonts w:hint="eastAsia"/>
        </w:rPr>
        <w:t>其它落实政府采购政策的资格要求（如有）：</w:t>
      </w:r>
      <w:r>
        <w:t>___________________</w:t>
      </w:r>
      <w:r>
        <w:rPr>
          <w:rFonts w:hint="eastAsia"/>
        </w:rPr>
        <w:t>。</w:t>
      </w:r>
    </w:p>
    <w:p w14:paraId="1E7E45AB">
      <w:pPr>
        <w:adjustRightInd w:val="0"/>
        <w:snapToGrid w:val="0"/>
        <w:spacing w:line="360" w:lineRule="auto"/>
        <w:ind w:firstLine="480" w:firstLineChars="200"/>
      </w:pPr>
      <w:r>
        <w:t>3.</w:t>
      </w:r>
      <w:r>
        <w:rPr>
          <w:rFonts w:hint="eastAsia"/>
        </w:rPr>
        <w:t>本项目的特定资格要求：</w:t>
      </w:r>
    </w:p>
    <w:p w14:paraId="12F3311F">
      <w:pPr>
        <w:adjustRightInd w:val="0"/>
        <w:snapToGrid w:val="0"/>
        <w:spacing w:line="360" w:lineRule="auto"/>
        <w:ind w:firstLine="480" w:firstLineChars="200"/>
      </w:pPr>
      <w:r>
        <w:t>3.1</w:t>
      </w:r>
      <w:r>
        <w:rPr>
          <w:rFonts w:hint="eastAsia"/>
        </w:rPr>
        <w:t>本项目是否属于政府购买服务：</w:t>
      </w:r>
    </w:p>
    <w:p w14:paraId="1031025D">
      <w:pPr>
        <w:adjustRightInd w:val="0"/>
        <w:snapToGrid w:val="0"/>
        <w:spacing w:line="360" w:lineRule="auto"/>
        <w:ind w:firstLine="480" w:firstLineChars="200"/>
      </w:pPr>
      <w:r>
        <w:rPr>
          <w:rFonts w:hint="eastAsia"/>
        </w:rPr>
        <w:t>□否</w:t>
      </w:r>
    </w:p>
    <w:p w14:paraId="144A80FF">
      <w:pPr>
        <w:adjustRightInd w:val="0"/>
        <w:snapToGrid w:val="0"/>
        <w:spacing w:line="360" w:lineRule="auto"/>
        <w:ind w:firstLine="480" w:firstLineChars="200"/>
      </w:pPr>
      <w:r>
        <w:rPr>
          <w:rFonts w:hint="eastAsia"/>
        </w:rPr>
        <w:t>□是，公益一类事业单位、使用事业编制且由财政拨款保障的群团组织，不得作为承接主体；</w:t>
      </w:r>
    </w:p>
    <w:p w14:paraId="47F26EF7">
      <w:pPr>
        <w:adjustRightInd w:val="0"/>
        <w:snapToGrid w:val="0"/>
        <w:spacing w:line="360" w:lineRule="auto"/>
        <w:ind w:firstLine="480" w:firstLineChars="200"/>
        <w:sectPr>
          <w:footerReference r:id="rId5" w:type="default"/>
          <w:type w:val="continuous"/>
          <w:pgSz w:w="11910" w:h="16840"/>
          <w:pgMar w:top="1418" w:right="1701" w:bottom="1418" w:left="1701" w:header="720" w:footer="720" w:gutter="0"/>
          <w:pgNumType w:fmt="decimal" w:start="1"/>
          <w:cols w:space="720" w:num="1"/>
        </w:sectPr>
      </w:pPr>
      <w:r>
        <w:t>3.2</w:t>
      </w:r>
      <w:r>
        <w:rPr>
          <w:rFonts w:hint="eastAsia"/>
        </w:rPr>
        <w:t>其他特定资格要求：</w:t>
      </w:r>
      <w:r>
        <w:t>___________</w:t>
      </w:r>
      <w:r>
        <w:rPr>
          <w:rFonts w:hint="eastAsia"/>
        </w:rPr>
        <w:t>。</w:t>
      </w:r>
    </w:p>
    <w:p w14:paraId="6DEE4E11">
      <w:pPr>
        <w:rPr>
          <w:rFonts w:ascii="黑体" w:hAnsi="黑体" w:eastAsia="黑体"/>
          <w:b/>
          <w:bCs/>
          <w:highlight w:val="lightGray"/>
        </w:rPr>
      </w:pPr>
      <w:r>
        <w:rPr>
          <w:rFonts w:ascii="黑体" w:hAnsi="黑体" w:eastAsia="黑体"/>
          <w:b/>
          <w:bCs/>
          <w:highlight w:val="lightGray"/>
        </w:rPr>
        <w:br w:type="page"/>
      </w:r>
    </w:p>
    <w:p w14:paraId="37DCEB73">
      <w:pPr>
        <w:numPr>
          <w:ilvl w:val="0"/>
          <w:numId w:val="2"/>
        </w:numPr>
        <w:adjustRightInd w:val="0"/>
        <w:snapToGrid w:val="0"/>
        <w:spacing w:line="360" w:lineRule="auto"/>
        <w:outlineLvl w:val="0"/>
        <w:rPr>
          <w:rFonts w:ascii="黑体" w:hAnsi="黑体" w:eastAsia="黑体"/>
          <w:b/>
          <w:bCs/>
        </w:rPr>
      </w:pPr>
      <w:bookmarkStart w:id="8" w:name="_Toc172627364"/>
      <w:bookmarkStart w:id="9" w:name="_Toc10576"/>
      <w:r>
        <w:rPr>
          <w:rFonts w:hint="eastAsia" w:ascii="黑体" w:hAnsi="黑体" w:eastAsia="黑体"/>
          <w:b/>
          <w:bCs/>
        </w:rPr>
        <w:t>规范性引用文件</w:t>
      </w:r>
      <w:bookmarkEnd w:id="8"/>
      <w:bookmarkEnd w:id="9"/>
    </w:p>
    <w:p w14:paraId="6E992B23">
      <w:pPr>
        <w:numPr>
          <w:ilvl w:val="255"/>
          <w:numId w:val="0"/>
        </w:numPr>
        <w:adjustRightInd w:val="0"/>
        <w:snapToGrid w:val="0"/>
        <w:spacing w:line="360" w:lineRule="auto"/>
        <w:ind w:firstLine="482" w:firstLineChars="200"/>
        <w:outlineLvl w:val="1"/>
        <w:rPr>
          <w:rFonts w:ascii="楷体" w:hAnsi="楷体" w:eastAsia="楷体"/>
          <w:b/>
          <w:bCs/>
        </w:rPr>
        <w:pPrChange w:id="3848" w:author="zhhx" w:date="2024-10-17T11:40:10Z">
          <w:pPr>
            <w:numPr>
              <w:ilvl w:val="255"/>
              <w:numId w:val="0"/>
            </w:numPr>
            <w:adjustRightInd w:val="0"/>
            <w:snapToGrid w:val="0"/>
            <w:spacing w:line="360" w:lineRule="auto"/>
            <w:ind w:firstLine="482" w:firstLineChars="200"/>
            <w:outlineLvl w:val="0"/>
          </w:pPr>
        </w:pPrChange>
      </w:pPr>
      <w:bookmarkStart w:id="10" w:name="_Toc30848"/>
      <w:bookmarkStart w:id="11" w:name="_Toc172627365"/>
      <w:r>
        <w:rPr>
          <w:rFonts w:hint="eastAsia" w:ascii="楷体" w:hAnsi="楷体" w:eastAsia="楷体"/>
          <w:b/>
          <w:bCs/>
        </w:rPr>
        <w:t>（一）国家及北京市有关政策</w:t>
      </w:r>
      <w:bookmarkEnd w:id="10"/>
    </w:p>
    <w:p w14:paraId="67BD57B3">
      <w:pPr>
        <w:adjustRightInd w:val="0"/>
        <w:snapToGrid w:val="0"/>
        <w:spacing w:line="360" w:lineRule="auto"/>
        <w:ind w:firstLine="480" w:firstLineChars="200"/>
      </w:pPr>
      <w:r>
        <w:t>1.《物业管理条例》中华人民共和国国务院令第379号</w:t>
      </w:r>
    </w:p>
    <w:p w14:paraId="20022026">
      <w:pPr>
        <w:adjustRightInd w:val="0"/>
        <w:snapToGrid w:val="0"/>
        <w:spacing w:line="360" w:lineRule="auto"/>
        <w:ind w:firstLine="480" w:firstLineChars="200"/>
      </w:pPr>
      <w:r>
        <w:rPr>
          <w:rFonts w:hint="eastAsia"/>
          <w:lang w:val="en-US" w:eastAsia="zh-CN"/>
        </w:rPr>
        <w:t>2</w:t>
      </w:r>
      <w:r>
        <w:t>.《保安服务管理条例》中华人民共和国国务院令第564号</w:t>
      </w:r>
    </w:p>
    <w:p w14:paraId="68723186">
      <w:pPr>
        <w:adjustRightInd w:val="0"/>
        <w:snapToGrid w:val="0"/>
        <w:spacing w:line="360" w:lineRule="auto"/>
        <w:ind w:firstLine="480" w:firstLineChars="200"/>
      </w:pPr>
      <w:r>
        <w:rPr>
          <w:rFonts w:hint="eastAsia"/>
          <w:lang w:val="en-US" w:eastAsia="zh-CN"/>
        </w:rPr>
        <w:t>3</w:t>
      </w:r>
      <w:r>
        <w:t>.《机关、团体、企业、事业单位消防安全管理规定》中华人民共和国公安部第61号令</w:t>
      </w:r>
    </w:p>
    <w:p w14:paraId="236D302F">
      <w:pPr>
        <w:adjustRightInd w:val="0"/>
        <w:snapToGrid w:val="0"/>
        <w:spacing w:line="360" w:lineRule="auto"/>
        <w:ind w:firstLine="480" w:firstLineChars="200"/>
      </w:pPr>
      <w:r>
        <w:rPr>
          <w:rFonts w:hint="eastAsia"/>
          <w:lang w:val="en-US" w:eastAsia="zh-CN"/>
        </w:rPr>
        <w:t>4</w:t>
      </w:r>
      <w:r>
        <w:t>.《消防监督检查规定》中华人民共和国公安部令第107号</w:t>
      </w:r>
    </w:p>
    <w:p w14:paraId="02BC8640">
      <w:pPr>
        <w:adjustRightInd w:val="0"/>
        <w:snapToGrid w:val="0"/>
        <w:spacing w:line="360" w:lineRule="auto"/>
        <w:ind w:firstLine="480" w:firstLineChars="200"/>
      </w:pPr>
      <w:r>
        <w:rPr>
          <w:rFonts w:hint="eastAsia"/>
          <w:lang w:val="en-US" w:eastAsia="zh-CN"/>
        </w:rPr>
        <w:t>5</w:t>
      </w:r>
      <w:r>
        <w:t>.《城市生活垃圾管理办法》中华人民共和国建设部令第157</w:t>
      </w:r>
      <w:r>
        <w:rPr>
          <w:rFonts w:hint="eastAsia"/>
        </w:rPr>
        <w:t>号</w:t>
      </w:r>
    </w:p>
    <w:p w14:paraId="64F9BB7C">
      <w:pPr>
        <w:adjustRightInd w:val="0"/>
        <w:snapToGrid w:val="0"/>
        <w:spacing w:line="360" w:lineRule="auto"/>
        <w:ind w:firstLine="480" w:firstLineChars="200"/>
      </w:pPr>
      <w:r>
        <w:rPr>
          <w:rFonts w:hint="eastAsia"/>
          <w:lang w:val="en-US" w:eastAsia="zh-CN"/>
        </w:rPr>
        <w:t>6.</w:t>
      </w:r>
      <w:r>
        <w:t>《政府采购需求管理办法》(财库〔2021〕22号)</w:t>
      </w:r>
    </w:p>
    <w:p w14:paraId="5BD58612">
      <w:pPr>
        <w:adjustRightInd w:val="0"/>
        <w:snapToGrid w:val="0"/>
        <w:spacing w:line="360" w:lineRule="auto"/>
        <w:ind w:firstLine="480" w:firstLineChars="200"/>
      </w:pPr>
      <w:r>
        <w:rPr>
          <w:rFonts w:hint="eastAsia"/>
          <w:lang w:val="en-US" w:eastAsia="zh-CN"/>
        </w:rPr>
        <w:t>7</w:t>
      </w:r>
      <w:r>
        <w:t>.《关于促进政府采购公平竞争优化营商环境的通知》（财库〔2019〕38号）</w:t>
      </w:r>
    </w:p>
    <w:p w14:paraId="539F09CF">
      <w:pPr>
        <w:adjustRightInd w:val="0"/>
        <w:snapToGrid w:val="0"/>
        <w:spacing w:line="360" w:lineRule="auto"/>
        <w:ind w:firstLine="480" w:firstLineChars="200"/>
      </w:pPr>
      <w:r>
        <w:rPr>
          <w:rFonts w:hint="eastAsia"/>
          <w:lang w:val="en-US" w:eastAsia="zh-CN"/>
        </w:rPr>
        <w:t>8</w:t>
      </w:r>
      <w:r>
        <w:t>.《关于进一步提高政府采购透明度和采购效率相关事项的通知》（财办库〔2023〕243号）</w:t>
      </w:r>
    </w:p>
    <w:p w14:paraId="5EBB8954">
      <w:pPr>
        <w:adjustRightInd w:val="0"/>
        <w:snapToGrid w:val="0"/>
        <w:spacing w:line="360" w:lineRule="auto"/>
        <w:ind w:firstLine="480" w:firstLineChars="200"/>
      </w:pPr>
      <w:r>
        <w:rPr>
          <w:rFonts w:hint="eastAsia"/>
          <w:lang w:val="en-US" w:eastAsia="zh-CN"/>
        </w:rPr>
        <w:t>9</w:t>
      </w:r>
      <w:r>
        <w:t>.《北京市物业管理条例</w:t>
      </w:r>
      <w:r>
        <w:rPr>
          <w:rFonts w:hint="eastAsia"/>
        </w:rPr>
        <w:t>》（</w:t>
      </w:r>
      <w:r>
        <w:rPr>
          <w:rFonts w:hint="eastAsia"/>
          <w:lang w:val="en-US" w:eastAsia="zh-CN"/>
        </w:rPr>
        <w:t>2024修正</w:t>
      </w:r>
      <w:r>
        <w:t>）</w:t>
      </w:r>
    </w:p>
    <w:p w14:paraId="60FD76D3">
      <w:pPr>
        <w:adjustRightInd w:val="0"/>
        <w:snapToGrid w:val="0"/>
        <w:spacing w:line="360" w:lineRule="auto"/>
        <w:ind w:firstLine="480" w:firstLineChars="200"/>
      </w:pPr>
      <w:r>
        <w:rPr>
          <w:rFonts w:hint="eastAsia"/>
          <w:lang w:val="en-US" w:eastAsia="zh-CN"/>
        </w:rPr>
        <w:t>10</w:t>
      </w:r>
      <w:r>
        <w:t>.《北京市财政局关于印发&lt;北京市政府采购负面清单&gt;的通知》（京财采购〔2020〕1345号）</w:t>
      </w:r>
    </w:p>
    <w:p w14:paraId="41C3BE60">
      <w:pPr>
        <w:adjustRightInd w:val="0"/>
        <w:snapToGrid w:val="0"/>
        <w:spacing w:line="360" w:lineRule="auto"/>
        <w:ind w:firstLine="480" w:firstLineChars="200"/>
      </w:pPr>
      <w:r>
        <w:rPr>
          <w:rFonts w:hint="eastAsia"/>
          <w:lang w:val="en-US" w:eastAsia="zh-CN"/>
        </w:rPr>
        <w:t>11</w:t>
      </w:r>
      <w:r>
        <w:t>.《北京市财政局关于落实好政府采购支持中小企业发展的通知</w:t>
      </w:r>
      <w:r>
        <w:rPr>
          <w:rFonts w:hint="eastAsia"/>
          <w:lang w:eastAsia="zh-CN"/>
        </w:rPr>
        <w:t>》</w:t>
      </w:r>
      <w:r>
        <w:t>（京财采购〔2022〕1143</w:t>
      </w:r>
      <w:r>
        <w:rPr>
          <w:rFonts w:hint="eastAsia"/>
        </w:rPr>
        <w:t>号）</w:t>
      </w:r>
    </w:p>
    <w:p w14:paraId="37487CF1">
      <w:pPr>
        <w:adjustRightInd w:val="0"/>
        <w:snapToGrid w:val="0"/>
        <w:spacing w:line="360" w:lineRule="auto"/>
        <w:ind w:firstLine="480" w:firstLineChars="200"/>
      </w:pPr>
      <w:r>
        <w:t xml:space="preserve">12.《北京市机关事务管理局 </w:t>
      </w:r>
      <w:r>
        <w:rPr>
          <w:rFonts w:hint="eastAsia"/>
        </w:rPr>
        <w:t>北京市财政局等六部门关于印发</w:t>
      </w:r>
      <w:r>
        <w:t>&lt;北京市节约型机关创建行动方案&gt;的通知》(</w:t>
      </w:r>
      <w:r>
        <w:rPr>
          <w:rFonts w:hint="eastAsia"/>
        </w:rPr>
        <w:t>京机管发〔</w:t>
      </w:r>
      <w:r>
        <w:t>2020〕15号)</w:t>
      </w:r>
    </w:p>
    <w:p w14:paraId="2BE99F77">
      <w:pPr>
        <w:adjustRightInd w:val="0"/>
        <w:snapToGrid w:val="0"/>
        <w:spacing w:line="360" w:lineRule="auto"/>
        <w:ind w:firstLine="480" w:firstLineChars="200"/>
      </w:pPr>
      <w:r>
        <w:t>13.《北京市住建委关于印发&lt;房屋建筑安全管理员管理办法&gt;的通知》（京建法〔2017〕30号）</w:t>
      </w:r>
    </w:p>
    <w:p w14:paraId="4F57C745">
      <w:pPr>
        <w:adjustRightInd w:val="0"/>
        <w:snapToGrid w:val="0"/>
        <w:spacing w:line="360" w:lineRule="auto"/>
        <w:ind w:firstLine="480" w:firstLineChars="200"/>
      </w:pPr>
      <w:r>
        <w:t>14.</w:t>
      </w:r>
      <w:r>
        <w:rPr>
          <w:rFonts w:hint="eastAsia"/>
        </w:rPr>
        <w:t>《北京市发展改革委</w:t>
      </w:r>
      <w:r>
        <w:t xml:space="preserve"> </w:t>
      </w:r>
      <w:r>
        <w:rPr>
          <w:rFonts w:hint="eastAsia"/>
        </w:rPr>
        <w:t>北京市城市管理委员会等</w:t>
      </w:r>
      <w:r>
        <w:t>四部门&lt;关于印发北京市党政机关、国有企事业单位办公建筑外观照明强化节能导则(试行)&gt;</w:t>
      </w:r>
      <w:r>
        <w:rPr>
          <w:rFonts w:hint="eastAsia"/>
        </w:rPr>
        <w:t>的通知》</w:t>
      </w:r>
      <w:r>
        <w:t>(</w:t>
      </w:r>
      <w:r>
        <w:rPr>
          <w:rFonts w:hint="eastAsia"/>
        </w:rPr>
        <w:t>京发改〔</w:t>
      </w:r>
      <w:r>
        <w:t>2022〕88号)</w:t>
      </w:r>
    </w:p>
    <w:p w14:paraId="2A78D2B0">
      <w:pPr>
        <w:adjustRightInd w:val="0"/>
        <w:snapToGrid w:val="0"/>
        <w:spacing w:line="360" w:lineRule="auto"/>
        <w:ind w:firstLine="480" w:firstLineChars="200"/>
        <w:rPr>
          <w:rFonts w:hint="eastAsia"/>
        </w:rPr>
      </w:pPr>
      <w:r>
        <w:t>1</w:t>
      </w:r>
      <w:r>
        <w:rPr>
          <w:rFonts w:hint="eastAsia"/>
          <w:lang w:val="en-US" w:eastAsia="zh-CN"/>
        </w:rPr>
        <w:t>5</w:t>
      </w:r>
      <w:r>
        <w:t xml:space="preserve">.《北京市发展改革委 </w:t>
      </w:r>
      <w:r>
        <w:rPr>
          <w:rFonts w:hint="eastAsia"/>
        </w:rPr>
        <w:t>北京市住建委等四</w:t>
      </w:r>
      <w:r>
        <w:t>部门&lt;关于印发北京市公共场所室内温度控制导则（试行）&gt;的通知》(京发改〔2022〕1673号)</w:t>
      </w:r>
    </w:p>
    <w:p w14:paraId="386540E9">
      <w:pPr>
        <w:pStyle w:val="14"/>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w:t>
      </w:r>
    </w:p>
    <w:p w14:paraId="3242844E">
      <w:pPr>
        <w:numPr>
          <w:ilvl w:val="255"/>
          <w:numId w:val="0"/>
        </w:numPr>
        <w:adjustRightInd w:val="0"/>
        <w:snapToGrid w:val="0"/>
        <w:spacing w:line="360" w:lineRule="auto"/>
        <w:ind w:firstLine="482" w:firstLineChars="200"/>
        <w:outlineLvl w:val="1"/>
        <w:rPr>
          <w:rFonts w:ascii="楷体" w:hAnsi="楷体" w:eastAsia="楷体"/>
          <w:b/>
          <w:bCs/>
        </w:rPr>
        <w:pPrChange w:id="3849" w:author="zhhx" w:date="2024-10-17T11:40:13Z">
          <w:pPr>
            <w:numPr>
              <w:ilvl w:val="255"/>
              <w:numId w:val="0"/>
            </w:numPr>
            <w:adjustRightInd w:val="0"/>
            <w:snapToGrid w:val="0"/>
            <w:spacing w:line="360" w:lineRule="auto"/>
            <w:ind w:firstLine="482" w:firstLineChars="200"/>
            <w:outlineLvl w:val="0"/>
          </w:pPr>
        </w:pPrChange>
      </w:pPr>
      <w:bookmarkStart w:id="12" w:name="_Toc22125"/>
      <w:r>
        <w:rPr>
          <w:rFonts w:hint="eastAsia" w:ascii="楷体" w:hAnsi="楷体" w:eastAsia="楷体"/>
          <w:b/>
          <w:bCs/>
        </w:rPr>
        <w:t>（二）国家相关标准</w:t>
      </w:r>
      <w:bookmarkEnd w:id="12"/>
    </w:p>
    <w:p w14:paraId="50018A35">
      <w:pPr>
        <w:adjustRightInd w:val="0"/>
        <w:snapToGrid w:val="0"/>
        <w:spacing w:line="360" w:lineRule="auto"/>
        <w:ind w:firstLine="480" w:firstLineChars="200"/>
      </w:pPr>
      <w:r>
        <w:t>1.国家标准《机关办公区域物业服务监管和评价规范》GBT 43542-2023</w:t>
      </w:r>
    </w:p>
    <w:p w14:paraId="72981A6A">
      <w:pPr>
        <w:adjustRightInd w:val="0"/>
        <w:snapToGrid w:val="0"/>
        <w:spacing w:line="360" w:lineRule="auto"/>
        <w:ind w:firstLine="480" w:firstLineChars="200"/>
      </w:pPr>
      <w:r>
        <w:t>2.国家标准《二次供水设施卫生规范》GB17051-1997</w:t>
      </w:r>
    </w:p>
    <w:p w14:paraId="50DC5C08">
      <w:pPr>
        <w:adjustRightInd w:val="0"/>
        <w:snapToGrid w:val="0"/>
        <w:spacing w:line="360" w:lineRule="auto"/>
        <w:ind w:firstLine="480" w:firstLineChars="200"/>
      </w:pPr>
      <w:r>
        <w:t>3.国家标准《建筑消防设施的维护管理》GB25201-2010</w:t>
      </w:r>
    </w:p>
    <w:p w14:paraId="229FAA35">
      <w:pPr>
        <w:adjustRightInd w:val="0"/>
        <w:snapToGrid w:val="0"/>
        <w:spacing w:line="360" w:lineRule="auto"/>
        <w:ind w:firstLine="480" w:firstLineChars="200"/>
      </w:pPr>
      <w:r>
        <w:t>4.国家标准《空调通风系统清洗规范》GB19210-2003</w:t>
      </w:r>
    </w:p>
    <w:p w14:paraId="20A5A0E2">
      <w:pPr>
        <w:adjustRightInd w:val="0"/>
        <w:snapToGrid w:val="0"/>
        <w:spacing w:line="360" w:lineRule="auto"/>
        <w:ind w:firstLine="480" w:firstLineChars="200"/>
      </w:pPr>
      <w:r>
        <w:t>5.国家标准《空调通风系统运行管理标准》GB50365-2019</w:t>
      </w:r>
    </w:p>
    <w:p w14:paraId="3622D1D5">
      <w:pPr>
        <w:adjustRightInd w:val="0"/>
        <w:snapToGrid w:val="0"/>
        <w:spacing w:line="360" w:lineRule="auto"/>
        <w:ind w:firstLine="480" w:firstLineChars="200"/>
      </w:pPr>
      <w:r>
        <w:t>6.特种设备安全技术规范《电梯维护保养规则》TSG T5002</w:t>
      </w:r>
      <w:r>
        <w:rPr>
          <w:rFonts w:hint="eastAsia"/>
          <w:lang w:val="en-US" w:eastAsia="zh-CN"/>
        </w:rPr>
        <w:t>-2017</w:t>
      </w:r>
      <w:r>
        <w:t xml:space="preserve"> </w:t>
      </w:r>
    </w:p>
    <w:p w14:paraId="6CB01584">
      <w:pPr>
        <w:adjustRightInd w:val="0"/>
        <w:snapToGrid w:val="0"/>
        <w:spacing w:line="360" w:lineRule="auto"/>
        <w:ind w:firstLine="480" w:firstLineChars="200"/>
      </w:pPr>
      <w:r>
        <w:t xml:space="preserve">7.国家标准《火灾自动报警系统施工及验收规范》GB50166-2007 </w:t>
      </w:r>
    </w:p>
    <w:p w14:paraId="7C61862E">
      <w:pPr>
        <w:adjustRightInd w:val="0"/>
        <w:snapToGrid w:val="0"/>
        <w:spacing w:line="360" w:lineRule="auto"/>
        <w:ind w:firstLine="480" w:firstLineChars="200"/>
      </w:pPr>
      <w:r>
        <w:t>8.国家标准《泡沫灭火系统施工及验收规范》GB50281-2006</w:t>
      </w:r>
    </w:p>
    <w:p w14:paraId="20F7AEB7">
      <w:pPr>
        <w:adjustRightInd w:val="0"/>
        <w:snapToGrid w:val="0"/>
        <w:spacing w:line="360" w:lineRule="auto"/>
        <w:ind w:firstLine="480" w:firstLineChars="200"/>
        <w:rPr>
          <w:rFonts w:hint="default" w:eastAsia="宋体"/>
          <w:lang w:val="en-US" w:eastAsia="zh-CN"/>
        </w:rPr>
      </w:pPr>
      <w:r>
        <w:t>9.国家标准《生活垃圾分类标志》GB/T 19095</w:t>
      </w:r>
      <w:r>
        <w:rPr>
          <w:rFonts w:hint="eastAsia"/>
          <w:lang w:val="en-US" w:eastAsia="zh-CN"/>
        </w:rPr>
        <w:t>-2019</w:t>
      </w:r>
    </w:p>
    <w:p w14:paraId="1E8F7969">
      <w:pPr>
        <w:adjustRightInd w:val="0"/>
        <w:snapToGrid w:val="0"/>
        <w:spacing w:line="360" w:lineRule="auto"/>
        <w:ind w:firstLine="480" w:firstLineChars="200"/>
        <w:rPr>
          <w:rFonts w:hint="default" w:eastAsia="宋体"/>
          <w:lang w:val="en-US" w:eastAsia="zh-CN"/>
        </w:rPr>
      </w:pPr>
      <w:r>
        <w:t>10.国家标准《道路交通标志和标线》GB5768.2</w:t>
      </w:r>
      <w:r>
        <w:rPr>
          <w:rFonts w:hint="eastAsia"/>
          <w:lang w:val="en-US" w:eastAsia="zh-CN"/>
        </w:rPr>
        <w:t>-2022</w:t>
      </w:r>
    </w:p>
    <w:p w14:paraId="1BC1CE51">
      <w:pPr>
        <w:adjustRightInd w:val="0"/>
        <w:snapToGrid w:val="0"/>
        <w:spacing w:line="360" w:lineRule="auto"/>
        <w:ind w:firstLine="480" w:firstLineChars="200"/>
        <w:rPr>
          <w:rFonts w:hint="default" w:eastAsia="宋体"/>
          <w:lang w:val="en-US" w:eastAsia="zh-CN"/>
        </w:rPr>
      </w:pPr>
      <w:r>
        <w:t>11.国家标准《室内空气质量标准》GB／T 18883</w:t>
      </w:r>
      <w:r>
        <w:rPr>
          <w:rFonts w:hint="eastAsia"/>
          <w:lang w:val="en-US" w:eastAsia="zh-CN"/>
        </w:rPr>
        <w:t>-2002</w:t>
      </w:r>
    </w:p>
    <w:p w14:paraId="0B7B322B">
      <w:pPr>
        <w:adjustRightInd w:val="0"/>
        <w:snapToGrid w:val="0"/>
        <w:spacing w:line="360" w:lineRule="auto"/>
        <w:ind w:firstLine="480" w:firstLineChars="200"/>
      </w:pPr>
      <w:r>
        <w:t>12.国家标准《工业锅炉水质》GB/T1576</w:t>
      </w:r>
      <w:r>
        <w:rPr>
          <w:rFonts w:hint="eastAsia"/>
          <w:lang w:val="en-US" w:eastAsia="zh-CN"/>
        </w:rPr>
        <w:t>-2018</w:t>
      </w:r>
      <w:r>
        <w:t xml:space="preserve"> </w:t>
      </w:r>
    </w:p>
    <w:p w14:paraId="0BA3B8C9">
      <w:pPr>
        <w:adjustRightInd w:val="0"/>
        <w:snapToGrid w:val="0"/>
        <w:spacing w:line="360" w:lineRule="auto"/>
        <w:ind w:firstLine="480" w:firstLineChars="200"/>
      </w:pPr>
      <w:r>
        <w:rPr>
          <w:rFonts w:hint="eastAsia"/>
        </w:rPr>
        <w:t>1</w:t>
      </w:r>
      <w:r>
        <w:t>3</w:t>
      </w:r>
      <w:r>
        <w:rPr>
          <w:rFonts w:hint="eastAsia"/>
        </w:rPr>
        <w:t>.国家标准《信息安全技术 健康医疗数据安全指南》（GB/T 39725-2020）</w:t>
      </w:r>
    </w:p>
    <w:p w14:paraId="61E99410">
      <w:pPr>
        <w:adjustRightInd w:val="0"/>
        <w:snapToGrid w:val="0"/>
        <w:spacing w:line="360" w:lineRule="auto"/>
        <w:ind w:firstLine="480" w:firstLineChars="200"/>
      </w:pPr>
      <w:r>
        <w:rPr>
          <w:rFonts w:hint="eastAsia"/>
        </w:rPr>
        <w:t>14.国家标准</w:t>
      </w:r>
      <w:r>
        <w:t>《</w:t>
      </w:r>
      <w:r>
        <w:rPr>
          <w:rFonts w:hint="eastAsia"/>
        </w:rPr>
        <w:t>医疗器械 质量管理体系 用于法规的要求</w:t>
      </w:r>
      <w:r>
        <w:t>》</w:t>
      </w:r>
      <w:r>
        <w:rPr>
          <w:rFonts w:hint="eastAsia"/>
        </w:rPr>
        <w:t>（</w:t>
      </w:r>
      <w:r>
        <w:t>GB/T 42061-2022</w:t>
      </w:r>
      <w:r>
        <w:rPr>
          <w:rFonts w:hint="eastAsia"/>
        </w:rPr>
        <w:t>）</w:t>
      </w:r>
    </w:p>
    <w:p w14:paraId="19C7FDAE">
      <w:pPr>
        <w:adjustRightInd w:val="0"/>
        <w:snapToGrid w:val="0"/>
        <w:spacing w:line="360" w:lineRule="auto"/>
        <w:ind w:firstLine="480" w:firstLineChars="200"/>
      </w:pPr>
      <w:r>
        <w:rPr>
          <w:rFonts w:hint="eastAsia"/>
        </w:rPr>
        <w:t>15.国家标准《医疗器械消毒剂通用要求》（GB 27949-2020）</w:t>
      </w:r>
    </w:p>
    <w:p w14:paraId="26A78C4F">
      <w:pPr>
        <w:adjustRightInd w:val="0"/>
        <w:snapToGrid w:val="0"/>
        <w:spacing w:line="360" w:lineRule="auto"/>
        <w:ind w:firstLine="480" w:firstLineChars="200"/>
      </w:pPr>
      <w:r>
        <w:rPr>
          <w:rFonts w:hint="eastAsia"/>
        </w:rPr>
        <w:t>1</w:t>
      </w:r>
      <w:r>
        <w:t>6</w:t>
      </w:r>
      <w:r>
        <w:rPr>
          <w:rFonts w:hint="eastAsia"/>
        </w:rPr>
        <w:t>.国家标准《医疗废物处理处置污染控制标准》（GB 39707-2020）</w:t>
      </w:r>
    </w:p>
    <w:p w14:paraId="12EA8604">
      <w:pPr>
        <w:adjustRightInd w:val="0"/>
        <w:snapToGrid w:val="0"/>
        <w:spacing w:line="360" w:lineRule="auto"/>
        <w:ind w:firstLine="480" w:firstLineChars="200"/>
      </w:pPr>
      <w:r>
        <w:rPr>
          <w:rFonts w:hint="eastAsia"/>
        </w:rPr>
        <w:t>17.国家标准</w:t>
      </w:r>
      <w:r>
        <w:t>《</w:t>
      </w:r>
      <w:r>
        <w:rPr>
          <w:rFonts w:hint="eastAsia"/>
        </w:rPr>
        <w:t>医疗废物转运车技术要求(试行)</w:t>
      </w:r>
      <w:r>
        <w:t>》</w:t>
      </w:r>
      <w:r>
        <w:rPr>
          <w:rFonts w:hint="eastAsia"/>
        </w:rPr>
        <w:t>（</w:t>
      </w:r>
      <w:r>
        <w:t>GB 19217-2003</w:t>
      </w:r>
      <w:r>
        <w:rPr>
          <w:rFonts w:hint="eastAsia"/>
        </w:rPr>
        <w:t>）</w:t>
      </w:r>
    </w:p>
    <w:p w14:paraId="6D0E5D46">
      <w:pPr>
        <w:adjustRightInd w:val="0"/>
        <w:snapToGrid w:val="0"/>
        <w:spacing w:line="360" w:lineRule="auto"/>
        <w:ind w:firstLine="480" w:firstLineChars="200"/>
      </w:pPr>
      <w:r>
        <w:rPr>
          <w:rFonts w:hint="eastAsia"/>
        </w:rPr>
        <w:t>1</w:t>
      </w:r>
      <w:r>
        <w:t>8</w:t>
      </w:r>
      <w:r>
        <w:rPr>
          <w:rFonts w:hint="eastAsia"/>
        </w:rPr>
        <w:t>.国家标准《医疗器械的灭菌 微生物学方法 第2部分：用于灭菌过程的定义、确认和维护的无菌试验》（</w:t>
      </w:r>
      <w:r>
        <w:t>GB/T 19973.2-2018</w:t>
      </w:r>
      <w:r>
        <w:rPr>
          <w:rFonts w:hint="eastAsia"/>
        </w:rPr>
        <w:t>）</w:t>
      </w:r>
    </w:p>
    <w:p w14:paraId="2B673379">
      <w:pPr>
        <w:adjustRightInd w:val="0"/>
        <w:snapToGrid w:val="0"/>
        <w:spacing w:line="360" w:lineRule="auto"/>
        <w:ind w:firstLine="480" w:firstLineChars="200"/>
      </w:pPr>
      <w:r>
        <w:rPr>
          <w:rFonts w:hint="eastAsia"/>
        </w:rPr>
        <w:t>1</w:t>
      </w:r>
      <w:r>
        <w:t>9</w:t>
      </w:r>
      <w:r>
        <w:rPr>
          <w:rFonts w:hint="eastAsia"/>
        </w:rPr>
        <w:t>.国家标准</w:t>
      </w:r>
      <w:r>
        <w:t>《</w:t>
      </w:r>
      <w:r>
        <w:rPr>
          <w:rFonts w:hint="eastAsia"/>
        </w:rPr>
        <w:t>变压器、电抗器、电源装置及其组合的安全 第16部分：医疗场所供电用隔离变压器的特殊要求和试验</w:t>
      </w:r>
      <w:r>
        <w:t>》</w:t>
      </w:r>
      <w:r>
        <w:rPr>
          <w:rFonts w:hint="eastAsia"/>
        </w:rPr>
        <w:t>（</w:t>
      </w:r>
      <w:r>
        <w:t>GB/T 19212.16-2017</w:t>
      </w:r>
      <w:r>
        <w:rPr>
          <w:rFonts w:hint="eastAsia"/>
        </w:rPr>
        <w:t>）</w:t>
      </w:r>
    </w:p>
    <w:p w14:paraId="121C5FDC">
      <w:pPr>
        <w:adjustRightInd w:val="0"/>
        <w:snapToGrid w:val="0"/>
        <w:spacing w:line="360" w:lineRule="auto"/>
        <w:ind w:firstLine="480" w:firstLineChars="200"/>
      </w:pPr>
      <w:r>
        <w:t>20</w:t>
      </w:r>
      <w:r>
        <w:rPr>
          <w:rFonts w:hint="eastAsia"/>
        </w:rPr>
        <w:t>.国家标准</w:t>
      </w:r>
      <w:r>
        <w:t>《</w:t>
      </w:r>
      <w:r>
        <w:rPr>
          <w:rFonts w:hint="eastAsia"/>
        </w:rPr>
        <w:t>医疗卫生用品辐射灭菌消毒质量控制</w:t>
      </w:r>
      <w:r>
        <w:t>》</w:t>
      </w:r>
      <w:r>
        <w:rPr>
          <w:rFonts w:hint="eastAsia"/>
        </w:rPr>
        <w:t>（GB:16383-2014）</w:t>
      </w:r>
    </w:p>
    <w:p w14:paraId="13013345">
      <w:pPr>
        <w:pStyle w:val="14"/>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w:t>
      </w:r>
    </w:p>
    <w:p w14:paraId="68046F64">
      <w:pPr>
        <w:numPr>
          <w:ilvl w:val="255"/>
          <w:numId w:val="0"/>
        </w:numPr>
        <w:adjustRightInd w:val="0"/>
        <w:snapToGrid w:val="0"/>
        <w:spacing w:line="360" w:lineRule="auto"/>
        <w:ind w:firstLine="482" w:firstLineChars="200"/>
        <w:outlineLvl w:val="1"/>
        <w:rPr>
          <w:rFonts w:ascii="楷体" w:hAnsi="楷体" w:eastAsia="楷体"/>
          <w:b/>
          <w:bCs/>
        </w:rPr>
        <w:pPrChange w:id="3850" w:author="zhhx" w:date="2024-10-17T11:40:15Z">
          <w:pPr>
            <w:numPr>
              <w:ilvl w:val="255"/>
              <w:numId w:val="0"/>
            </w:numPr>
            <w:adjustRightInd w:val="0"/>
            <w:snapToGrid w:val="0"/>
            <w:spacing w:line="360" w:lineRule="auto"/>
            <w:ind w:firstLine="482" w:firstLineChars="200"/>
            <w:outlineLvl w:val="0"/>
          </w:pPr>
        </w:pPrChange>
      </w:pPr>
      <w:bookmarkStart w:id="13" w:name="_Toc2973"/>
      <w:r>
        <w:rPr>
          <w:rFonts w:hint="eastAsia" w:ascii="楷体" w:hAnsi="楷体" w:eastAsia="楷体"/>
          <w:b/>
          <w:bCs/>
        </w:rPr>
        <w:t>（三）北京市相关标准</w:t>
      </w:r>
      <w:bookmarkEnd w:id="13"/>
    </w:p>
    <w:p w14:paraId="4C921669">
      <w:pPr>
        <w:adjustRightInd w:val="0"/>
        <w:snapToGrid w:val="0"/>
        <w:spacing w:line="360" w:lineRule="auto"/>
        <w:ind w:firstLine="482" w:firstLineChars="200"/>
        <w:rPr>
          <w:b/>
          <w:bCs/>
        </w:rPr>
      </w:pPr>
      <w:r>
        <w:rPr>
          <w:b/>
          <w:bCs/>
        </w:rPr>
        <w:t>1.物业</w:t>
      </w:r>
    </w:p>
    <w:p w14:paraId="04A12143">
      <w:pPr>
        <w:adjustRightInd w:val="0"/>
        <w:snapToGrid w:val="0"/>
        <w:spacing w:line="360" w:lineRule="auto"/>
        <w:ind w:firstLine="480" w:firstLineChars="200"/>
      </w:pPr>
      <w:r>
        <w:t>1.1北京市地方标准《住宅物业服务标准》DB11/T751-2010</w:t>
      </w:r>
    </w:p>
    <w:p w14:paraId="5E90DDC2">
      <w:pPr>
        <w:adjustRightInd w:val="0"/>
        <w:snapToGrid w:val="0"/>
        <w:spacing w:line="360" w:lineRule="auto"/>
        <w:ind w:firstLine="482" w:firstLineChars="200"/>
        <w:rPr>
          <w:b/>
          <w:bCs/>
        </w:rPr>
      </w:pPr>
      <w:r>
        <w:rPr>
          <w:b/>
          <w:bCs/>
        </w:rPr>
        <w:t>2.保安</w:t>
      </w:r>
    </w:p>
    <w:p w14:paraId="1B97DF95">
      <w:pPr>
        <w:adjustRightInd w:val="0"/>
        <w:snapToGrid w:val="0"/>
        <w:spacing w:line="360" w:lineRule="auto"/>
        <w:ind w:firstLine="480" w:firstLineChars="200"/>
      </w:pPr>
      <w:r>
        <w:t xml:space="preserve">2.1北京市地方标准《保安服务规范 </w:t>
      </w:r>
      <w:r>
        <w:rPr>
          <w:rFonts w:hint="eastAsia"/>
        </w:rPr>
        <w:t>住宅物业》</w:t>
      </w:r>
      <w:r>
        <w:t xml:space="preserve"> DB11/T 487-2022</w:t>
      </w:r>
    </w:p>
    <w:p w14:paraId="6C9A1709">
      <w:pPr>
        <w:adjustRightInd w:val="0"/>
        <w:snapToGrid w:val="0"/>
        <w:spacing w:line="360" w:lineRule="auto"/>
        <w:ind w:firstLine="480" w:firstLineChars="200"/>
      </w:pPr>
      <w:r>
        <w:rPr>
          <w:rFonts w:hint="eastAsia"/>
        </w:rPr>
        <w:t>2.2北京市地方标准《</w:t>
      </w:r>
      <w:r>
        <w:t>保安服务规范 医院</w:t>
      </w:r>
      <w:r>
        <w:rPr>
          <w:rFonts w:hint="eastAsia"/>
        </w:rPr>
        <w:t xml:space="preserve">》 </w:t>
      </w:r>
      <w:r>
        <w:t>DB11/T 2110-2023</w:t>
      </w:r>
    </w:p>
    <w:p w14:paraId="7C869084">
      <w:pPr>
        <w:adjustRightInd w:val="0"/>
        <w:snapToGrid w:val="0"/>
        <w:spacing w:line="360" w:lineRule="auto"/>
        <w:ind w:firstLine="482" w:firstLineChars="200"/>
        <w:rPr>
          <w:b/>
          <w:bCs/>
        </w:rPr>
      </w:pPr>
      <w:r>
        <w:rPr>
          <w:b/>
          <w:bCs/>
        </w:rPr>
        <w:t>3.给排水</w:t>
      </w:r>
    </w:p>
    <w:p w14:paraId="7DC523D8">
      <w:pPr>
        <w:adjustRightInd w:val="0"/>
        <w:snapToGrid w:val="0"/>
        <w:spacing w:line="360" w:lineRule="auto"/>
        <w:ind w:firstLine="480" w:firstLineChars="200"/>
      </w:pPr>
      <w:r>
        <w:t xml:space="preserve">3.1北京市地方标准《住宅二次供水设施设备运行维护技术规程 </w:t>
      </w:r>
      <w:r>
        <w:rPr>
          <w:rFonts w:hint="eastAsia"/>
        </w:rPr>
        <w:t>》</w:t>
      </w:r>
      <w:r>
        <w:t>DB11T 118-2016</w:t>
      </w:r>
    </w:p>
    <w:p w14:paraId="3552699E">
      <w:pPr>
        <w:adjustRightInd w:val="0"/>
        <w:snapToGrid w:val="0"/>
        <w:spacing w:line="360" w:lineRule="auto"/>
        <w:ind w:firstLine="480" w:firstLineChars="200"/>
      </w:pPr>
      <w:r>
        <w:t>3.2北京市地方标准《公共建筑给水排水系统节能运行管理技术规程》DB11T 1248-2015</w:t>
      </w:r>
    </w:p>
    <w:p w14:paraId="20D97C62">
      <w:pPr>
        <w:adjustRightInd w:val="0"/>
        <w:snapToGrid w:val="0"/>
        <w:spacing w:line="360" w:lineRule="auto"/>
        <w:ind w:firstLine="480" w:firstLineChars="200"/>
      </w:pPr>
      <w:r>
        <w:t>3.3北京市地方标准《城镇排水泵站运行与维护技术规程》DB11T 2113-2023</w:t>
      </w:r>
    </w:p>
    <w:p w14:paraId="03B1D8E8">
      <w:pPr>
        <w:adjustRightInd w:val="0"/>
        <w:snapToGrid w:val="0"/>
        <w:spacing w:line="360" w:lineRule="auto"/>
        <w:ind w:firstLine="480" w:firstLineChars="200"/>
      </w:pPr>
      <w:r>
        <w:t>3.4北京市地方标准《城镇排水管道检查技术规程》DB11T1594-2018</w:t>
      </w:r>
    </w:p>
    <w:p w14:paraId="75F66A6C">
      <w:pPr>
        <w:adjustRightInd w:val="0"/>
        <w:snapToGrid w:val="0"/>
        <w:spacing w:line="360" w:lineRule="auto"/>
        <w:ind w:firstLine="480" w:firstLineChars="200"/>
      </w:pPr>
      <w:r>
        <w:t xml:space="preserve">3.5北京市地方标准《城镇排水管道维护技术规程》DB11T1590-2018 </w:t>
      </w:r>
    </w:p>
    <w:p w14:paraId="51A353C9">
      <w:pPr>
        <w:adjustRightInd w:val="0"/>
        <w:snapToGrid w:val="0"/>
        <w:spacing w:line="360" w:lineRule="auto"/>
        <w:ind w:firstLine="482" w:firstLineChars="200"/>
        <w:rPr>
          <w:b/>
          <w:bCs/>
        </w:rPr>
      </w:pPr>
      <w:r>
        <w:rPr>
          <w:b/>
          <w:bCs/>
        </w:rPr>
        <w:t>4.空调维护</w:t>
      </w:r>
    </w:p>
    <w:p w14:paraId="75501598">
      <w:pPr>
        <w:adjustRightInd w:val="0"/>
        <w:snapToGrid w:val="0"/>
        <w:spacing w:line="360" w:lineRule="auto"/>
        <w:ind w:firstLine="480" w:firstLineChars="200"/>
      </w:pPr>
      <w:r>
        <w:t>4.1北京市地方标准《公共建筑空调制冷系统节能运行管理技术规程》DB11T 1130-2014</w:t>
      </w:r>
    </w:p>
    <w:p w14:paraId="076A9F33">
      <w:pPr>
        <w:adjustRightInd w:val="0"/>
        <w:snapToGrid w:val="0"/>
        <w:spacing w:line="360" w:lineRule="auto"/>
        <w:ind w:firstLine="480" w:firstLineChars="200"/>
      </w:pPr>
      <w:r>
        <w:t>4.2北京市地方标准《集中空调通风系统卫生管理规范》DB11T 485-2020</w:t>
      </w:r>
    </w:p>
    <w:p w14:paraId="1682A4A8">
      <w:pPr>
        <w:adjustRightInd w:val="0"/>
        <w:snapToGrid w:val="0"/>
        <w:spacing w:line="360" w:lineRule="auto"/>
        <w:ind w:firstLine="482" w:firstLineChars="200"/>
        <w:rPr>
          <w:b/>
          <w:bCs/>
        </w:rPr>
      </w:pPr>
      <w:r>
        <w:rPr>
          <w:b/>
          <w:bCs/>
        </w:rPr>
        <w:t>5.电梯维护</w:t>
      </w:r>
    </w:p>
    <w:p w14:paraId="68A21F6A">
      <w:pPr>
        <w:adjustRightInd w:val="0"/>
        <w:snapToGrid w:val="0"/>
        <w:spacing w:line="360" w:lineRule="auto"/>
        <w:ind w:firstLine="480" w:firstLineChars="200"/>
      </w:pPr>
      <w:r>
        <w:t>5.1北京市地方标准《电梯日常维护保养规则》DB11T 418-2019</w:t>
      </w:r>
    </w:p>
    <w:p w14:paraId="5EF48BA2">
      <w:pPr>
        <w:adjustRightInd w:val="0"/>
        <w:snapToGrid w:val="0"/>
        <w:spacing w:line="360" w:lineRule="auto"/>
        <w:ind w:firstLine="480" w:firstLineChars="200"/>
      </w:pPr>
      <w:r>
        <w:t>5.2北京市地方标准《电梯应急呼叫及应急照明系统技术要求》DB11T 1656-2019</w:t>
      </w:r>
    </w:p>
    <w:p w14:paraId="7F4FBBD0">
      <w:pPr>
        <w:adjustRightInd w:val="0"/>
        <w:snapToGrid w:val="0"/>
        <w:spacing w:line="360" w:lineRule="auto"/>
        <w:ind w:firstLine="480" w:firstLineChars="200"/>
      </w:pPr>
      <w:r>
        <w:t>5.3北京市地方标准《电梯安装、改造、重大修理和维护保养自检规则》DB11T 420-2019</w:t>
      </w:r>
    </w:p>
    <w:p w14:paraId="0659AD13">
      <w:pPr>
        <w:adjustRightInd w:val="0"/>
        <w:snapToGrid w:val="0"/>
        <w:spacing w:line="360" w:lineRule="auto"/>
        <w:ind w:firstLine="480" w:firstLineChars="200"/>
      </w:pPr>
      <w:r>
        <w:t xml:space="preserve">5.4北京市地方标准《 </w:t>
      </w:r>
      <w:r>
        <w:rPr>
          <w:rFonts w:hint="eastAsia"/>
        </w:rPr>
        <w:t>电梯节能监测</w:t>
      </w:r>
      <w:r>
        <w:t xml:space="preserve"> </w:t>
      </w:r>
      <w:r>
        <w:rPr>
          <w:rFonts w:hint="eastAsia"/>
        </w:rPr>
        <w:t>》</w:t>
      </w:r>
      <w:r>
        <w:t>DB11T 1161-2015</w:t>
      </w:r>
    </w:p>
    <w:p w14:paraId="2575AC65">
      <w:pPr>
        <w:adjustRightInd w:val="0"/>
        <w:snapToGrid w:val="0"/>
        <w:spacing w:line="360" w:lineRule="auto"/>
        <w:ind w:firstLine="480" w:firstLineChars="200"/>
      </w:pPr>
      <w:r>
        <w:t>5.5北京市地方标准《在用电梯安全风险评估规范》DB11T 1520-2022</w:t>
      </w:r>
    </w:p>
    <w:p w14:paraId="7BE713A2">
      <w:pPr>
        <w:adjustRightInd w:val="0"/>
        <w:snapToGrid w:val="0"/>
        <w:spacing w:line="360" w:lineRule="auto"/>
        <w:ind w:firstLine="482" w:firstLineChars="200"/>
        <w:rPr>
          <w:b/>
          <w:bCs/>
        </w:rPr>
      </w:pPr>
      <w:r>
        <w:rPr>
          <w:b/>
          <w:bCs/>
        </w:rPr>
        <w:t>6.照明</w:t>
      </w:r>
    </w:p>
    <w:p w14:paraId="0CE505CA">
      <w:pPr>
        <w:adjustRightInd w:val="0"/>
        <w:snapToGrid w:val="0"/>
        <w:spacing w:line="360" w:lineRule="auto"/>
        <w:ind w:firstLine="480" w:firstLineChars="200"/>
      </w:pPr>
      <w:r>
        <w:t>6.1北京市地方标准《公共建筑室内照明系统节能监测》DB11T 1854-2021</w:t>
      </w:r>
    </w:p>
    <w:p w14:paraId="55F38B4F">
      <w:pPr>
        <w:adjustRightInd w:val="0"/>
        <w:snapToGrid w:val="0"/>
        <w:spacing w:line="360" w:lineRule="auto"/>
        <w:ind w:firstLine="480" w:firstLineChars="200"/>
      </w:pPr>
      <w:r>
        <w:t>6.2北京市地方标准《城市道路照明设施运行维护规范》DB11T 1876-2021</w:t>
      </w:r>
    </w:p>
    <w:p w14:paraId="6E1254D3">
      <w:pPr>
        <w:adjustRightInd w:val="0"/>
        <w:snapToGrid w:val="0"/>
        <w:spacing w:line="360" w:lineRule="auto"/>
        <w:ind w:firstLine="480" w:firstLineChars="200"/>
      </w:pPr>
      <w:r>
        <w:rPr>
          <w:rFonts w:hint="eastAsia"/>
        </w:rPr>
        <w:t>6.3北京市地方标准《</w:t>
      </w:r>
      <w:r>
        <w:t>医院合理用能指南</w:t>
      </w:r>
      <w:r>
        <w:rPr>
          <w:rFonts w:hint="eastAsia"/>
        </w:rPr>
        <w:t>》</w:t>
      </w:r>
      <w:r>
        <w:t>DB11/T 1338-2016</w:t>
      </w:r>
    </w:p>
    <w:p w14:paraId="40512605">
      <w:pPr>
        <w:adjustRightInd w:val="0"/>
        <w:snapToGrid w:val="0"/>
        <w:spacing w:line="360" w:lineRule="auto"/>
        <w:ind w:firstLine="482" w:firstLineChars="200"/>
        <w:rPr>
          <w:b/>
          <w:bCs/>
        </w:rPr>
      </w:pPr>
      <w:r>
        <w:rPr>
          <w:b/>
          <w:bCs/>
        </w:rPr>
        <w:t>7.消防</w:t>
      </w:r>
    </w:p>
    <w:p w14:paraId="13DFAD9B">
      <w:pPr>
        <w:adjustRightInd w:val="0"/>
        <w:snapToGrid w:val="0"/>
        <w:spacing w:line="360" w:lineRule="auto"/>
        <w:ind w:firstLine="480" w:firstLineChars="200"/>
      </w:pPr>
      <w:r>
        <w:t>7.1北京市地方标准《建筑消防设施检测服务规范》DB11T 3034-2023</w:t>
      </w:r>
    </w:p>
    <w:p w14:paraId="60E7D9B9">
      <w:pPr>
        <w:adjustRightInd w:val="0"/>
        <w:snapToGrid w:val="0"/>
        <w:spacing w:line="360" w:lineRule="auto"/>
        <w:ind w:firstLine="480" w:firstLineChars="200"/>
      </w:pPr>
      <w:r>
        <w:t>7.2北京市地方标准《消防控制室火警处置规范》DB11T 2104-2023</w:t>
      </w:r>
    </w:p>
    <w:p w14:paraId="638FA528">
      <w:pPr>
        <w:adjustRightInd w:val="0"/>
        <w:snapToGrid w:val="0"/>
        <w:spacing w:line="360" w:lineRule="auto"/>
        <w:ind w:firstLine="482" w:firstLineChars="200"/>
        <w:rPr>
          <w:b/>
          <w:bCs/>
        </w:rPr>
      </w:pPr>
      <w:r>
        <w:rPr>
          <w:b/>
          <w:bCs/>
        </w:rPr>
        <w:t>8.垃圾清运</w:t>
      </w:r>
    </w:p>
    <w:p w14:paraId="3D872E92">
      <w:pPr>
        <w:adjustRightInd w:val="0"/>
        <w:snapToGrid w:val="0"/>
        <w:spacing w:line="360" w:lineRule="auto"/>
        <w:ind w:firstLine="480" w:firstLineChars="200"/>
      </w:pPr>
      <w:r>
        <w:t>8.1北京市地方标准《生活垃圾收集运输管理规范》DB11T 354-2023</w:t>
      </w:r>
    </w:p>
    <w:p w14:paraId="4D67BF92">
      <w:pPr>
        <w:adjustRightInd w:val="0"/>
        <w:snapToGrid w:val="0"/>
        <w:spacing w:line="360" w:lineRule="auto"/>
        <w:ind w:firstLine="480" w:firstLineChars="200"/>
      </w:pPr>
      <w:r>
        <w:t>8.2北京市地方标准《生活垃圾收集运输节能规范》DB11T 1694-2019</w:t>
      </w:r>
    </w:p>
    <w:p w14:paraId="30D49037">
      <w:pPr>
        <w:adjustRightInd w:val="0"/>
        <w:snapToGrid w:val="0"/>
        <w:spacing w:line="360" w:lineRule="auto"/>
        <w:ind w:firstLine="480" w:firstLineChars="200"/>
      </w:pPr>
      <w:r>
        <w:rPr>
          <w:rFonts w:hint="eastAsia"/>
        </w:rPr>
        <w:t>8.</w:t>
      </w:r>
      <w:r>
        <w:t>3</w:t>
      </w:r>
      <w:r>
        <w:rPr>
          <w:rFonts w:hint="eastAsia"/>
        </w:rPr>
        <w:t>北京市地方标准《</w:t>
      </w:r>
      <w:r>
        <w:t>医疗机构保洁服务规范</w:t>
      </w:r>
      <w:r>
        <w:rPr>
          <w:rFonts w:hint="eastAsia"/>
        </w:rPr>
        <w:t>》</w:t>
      </w:r>
      <w:r>
        <w:t>DB11/T 1863-2021</w:t>
      </w:r>
    </w:p>
    <w:p w14:paraId="5E4D6925">
      <w:pPr>
        <w:adjustRightInd w:val="0"/>
        <w:snapToGrid w:val="0"/>
        <w:spacing w:line="360" w:lineRule="auto"/>
        <w:ind w:firstLine="480" w:firstLineChars="200"/>
      </w:pPr>
      <w:r>
        <w:rPr>
          <w:rFonts w:hint="eastAsia"/>
        </w:rPr>
        <w:t>8.</w:t>
      </w:r>
      <w:r>
        <w:t>4</w:t>
      </w:r>
      <w:r>
        <w:rPr>
          <w:rFonts w:hint="eastAsia"/>
        </w:rPr>
        <w:t>北京市地方标准《</w:t>
      </w:r>
      <w:r>
        <w:t>医疗废物一次性包装箱</w:t>
      </w:r>
      <w:r>
        <w:rPr>
          <w:rFonts w:hint="eastAsia"/>
        </w:rPr>
        <w:t>》</w:t>
      </w:r>
      <w:r>
        <w:t>DB11/T 1032-2013</w:t>
      </w:r>
    </w:p>
    <w:p w14:paraId="27DCC570">
      <w:pPr>
        <w:adjustRightInd w:val="0"/>
        <w:snapToGrid w:val="0"/>
        <w:spacing w:line="360" w:lineRule="auto"/>
        <w:ind w:firstLine="480" w:firstLineChars="200"/>
      </w:pPr>
      <w:r>
        <w:rPr>
          <w:rFonts w:hint="eastAsia"/>
        </w:rPr>
        <w:t>8.</w:t>
      </w:r>
      <w:r>
        <w:t>5</w:t>
      </w:r>
      <w:r>
        <w:rPr>
          <w:rFonts w:hint="eastAsia"/>
        </w:rPr>
        <w:t>北京市地方标准《</w:t>
      </w:r>
      <w:r>
        <w:t>医疗机构危险化学品安全管理规范</w:t>
      </w:r>
      <w:r>
        <w:rPr>
          <w:rFonts w:hint="eastAsia"/>
        </w:rPr>
        <w:t>》</w:t>
      </w:r>
      <w:r>
        <w:t>DB11/T 1578-2018</w:t>
      </w:r>
    </w:p>
    <w:p w14:paraId="10AF369C">
      <w:pPr>
        <w:adjustRightInd w:val="0"/>
        <w:snapToGrid w:val="0"/>
        <w:spacing w:line="360" w:lineRule="auto"/>
        <w:ind w:firstLine="480" w:firstLineChars="200"/>
      </w:pPr>
      <w:r>
        <w:rPr>
          <w:rFonts w:hint="eastAsia"/>
        </w:rPr>
        <w:t>8.</w:t>
      </w:r>
      <w:r>
        <w:t>6</w:t>
      </w:r>
      <w:r>
        <w:rPr>
          <w:rFonts w:hint="eastAsia"/>
        </w:rPr>
        <w:t>北京市地方标准《</w:t>
      </w:r>
      <w:r>
        <w:t>医院洁净手术部污染控制规范</w:t>
      </w:r>
      <w:r>
        <w:rPr>
          <w:rFonts w:hint="eastAsia"/>
        </w:rPr>
        <w:t>》</w:t>
      </w:r>
      <w:r>
        <w:t>DB11/T 408-2016</w:t>
      </w:r>
    </w:p>
    <w:p w14:paraId="3F4A5400">
      <w:pPr>
        <w:adjustRightInd w:val="0"/>
        <w:snapToGrid w:val="0"/>
        <w:spacing w:line="360" w:lineRule="auto"/>
        <w:ind w:firstLine="480" w:firstLineChars="200"/>
      </w:pPr>
      <w:r>
        <w:rPr>
          <w:rFonts w:hint="eastAsia"/>
        </w:rPr>
        <w:t>8.7北京市地方标准《</w:t>
      </w:r>
      <w:r>
        <w:t>餐厨垃圾收集运输节能规范</w:t>
      </w:r>
      <w:r>
        <w:rPr>
          <w:rFonts w:hint="eastAsia"/>
        </w:rPr>
        <w:t>》</w:t>
      </w:r>
      <w:r>
        <w:t>DB11/T 1693-2019</w:t>
      </w:r>
    </w:p>
    <w:p w14:paraId="644D31B0">
      <w:pPr>
        <w:adjustRightInd w:val="0"/>
        <w:snapToGrid w:val="0"/>
        <w:spacing w:line="360" w:lineRule="auto"/>
        <w:ind w:firstLine="482" w:firstLineChars="200"/>
        <w:rPr>
          <w:b/>
          <w:bCs/>
        </w:rPr>
      </w:pPr>
      <w:r>
        <w:rPr>
          <w:b/>
          <w:bCs/>
        </w:rPr>
        <w:t>9</w:t>
      </w:r>
      <w:r>
        <w:rPr>
          <w:rFonts w:hint="eastAsia"/>
          <w:b/>
          <w:bCs/>
        </w:rPr>
        <w:t>.</w:t>
      </w:r>
      <w:r>
        <w:rPr>
          <w:b/>
          <w:bCs/>
        </w:rPr>
        <w:t>园林绿化</w:t>
      </w:r>
    </w:p>
    <w:p w14:paraId="5A61AD24">
      <w:pPr>
        <w:adjustRightInd w:val="0"/>
        <w:snapToGrid w:val="0"/>
        <w:spacing w:line="360" w:lineRule="auto"/>
        <w:ind w:firstLine="480" w:firstLineChars="200"/>
      </w:pPr>
      <w:r>
        <w:t xml:space="preserve">9.1《北京城市园林绿化养护管理标准》DB11T2013-2003‎ </w:t>
      </w:r>
    </w:p>
    <w:p w14:paraId="4D7F95FF">
      <w:pPr>
        <w:pStyle w:val="14"/>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w:t>
      </w:r>
    </w:p>
    <w:p w14:paraId="28DFEA60">
      <w:pPr>
        <w:adjustRightInd w:val="0"/>
        <w:snapToGrid w:val="0"/>
        <w:spacing w:line="360" w:lineRule="auto"/>
        <w:rPr>
          <w:b/>
          <w:bCs/>
          <w:sz w:val="16"/>
          <w:szCs w:val="16"/>
        </w:rPr>
      </w:pPr>
    </w:p>
    <w:p w14:paraId="0CCF3E20">
      <w:pPr>
        <w:pStyle w:val="14"/>
        <w:adjustRightInd w:val="0"/>
        <w:snapToGrid w:val="0"/>
        <w:spacing w:line="360" w:lineRule="auto"/>
        <w:ind w:left="425"/>
        <w:rPr>
          <w:rFonts w:ascii="楷体" w:hAnsi="楷体" w:eastAsia="楷体" w:cs="宋体"/>
          <w:b/>
          <w:bCs/>
          <w:szCs w:val="21"/>
        </w:rPr>
      </w:pPr>
      <w:r>
        <w:rPr>
          <w:rFonts w:hint="eastAsia" w:ascii="楷体" w:hAnsi="楷体" w:eastAsia="楷体" w:cs="宋体"/>
          <w:b/>
          <w:bCs/>
          <w:szCs w:val="21"/>
        </w:rPr>
        <w:t>注：服务标准涉及的国家标准及北京市标准有更新的，执行最新标准。</w:t>
      </w:r>
    </w:p>
    <w:bookmarkEnd w:id="11"/>
    <w:p w14:paraId="16DAD162">
      <w:pPr>
        <w:adjustRightInd w:val="0"/>
        <w:snapToGrid w:val="0"/>
        <w:spacing w:line="360" w:lineRule="auto"/>
        <w:rPr>
          <w:rFonts w:ascii="楷体" w:hAnsi="楷体" w:eastAsia="楷体"/>
          <w:szCs w:val="21"/>
        </w:rPr>
        <w:sectPr>
          <w:type w:val="continuous"/>
          <w:pgSz w:w="11910" w:h="16840"/>
          <w:pgMar w:top="1418" w:right="1134" w:bottom="1418" w:left="1701" w:header="720" w:footer="720" w:gutter="0"/>
          <w:pgNumType w:fmt="decimal"/>
          <w:cols w:space="720" w:num="1"/>
          <w:docGrid w:linePitch="286" w:charSpace="0"/>
        </w:sectPr>
      </w:pPr>
    </w:p>
    <w:p w14:paraId="3FAEE60C">
      <w:pPr>
        <w:numPr>
          <w:ilvl w:val="0"/>
          <w:numId w:val="2"/>
        </w:numPr>
        <w:adjustRightInd w:val="0"/>
        <w:snapToGrid w:val="0"/>
        <w:spacing w:line="360" w:lineRule="auto"/>
        <w:outlineLvl w:val="0"/>
        <w:rPr>
          <w:rFonts w:ascii="黑体" w:hAnsi="黑体" w:eastAsia="黑体"/>
          <w:b/>
          <w:bCs/>
        </w:rPr>
      </w:pPr>
      <w:bookmarkStart w:id="14" w:name="_Toc172627368"/>
      <w:bookmarkStart w:id="15" w:name="_Toc10968"/>
      <w:r>
        <w:rPr>
          <w:rFonts w:hint="eastAsia" w:ascii="黑体" w:hAnsi="黑体" w:eastAsia="黑体"/>
          <w:b/>
          <w:bCs/>
        </w:rPr>
        <w:t>项目基本情况</w:t>
      </w:r>
      <w:bookmarkEnd w:id="14"/>
      <w:bookmarkEnd w:id="15"/>
    </w:p>
    <w:p w14:paraId="69935451">
      <w:pPr>
        <w:numPr>
          <w:ilvl w:val="255"/>
          <w:numId w:val="0"/>
        </w:numPr>
        <w:adjustRightInd w:val="0"/>
        <w:snapToGrid w:val="0"/>
        <w:spacing w:line="360" w:lineRule="auto"/>
        <w:ind w:firstLine="482" w:firstLineChars="200"/>
        <w:outlineLvl w:val="1"/>
        <w:rPr>
          <w:rFonts w:ascii="楷体" w:hAnsi="楷体" w:eastAsia="楷体"/>
          <w:b/>
          <w:bCs/>
        </w:rPr>
        <w:pPrChange w:id="3851" w:author="zhhx" w:date="2024-10-17T11:40:20Z">
          <w:pPr>
            <w:numPr>
              <w:ilvl w:val="255"/>
              <w:numId w:val="0"/>
            </w:numPr>
            <w:adjustRightInd w:val="0"/>
            <w:snapToGrid w:val="0"/>
            <w:spacing w:line="360" w:lineRule="auto"/>
            <w:ind w:firstLine="482" w:firstLineChars="200"/>
            <w:outlineLvl w:val="0"/>
          </w:pPr>
        </w:pPrChange>
      </w:pPr>
      <w:bookmarkStart w:id="16" w:name="_Toc172627369"/>
      <w:bookmarkStart w:id="17" w:name="_Toc19895"/>
      <w:r>
        <w:rPr>
          <w:rFonts w:hint="eastAsia" w:ascii="楷体" w:hAnsi="楷体" w:eastAsia="楷体"/>
          <w:b/>
          <w:bCs/>
        </w:rPr>
        <w:t>（一）物业情况</w:t>
      </w:r>
      <w:bookmarkEnd w:id="16"/>
      <w:bookmarkEnd w:id="17"/>
    </w:p>
    <w:tbl>
      <w:tblPr>
        <w:tblStyle w:val="33"/>
        <w:tblW w:w="85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06"/>
        <w:gridCol w:w="4432"/>
      </w:tblGrid>
      <w:tr w14:paraId="3139B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06" w:type="dxa"/>
            <w:vAlign w:val="center"/>
          </w:tcPr>
          <w:p w14:paraId="2968DBFC">
            <w:pPr>
              <w:widowControl w:val="0"/>
              <w:adjustRightInd w:val="0"/>
              <w:snapToGrid w:val="0"/>
              <w:spacing w:line="360" w:lineRule="auto"/>
              <w:jc w:val="both"/>
            </w:pPr>
            <w:r>
              <w:rPr>
                <w:rFonts w:hint="eastAsia"/>
              </w:rPr>
              <w:t>物业名称</w:t>
            </w:r>
          </w:p>
        </w:tc>
        <w:tc>
          <w:tcPr>
            <w:tcW w:w="4432" w:type="dxa"/>
            <w:vAlign w:val="center"/>
          </w:tcPr>
          <w:p w14:paraId="196E68D1">
            <w:pPr>
              <w:widowControl w:val="0"/>
              <w:adjustRightInd w:val="0"/>
              <w:snapToGrid w:val="0"/>
              <w:spacing w:line="360" w:lineRule="auto"/>
              <w:jc w:val="both"/>
            </w:pPr>
            <w:r>
              <w:rPr>
                <w:rFonts w:hint="eastAsia"/>
              </w:rPr>
              <w:t>物业地址</w:t>
            </w:r>
          </w:p>
        </w:tc>
      </w:tr>
      <w:tr w14:paraId="5F2F7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06" w:type="dxa"/>
            <w:vAlign w:val="center"/>
          </w:tcPr>
          <w:p w14:paraId="6D1CA525">
            <w:pPr>
              <w:widowControl w:val="0"/>
              <w:adjustRightInd w:val="0"/>
              <w:snapToGrid w:val="0"/>
              <w:spacing w:line="360" w:lineRule="auto"/>
              <w:jc w:val="both"/>
            </w:pPr>
            <w:r>
              <w:rPr>
                <w:rFonts w:hint="eastAsia"/>
              </w:rPr>
              <w:t>物业名称</w:t>
            </w:r>
            <w:r>
              <w:t>1</w:t>
            </w:r>
          </w:p>
          <w:p w14:paraId="061A689B">
            <w:pPr>
              <w:widowControl w:val="0"/>
              <w:adjustRightInd w:val="0"/>
              <w:snapToGrid w:val="0"/>
              <w:spacing w:line="360" w:lineRule="auto"/>
              <w:jc w:val="both"/>
            </w:pPr>
            <w:r>
              <w:rPr>
                <w:rFonts w:hint="eastAsia"/>
              </w:rPr>
              <w:t>某单位办公点或大厦（楼）名称</w:t>
            </w:r>
          </w:p>
        </w:tc>
        <w:tc>
          <w:tcPr>
            <w:tcW w:w="4432" w:type="dxa"/>
            <w:vAlign w:val="center"/>
          </w:tcPr>
          <w:p w14:paraId="72D153FB">
            <w:pPr>
              <w:widowControl w:val="0"/>
              <w:adjustRightInd w:val="0"/>
              <w:snapToGrid w:val="0"/>
              <w:spacing w:line="360" w:lineRule="auto"/>
              <w:jc w:val="both"/>
            </w:pPr>
            <w:r>
              <w:rPr>
                <w:rFonts w:hint="eastAsia"/>
              </w:rPr>
              <w:t>办公点具体地址或大厦（楼）具体地址</w:t>
            </w:r>
          </w:p>
        </w:tc>
      </w:tr>
      <w:tr w14:paraId="4A8AA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06" w:type="dxa"/>
            <w:vAlign w:val="center"/>
          </w:tcPr>
          <w:p w14:paraId="56B122A5">
            <w:pPr>
              <w:widowControl w:val="0"/>
              <w:adjustRightInd w:val="0"/>
              <w:snapToGrid w:val="0"/>
              <w:spacing w:line="360" w:lineRule="auto"/>
              <w:jc w:val="both"/>
            </w:pPr>
            <w:r>
              <w:rPr>
                <w:rFonts w:hint="eastAsia"/>
              </w:rPr>
              <w:t>物业名称</w:t>
            </w:r>
            <w:r>
              <w:t>2</w:t>
            </w:r>
          </w:p>
          <w:p w14:paraId="251F4F69">
            <w:pPr>
              <w:widowControl w:val="0"/>
              <w:adjustRightInd w:val="0"/>
              <w:snapToGrid w:val="0"/>
              <w:spacing w:line="360" w:lineRule="auto"/>
              <w:jc w:val="both"/>
            </w:pPr>
            <w:r>
              <w:rPr>
                <w:rFonts w:hint="eastAsia"/>
              </w:rPr>
              <w:t>某单位办公点或大厦（楼）名称</w:t>
            </w:r>
          </w:p>
        </w:tc>
        <w:tc>
          <w:tcPr>
            <w:tcW w:w="4432" w:type="dxa"/>
            <w:vAlign w:val="center"/>
          </w:tcPr>
          <w:p w14:paraId="54F4712F">
            <w:pPr>
              <w:widowControl w:val="0"/>
              <w:adjustRightInd w:val="0"/>
              <w:snapToGrid w:val="0"/>
              <w:spacing w:line="360" w:lineRule="auto"/>
              <w:jc w:val="both"/>
            </w:pPr>
            <w:r>
              <w:rPr>
                <w:rFonts w:hint="eastAsia"/>
              </w:rPr>
              <w:t>办公点具体地址或大厦（楼）具体地址</w:t>
            </w:r>
          </w:p>
        </w:tc>
      </w:tr>
      <w:tr w14:paraId="36B42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06" w:type="dxa"/>
            <w:vAlign w:val="center"/>
          </w:tcPr>
          <w:p w14:paraId="7027AED5">
            <w:pPr>
              <w:widowControl w:val="0"/>
              <w:adjustRightInd w:val="0"/>
              <w:snapToGrid w:val="0"/>
              <w:spacing w:line="360" w:lineRule="auto"/>
              <w:jc w:val="both"/>
            </w:pPr>
            <w:r>
              <w:t>……</w:t>
            </w:r>
          </w:p>
        </w:tc>
        <w:tc>
          <w:tcPr>
            <w:tcW w:w="4432" w:type="dxa"/>
            <w:vAlign w:val="center"/>
          </w:tcPr>
          <w:p w14:paraId="74F99C3B">
            <w:pPr>
              <w:widowControl w:val="0"/>
              <w:adjustRightInd w:val="0"/>
              <w:snapToGrid w:val="0"/>
              <w:spacing w:line="360" w:lineRule="auto"/>
              <w:jc w:val="both"/>
            </w:pPr>
            <w:r>
              <w:t>……</w:t>
            </w:r>
          </w:p>
        </w:tc>
      </w:tr>
    </w:tbl>
    <w:p w14:paraId="23DD919C">
      <w:pPr>
        <w:pStyle w:val="14"/>
        <w:adjustRightInd w:val="0"/>
        <w:snapToGrid w:val="0"/>
        <w:spacing w:line="360" w:lineRule="auto"/>
        <w:ind w:firstLine="422" w:firstLineChars="200"/>
        <w:rPr>
          <w:rFonts w:ascii="楷体" w:hAnsi="楷体" w:eastAsia="楷体" w:cs="宋体"/>
          <w:b/>
          <w:bCs/>
          <w:szCs w:val="21"/>
        </w:rPr>
      </w:pPr>
      <w:r>
        <w:rPr>
          <w:rFonts w:hint="eastAsia" w:ascii="楷体" w:hAnsi="楷体" w:eastAsia="楷体" w:cs="宋体"/>
          <w:b/>
          <w:bCs/>
          <w:szCs w:val="21"/>
        </w:rPr>
        <w:t>注：物业管理服务项目涉及多处物业的，可以分不同地址在上表中列明各物业名称和地址。</w:t>
      </w:r>
    </w:p>
    <w:p w14:paraId="3FE88DEF">
      <w:pPr>
        <w:pStyle w:val="14"/>
        <w:adjustRightInd w:val="0"/>
        <w:snapToGrid w:val="0"/>
        <w:spacing w:line="360" w:lineRule="auto"/>
        <w:rPr>
          <w:rFonts w:ascii="宋体" w:hAnsi="宋体" w:eastAsia="宋体" w:cs="宋体"/>
          <w:sz w:val="24"/>
        </w:rPr>
      </w:pPr>
      <w:r>
        <w:rPr>
          <w:rFonts w:ascii="楷体" w:hAnsi="楷体" w:eastAsia="楷体" w:cs="宋体"/>
          <w:b/>
          <w:bCs/>
          <w:szCs w:val="21"/>
        </w:rPr>
        <w:t>本需求标准指引中的省略号为自行添加部分。</w:t>
      </w:r>
    </w:p>
    <w:p w14:paraId="62580B65">
      <w:pPr>
        <w:numPr>
          <w:ilvl w:val="255"/>
          <w:numId w:val="0"/>
        </w:numPr>
        <w:adjustRightInd w:val="0"/>
        <w:snapToGrid w:val="0"/>
        <w:spacing w:line="360" w:lineRule="auto"/>
        <w:ind w:firstLine="482" w:firstLineChars="200"/>
        <w:outlineLvl w:val="1"/>
        <w:rPr>
          <w:rFonts w:ascii="楷体" w:hAnsi="楷体" w:eastAsia="楷体"/>
          <w:b/>
          <w:bCs/>
        </w:rPr>
        <w:pPrChange w:id="3852" w:author="zhhx" w:date="2024-10-17T11:40:22Z">
          <w:pPr>
            <w:numPr>
              <w:ilvl w:val="255"/>
              <w:numId w:val="0"/>
            </w:numPr>
            <w:adjustRightInd w:val="0"/>
            <w:snapToGrid w:val="0"/>
            <w:spacing w:line="360" w:lineRule="auto"/>
            <w:ind w:firstLine="482" w:firstLineChars="200"/>
            <w:outlineLvl w:val="0"/>
          </w:pPr>
        </w:pPrChange>
      </w:pPr>
      <w:bookmarkStart w:id="18" w:name="_Toc172627370"/>
      <w:bookmarkStart w:id="19" w:name="_Toc27799"/>
      <w:r>
        <w:rPr>
          <w:rFonts w:hint="eastAsia" w:ascii="楷体" w:hAnsi="楷体" w:eastAsia="楷体"/>
          <w:b/>
          <w:bCs/>
        </w:rPr>
        <w:t>（二）采购人提供供应商使用的场地、设施、设备、材料等（结合“七、供应商履行合同所需的设备”、“十、需要说明的其他事项”统筹考虑）</w:t>
      </w:r>
      <w:bookmarkEnd w:id="18"/>
      <w:bookmarkEnd w:id="19"/>
    </w:p>
    <w:p w14:paraId="3539F360">
      <w:pPr>
        <w:adjustRightInd w:val="0"/>
        <w:snapToGrid w:val="0"/>
        <w:spacing w:line="360" w:lineRule="auto"/>
        <w:ind w:firstLine="480" w:firstLineChars="200"/>
      </w:pPr>
      <w:r>
        <w:rPr>
          <w:rFonts w:hint="eastAsia"/>
        </w:rPr>
        <w:t>如采购人拥有与物业管理服务有关的且可以无偿提供给供应商在本项目中使用的设施、设备、材料、场地等，可在此列明。例如：</w:t>
      </w:r>
    </w:p>
    <w:p w14:paraId="54ECEA27">
      <w:pPr>
        <w:adjustRightInd w:val="0"/>
        <w:snapToGrid w:val="0"/>
        <w:spacing w:line="360" w:lineRule="auto"/>
        <w:ind w:firstLine="480" w:firstLineChars="200"/>
      </w:pPr>
      <w:r>
        <w:t>1.</w:t>
      </w:r>
      <w:r>
        <w:rPr>
          <w:rFonts w:hint="eastAsia"/>
        </w:rPr>
        <w:t>采购人可提供的办公室，需明确办公室数量、大小、办公室内可用设施设备清单等；</w:t>
      </w:r>
    </w:p>
    <w:p w14:paraId="70352456">
      <w:pPr>
        <w:adjustRightInd w:val="0"/>
        <w:snapToGrid w:val="0"/>
        <w:spacing w:line="360" w:lineRule="auto"/>
        <w:ind w:firstLine="480" w:firstLineChars="200"/>
      </w:pPr>
      <w:r>
        <w:t>2.</w:t>
      </w:r>
      <w:r>
        <w:rPr>
          <w:rFonts w:hint="eastAsia"/>
        </w:rPr>
        <w:t>采购人可提供的物业管理服务设备，需明确设备名称、用途、主要技术指标、数量等；</w:t>
      </w:r>
    </w:p>
    <w:p w14:paraId="5FBC9CAC">
      <w:pPr>
        <w:adjustRightInd w:val="0"/>
        <w:snapToGrid w:val="0"/>
        <w:spacing w:line="360" w:lineRule="auto"/>
        <w:ind w:firstLine="480" w:firstLineChars="200"/>
      </w:pPr>
      <w:r>
        <w:t>3.</w:t>
      </w:r>
      <w:r>
        <w:rPr>
          <w:rFonts w:hint="eastAsia"/>
        </w:rPr>
        <w:t>采购人可提供的食堂，餐费由供应商自理；</w:t>
      </w:r>
    </w:p>
    <w:p w14:paraId="04569963">
      <w:pPr>
        <w:adjustRightInd w:val="0"/>
        <w:snapToGrid w:val="0"/>
        <w:spacing w:line="360" w:lineRule="auto"/>
        <w:ind w:firstLine="480" w:firstLineChars="200"/>
      </w:pPr>
      <w:r>
        <w:t>4.</w:t>
      </w:r>
      <w:r>
        <w:rPr>
          <w:rFonts w:hint="eastAsia"/>
        </w:rPr>
        <w:t>采购人可提供的住宿，需明确房间数量、房间内设施情况、床位数量等；</w:t>
      </w:r>
    </w:p>
    <w:p w14:paraId="649264D9">
      <w:pPr>
        <w:adjustRightInd w:val="0"/>
        <w:snapToGrid w:val="0"/>
        <w:spacing w:line="360" w:lineRule="auto"/>
        <w:ind w:firstLine="480" w:firstLineChars="200"/>
      </w:pPr>
      <w:r>
        <w:t>5.</w:t>
      </w:r>
      <w:r>
        <w:rPr>
          <w:rFonts w:hint="eastAsia"/>
        </w:rPr>
        <w:t>采购人可提供的零星维修材料；</w:t>
      </w:r>
    </w:p>
    <w:p w14:paraId="5CE294D3">
      <w:pPr>
        <w:adjustRightInd w:val="0"/>
        <w:snapToGrid w:val="0"/>
        <w:spacing w:line="360" w:lineRule="auto"/>
        <w:ind w:firstLine="480" w:firstLineChars="200"/>
      </w:pPr>
      <w:r>
        <w:t>6.</w:t>
      </w:r>
      <w:r>
        <w:rPr>
          <w:rFonts w:hint="eastAsia"/>
        </w:rPr>
        <w:t>采购人可提供的低值易耗品；</w:t>
      </w:r>
    </w:p>
    <w:p w14:paraId="07F22949">
      <w:pPr>
        <w:adjustRightInd w:val="0"/>
        <w:snapToGrid w:val="0"/>
        <w:spacing w:line="360" w:lineRule="auto"/>
        <w:ind w:firstLine="480" w:firstLineChars="200"/>
      </w:pPr>
      <w:r>
        <w:t>7.</w:t>
      </w:r>
      <w:r>
        <w:rPr>
          <w:rFonts w:hint="eastAsia"/>
        </w:rPr>
        <w:t>采购人可提供的苗木；</w:t>
      </w:r>
    </w:p>
    <w:p w14:paraId="39D57705">
      <w:pPr>
        <w:adjustRightInd w:val="0"/>
        <w:snapToGrid w:val="0"/>
        <w:spacing w:line="360" w:lineRule="auto"/>
        <w:ind w:firstLine="480" w:firstLineChars="200"/>
      </w:pPr>
      <w:r>
        <w:t>8.</w:t>
      </w:r>
      <w:r>
        <w:rPr>
          <w:rFonts w:hint="eastAsia"/>
        </w:rPr>
        <w:t>采购人可提供的客耗品，需明确客耗品名称及数量，如</w:t>
      </w:r>
      <w:r>
        <w:rPr>
          <w:rFonts w:hint="eastAsia"/>
          <w:lang w:bidi="ar"/>
        </w:rPr>
        <w:t>厕纸、洗手液、擦手纸等。（可参照上一年同类型客耗品实际数据进行增删拟定本次需求）</w:t>
      </w:r>
      <w:r>
        <w:rPr>
          <w:rFonts w:hint="eastAsia"/>
        </w:rPr>
        <w:t>；</w:t>
      </w:r>
    </w:p>
    <w:p w14:paraId="125EBF72">
      <w:pPr>
        <w:adjustRightInd w:val="0"/>
        <w:snapToGrid w:val="0"/>
        <w:spacing w:line="360" w:lineRule="auto"/>
        <w:ind w:firstLine="480" w:firstLineChars="200"/>
      </w:pPr>
      <w:r>
        <w:rPr>
          <w:rFonts w:hint="eastAsia"/>
        </w:rPr>
        <w:t>……</w:t>
      </w:r>
    </w:p>
    <w:p w14:paraId="7D632EC1">
      <w:pPr>
        <w:adjustRightInd w:val="0"/>
        <w:snapToGrid w:val="0"/>
        <w:spacing w:line="360" w:lineRule="auto"/>
        <w:ind w:firstLine="480" w:firstLineChars="200"/>
      </w:pPr>
      <w:r>
        <w:rPr>
          <w:rFonts w:hint="eastAsia"/>
        </w:rPr>
        <w:t>供应商应当承担除以上所列</w:t>
      </w:r>
      <w:r>
        <w:rPr>
          <w:rFonts w:hint="eastAsia"/>
          <w:szCs w:val="21"/>
        </w:rPr>
        <w:t>场地、设施、设备、材料</w:t>
      </w:r>
      <w:r>
        <w:rPr>
          <w:rFonts w:hint="eastAsia"/>
        </w:rPr>
        <w:t>外，与物业管理服务有关的其他</w:t>
      </w:r>
      <w:r>
        <w:rPr>
          <w:rFonts w:hint="eastAsia"/>
          <w:szCs w:val="21"/>
        </w:rPr>
        <w:t>场地、设施、设备、材料等</w:t>
      </w:r>
      <w:r>
        <w:rPr>
          <w:rFonts w:hint="eastAsia"/>
        </w:rPr>
        <w:t>。</w:t>
      </w:r>
    </w:p>
    <w:p w14:paraId="28BA9574">
      <w:pPr>
        <w:numPr>
          <w:ilvl w:val="0"/>
          <w:numId w:val="2"/>
        </w:numPr>
        <w:adjustRightInd w:val="0"/>
        <w:snapToGrid w:val="0"/>
        <w:spacing w:line="360" w:lineRule="auto"/>
        <w:outlineLvl w:val="0"/>
        <w:rPr>
          <w:rFonts w:ascii="黑体" w:hAnsi="黑体" w:eastAsia="黑体"/>
          <w:b/>
          <w:bCs/>
        </w:rPr>
      </w:pPr>
      <w:bookmarkStart w:id="20" w:name="_Toc172627371"/>
      <w:bookmarkStart w:id="21" w:name="_Toc7662"/>
      <w:r>
        <w:rPr>
          <w:rFonts w:hint="eastAsia" w:ascii="黑体" w:hAnsi="黑体" w:eastAsia="黑体"/>
          <w:b/>
          <w:bCs/>
        </w:rPr>
        <w:t>物业服务范围</w:t>
      </w:r>
      <w:bookmarkEnd w:id="20"/>
      <w:bookmarkEnd w:id="21"/>
    </w:p>
    <w:p w14:paraId="18A101FB">
      <w:pPr>
        <w:adjustRightInd w:val="0"/>
        <w:snapToGrid w:val="0"/>
        <w:spacing w:line="360" w:lineRule="auto"/>
      </w:pPr>
      <w:r>
        <w:rPr>
          <w:rFonts w:hint="eastAsia"/>
        </w:rPr>
        <w:t>【物业名称</w:t>
      </w:r>
      <w:r>
        <w:t>1</w:t>
      </w:r>
      <w:r>
        <w:rPr>
          <w:rFonts w:hint="eastAsia"/>
        </w:rPr>
        <w:t>】</w:t>
      </w:r>
    </w:p>
    <w:p w14:paraId="1FDBFD26">
      <w:pPr>
        <w:numPr>
          <w:ilvl w:val="255"/>
          <w:numId w:val="0"/>
        </w:numPr>
        <w:adjustRightInd w:val="0"/>
        <w:snapToGrid w:val="0"/>
        <w:spacing w:line="360" w:lineRule="auto"/>
        <w:ind w:firstLine="482" w:firstLineChars="200"/>
        <w:outlineLvl w:val="1"/>
        <w:rPr>
          <w:rFonts w:ascii="楷体" w:hAnsi="楷体" w:eastAsia="楷体"/>
          <w:b/>
          <w:bCs/>
        </w:rPr>
        <w:pPrChange w:id="3853" w:author="zhhx" w:date="2024-10-17T11:40:26Z">
          <w:pPr>
            <w:numPr>
              <w:ilvl w:val="255"/>
              <w:numId w:val="0"/>
            </w:numPr>
            <w:adjustRightInd w:val="0"/>
            <w:snapToGrid w:val="0"/>
            <w:spacing w:line="360" w:lineRule="auto"/>
            <w:ind w:firstLine="482" w:firstLineChars="200"/>
            <w:outlineLvl w:val="0"/>
          </w:pPr>
        </w:pPrChange>
      </w:pPr>
      <w:bookmarkStart w:id="22" w:name="_Toc172627372"/>
      <w:bookmarkStart w:id="23" w:name="_Toc12985"/>
      <w:r>
        <w:rPr>
          <w:rFonts w:hint="eastAsia" w:ascii="楷体" w:hAnsi="楷体" w:eastAsia="楷体"/>
          <w:b/>
          <w:bCs/>
        </w:rPr>
        <w:t>（一）物业管理（建筑物）</w:t>
      </w:r>
      <w:bookmarkEnd w:id="22"/>
      <w:bookmarkEnd w:id="23"/>
    </w:p>
    <w:tbl>
      <w:tblPr>
        <w:tblStyle w:val="33"/>
        <w:tblW w:w="87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8"/>
        <w:gridCol w:w="1432"/>
        <w:gridCol w:w="3817"/>
        <w:gridCol w:w="2517"/>
      </w:tblGrid>
      <w:tr w14:paraId="7BC46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90" w:type="dxa"/>
            <w:gridSpan w:val="2"/>
            <w:vAlign w:val="center"/>
          </w:tcPr>
          <w:p w14:paraId="77008671">
            <w:pPr>
              <w:widowControl w:val="0"/>
              <w:adjustRightInd w:val="0"/>
              <w:snapToGrid w:val="0"/>
              <w:spacing w:line="360" w:lineRule="auto"/>
              <w:jc w:val="both"/>
            </w:pPr>
            <w:r>
              <w:rPr>
                <w:rFonts w:hint="eastAsia"/>
              </w:rPr>
              <w:t>名称</w:t>
            </w:r>
          </w:p>
        </w:tc>
        <w:tc>
          <w:tcPr>
            <w:tcW w:w="3817" w:type="dxa"/>
            <w:vAlign w:val="center"/>
          </w:tcPr>
          <w:p w14:paraId="2BF8AB70">
            <w:pPr>
              <w:widowControl w:val="0"/>
              <w:adjustRightInd w:val="0"/>
              <w:snapToGrid w:val="0"/>
              <w:spacing w:line="360" w:lineRule="auto"/>
              <w:jc w:val="both"/>
            </w:pPr>
            <w:r>
              <w:rPr>
                <w:rFonts w:hint="eastAsia"/>
              </w:rPr>
              <w:t>明细</w:t>
            </w:r>
          </w:p>
        </w:tc>
        <w:tc>
          <w:tcPr>
            <w:tcW w:w="2517" w:type="dxa"/>
            <w:vAlign w:val="center"/>
          </w:tcPr>
          <w:p w14:paraId="2507E0A4">
            <w:pPr>
              <w:widowControl w:val="0"/>
              <w:adjustRightInd w:val="0"/>
              <w:snapToGrid w:val="0"/>
              <w:spacing w:line="360" w:lineRule="auto"/>
              <w:jc w:val="both"/>
            </w:pPr>
            <w:r>
              <w:rPr>
                <w:rFonts w:hint="eastAsia"/>
              </w:rPr>
              <w:t>服务内容及标准</w:t>
            </w:r>
          </w:p>
        </w:tc>
      </w:tr>
      <w:tr w14:paraId="3A989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90" w:type="dxa"/>
            <w:gridSpan w:val="2"/>
            <w:vAlign w:val="center"/>
          </w:tcPr>
          <w:p w14:paraId="1CE97ED3">
            <w:pPr>
              <w:widowControl w:val="0"/>
              <w:adjustRightInd w:val="0"/>
              <w:snapToGrid w:val="0"/>
              <w:spacing w:line="360" w:lineRule="auto"/>
              <w:jc w:val="both"/>
            </w:pPr>
            <w:r>
              <w:rPr>
                <w:rFonts w:hint="eastAsia"/>
              </w:rPr>
              <w:t>建筑</w:t>
            </w:r>
            <w:r>
              <w:t>1</w:t>
            </w:r>
            <w:r>
              <w:rPr>
                <w:rFonts w:hint="eastAsia"/>
              </w:rPr>
              <w:t>名称</w:t>
            </w:r>
          </w:p>
        </w:tc>
        <w:tc>
          <w:tcPr>
            <w:tcW w:w="3817" w:type="dxa"/>
            <w:vAlign w:val="center"/>
          </w:tcPr>
          <w:p w14:paraId="6C744A49">
            <w:pPr>
              <w:widowControl w:val="0"/>
              <w:adjustRightInd w:val="0"/>
              <w:snapToGrid w:val="0"/>
              <w:spacing w:line="360" w:lineRule="auto"/>
              <w:jc w:val="both"/>
            </w:pPr>
            <w:r>
              <w:rPr>
                <w:rFonts w:hint="eastAsia"/>
              </w:rPr>
              <w:t>例如</w:t>
            </w:r>
            <w:r>
              <w:t>1号楼、2号楼、综合楼</w:t>
            </w:r>
          </w:p>
        </w:tc>
        <w:tc>
          <w:tcPr>
            <w:tcW w:w="2517" w:type="dxa"/>
            <w:vAlign w:val="center"/>
          </w:tcPr>
          <w:p w14:paraId="3A94EA7D">
            <w:pPr>
              <w:widowControl w:val="0"/>
              <w:adjustRightInd w:val="0"/>
              <w:snapToGrid w:val="0"/>
              <w:spacing w:line="360" w:lineRule="auto"/>
              <w:jc w:val="both"/>
              <w:rPr>
                <w:b/>
                <w:bCs/>
              </w:rPr>
            </w:pPr>
          </w:p>
        </w:tc>
      </w:tr>
      <w:tr w14:paraId="48F7D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58" w:type="dxa"/>
            <w:vMerge w:val="restart"/>
            <w:vAlign w:val="center"/>
          </w:tcPr>
          <w:p w14:paraId="499777AA">
            <w:pPr>
              <w:widowControl w:val="0"/>
              <w:adjustRightInd w:val="0"/>
              <w:snapToGrid w:val="0"/>
              <w:spacing w:line="360" w:lineRule="auto"/>
              <w:jc w:val="both"/>
            </w:pPr>
            <w:r>
              <w:rPr>
                <w:rFonts w:hint="eastAsia"/>
              </w:rPr>
              <w:t>总面积</w:t>
            </w:r>
          </w:p>
        </w:tc>
        <w:tc>
          <w:tcPr>
            <w:tcW w:w="1432" w:type="dxa"/>
            <w:vAlign w:val="center"/>
          </w:tcPr>
          <w:p w14:paraId="22E44D2C">
            <w:pPr>
              <w:widowControl w:val="0"/>
              <w:adjustRightInd w:val="0"/>
              <w:snapToGrid w:val="0"/>
              <w:spacing w:line="360" w:lineRule="auto"/>
              <w:jc w:val="both"/>
            </w:pPr>
            <w:r>
              <w:rPr>
                <w:rFonts w:hint="eastAsia"/>
              </w:rPr>
              <w:t>建筑面积（㎡）</w:t>
            </w:r>
          </w:p>
        </w:tc>
        <w:tc>
          <w:tcPr>
            <w:tcW w:w="3817" w:type="dxa"/>
            <w:vAlign w:val="center"/>
          </w:tcPr>
          <w:p w14:paraId="70606D04">
            <w:pPr>
              <w:widowControl w:val="0"/>
              <w:adjustRightInd w:val="0"/>
              <w:snapToGrid w:val="0"/>
              <w:spacing w:line="360" w:lineRule="auto"/>
              <w:jc w:val="both"/>
            </w:pPr>
            <w:r>
              <w:rPr>
                <w:rFonts w:asciiTheme="minorEastAsia" w:hAnsiTheme="minorEastAsia" w:cstheme="minorEastAsia"/>
                <w:u w:val="single"/>
              </w:rPr>
              <w:t xml:space="preserve">              </w:t>
            </w:r>
            <w:r>
              <w:t>平方米。</w:t>
            </w:r>
          </w:p>
        </w:tc>
        <w:tc>
          <w:tcPr>
            <w:tcW w:w="2517" w:type="dxa"/>
            <w:vAlign w:val="center"/>
          </w:tcPr>
          <w:p w14:paraId="1B5AF0D3">
            <w:pPr>
              <w:widowControl w:val="0"/>
              <w:adjustRightInd w:val="0"/>
              <w:snapToGrid w:val="0"/>
              <w:spacing w:line="360" w:lineRule="auto"/>
              <w:jc w:val="both"/>
            </w:pPr>
            <w:r>
              <w:rPr>
                <w:rFonts w:hint="eastAsia"/>
              </w:rPr>
              <w:t>见“（六）保安服务”</w:t>
            </w:r>
          </w:p>
        </w:tc>
      </w:tr>
      <w:tr w14:paraId="39E2E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continue"/>
            <w:vAlign w:val="center"/>
          </w:tcPr>
          <w:p w14:paraId="50012E33">
            <w:pPr>
              <w:widowControl w:val="0"/>
              <w:adjustRightInd w:val="0"/>
              <w:snapToGrid w:val="0"/>
              <w:spacing w:line="360" w:lineRule="auto"/>
              <w:jc w:val="both"/>
            </w:pPr>
          </w:p>
        </w:tc>
        <w:tc>
          <w:tcPr>
            <w:tcW w:w="1432" w:type="dxa"/>
            <w:vAlign w:val="center"/>
          </w:tcPr>
          <w:p w14:paraId="2F2BF570">
            <w:pPr>
              <w:widowControl w:val="0"/>
              <w:adjustRightInd w:val="0"/>
              <w:snapToGrid w:val="0"/>
              <w:spacing w:line="360" w:lineRule="auto"/>
              <w:jc w:val="both"/>
            </w:pPr>
            <w:r>
              <w:rPr>
                <w:rFonts w:hint="eastAsia"/>
              </w:rPr>
              <w:t>需保洁面积（㎡）</w:t>
            </w:r>
          </w:p>
        </w:tc>
        <w:tc>
          <w:tcPr>
            <w:tcW w:w="3817" w:type="dxa"/>
            <w:vAlign w:val="center"/>
          </w:tcPr>
          <w:p w14:paraId="08FF8CAD">
            <w:pPr>
              <w:widowControl w:val="0"/>
              <w:adjustRightInd w:val="0"/>
              <w:snapToGrid w:val="0"/>
              <w:spacing w:line="360" w:lineRule="auto"/>
              <w:jc w:val="both"/>
            </w:pPr>
            <w:r>
              <w:rPr>
                <w:rFonts w:asciiTheme="minorEastAsia" w:hAnsiTheme="minorEastAsia" w:cstheme="minorEastAsia"/>
                <w:u w:val="single"/>
              </w:rPr>
              <w:t xml:space="preserve">              </w:t>
            </w:r>
            <w:r>
              <w:rPr>
                <w:rFonts w:hint="eastAsia" w:asciiTheme="minorEastAsia" w:hAnsiTheme="minorEastAsia" w:cstheme="minorEastAsia"/>
              </w:rPr>
              <w:t>平方米。</w:t>
            </w:r>
          </w:p>
        </w:tc>
        <w:tc>
          <w:tcPr>
            <w:tcW w:w="2517" w:type="dxa"/>
            <w:vAlign w:val="center"/>
          </w:tcPr>
          <w:p w14:paraId="0751C2BE">
            <w:pPr>
              <w:widowControl w:val="0"/>
              <w:adjustRightInd w:val="0"/>
              <w:snapToGrid w:val="0"/>
              <w:spacing w:line="360" w:lineRule="auto"/>
              <w:jc w:val="both"/>
            </w:pPr>
            <w:r>
              <w:rPr>
                <w:rFonts w:hint="eastAsia"/>
              </w:rPr>
              <w:t>见“（四）保洁服务”</w:t>
            </w:r>
          </w:p>
        </w:tc>
      </w:tr>
      <w:tr w14:paraId="34B2D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Align w:val="center"/>
          </w:tcPr>
          <w:p w14:paraId="7CB24BCB">
            <w:pPr>
              <w:widowControl w:val="0"/>
              <w:adjustRightInd w:val="0"/>
              <w:snapToGrid w:val="0"/>
              <w:spacing w:line="360" w:lineRule="auto"/>
              <w:jc w:val="both"/>
            </w:pPr>
            <w:r>
              <w:rPr>
                <w:rFonts w:hint="eastAsia"/>
              </w:rPr>
              <w:t>门窗</w:t>
            </w:r>
          </w:p>
        </w:tc>
        <w:tc>
          <w:tcPr>
            <w:tcW w:w="1432" w:type="dxa"/>
            <w:vAlign w:val="center"/>
          </w:tcPr>
          <w:p w14:paraId="7116D0C6">
            <w:pPr>
              <w:widowControl w:val="0"/>
              <w:adjustRightInd w:val="0"/>
              <w:snapToGrid w:val="0"/>
              <w:spacing w:line="360" w:lineRule="auto"/>
              <w:jc w:val="both"/>
            </w:pPr>
            <w:r>
              <w:rPr>
                <w:rFonts w:hint="eastAsia"/>
              </w:rPr>
              <w:t>门窗总数量（个）及总面积（㎡）</w:t>
            </w:r>
          </w:p>
        </w:tc>
        <w:tc>
          <w:tcPr>
            <w:tcW w:w="3817" w:type="dxa"/>
            <w:vAlign w:val="center"/>
          </w:tcPr>
          <w:p w14:paraId="0E40CB83">
            <w:pPr>
              <w:widowControl w:val="0"/>
              <w:adjustRightInd w:val="0"/>
              <w:snapToGrid w:val="0"/>
              <w:spacing w:line="360" w:lineRule="auto"/>
              <w:jc w:val="both"/>
            </w:pPr>
            <w:r>
              <w:rPr>
                <w:rFonts w:asciiTheme="minorEastAsia" w:hAnsiTheme="minorEastAsia" w:cstheme="minorEastAsia"/>
                <w:u w:val="single"/>
              </w:rPr>
              <w:t xml:space="preserve">        </w:t>
            </w:r>
            <w:r>
              <w:rPr>
                <w:rFonts w:asciiTheme="minorEastAsia" w:hAnsiTheme="minorEastAsia" w:cstheme="minorEastAsia"/>
              </w:rPr>
              <w:t>个，</w:t>
            </w:r>
            <w:r>
              <w:rPr>
                <w:rFonts w:asciiTheme="minorEastAsia" w:hAnsiTheme="minorEastAsia" w:cstheme="minorEastAsia"/>
                <w:u w:val="single"/>
              </w:rPr>
              <w:t xml:space="preserve">      </w:t>
            </w:r>
            <w:r>
              <w:rPr>
                <w:rFonts w:hint="eastAsia" w:asciiTheme="minorEastAsia" w:hAnsiTheme="minorEastAsia" w:cstheme="minorEastAsia"/>
              </w:rPr>
              <w:t>平方米。</w:t>
            </w:r>
          </w:p>
        </w:tc>
        <w:tc>
          <w:tcPr>
            <w:tcW w:w="2517" w:type="dxa"/>
            <w:vAlign w:val="center"/>
          </w:tcPr>
          <w:p w14:paraId="0852B985">
            <w:pPr>
              <w:widowControl w:val="0"/>
              <w:adjustRightInd w:val="0"/>
              <w:snapToGrid w:val="0"/>
              <w:spacing w:line="360" w:lineRule="auto"/>
              <w:jc w:val="both"/>
            </w:pPr>
            <w:r>
              <w:rPr>
                <w:rFonts w:hint="eastAsia"/>
              </w:rPr>
              <w:t>见“（二）建筑物日常养护维修服务”“（四）保洁服务”</w:t>
            </w:r>
          </w:p>
        </w:tc>
      </w:tr>
      <w:tr w14:paraId="609B8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Align w:val="center"/>
          </w:tcPr>
          <w:p w14:paraId="158BAE19">
            <w:pPr>
              <w:widowControl w:val="0"/>
              <w:adjustRightInd w:val="0"/>
              <w:snapToGrid w:val="0"/>
              <w:spacing w:line="360" w:lineRule="auto"/>
              <w:jc w:val="both"/>
            </w:pPr>
            <w:r>
              <w:rPr>
                <w:rFonts w:hint="eastAsia"/>
              </w:rPr>
              <w:t>地面</w:t>
            </w:r>
          </w:p>
        </w:tc>
        <w:tc>
          <w:tcPr>
            <w:tcW w:w="1432" w:type="dxa"/>
            <w:vAlign w:val="center"/>
          </w:tcPr>
          <w:p w14:paraId="2F9FC2E6">
            <w:pPr>
              <w:widowControl w:val="0"/>
              <w:adjustRightInd w:val="0"/>
              <w:snapToGrid w:val="0"/>
              <w:spacing w:line="360" w:lineRule="auto"/>
              <w:jc w:val="both"/>
            </w:pPr>
            <w:r>
              <w:rPr>
                <w:rFonts w:hint="eastAsia"/>
              </w:rPr>
              <w:t>地面各材质及总面积（㎡）</w:t>
            </w:r>
          </w:p>
        </w:tc>
        <w:tc>
          <w:tcPr>
            <w:tcW w:w="3817" w:type="dxa"/>
            <w:vAlign w:val="center"/>
          </w:tcPr>
          <w:p w14:paraId="40FFA60D">
            <w:pPr>
              <w:widowControl w:val="0"/>
              <w:adjustRightInd w:val="0"/>
              <w:snapToGrid w:val="0"/>
              <w:spacing w:line="360" w:lineRule="auto"/>
              <w:jc w:val="both"/>
            </w:pPr>
            <w:r>
              <w:rPr>
                <w:rFonts w:hint="eastAsia"/>
              </w:rPr>
              <w:t>例如列明：</w:t>
            </w:r>
          </w:p>
          <w:p w14:paraId="32566BE8">
            <w:pPr>
              <w:widowControl w:val="0"/>
              <w:adjustRightInd w:val="0"/>
              <w:snapToGrid w:val="0"/>
              <w:spacing w:line="360" w:lineRule="auto"/>
              <w:jc w:val="both"/>
            </w:pPr>
            <w:r>
              <w:rPr>
                <w:rFonts w:hint="eastAsia"/>
              </w:rPr>
              <w:t>环氧地坪</w:t>
            </w:r>
            <w:r>
              <w:rPr>
                <w:rFonts w:asciiTheme="minorEastAsia" w:hAnsiTheme="minorEastAsia" w:cstheme="minorEastAsia"/>
                <w:u w:val="single"/>
              </w:rPr>
              <w:t xml:space="preserve">      </w:t>
            </w:r>
            <w:r>
              <w:rPr>
                <w:rFonts w:hint="eastAsia" w:asciiTheme="minorEastAsia" w:hAnsiTheme="minorEastAsia" w:cstheme="minorEastAsia"/>
              </w:rPr>
              <w:t>平方米</w:t>
            </w:r>
            <w:r>
              <w:rPr>
                <w:rFonts w:hint="eastAsia"/>
              </w:rPr>
              <w:t>、</w:t>
            </w:r>
          </w:p>
          <w:p w14:paraId="59D02C26">
            <w:pPr>
              <w:widowControl w:val="0"/>
              <w:adjustRightInd w:val="0"/>
              <w:snapToGrid w:val="0"/>
              <w:spacing w:line="360" w:lineRule="auto"/>
              <w:jc w:val="both"/>
            </w:pPr>
            <w:r>
              <w:rPr>
                <w:rFonts w:hint="eastAsia"/>
              </w:rPr>
              <w:t>耐磨漆</w:t>
            </w:r>
            <w:r>
              <w:rPr>
                <w:rFonts w:asciiTheme="minorEastAsia" w:hAnsiTheme="minorEastAsia" w:cstheme="minorEastAsia"/>
                <w:u w:val="single"/>
              </w:rPr>
              <w:t xml:space="preserve">      </w:t>
            </w:r>
            <w:r>
              <w:rPr>
                <w:rFonts w:hint="eastAsia" w:asciiTheme="minorEastAsia" w:hAnsiTheme="minorEastAsia" w:cstheme="minorEastAsia"/>
              </w:rPr>
              <w:t>平方米</w:t>
            </w:r>
            <w:r>
              <w:rPr>
                <w:rFonts w:hint="eastAsia"/>
              </w:rPr>
              <w:t>、</w:t>
            </w:r>
          </w:p>
          <w:p w14:paraId="370DE643">
            <w:pPr>
              <w:widowControl w:val="0"/>
              <w:adjustRightInd w:val="0"/>
              <w:snapToGrid w:val="0"/>
              <w:spacing w:line="360" w:lineRule="auto"/>
              <w:jc w:val="both"/>
            </w:pPr>
            <w:r>
              <w:rPr>
                <w:rFonts w:hint="eastAsia"/>
              </w:rPr>
              <w:t>瓷砖</w:t>
            </w:r>
            <w:r>
              <w:rPr>
                <w:rFonts w:asciiTheme="minorEastAsia" w:hAnsiTheme="minorEastAsia" w:cstheme="minorEastAsia"/>
                <w:u w:val="single"/>
              </w:rPr>
              <w:t xml:space="preserve">      </w:t>
            </w:r>
            <w:r>
              <w:rPr>
                <w:rFonts w:hint="eastAsia" w:asciiTheme="minorEastAsia" w:hAnsiTheme="minorEastAsia" w:cstheme="minorEastAsia"/>
              </w:rPr>
              <w:t>平方米</w:t>
            </w:r>
            <w:r>
              <w:rPr>
                <w:rFonts w:hint="eastAsia"/>
              </w:rPr>
              <w:t>、</w:t>
            </w:r>
          </w:p>
          <w:p w14:paraId="2B5FF248">
            <w:pPr>
              <w:widowControl w:val="0"/>
              <w:adjustRightInd w:val="0"/>
              <w:snapToGrid w:val="0"/>
              <w:spacing w:line="360" w:lineRule="auto"/>
              <w:jc w:val="both"/>
            </w:pPr>
            <w:r>
              <w:rPr>
                <w:rFonts w:hint="eastAsia"/>
              </w:rPr>
              <w:t>石材</w:t>
            </w:r>
            <w:r>
              <w:rPr>
                <w:rFonts w:asciiTheme="minorEastAsia" w:hAnsiTheme="minorEastAsia" w:cstheme="minorEastAsia"/>
                <w:u w:val="single"/>
              </w:rPr>
              <w:t xml:space="preserve">      </w:t>
            </w:r>
            <w:r>
              <w:rPr>
                <w:rFonts w:hint="eastAsia" w:asciiTheme="minorEastAsia" w:hAnsiTheme="minorEastAsia" w:cstheme="minorEastAsia"/>
              </w:rPr>
              <w:t>平方米</w:t>
            </w:r>
            <w:r>
              <w:rPr>
                <w:rFonts w:hint="eastAsia"/>
              </w:rPr>
              <w:t>、</w:t>
            </w:r>
          </w:p>
          <w:p w14:paraId="092E7C8A">
            <w:pPr>
              <w:widowControl w:val="0"/>
              <w:adjustRightInd w:val="0"/>
              <w:snapToGrid w:val="0"/>
              <w:spacing w:line="360" w:lineRule="auto"/>
              <w:jc w:val="both"/>
            </w:pPr>
            <w:r>
              <w:rPr>
                <w:rFonts w:hint="eastAsia"/>
              </w:rPr>
              <w:t>水磨石</w:t>
            </w:r>
            <w:r>
              <w:rPr>
                <w:rFonts w:asciiTheme="minorEastAsia" w:hAnsiTheme="minorEastAsia" w:cstheme="minorEastAsia"/>
                <w:u w:val="single"/>
              </w:rPr>
              <w:t xml:space="preserve">      </w:t>
            </w:r>
            <w:r>
              <w:rPr>
                <w:rFonts w:hint="eastAsia" w:asciiTheme="minorEastAsia" w:hAnsiTheme="minorEastAsia" w:cstheme="minorEastAsia"/>
              </w:rPr>
              <w:t>平方米</w:t>
            </w:r>
            <w:r>
              <w:rPr>
                <w:rFonts w:hint="eastAsia"/>
              </w:rPr>
              <w:t>、</w:t>
            </w:r>
          </w:p>
          <w:p w14:paraId="2D2BE235">
            <w:pPr>
              <w:widowControl w:val="0"/>
              <w:adjustRightInd w:val="0"/>
              <w:snapToGrid w:val="0"/>
              <w:spacing w:line="360" w:lineRule="auto"/>
              <w:jc w:val="both"/>
            </w:pPr>
            <w:r>
              <w:rPr>
                <w:rFonts w:hint="eastAsia"/>
              </w:rPr>
              <w:t>地胶板</w:t>
            </w:r>
            <w:r>
              <w:rPr>
                <w:rFonts w:asciiTheme="minorEastAsia" w:hAnsiTheme="minorEastAsia" w:cstheme="minorEastAsia"/>
                <w:u w:val="single"/>
              </w:rPr>
              <w:t xml:space="preserve">      </w:t>
            </w:r>
            <w:r>
              <w:rPr>
                <w:rFonts w:hint="eastAsia" w:asciiTheme="minorEastAsia" w:hAnsiTheme="minorEastAsia" w:cstheme="minorEastAsia"/>
              </w:rPr>
              <w:t>平方米</w:t>
            </w:r>
            <w:r>
              <w:rPr>
                <w:rFonts w:hint="eastAsia"/>
              </w:rPr>
              <w:t>、</w:t>
            </w:r>
          </w:p>
          <w:p w14:paraId="3832DA3B">
            <w:pPr>
              <w:widowControl w:val="0"/>
              <w:adjustRightInd w:val="0"/>
              <w:snapToGrid w:val="0"/>
              <w:spacing w:line="360" w:lineRule="auto"/>
              <w:jc w:val="both"/>
            </w:pPr>
            <w:r>
              <w:rPr>
                <w:rFonts w:hint="eastAsia"/>
              </w:rPr>
              <w:t>地板</w:t>
            </w:r>
            <w:r>
              <w:rPr>
                <w:rFonts w:asciiTheme="minorEastAsia" w:hAnsiTheme="minorEastAsia" w:cstheme="minorEastAsia"/>
                <w:u w:val="single"/>
              </w:rPr>
              <w:t xml:space="preserve">      </w:t>
            </w:r>
            <w:r>
              <w:rPr>
                <w:rFonts w:hint="eastAsia" w:asciiTheme="minorEastAsia" w:hAnsiTheme="minorEastAsia" w:cstheme="minorEastAsia"/>
              </w:rPr>
              <w:t>平方米</w:t>
            </w:r>
            <w:r>
              <w:rPr>
                <w:rFonts w:hint="eastAsia"/>
              </w:rPr>
              <w:t>、</w:t>
            </w:r>
          </w:p>
          <w:p w14:paraId="26487F14">
            <w:pPr>
              <w:widowControl w:val="0"/>
              <w:adjustRightInd w:val="0"/>
              <w:snapToGrid w:val="0"/>
              <w:spacing w:line="360" w:lineRule="auto"/>
              <w:jc w:val="both"/>
              <w:rPr>
                <w:rFonts w:asciiTheme="minorEastAsia" w:hAnsiTheme="minorEastAsia" w:cstheme="minorEastAsia"/>
              </w:rPr>
            </w:pPr>
            <w:r>
              <w:rPr>
                <w:rFonts w:hint="eastAsia"/>
              </w:rPr>
              <w:t>地毯</w:t>
            </w:r>
            <w:r>
              <w:rPr>
                <w:rFonts w:asciiTheme="minorEastAsia" w:hAnsiTheme="minorEastAsia" w:cstheme="minorEastAsia"/>
                <w:u w:val="single"/>
              </w:rPr>
              <w:t xml:space="preserve">    </w:t>
            </w:r>
            <w:r>
              <w:rPr>
                <w:rFonts w:hint="eastAsia" w:asciiTheme="minorEastAsia" w:hAnsiTheme="minorEastAsia" w:cstheme="minorEastAsia"/>
                <w:u w:val="single"/>
              </w:rPr>
              <w:t xml:space="preserve"> </w:t>
            </w:r>
            <w:r>
              <w:rPr>
                <w:rFonts w:hint="eastAsia" w:asciiTheme="minorEastAsia" w:hAnsiTheme="minorEastAsia" w:cstheme="minorEastAsia"/>
              </w:rPr>
              <w:t>平方米、</w:t>
            </w:r>
          </w:p>
          <w:p w14:paraId="0986818A">
            <w:pPr>
              <w:widowControl w:val="0"/>
              <w:adjustRightInd w:val="0"/>
              <w:snapToGrid w:val="0"/>
              <w:spacing w:line="360" w:lineRule="auto"/>
              <w:jc w:val="both"/>
            </w:pPr>
            <w:r>
              <w:rPr>
                <w:rFonts w:hint="eastAsia" w:asciiTheme="minorEastAsia" w:hAnsiTheme="minorEastAsia" w:cstheme="minorEastAsia"/>
              </w:rPr>
              <w:t>......</w:t>
            </w:r>
          </w:p>
        </w:tc>
        <w:tc>
          <w:tcPr>
            <w:tcW w:w="2517" w:type="dxa"/>
            <w:vAlign w:val="center"/>
          </w:tcPr>
          <w:p w14:paraId="5BBDBC7A">
            <w:pPr>
              <w:widowControl w:val="0"/>
              <w:adjustRightInd w:val="0"/>
              <w:snapToGrid w:val="0"/>
              <w:spacing w:line="360" w:lineRule="auto"/>
              <w:jc w:val="both"/>
            </w:pPr>
            <w:r>
              <w:rPr>
                <w:rFonts w:hint="eastAsia"/>
              </w:rPr>
              <w:t>见“（二）建筑物日常养护维修服务”“（四）保洁服务”</w:t>
            </w:r>
          </w:p>
        </w:tc>
      </w:tr>
      <w:tr w14:paraId="2A79A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Align w:val="center"/>
          </w:tcPr>
          <w:p w14:paraId="4BB0174A">
            <w:pPr>
              <w:widowControl w:val="0"/>
              <w:adjustRightInd w:val="0"/>
              <w:snapToGrid w:val="0"/>
              <w:spacing w:line="360" w:lineRule="auto"/>
              <w:jc w:val="both"/>
            </w:pPr>
            <w:r>
              <w:rPr>
                <w:rFonts w:hint="eastAsia"/>
              </w:rPr>
              <w:t>内墙饰面</w:t>
            </w:r>
          </w:p>
        </w:tc>
        <w:tc>
          <w:tcPr>
            <w:tcW w:w="1432" w:type="dxa"/>
            <w:vAlign w:val="center"/>
          </w:tcPr>
          <w:p w14:paraId="41A4883C">
            <w:pPr>
              <w:widowControl w:val="0"/>
              <w:adjustRightInd w:val="0"/>
              <w:snapToGrid w:val="0"/>
              <w:spacing w:line="360" w:lineRule="auto"/>
              <w:jc w:val="both"/>
            </w:pPr>
            <w:r>
              <w:rPr>
                <w:rFonts w:hint="eastAsia"/>
              </w:rPr>
              <w:t>内墙饰面各材质及总面积（㎡）</w:t>
            </w:r>
          </w:p>
        </w:tc>
        <w:tc>
          <w:tcPr>
            <w:tcW w:w="3817" w:type="dxa"/>
            <w:vAlign w:val="center"/>
          </w:tcPr>
          <w:p w14:paraId="14DFE05A">
            <w:pPr>
              <w:widowControl w:val="0"/>
              <w:adjustRightInd w:val="0"/>
              <w:snapToGrid w:val="0"/>
              <w:spacing w:line="360" w:lineRule="auto"/>
              <w:jc w:val="both"/>
            </w:pPr>
            <w:r>
              <w:rPr>
                <w:rFonts w:hint="eastAsia"/>
              </w:rPr>
              <w:t>例如列明：</w:t>
            </w:r>
          </w:p>
          <w:p w14:paraId="4AD00772">
            <w:pPr>
              <w:widowControl w:val="0"/>
              <w:adjustRightInd w:val="0"/>
              <w:snapToGrid w:val="0"/>
              <w:spacing w:line="360" w:lineRule="auto"/>
              <w:jc w:val="both"/>
            </w:pPr>
            <w:r>
              <w:rPr>
                <w:rFonts w:hint="eastAsia"/>
              </w:rPr>
              <w:t>内墙饰面乳胶漆</w:t>
            </w:r>
            <w:r>
              <w:rPr>
                <w:rFonts w:asciiTheme="minorEastAsia" w:hAnsiTheme="minorEastAsia" w:cstheme="minorEastAsia"/>
                <w:u w:val="single"/>
              </w:rPr>
              <w:t xml:space="preserve">      </w:t>
            </w:r>
            <w:r>
              <w:rPr>
                <w:rFonts w:hint="eastAsia" w:asciiTheme="minorEastAsia" w:hAnsiTheme="minorEastAsia" w:cstheme="minorEastAsia"/>
              </w:rPr>
              <w:t>平方米</w:t>
            </w:r>
            <w:r>
              <w:rPr>
                <w:rFonts w:hint="eastAsia"/>
              </w:rPr>
              <w:t>、</w:t>
            </w:r>
          </w:p>
          <w:p w14:paraId="2A51CE72">
            <w:pPr>
              <w:widowControl w:val="0"/>
              <w:adjustRightInd w:val="0"/>
              <w:snapToGrid w:val="0"/>
              <w:spacing w:line="360" w:lineRule="auto"/>
              <w:jc w:val="both"/>
            </w:pPr>
            <w:r>
              <w:rPr>
                <w:rFonts w:hint="eastAsia"/>
              </w:rPr>
              <w:t>墙纸</w:t>
            </w:r>
            <w:r>
              <w:rPr>
                <w:rFonts w:asciiTheme="minorEastAsia" w:hAnsiTheme="minorEastAsia" w:cstheme="minorEastAsia"/>
                <w:u w:val="single"/>
              </w:rPr>
              <w:t xml:space="preserve">      </w:t>
            </w:r>
            <w:r>
              <w:rPr>
                <w:rFonts w:hint="eastAsia" w:asciiTheme="minorEastAsia" w:hAnsiTheme="minorEastAsia" w:cstheme="minorEastAsia"/>
              </w:rPr>
              <w:t>平方米</w:t>
            </w:r>
            <w:r>
              <w:rPr>
                <w:rFonts w:hint="eastAsia"/>
              </w:rPr>
              <w:t>、</w:t>
            </w:r>
          </w:p>
          <w:p w14:paraId="4EF52263">
            <w:pPr>
              <w:widowControl w:val="0"/>
              <w:adjustRightInd w:val="0"/>
              <w:snapToGrid w:val="0"/>
              <w:spacing w:line="360" w:lineRule="auto"/>
              <w:jc w:val="both"/>
            </w:pPr>
            <w:r>
              <w:rPr>
                <w:rFonts w:hint="eastAsia"/>
              </w:rPr>
              <w:t>木饰面</w:t>
            </w:r>
            <w:r>
              <w:rPr>
                <w:rFonts w:asciiTheme="minorEastAsia" w:hAnsiTheme="minorEastAsia" w:cstheme="minorEastAsia"/>
                <w:u w:val="single"/>
              </w:rPr>
              <w:t xml:space="preserve">      </w:t>
            </w:r>
            <w:r>
              <w:rPr>
                <w:rFonts w:hint="eastAsia" w:asciiTheme="minorEastAsia" w:hAnsiTheme="minorEastAsia" w:cstheme="minorEastAsia"/>
              </w:rPr>
              <w:t>平方米</w:t>
            </w:r>
            <w:r>
              <w:rPr>
                <w:rFonts w:hint="eastAsia"/>
              </w:rPr>
              <w:t>、</w:t>
            </w:r>
          </w:p>
          <w:p w14:paraId="4BAADB22">
            <w:pPr>
              <w:widowControl w:val="0"/>
              <w:adjustRightInd w:val="0"/>
              <w:snapToGrid w:val="0"/>
              <w:spacing w:line="360" w:lineRule="auto"/>
              <w:jc w:val="both"/>
            </w:pPr>
            <w:r>
              <w:rPr>
                <w:rFonts w:hint="eastAsia"/>
              </w:rPr>
              <w:t>石材</w:t>
            </w:r>
            <w:r>
              <w:rPr>
                <w:rFonts w:asciiTheme="minorEastAsia" w:hAnsiTheme="minorEastAsia" w:cstheme="minorEastAsia"/>
                <w:u w:val="single"/>
              </w:rPr>
              <w:t xml:space="preserve">      </w:t>
            </w:r>
            <w:r>
              <w:rPr>
                <w:rFonts w:hint="eastAsia" w:asciiTheme="minorEastAsia" w:hAnsiTheme="minorEastAsia" w:cstheme="minorEastAsia"/>
              </w:rPr>
              <w:t>平方米</w:t>
            </w:r>
            <w:r>
              <w:rPr>
                <w:rFonts w:hint="eastAsia"/>
              </w:rPr>
              <w:t>、</w:t>
            </w:r>
          </w:p>
          <w:p w14:paraId="1EB6231C">
            <w:pPr>
              <w:widowControl w:val="0"/>
              <w:adjustRightInd w:val="0"/>
              <w:snapToGrid w:val="0"/>
              <w:spacing w:line="360" w:lineRule="auto"/>
              <w:jc w:val="both"/>
              <w:rPr>
                <w:rFonts w:asciiTheme="minorEastAsia" w:hAnsiTheme="minorEastAsia" w:cstheme="minorEastAsia"/>
              </w:rPr>
            </w:pPr>
            <w:r>
              <w:rPr>
                <w:rFonts w:hint="eastAsia"/>
              </w:rPr>
              <w:t>金属板</w:t>
            </w:r>
            <w:r>
              <w:rPr>
                <w:rFonts w:asciiTheme="minorEastAsia" w:hAnsiTheme="minorEastAsia" w:cstheme="minorEastAsia"/>
                <w:u w:val="single"/>
              </w:rPr>
              <w:t xml:space="preserve">      </w:t>
            </w:r>
            <w:r>
              <w:rPr>
                <w:rFonts w:hint="eastAsia" w:asciiTheme="minorEastAsia" w:hAnsiTheme="minorEastAsia" w:cstheme="minorEastAsia"/>
              </w:rPr>
              <w:t>平方米、</w:t>
            </w:r>
          </w:p>
          <w:p w14:paraId="5FC1058D">
            <w:pPr>
              <w:widowControl w:val="0"/>
              <w:adjustRightInd w:val="0"/>
              <w:snapToGrid w:val="0"/>
              <w:spacing w:line="360" w:lineRule="auto"/>
              <w:jc w:val="both"/>
            </w:pPr>
            <w:r>
              <w:rPr>
                <w:rFonts w:hint="eastAsia" w:asciiTheme="minorEastAsia" w:hAnsiTheme="minorEastAsia" w:cstheme="minorEastAsia"/>
              </w:rPr>
              <w:t>.....</w:t>
            </w:r>
          </w:p>
        </w:tc>
        <w:tc>
          <w:tcPr>
            <w:tcW w:w="2517" w:type="dxa"/>
            <w:vAlign w:val="center"/>
          </w:tcPr>
          <w:p w14:paraId="3B0E6136">
            <w:pPr>
              <w:widowControl w:val="0"/>
              <w:adjustRightInd w:val="0"/>
              <w:snapToGrid w:val="0"/>
              <w:spacing w:line="360" w:lineRule="auto"/>
              <w:jc w:val="both"/>
            </w:pPr>
            <w:r>
              <w:rPr>
                <w:rFonts w:hint="eastAsia"/>
              </w:rPr>
              <w:t>见“（二）建筑物日常养护维修服务”“（四）保洁服务”</w:t>
            </w:r>
          </w:p>
        </w:tc>
      </w:tr>
      <w:tr w14:paraId="3577D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Align w:val="center"/>
          </w:tcPr>
          <w:p w14:paraId="311D0947">
            <w:pPr>
              <w:widowControl w:val="0"/>
              <w:adjustRightInd w:val="0"/>
              <w:snapToGrid w:val="0"/>
              <w:spacing w:line="360" w:lineRule="auto"/>
              <w:jc w:val="both"/>
            </w:pPr>
            <w:r>
              <w:rPr>
                <w:rFonts w:hint="eastAsia"/>
              </w:rPr>
              <w:t>顶面</w:t>
            </w:r>
          </w:p>
        </w:tc>
        <w:tc>
          <w:tcPr>
            <w:tcW w:w="1432" w:type="dxa"/>
            <w:vAlign w:val="center"/>
          </w:tcPr>
          <w:p w14:paraId="3E1E54BF">
            <w:pPr>
              <w:widowControl w:val="0"/>
              <w:adjustRightInd w:val="0"/>
              <w:snapToGrid w:val="0"/>
              <w:spacing w:line="360" w:lineRule="auto"/>
              <w:jc w:val="both"/>
            </w:pPr>
            <w:r>
              <w:rPr>
                <w:rFonts w:hint="eastAsia"/>
              </w:rPr>
              <w:t>顶面各材质及总面积（㎡）</w:t>
            </w:r>
          </w:p>
        </w:tc>
        <w:tc>
          <w:tcPr>
            <w:tcW w:w="3817" w:type="dxa"/>
            <w:vAlign w:val="center"/>
          </w:tcPr>
          <w:p w14:paraId="503BA564">
            <w:pPr>
              <w:widowControl w:val="0"/>
              <w:adjustRightInd w:val="0"/>
              <w:snapToGrid w:val="0"/>
              <w:spacing w:line="360" w:lineRule="auto"/>
              <w:jc w:val="both"/>
            </w:pPr>
            <w:r>
              <w:rPr>
                <w:rFonts w:hint="eastAsia"/>
              </w:rPr>
              <w:t>例如列明：</w:t>
            </w:r>
          </w:p>
          <w:p w14:paraId="52CE0B4C">
            <w:pPr>
              <w:widowControl w:val="0"/>
              <w:adjustRightInd w:val="0"/>
              <w:snapToGrid w:val="0"/>
              <w:spacing w:line="360" w:lineRule="auto"/>
              <w:jc w:val="both"/>
            </w:pPr>
            <w:r>
              <w:rPr>
                <w:rFonts w:hint="eastAsia"/>
              </w:rPr>
              <w:t>顶面乳胶漆</w:t>
            </w:r>
            <w:r>
              <w:rPr>
                <w:rFonts w:asciiTheme="minorEastAsia" w:hAnsiTheme="minorEastAsia" w:cstheme="minorEastAsia"/>
                <w:u w:val="single"/>
              </w:rPr>
              <w:t xml:space="preserve">      </w:t>
            </w:r>
            <w:r>
              <w:rPr>
                <w:rFonts w:hint="eastAsia" w:asciiTheme="minorEastAsia" w:hAnsiTheme="minorEastAsia" w:cstheme="minorEastAsia"/>
              </w:rPr>
              <w:t>平方米</w:t>
            </w:r>
            <w:r>
              <w:rPr>
                <w:rFonts w:hint="eastAsia"/>
              </w:rPr>
              <w:t>、</w:t>
            </w:r>
          </w:p>
          <w:p w14:paraId="001A0A9B">
            <w:pPr>
              <w:widowControl w:val="0"/>
              <w:adjustRightInd w:val="0"/>
              <w:snapToGrid w:val="0"/>
              <w:spacing w:line="360" w:lineRule="auto"/>
              <w:jc w:val="both"/>
            </w:pPr>
            <w:r>
              <w:rPr>
                <w:rFonts w:hint="eastAsia"/>
              </w:rPr>
              <w:t>铝板</w:t>
            </w:r>
            <w:r>
              <w:rPr>
                <w:rFonts w:asciiTheme="minorEastAsia" w:hAnsiTheme="minorEastAsia" w:cstheme="minorEastAsia"/>
                <w:u w:val="single"/>
              </w:rPr>
              <w:t xml:space="preserve">      </w:t>
            </w:r>
            <w:r>
              <w:rPr>
                <w:rFonts w:hint="eastAsia" w:asciiTheme="minorEastAsia" w:hAnsiTheme="minorEastAsia" w:cstheme="minorEastAsia"/>
              </w:rPr>
              <w:t>平方米</w:t>
            </w:r>
            <w:r>
              <w:rPr>
                <w:rFonts w:hint="eastAsia"/>
              </w:rPr>
              <w:t>、</w:t>
            </w:r>
          </w:p>
          <w:p w14:paraId="46487DA4">
            <w:pPr>
              <w:widowControl w:val="0"/>
              <w:adjustRightInd w:val="0"/>
              <w:snapToGrid w:val="0"/>
              <w:spacing w:line="360" w:lineRule="auto"/>
              <w:jc w:val="both"/>
            </w:pPr>
            <w:r>
              <w:rPr>
                <w:rFonts w:hint="eastAsia"/>
              </w:rPr>
              <w:t>铝扣板</w:t>
            </w:r>
            <w:r>
              <w:rPr>
                <w:rFonts w:asciiTheme="minorEastAsia" w:hAnsiTheme="minorEastAsia" w:cstheme="minorEastAsia"/>
                <w:u w:val="single"/>
              </w:rPr>
              <w:t xml:space="preserve">      </w:t>
            </w:r>
            <w:r>
              <w:rPr>
                <w:rFonts w:hint="eastAsia" w:asciiTheme="minorEastAsia" w:hAnsiTheme="minorEastAsia" w:cstheme="minorEastAsia"/>
              </w:rPr>
              <w:t>平方米</w:t>
            </w:r>
            <w:r>
              <w:rPr>
                <w:rFonts w:hint="eastAsia"/>
              </w:rPr>
              <w:t>、</w:t>
            </w:r>
          </w:p>
          <w:p w14:paraId="275D3E5D">
            <w:pPr>
              <w:widowControl w:val="0"/>
              <w:adjustRightInd w:val="0"/>
              <w:snapToGrid w:val="0"/>
              <w:spacing w:line="360" w:lineRule="auto"/>
              <w:jc w:val="both"/>
            </w:pPr>
            <w:r>
              <w:rPr>
                <w:rFonts w:hint="eastAsia"/>
              </w:rPr>
              <w:t>格栅</w:t>
            </w:r>
            <w:r>
              <w:rPr>
                <w:rFonts w:asciiTheme="minorEastAsia" w:hAnsiTheme="minorEastAsia" w:cstheme="minorEastAsia"/>
                <w:u w:val="single"/>
              </w:rPr>
              <w:t xml:space="preserve">      </w:t>
            </w:r>
            <w:r>
              <w:rPr>
                <w:rFonts w:hint="eastAsia" w:asciiTheme="minorEastAsia" w:hAnsiTheme="minorEastAsia" w:cstheme="minorEastAsia"/>
              </w:rPr>
              <w:t>平方米</w:t>
            </w:r>
            <w:r>
              <w:rPr>
                <w:rFonts w:hint="eastAsia"/>
              </w:rPr>
              <w:t>、</w:t>
            </w:r>
          </w:p>
          <w:p w14:paraId="059727E9">
            <w:pPr>
              <w:widowControl w:val="0"/>
              <w:adjustRightInd w:val="0"/>
              <w:snapToGrid w:val="0"/>
              <w:spacing w:line="360" w:lineRule="auto"/>
              <w:jc w:val="both"/>
            </w:pPr>
            <w:r>
              <w:rPr>
                <w:rFonts w:hint="eastAsia"/>
              </w:rPr>
              <w:t>木饰面</w:t>
            </w:r>
            <w:r>
              <w:rPr>
                <w:rFonts w:asciiTheme="minorEastAsia" w:hAnsiTheme="minorEastAsia" w:cstheme="minorEastAsia"/>
                <w:u w:val="single"/>
              </w:rPr>
              <w:t xml:space="preserve">      </w:t>
            </w:r>
            <w:r>
              <w:rPr>
                <w:rFonts w:hint="eastAsia" w:asciiTheme="minorEastAsia" w:hAnsiTheme="minorEastAsia" w:cstheme="minorEastAsia"/>
              </w:rPr>
              <w:t>平方米</w:t>
            </w:r>
            <w:r>
              <w:rPr>
                <w:rFonts w:hint="eastAsia"/>
              </w:rPr>
              <w:t>、</w:t>
            </w:r>
          </w:p>
          <w:p w14:paraId="7EADED75">
            <w:pPr>
              <w:widowControl w:val="0"/>
              <w:adjustRightInd w:val="0"/>
              <w:snapToGrid w:val="0"/>
              <w:spacing w:line="360" w:lineRule="auto"/>
              <w:jc w:val="both"/>
              <w:rPr>
                <w:rFonts w:asciiTheme="minorEastAsia" w:hAnsiTheme="minorEastAsia" w:cstheme="minorEastAsia"/>
              </w:rPr>
            </w:pPr>
            <w:r>
              <w:rPr>
                <w:rFonts w:hint="eastAsia"/>
              </w:rPr>
              <w:t>蜂窝铝板</w:t>
            </w:r>
            <w:r>
              <w:rPr>
                <w:rFonts w:asciiTheme="minorEastAsia" w:hAnsiTheme="minorEastAsia" w:cstheme="minorEastAsia"/>
                <w:u w:val="single"/>
              </w:rPr>
              <w:t xml:space="preserve">      </w:t>
            </w:r>
            <w:r>
              <w:rPr>
                <w:rFonts w:hint="eastAsia" w:asciiTheme="minorEastAsia" w:hAnsiTheme="minorEastAsia" w:cstheme="minorEastAsia"/>
              </w:rPr>
              <w:t>平方米、</w:t>
            </w:r>
          </w:p>
          <w:p w14:paraId="6391B201">
            <w:pPr>
              <w:widowControl w:val="0"/>
              <w:adjustRightInd w:val="0"/>
              <w:snapToGrid w:val="0"/>
              <w:spacing w:line="360" w:lineRule="auto"/>
              <w:jc w:val="both"/>
            </w:pPr>
            <w:r>
              <w:rPr>
                <w:rFonts w:hint="eastAsia" w:asciiTheme="minorEastAsia" w:hAnsiTheme="minorEastAsia" w:cstheme="minorEastAsia"/>
              </w:rPr>
              <w:t>.....</w:t>
            </w:r>
          </w:p>
        </w:tc>
        <w:tc>
          <w:tcPr>
            <w:tcW w:w="2517" w:type="dxa"/>
            <w:vAlign w:val="center"/>
          </w:tcPr>
          <w:p w14:paraId="54AF06A4">
            <w:pPr>
              <w:widowControl w:val="0"/>
              <w:adjustRightInd w:val="0"/>
              <w:snapToGrid w:val="0"/>
              <w:spacing w:line="360" w:lineRule="auto"/>
              <w:jc w:val="both"/>
            </w:pPr>
            <w:r>
              <w:rPr>
                <w:rFonts w:hint="eastAsia"/>
              </w:rPr>
              <w:t>见“（二）建筑物日常养护维修服务”“（四）保洁服务”</w:t>
            </w:r>
          </w:p>
        </w:tc>
      </w:tr>
      <w:tr w14:paraId="18BFA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restart"/>
            <w:vAlign w:val="center"/>
          </w:tcPr>
          <w:p w14:paraId="767E2766">
            <w:pPr>
              <w:widowControl w:val="0"/>
              <w:adjustRightInd w:val="0"/>
              <w:snapToGrid w:val="0"/>
              <w:spacing w:line="360" w:lineRule="auto"/>
              <w:jc w:val="both"/>
            </w:pPr>
            <w:r>
              <w:rPr>
                <w:rFonts w:hint="eastAsia"/>
              </w:rPr>
              <w:t>外墙</w:t>
            </w:r>
          </w:p>
        </w:tc>
        <w:tc>
          <w:tcPr>
            <w:tcW w:w="1432" w:type="dxa"/>
            <w:vAlign w:val="center"/>
          </w:tcPr>
          <w:p w14:paraId="5644078E">
            <w:pPr>
              <w:widowControl w:val="0"/>
              <w:adjustRightInd w:val="0"/>
              <w:snapToGrid w:val="0"/>
              <w:spacing w:line="360" w:lineRule="auto"/>
              <w:jc w:val="both"/>
            </w:pPr>
            <w:r>
              <w:rPr>
                <w:rFonts w:hint="eastAsia"/>
              </w:rPr>
              <w:t>外墙各材质及总面积（㎡）</w:t>
            </w:r>
          </w:p>
        </w:tc>
        <w:tc>
          <w:tcPr>
            <w:tcW w:w="3817" w:type="dxa"/>
            <w:vAlign w:val="center"/>
          </w:tcPr>
          <w:p w14:paraId="785C3639">
            <w:pPr>
              <w:widowControl w:val="0"/>
              <w:adjustRightInd w:val="0"/>
              <w:snapToGrid w:val="0"/>
              <w:spacing w:line="360" w:lineRule="auto"/>
              <w:jc w:val="both"/>
            </w:pPr>
            <w:r>
              <w:rPr>
                <w:rFonts w:hint="eastAsia"/>
              </w:rPr>
              <w:t>例如列明：</w:t>
            </w:r>
          </w:p>
          <w:p w14:paraId="25FC4527">
            <w:pPr>
              <w:widowControl w:val="0"/>
              <w:adjustRightInd w:val="0"/>
              <w:snapToGrid w:val="0"/>
              <w:spacing w:line="360" w:lineRule="auto"/>
              <w:jc w:val="both"/>
            </w:pPr>
            <w:r>
              <w:t>外墙涂料</w:t>
            </w:r>
            <w:r>
              <w:rPr>
                <w:rFonts w:hint="eastAsia"/>
              </w:rPr>
              <w:t>（</w:t>
            </w:r>
            <w:r>
              <w:t>普通涂料、弹性涂料</w:t>
            </w:r>
            <w:r>
              <w:rPr>
                <w:rFonts w:hint="eastAsia"/>
              </w:rPr>
              <w:t>等）</w:t>
            </w:r>
          </w:p>
          <w:p w14:paraId="7D5B409D">
            <w:pPr>
              <w:widowControl w:val="0"/>
              <w:adjustRightInd w:val="0"/>
              <w:snapToGrid w:val="0"/>
              <w:spacing w:line="360" w:lineRule="auto"/>
              <w:jc w:val="both"/>
            </w:pPr>
            <w:r>
              <w:rPr>
                <w:rFonts w:asciiTheme="minorEastAsia" w:hAnsiTheme="minorEastAsia" w:cstheme="minorEastAsia"/>
                <w:u w:val="single"/>
              </w:rPr>
              <w:t xml:space="preserve">      </w:t>
            </w:r>
            <w:r>
              <w:rPr>
                <w:rFonts w:hint="eastAsia" w:asciiTheme="minorEastAsia" w:hAnsiTheme="minorEastAsia" w:cstheme="minorEastAsia"/>
              </w:rPr>
              <w:t>平方米</w:t>
            </w:r>
            <w:r>
              <w:rPr>
                <w:rFonts w:hint="eastAsia"/>
              </w:rPr>
              <w:t>、</w:t>
            </w:r>
          </w:p>
          <w:p w14:paraId="4101A44E">
            <w:pPr>
              <w:widowControl w:val="0"/>
              <w:adjustRightInd w:val="0"/>
              <w:snapToGrid w:val="0"/>
              <w:spacing w:line="360" w:lineRule="auto"/>
              <w:jc w:val="both"/>
            </w:pPr>
            <w:r>
              <w:t>真石漆</w:t>
            </w:r>
            <w:r>
              <w:rPr>
                <w:rFonts w:asciiTheme="minorEastAsia" w:hAnsiTheme="minorEastAsia" w:cstheme="minorEastAsia"/>
                <w:u w:val="single"/>
              </w:rPr>
              <w:t xml:space="preserve">      </w:t>
            </w:r>
            <w:r>
              <w:rPr>
                <w:rFonts w:hint="eastAsia" w:asciiTheme="minorEastAsia" w:hAnsiTheme="minorEastAsia" w:cstheme="minorEastAsia"/>
              </w:rPr>
              <w:t>平方米</w:t>
            </w:r>
            <w:r>
              <w:rPr>
                <w:rFonts w:hint="eastAsia"/>
              </w:rPr>
              <w:t>、</w:t>
            </w:r>
          </w:p>
          <w:p w14:paraId="69A362C4">
            <w:pPr>
              <w:widowControl w:val="0"/>
              <w:adjustRightInd w:val="0"/>
              <w:snapToGrid w:val="0"/>
              <w:spacing w:line="360" w:lineRule="auto"/>
              <w:jc w:val="both"/>
            </w:pPr>
            <w:r>
              <w:t>面砖</w:t>
            </w:r>
            <w:r>
              <w:rPr>
                <w:rFonts w:asciiTheme="minorEastAsia" w:hAnsiTheme="minorEastAsia" w:cstheme="minorEastAsia"/>
                <w:u w:val="single"/>
              </w:rPr>
              <w:t xml:space="preserve">      </w:t>
            </w:r>
            <w:r>
              <w:rPr>
                <w:rFonts w:hint="eastAsia" w:asciiTheme="minorEastAsia" w:hAnsiTheme="minorEastAsia" w:cstheme="minorEastAsia"/>
              </w:rPr>
              <w:t>平方米</w:t>
            </w:r>
            <w:r>
              <w:rPr>
                <w:rFonts w:hint="eastAsia"/>
              </w:rPr>
              <w:t>、</w:t>
            </w:r>
          </w:p>
          <w:p w14:paraId="6C39B1C5">
            <w:pPr>
              <w:widowControl w:val="0"/>
              <w:adjustRightInd w:val="0"/>
              <w:snapToGrid w:val="0"/>
              <w:spacing w:line="360" w:lineRule="auto"/>
              <w:jc w:val="both"/>
            </w:pPr>
            <w:r>
              <w:t>保温一体板</w:t>
            </w:r>
            <w:r>
              <w:rPr>
                <w:rFonts w:asciiTheme="minorEastAsia" w:hAnsiTheme="minorEastAsia" w:cstheme="minorEastAsia"/>
                <w:u w:val="single"/>
              </w:rPr>
              <w:t xml:space="preserve">      </w:t>
            </w:r>
            <w:r>
              <w:rPr>
                <w:rFonts w:hint="eastAsia" w:asciiTheme="minorEastAsia" w:hAnsiTheme="minorEastAsia" w:cstheme="minorEastAsia"/>
              </w:rPr>
              <w:t>平方米</w:t>
            </w:r>
            <w:r>
              <w:rPr>
                <w:rFonts w:hint="eastAsia"/>
              </w:rPr>
              <w:t>、</w:t>
            </w:r>
          </w:p>
          <w:p w14:paraId="4DC49360">
            <w:pPr>
              <w:widowControl w:val="0"/>
              <w:adjustRightInd w:val="0"/>
              <w:snapToGrid w:val="0"/>
              <w:spacing w:line="360" w:lineRule="auto"/>
              <w:jc w:val="both"/>
            </w:pPr>
            <w:r>
              <w:t>铝板</w:t>
            </w:r>
            <w:r>
              <w:rPr>
                <w:rFonts w:asciiTheme="minorEastAsia" w:hAnsiTheme="minorEastAsia" w:cstheme="minorEastAsia"/>
                <w:u w:val="single"/>
              </w:rPr>
              <w:t xml:space="preserve">      </w:t>
            </w:r>
            <w:r>
              <w:rPr>
                <w:rFonts w:hint="eastAsia" w:asciiTheme="minorEastAsia" w:hAnsiTheme="minorEastAsia" w:cstheme="minorEastAsia"/>
              </w:rPr>
              <w:t>平方米</w:t>
            </w:r>
            <w:r>
              <w:rPr>
                <w:rFonts w:hint="eastAsia"/>
              </w:rPr>
              <w:t>、</w:t>
            </w:r>
          </w:p>
          <w:p w14:paraId="4932B94E">
            <w:pPr>
              <w:widowControl w:val="0"/>
              <w:adjustRightInd w:val="0"/>
              <w:snapToGrid w:val="0"/>
              <w:spacing w:line="360" w:lineRule="auto"/>
              <w:jc w:val="both"/>
            </w:pPr>
            <w:r>
              <w:t>干挂石材</w:t>
            </w:r>
            <w:r>
              <w:rPr>
                <w:rFonts w:asciiTheme="minorEastAsia" w:hAnsiTheme="minorEastAsia" w:cstheme="minorEastAsia"/>
                <w:u w:val="single"/>
              </w:rPr>
              <w:t xml:space="preserve">      </w:t>
            </w:r>
            <w:r>
              <w:rPr>
                <w:rFonts w:hint="eastAsia" w:asciiTheme="minorEastAsia" w:hAnsiTheme="minorEastAsia" w:cstheme="minorEastAsia"/>
              </w:rPr>
              <w:t>平方米</w:t>
            </w:r>
            <w:r>
              <w:rPr>
                <w:rFonts w:hint="eastAsia"/>
              </w:rPr>
              <w:t>、</w:t>
            </w:r>
          </w:p>
          <w:p w14:paraId="35CD3394">
            <w:pPr>
              <w:widowControl w:val="0"/>
              <w:adjustRightInd w:val="0"/>
              <w:snapToGrid w:val="0"/>
              <w:spacing w:line="360" w:lineRule="auto"/>
              <w:jc w:val="both"/>
              <w:rPr>
                <w:rFonts w:asciiTheme="minorEastAsia" w:hAnsiTheme="minorEastAsia" w:cstheme="minorEastAsia"/>
              </w:rPr>
            </w:pPr>
            <w:r>
              <w:t>玻璃幕墙</w:t>
            </w:r>
            <w:r>
              <w:rPr>
                <w:rFonts w:asciiTheme="minorEastAsia" w:hAnsiTheme="minorEastAsia" w:cstheme="minorEastAsia"/>
                <w:u w:val="single"/>
              </w:rPr>
              <w:t xml:space="preserve">      </w:t>
            </w:r>
            <w:r>
              <w:rPr>
                <w:rFonts w:hint="eastAsia" w:asciiTheme="minorEastAsia" w:hAnsiTheme="minorEastAsia" w:cstheme="minorEastAsia"/>
              </w:rPr>
              <w:t>平方米、</w:t>
            </w:r>
          </w:p>
          <w:p w14:paraId="206F87FB">
            <w:pPr>
              <w:widowControl w:val="0"/>
              <w:adjustRightInd w:val="0"/>
              <w:snapToGrid w:val="0"/>
              <w:spacing w:line="360" w:lineRule="auto"/>
              <w:jc w:val="both"/>
            </w:pPr>
            <w:r>
              <w:rPr>
                <w:rFonts w:hint="eastAsia" w:asciiTheme="minorEastAsia" w:hAnsiTheme="minorEastAsia" w:cstheme="minorEastAsia"/>
              </w:rPr>
              <w:t>.....</w:t>
            </w:r>
          </w:p>
        </w:tc>
        <w:tc>
          <w:tcPr>
            <w:tcW w:w="2517" w:type="dxa"/>
            <w:vAlign w:val="center"/>
          </w:tcPr>
          <w:p w14:paraId="3CC1E4A4">
            <w:pPr>
              <w:widowControl w:val="0"/>
              <w:adjustRightInd w:val="0"/>
              <w:snapToGrid w:val="0"/>
              <w:spacing w:line="360" w:lineRule="auto"/>
              <w:jc w:val="both"/>
            </w:pPr>
            <w:r>
              <w:rPr>
                <w:rFonts w:hint="eastAsia"/>
              </w:rPr>
              <w:t>见“（二）建筑物日常养护维修服务”“（四）保洁服务”</w:t>
            </w:r>
          </w:p>
        </w:tc>
      </w:tr>
      <w:tr w14:paraId="3EB61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continue"/>
            <w:vAlign w:val="center"/>
          </w:tcPr>
          <w:p w14:paraId="49F94DD7">
            <w:pPr>
              <w:widowControl w:val="0"/>
              <w:adjustRightInd w:val="0"/>
              <w:snapToGrid w:val="0"/>
              <w:spacing w:line="360" w:lineRule="auto"/>
              <w:jc w:val="both"/>
            </w:pPr>
          </w:p>
        </w:tc>
        <w:tc>
          <w:tcPr>
            <w:tcW w:w="1432" w:type="dxa"/>
            <w:vAlign w:val="center"/>
          </w:tcPr>
          <w:p w14:paraId="58D38188">
            <w:pPr>
              <w:widowControl w:val="0"/>
              <w:adjustRightInd w:val="0"/>
              <w:snapToGrid w:val="0"/>
              <w:spacing w:line="360" w:lineRule="auto"/>
              <w:jc w:val="both"/>
            </w:pPr>
            <w:r>
              <w:rPr>
                <w:rFonts w:hint="eastAsia"/>
              </w:rPr>
              <w:t>外墙需清洗面积（㎡）</w:t>
            </w:r>
          </w:p>
        </w:tc>
        <w:tc>
          <w:tcPr>
            <w:tcW w:w="3817" w:type="dxa"/>
            <w:vAlign w:val="center"/>
          </w:tcPr>
          <w:p w14:paraId="018EE8AB">
            <w:pPr>
              <w:widowControl w:val="0"/>
              <w:adjustRightInd w:val="0"/>
              <w:snapToGrid w:val="0"/>
              <w:spacing w:line="360" w:lineRule="auto"/>
              <w:jc w:val="both"/>
            </w:pPr>
            <w:r>
              <w:t>清洗</w:t>
            </w:r>
            <w:r>
              <w:rPr>
                <w:rFonts w:asciiTheme="minorEastAsia" w:hAnsiTheme="minorEastAsia" w:cstheme="minorEastAsia"/>
                <w:u w:val="single"/>
              </w:rPr>
              <w:t xml:space="preserve">      </w:t>
            </w:r>
            <w:r>
              <w:rPr>
                <w:rFonts w:hint="eastAsia" w:asciiTheme="minorEastAsia" w:hAnsiTheme="minorEastAsia" w:cstheme="minorEastAsia"/>
              </w:rPr>
              <w:t>平方米</w:t>
            </w:r>
          </w:p>
        </w:tc>
        <w:tc>
          <w:tcPr>
            <w:tcW w:w="2517" w:type="dxa"/>
            <w:vAlign w:val="center"/>
          </w:tcPr>
          <w:p w14:paraId="03AB65A1">
            <w:pPr>
              <w:widowControl w:val="0"/>
              <w:adjustRightInd w:val="0"/>
              <w:snapToGrid w:val="0"/>
              <w:spacing w:line="360" w:lineRule="auto"/>
              <w:jc w:val="both"/>
            </w:pPr>
            <w:r>
              <w:rPr>
                <w:rFonts w:hint="eastAsia"/>
              </w:rPr>
              <w:t>见“（四）保洁服务”</w:t>
            </w:r>
          </w:p>
        </w:tc>
      </w:tr>
      <w:tr w14:paraId="6ABDB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restart"/>
            <w:vAlign w:val="center"/>
          </w:tcPr>
          <w:p w14:paraId="620D1483">
            <w:pPr>
              <w:widowControl w:val="0"/>
              <w:adjustRightInd w:val="0"/>
              <w:snapToGrid w:val="0"/>
              <w:spacing w:line="360" w:lineRule="auto"/>
              <w:jc w:val="both"/>
            </w:pPr>
            <w:r>
              <w:rPr>
                <w:rFonts w:hint="eastAsia"/>
              </w:rPr>
              <w:t>会议室</w:t>
            </w:r>
          </w:p>
        </w:tc>
        <w:tc>
          <w:tcPr>
            <w:tcW w:w="1432" w:type="dxa"/>
            <w:vAlign w:val="center"/>
          </w:tcPr>
          <w:p w14:paraId="030B1B64">
            <w:pPr>
              <w:widowControl w:val="0"/>
              <w:adjustRightInd w:val="0"/>
              <w:snapToGrid w:val="0"/>
              <w:spacing w:line="360" w:lineRule="auto"/>
              <w:jc w:val="both"/>
            </w:pPr>
            <w:r>
              <w:rPr>
                <w:rFonts w:hint="eastAsia"/>
              </w:rPr>
              <w:t>室内设施说明</w:t>
            </w:r>
          </w:p>
        </w:tc>
        <w:tc>
          <w:tcPr>
            <w:tcW w:w="3817" w:type="dxa"/>
            <w:vAlign w:val="center"/>
          </w:tcPr>
          <w:p w14:paraId="49ED522D">
            <w:pPr>
              <w:widowControl w:val="0"/>
              <w:adjustRightInd w:val="0"/>
              <w:snapToGrid w:val="0"/>
              <w:spacing w:line="360" w:lineRule="auto"/>
              <w:jc w:val="both"/>
            </w:pPr>
            <w:r>
              <w:rPr>
                <w:rFonts w:hint="eastAsia"/>
              </w:rPr>
              <w:t>列明室内设施情况，如：</w:t>
            </w:r>
          </w:p>
          <w:p w14:paraId="025509D8">
            <w:pPr>
              <w:widowControl w:val="0"/>
              <w:adjustRightInd w:val="0"/>
              <w:snapToGrid w:val="0"/>
              <w:spacing w:line="360" w:lineRule="auto"/>
              <w:jc w:val="both"/>
            </w:pPr>
            <w:r>
              <w:rPr>
                <w:rFonts w:hint="eastAsia"/>
              </w:rPr>
              <w:t>会议桌</w:t>
            </w:r>
            <w:r>
              <w:rPr>
                <w:rFonts w:asciiTheme="minorEastAsia" w:hAnsiTheme="minorEastAsia" w:cstheme="minorEastAsia"/>
                <w:u w:val="single"/>
              </w:rPr>
              <w:t xml:space="preserve">        </w:t>
            </w:r>
            <w:r>
              <w:rPr>
                <w:rFonts w:asciiTheme="minorEastAsia" w:hAnsiTheme="minorEastAsia" w:cstheme="minorEastAsia"/>
              </w:rPr>
              <w:t>个</w:t>
            </w:r>
            <w:r>
              <w:rPr>
                <w:rFonts w:hint="eastAsia"/>
              </w:rPr>
              <w:t>、</w:t>
            </w:r>
          </w:p>
          <w:p w14:paraId="5CC7C8E2">
            <w:pPr>
              <w:widowControl w:val="0"/>
              <w:adjustRightInd w:val="0"/>
              <w:snapToGrid w:val="0"/>
              <w:spacing w:line="360" w:lineRule="auto"/>
              <w:jc w:val="both"/>
            </w:pPr>
            <w:r>
              <w:rPr>
                <w:rFonts w:hint="eastAsia"/>
              </w:rPr>
              <w:t>会议椅</w:t>
            </w:r>
            <w:r>
              <w:rPr>
                <w:rFonts w:asciiTheme="minorEastAsia" w:hAnsiTheme="minorEastAsia" w:cstheme="minorEastAsia"/>
                <w:u w:val="single"/>
              </w:rPr>
              <w:t xml:space="preserve">        </w:t>
            </w:r>
            <w:r>
              <w:rPr>
                <w:rFonts w:asciiTheme="minorEastAsia" w:hAnsiTheme="minorEastAsia" w:cstheme="minorEastAsia"/>
              </w:rPr>
              <w:t>个</w:t>
            </w:r>
            <w:r>
              <w:rPr>
                <w:rFonts w:hint="eastAsia"/>
              </w:rPr>
              <w:t>、</w:t>
            </w:r>
          </w:p>
          <w:p w14:paraId="21B0E327">
            <w:pPr>
              <w:widowControl w:val="0"/>
              <w:adjustRightInd w:val="0"/>
              <w:snapToGrid w:val="0"/>
              <w:spacing w:line="360" w:lineRule="auto"/>
              <w:jc w:val="both"/>
            </w:pPr>
            <w:r>
              <w:rPr>
                <w:rFonts w:hint="eastAsia"/>
              </w:rPr>
              <w:t>投影机</w:t>
            </w:r>
            <w:r>
              <w:rPr>
                <w:rFonts w:asciiTheme="minorEastAsia" w:hAnsiTheme="minorEastAsia" w:cstheme="minorEastAsia"/>
                <w:u w:val="single"/>
              </w:rPr>
              <w:t xml:space="preserve">        </w:t>
            </w:r>
            <w:r>
              <w:rPr>
                <w:rFonts w:asciiTheme="minorEastAsia" w:hAnsiTheme="minorEastAsia" w:cstheme="minorEastAsia"/>
              </w:rPr>
              <w:t>个</w:t>
            </w:r>
            <w:r>
              <w:rPr>
                <w:rFonts w:hint="eastAsia"/>
              </w:rPr>
              <w:t>、</w:t>
            </w:r>
          </w:p>
          <w:p w14:paraId="061716C9">
            <w:pPr>
              <w:widowControl w:val="0"/>
              <w:adjustRightInd w:val="0"/>
              <w:snapToGrid w:val="0"/>
              <w:spacing w:line="360" w:lineRule="auto"/>
              <w:jc w:val="both"/>
            </w:pPr>
            <w:r>
              <w:rPr>
                <w:rFonts w:hint="eastAsia"/>
              </w:rPr>
              <w:t>话筒</w:t>
            </w:r>
            <w:r>
              <w:rPr>
                <w:rFonts w:asciiTheme="minorEastAsia" w:hAnsiTheme="minorEastAsia" w:cstheme="minorEastAsia"/>
                <w:u w:val="single"/>
              </w:rPr>
              <w:t xml:space="preserve">        </w:t>
            </w:r>
            <w:r>
              <w:rPr>
                <w:rFonts w:asciiTheme="minorEastAsia" w:hAnsiTheme="minorEastAsia" w:cstheme="minorEastAsia"/>
              </w:rPr>
              <w:t>个</w:t>
            </w:r>
            <w:r>
              <w:rPr>
                <w:rFonts w:hint="eastAsia"/>
              </w:rPr>
              <w:t>等相关设施的数量</w:t>
            </w:r>
            <w:r>
              <w:t xml:space="preserve"> ......</w:t>
            </w:r>
          </w:p>
        </w:tc>
        <w:tc>
          <w:tcPr>
            <w:tcW w:w="2517" w:type="dxa"/>
            <w:vAlign w:val="center"/>
          </w:tcPr>
          <w:p w14:paraId="13B9243E">
            <w:pPr>
              <w:widowControl w:val="0"/>
              <w:adjustRightInd w:val="0"/>
              <w:snapToGrid w:val="0"/>
              <w:spacing w:line="360" w:lineRule="auto"/>
              <w:jc w:val="both"/>
            </w:pPr>
            <w:r>
              <w:rPr>
                <w:rFonts w:hint="eastAsia"/>
              </w:rPr>
              <w:t>见“</w:t>
            </w:r>
            <w:sdt>
              <w:sdtPr>
                <w:id w:val="-303783606"/>
                <w:placeholder>
                  <w:docPart w:val="7914B8A9EB994E7CA2C87126987A00E2"/>
                </w:placeholder>
              </w:sdtPr>
              <w:sdtContent>
                <w:r>
                  <w:rPr>
                    <w:rFonts w:hint="eastAsia"/>
                  </w:rPr>
                  <w:t>（二）建筑物日常养护维修服务</w:t>
                </w:r>
              </w:sdtContent>
            </w:sdt>
            <w:r>
              <w:rPr>
                <w:rFonts w:hint="eastAsia"/>
              </w:rPr>
              <w:t>”“（四）保洁服务”“（七）会议、服务”</w:t>
            </w:r>
          </w:p>
        </w:tc>
      </w:tr>
      <w:tr w14:paraId="5D8B8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continue"/>
            <w:vAlign w:val="center"/>
          </w:tcPr>
          <w:p w14:paraId="2EB9F803">
            <w:pPr>
              <w:widowControl w:val="0"/>
              <w:adjustRightInd w:val="0"/>
              <w:snapToGrid w:val="0"/>
              <w:spacing w:line="360" w:lineRule="auto"/>
              <w:jc w:val="both"/>
            </w:pPr>
          </w:p>
        </w:tc>
        <w:tc>
          <w:tcPr>
            <w:tcW w:w="1432" w:type="dxa"/>
            <w:vAlign w:val="center"/>
          </w:tcPr>
          <w:p w14:paraId="28507998">
            <w:pPr>
              <w:widowControl w:val="0"/>
              <w:adjustRightInd w:val="0"/>
              <w:snapToGrid w:val="0"/>
              <w:spacing w:line="360" w:lineRule="auto"/>
              <w:jc w:val="both"/>
            </w:pPr>
            <w:r>
              <w:rPr>
                <w:rFonts w:hint="eastAsia"/>
              </w:rPr>
              <w:t>会议室数量（个）及总面积（㎡）</w:t>
            </w:r>
          </w:p>
        </w:tc>
        <w:tc>
          <w:tcPr>
            <w:tcW w:w="3817" w:type="dxa"/>
            <w:vAlign w:val="center"/>
          </w:tcPr>
          <w:p w14:paraId="573226E9">
            <w:pPr>
              <w:widowControl w:val="0"/>
              <w:adjustRightInd w:val="0"/>
              <w:snapToGrid w:val="0"/>
              <w:spacing w:line="360" w:lineRule="auto"/>
              <w:jc w:val="both"/>
            </w:pPr>
            <w:r>
              <w:rPr>
                <w:rFonts w:hint="eastAsia"/>
              </w:rPr>
              <w:t>列明会议室总数量</w:t>
            </w:r>
            <w:r>
              <w:rPr>
                <w:rFonts w:asciiTheme="minorEastAsia" w:hAnsiTheme="minorEastAsia" w:cstheme="minorEastAsia"/>
                <w:u w:val="single"/>
              </w:rPr>
              <w:t xml:space="preserve">        </w:t>
            </w:r>
            <w:r>
              <w:rPr>
                <w:rFonts w:asciiTheme="minorEastAsia" w:hAnsiTheme="minorEastAsia" w:cstheme="minorEastAsia"/>
              </w:rPr>
              <w:t>个</w:t>
            </w:r>
            <w:r>
              <w:rPr>
                <w:rFonts w:hint="eastAsia"/>
              </w:rPr>
              <w:t>及总面积</w:t>
            </w:r>
            <w:r>
              <w:rPr>
                <w:rFonts w:asciiTheme="minorEastAsia" w:hAnsiTheme="minorEastAsia" w:cstheme="minorEastAsia"/>
                <w:u w:val="single"/>
              </w:rPr>
              <w:t xml:space="preserve">      </w:t>
            </w:r>
            <w:r>
              <w:rPr>
                <w:rFonts w:hint="eastAsia" w:asciiTheme="minorEastAsia" w:hAnsiTheme="minorEastAsia" w:cstheme="minorEastAsia"/>
              </w:rPr>
              <w:t>平方米</w:t>
            </w:r>
          </w:p>
        </w:tc>
        <w:tc>
          <w:tcPr>
            <w:tcW w:w="2517" w:type="dxa"/>
            <w:vAlign w:val="center"/>
          </w:tcPr>
          <w:p w14:paraId="0AC6D185">
            <w:pPr>
              <w:widowControl w:val="0"/>
              <w:adjustRightInd w:val="0"/>
              <w:snapToGrid w:val="0"/>
              <w:spacing w:line="360" w:lineRule="auto"/>
              <w:jc w:val="both"/>
            </w:pPr>
            <w:r>
              <w:rPr>
                <w:rFonts w:hint="eastAsia"/>
              </w:rPr>
              <w:t>见“（四）保洁服务”“（七）会议服务”</w:t>
            </w:r>
          </w:p>
        </w:tc>
      </w:tr>
      <w:tr w14:paraId="405B6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restart"/>
            <w:vAlign w:val="center"/>
          </w:tcPr>
          <w:p w14:paraId="7F74B7F1">
            <w:pPr>
              <w:widowControl w:val="0"/>
              <w:adjustRightInd w:val="0"/>
              <w:snapToGrid w:val="0"/>
              <w:spacing w:line="360" w:lineRule="auto"/>
              <w:jc w:val="both"/>
            </w:pPr>
            <w:r>
              <w:rPr>
                <w:rFonts w:hint="eastAsia"/>
              </w:rPr>
              <w:t>报告厅</w:t>
            </w:r>
          </w:p>
        </w:tc>
        <w:tc>
          <w:tcPr>
            <w:tcW w:w="1432" w:type="dxa"/>
            <w:vAlign w:val="center"/>
          </w:tcPr>
          <w:p w14:paraId="53A03616">
            <w:pPr>
              <w:widowControl w:val="0"/>
              <w:adjustRightInd w:val="0"/>
              <w:snapToGrid w:val="0"/>
              <w:spacing w:line="360" w:lineRule="auto"/>
              <w:jc w:val="both"/>
            </w:pPr>
            <w:r>
              <w:rPr>
                <w:rFonts w:hint="eastAsia"/>
              </w:rPr>
              <w:t>室内设施说明</w:t>
            </w:r>
          </w:p>
        </w:tc>
        <w:tc>
          <w:tcPr>
            <w:tcW w:w="3817" w:type="dxa"/>
            <w:vAlign w:val="center"/>
          </w:tcPr>
          <w:p w14:paraId="2D3471E1">
            <w:pPr>
              <w:widowControl w:val="0"/>
              <w:adjustRightInd w:val="0"/>
              <w:snapToGrid w:val="0"/>
              <w:spacing w:line="360" w:lineRule="auto"/>
              <w:jc w:val="both"/>
            </w:pPr>
            <w:r>
              <w:rPr>
                <w:rFonts w:hint="eastAsia"/>
              </w:rPr>
              <w:t>列明室内设施情况，如：</w:t>
            </w:r>
          </w:p>
          <w:p w14:paraId="5ACD7555">
            <w:pPr>
              <w:widowControl w:val="0"/>
              <w:adjustRightInd w:val="0"/>
              <w:snapToGrid w:val="0"/>
              <w:spacing w:line="360" w:lineRule="auto"/>
              <w:jc w:val="both"/>
            </w:pPr>
            <w:r>
              <w:rPr>
                <w:rFonts w:hint="eastAsia"/>
              </w:rPr>
              <w:t>会议桌</w:t>
            </w:r>
            <w:r>
              <w:rPr>
                <w:rFonts w:asciiTheme="minorEastAsia" w:hAnsiTheme="minorEastAsia" w:cstheme="minorEastAsia"/>
                <w:u w:val="single"/>
              </w:rPr>
              <w:t xml:space="preserve">     </w:t>
            </w:r>
            <w:r>
              <w:rPr>
                <w:rFonts w:asciiTheme="minorEastAsia" w:hAnsiTheme="minorEastAsia" w:cstheme="minorEastAsia"/>
              </w:rPr>
              <w:t>个</w:t>
            </w:r>
            <w:r>
              <w:rPr>
                <w:rFonts w:hint="eastAsia"/>
              </w:rPr>
              <w:t>、</w:t>
            </w:r>
          </w:p>
          <w:p w14:paraId="1734AC07">
            <w:pPr>
              <w:widowControl w:val="0"/>
              <w:adjustRightInd w:val="0"/>
              <w:snapToGrid w:val="0"/>
              <w:spacing w:line="360" w:lineRule="auto"/>
              <w:jc w:val="both"/>
            </w:pPr>
            <w:r>
              <w:rPr>
                <w:rFonts w:hint="eastAsia"/>
              </w:rPr>
              <w:t>会议椅</w:t>
            </w:r>
            <w:r>
              <w:rPr>
                <w:rFonts w:asciiTheme="minorEastAsia" w:hAnsiTheme="minorEastAsia" w:cstheme="minorEastAsia"/>
                <w:u w:val="single"/>
              </w:rPr>
              <w:t xml:space="preserve">     </w:t>
            </w:r>
            <w:r>
              <w:rPr>
                <w:rFonts w:asciiTheme="minorEastAsia" w:hAnsiTheme="minorEastAsia" w:cstheme="minorEastAsia"/>
              </w:rPr>
              <w:t>个</w:t>
            </w:r>
            <w:r>
              <w:rPr>
                <w:rFonts w:hint="eastAsia"/>
              </w:rPr>
              <w:t>、</w:t>
            </w:r>
          </w:p>
          <w:p w14:paraId="72B6FB93">
            <w:pPr>
              <w:widowControl w:val="0"/>
              <w:adjustRightInd w:val="0"/>
              <w:snapToGrid w:val="0"/>
              <w:spacing w:line="360" w:lineRule="auto"/>
              <w:jc w:val="both"/>
            </w:pPr>
            <w:r>
              <w:rPr>
                <w:rFonts w:hint="eastAsia"/>
              </w:rPr>
              <w:t>投影机</w:t>
            </w:r>
            <w:r>
              <w:rPr>
                <w:rFonts w:asciiTheme="minorEastAsia" w:hAnsiTheme="minorEastAsia" w:cstheme="minorEastAsia"/>
                <w:u w:val="single"/>
              </w:rPr>
              <w:t xml:space="preserve">     </w:t>
            </w:r>
            <w:r>
              <w:rPr>
                <w:rFonts w:asciiTheme="minorEastAsia" w:hAnsiTheme="minorEastAsia" w:cstheme="minorEastAsia"/>
              </w:rPr>
              <w:t>个</w:t>
            </w:r>
            <w:r>
              <w:rPr>
                <w:rFonts w:hint="eastAsia"/>
              </w:rPr>
              <w:t>、</w:t>
            </w:r>
          </w:p>
          <w:p w14:paraId="5A17ABC8">
            <w:pPr>
              <w:widowControl w:val="0"/>
              <w:adjustRightInd w:val="0"/>
              <w:snapToGrid w:val="0"/>
              <w:spacing w:line="360" w:lineRule="auto"/>
              <w:jc w:val="both"/>
            </w:pPr>
            <w:r>
              <w:rPr>
                <w:rFonts w:hint="eastAsia"/>
              </w:rPr>
              <w:t>话筒</w:t>
            </w:r>
            <w:r>
              <w:rPr>
                <w:rFonts w:asciiTheme="minorEastAsia" w:hAnsiTheme="minorEastAsia" w:cstheme="minorEastAsia"/>
                <w:u w:val="single"/>
              </w:rPr>
              <w:t xml:space="preserve">     </w:t>
            </w:r>
            <w:r>
              <w:rPr>
                <w:rFonts w:asciiTheme="minorEastAsia" w:hAnsiTheme="minorEastAsia" w:cstheme="minorEastAsia"/>
              </w:rPr>
              <w:t>个</w:t>
            </w:r>
            <w:r>
              <w:rPr>
                <w:rFonts w:hint="eastAsia"/>
              </w:rPr>
              <w:t>等相关设施的数量</w:t>
            </w:r>
            <w:r>
              <w:t xml:space="preserve"> ......</w:t>
            </w:r>
          </w:p>
        </w:tc>
        <w:tc>
          <w:tcPr>
            <w:tcW w:w="2517" w:type="dxa"/>
            <w:vAlign w:val="center"/>
          </w:tcPr>
          <w:p w14:paraId="4CA1CE73">
            <w:pPr>
              <w:widowControl w:val="0"/>
              <w:adjustRightInd w:val="0"/>
              <w:snapToGrid w:val="0"/>
              <w:spacing w:line="360" w:lineRule="auto"/>
              <w:jc w:val="both"/>
            </w:pPr>
            <w:r>
              <w:rPr>
                <w:rFonts w:hint="eastAsia"/>
              </w:rPr>
              <w:t>见“（四）保洁服务”“（七）会议服务”</w:t>
            </w:r>
          </w:p>
        </w:tc>
      </w:tr>
      <w:tr w14:paraId="54FF1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continue"/>
            <w:vAlign w:val="center"/>
          </w:tcPr>
          <w:p w14:paraId="7A32B2DB">
            <w:pPr>
              <w:widowControl w:val="0"/>
              <w:adjustRightInd w:val="0"/>
              <w:snapToGrid w:val="0"/>
              <w:spacing w:line="360" w:lineRule="auto"/>
              <w:jc w:val="both"/>
            </w:pPr>
          </w:p>
        </w:tc>
        <w:tc>
          <w:tcPr>
            <w:tcW w:w="1432" w:type="dxa"/>
            <w:vAlign w:val="center"/>
          </w:tcPr>
          <w:p w14:paraId="73397332">
            <w:pPr>
              <w:widowControl w:val="0"/>
              <w:adjustRightInd w:val="0"/>
              <w:snapToGrid w:val="0"/>
              <w:spacing w:line="360" w:lineRule="auto"/>
              <w:jc w:val="both"/>
            </w:pPr>
            <w:r>
              <w:rPr>
                <w:rFonts w:hint="eastAsia"/>
              </w:rPr>
              <w:t>报告厅数量（个）及总面积（㎡）</w:t>
            </w:r>
          </w:p>
        </w:tc>
        <w:tc>
          <w:tcPr>
            <w:tcW w:w="3817" w:type="dxa"/>
            <w:vAlign w:val="center"/>
          </w:tcPr>
          <w:p w14:paraId="4C231192">
            <w:pPr>
              <w:widowControl w:val="0"/>
              <w:adjustRightInd w:val="0"/>
              <w:snapToGrid w:val="0"/>
              <w:spacing w:line="360" w:lineRule="auto"/>
              <w:jc w:val="both"/>
            </w:pPr>
            <w:r>
              <w:rPr>
                <w:rFonts w:hint="eastAsia"/>
              </w:rPr>
              <w:t>列明报告厅数量</w:t>
            </w:r>
            <w:r>
              <w:rPr>
                <w:rFonts w:asciiTheme="minorEastAsia" w:hAnsiTheme="minorEastAsia" w:cstheme="minorEastAsia"/>
                <w:u w:val="single"/>
              </w:rPr>
              <w:t xml:space="preserve">     </w:t>
            </w:r>
            <w:r>
              <w:rPr>
                <w:rFonts w:asciiTheme="minorEastAsia" w:hAnsiTheme="minorEastAsia" w:cstheme="minorEastAsia"/>
              </w:rPr>
              <w:t>个</w:t>
            </w:r>
            <w:r>
              <w:rPr>
                <w:rFonts w:hint="eastAsia" w:asciiTheme="minorEastAsia" w:hAnsiTheme="minorEastAsia" w:cstheme="minorEastAsia"/>
              </w:rPr>
              <w:t>、</w:t>
            </w:r>
          </w:p>
          <w:p w14:paraId="77A5F993">
            <w:pPr>
              <w:widowControl w:val="0"/>
              <w:adjustRightInd w:val="0"/>
              <w:snapToGrid w:val="0"/>
              <w:spacing w:line="360" w:lineRule="auto"/>
              <w:jc w:val="both"/>
            </w:pPr>
            <w:r>
              <w:rPr>
                <w:rFonts w:hint="eastAsia"/>
              </w:rPr>
              <w:t>总面积</w:t>
            </w:r>
            <w:r>
              <w:rPr>
                <w:rFonts w:asciiTheme="minorEastAsia" w:hAnsiTheme="minorEastAsia" w:cstheme="minorEastAsia"/>
                <w:u w:val="single"/>
              </w:rPr>
              <w:t xml:space="preserve">      </w:t>
            </w:r>
            <w:r>
              <w:rPr>
                <w:rFonts w:hint="eastAsia" w:asciiTheme="minorEastAsia" w:hAnsiTheme="minorEastAsia" w:cstheme="minorEastAsia"/>
              </w:rPr>
              <w:t>平方米</w:t>
            </w:r>
          </w:p>
        </w:tc>
        <w:tc>
          <w:tcPr>
            <w:tcW w:w="2517" w:type="dxa"/>
            <w:vAlign w:val="center"/>
          </w:tcPr>
          <w:p w14:paraId="648DADC2">
            <w:pPr>
              <w:widowControl w:val="0"/>
              <w:adjustRightInd w:val="0"/>
              <w:snapToGrid w:val="0"/>
              <w:spacing w:line="360" w:lineRule="auto"/>
              <w:jc w:val="both"/>
            </w:pPr>
            <w:r>
              <w:rPr>
                <w:rFonts w:hint="eastAsia"/>
              </w:rPr>
              <w:t>见“（四）保洁服务”“（七）会议服务”</w:t>
            </w:r>
          </w:p>
        </w:tc>
      </w:tr>
      <w:tr w14:paraId="2923B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Align w:val="center"/>
          </w:tcPr>
          <w:p w14:paraId="3390AA3A">
            <w:pPr>
              <w:widowControl w:val="0"/>
              <w:adjustRightInd w:val="0"/>
              <w:snapToGrid w:val="0"/>
              <w:spacing w:line="360" w:lineRule="auto"/>
              <w:jc w:val="both"/>
            </w:pPr>
            <w:r>
              <w:rPr>
                <w:rFonts w:hint="eastAsia"/>
              </w:rPr>
              <w:t>卫生间</w:t>
            </w:r>
          </w:p>
        </w:tc>
        <w:tc>
          <w:tcPr>
            <w:tcW w:w="1432" w:type="dxa"/>
            <w:vAlign w:val="center"/>
          </w:tcPr>
          <w:p w14:paraId="3CB954ED">
            <w:pPr>
              <w:widowControl w:val="0"/>
              <w:adjustRightInd w:val="0"/>
              <w:snapToGrid w:val="0"/>
              <w:spacing w:line="360" w:lineRule="auto"/>
              <w:jc w:val="both"/>
            </w:pPr>
            <w:r>
              <w:rPr>
                <w:rFonts w:hint="eastAsia"/>
              </w:rPr>
              <w:t>卫生间数量（个）及总面积（㎡）</w:t>
            </w:r>
          </w:p>
        </w:tc>
        <w:tc>
          <w:tcPr>
            <w:tcW w:w="3817" w:type="dxa"/>
            <w:vAlign w:val="center"/>
          </w:tcPr>
          <w:p w14:paraId="0954CEFF">
            <w:pPr>
              <w:widowControl w:val="0"/>
              <w:adjustRightInd w:val="0"/>
              <w:snapToGrid w:val="0"/>
              <w:spacing w:line="360" w:lineRule="auto"/>
              <w:jc w:val="both"/>
            </w:pPr>
            <w:r>
              <w:rPr>
                <w:rFonts w:hint="eastAsia"/>
              </w:rPr>
              <w:t>列明卫生间数量</w:t>
            </w:r>
            <w:r>
              <w:rPr>
                <w:rFonts w:asciiTheme="minorEastAsia" w:hAnsiTheme="minorEastAsia" w:cstheme="minorEastAsia"/>
                <w:u w:val="single"/>
              </w:rPr>
              <w:t xml:space="preserve">     </w:t>
            </w:r>
            <w:r>
              <w:rPr>
                <w:rFonts w:asciiTheme="minorEastAsia" w:hAnsiTheme="minorEastAsia" w:cstheme="minorEastAsia"/>
              </w:rPr>
              <w:t>个</w:t>
            </w:r>
            <w:r>
              <w:rPr>
                <w:rFonts w:hint="eastAsia" w:asciiTheme="minorEastAsia" w:hAnsiTheme="minorEastAsia" w:cstheme="minorEastAsia"/>
              </w:rPr>
              <w:t>、</w:t>
            </w:r>
          </w:p>
          <w:p w14:paraId="51FECC90">
            <w:pPr>
              <w:widowControl w:val="0"/>
              <w:adjustRightInd w:val="0"/>
              <w:snapToGrid w:val="0"/>
              <w:spacing w:line="360" w:lineRule="auto"/>
              <w:jc w:val="both"/>
            </w:pPr>
            <w:r>
              <w:rPr>
                <w:rFonts w:hint="eastAsia"/>
              </w:rPr>
              <w:t>总面积</w:t>
            </w:r>
            <w:r>
              <w:rPr>
                <w:rFonts w:asciiTheme="minorEastAsia" w:hAnsiTheme="minorEastAsia" w:cstheme="minorEastAsia"/>
                <w:u w:val="single"/>
              </w:rPr>
              <w:t xml:space="preserve">      </w:t>
            </w:r>
            <w:r>
              <w:rPr>
                <w:rFonts w:hint="eastAsia" w:asciiTheme="minorEastAsia" w:hAnsiTheme="minorEastAsia" w:cstheme="minorEastAsia"/>
              </w:rPr>
              <w:t>平方米</w:t>
            </w:r>
          </w:p>
        </w:tc>
        <w:tc>
          <w:tcPr>
            <w:tcW w:w="2517" w:type="dxa"/>
            <w:vAlign w:val="center"/>
          </w:tcPr>
          <w:p w14:paraId="780E9A2A">
            <w:pPr>
              <w:widowControl w:val="0"/>
              <w:adjustRightInd w:val="0"/>
              <w:snapToGrid w:val="0"/>
              <w:spacing w:line="360" w:lineRule="auto"/>
              <w:jc w:val="both"/>
            </w:pPr>
            <w:r>
              <w:rPr>
                <w:rFonts w:hint="eastAsia"/>
              </w:rPr>
              <w:t>见“（四）保洁服务”</w:t>
            </w:r>
          </w:p>
        </w:tc>
      </w:tr>
      <w:tr w14:paraId="389A2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Align w:val="center"/>
          </w:tcPr>
          <w:p w14:paraId="1424B50C">
            <w:pPr>
              <w:widowControl w:val="0"/>
              <w:adjustRightInd w:val="0"/>
              <w:snapToGrid w:val="0"/>
              <w:spacing w:line="360" w:lineRule="auto"/>
              <w:jc w:val="both"/>
            </w:pPr>
            <w:r>
              <w:rPr>
                <w:rFonts w:hint="eastAsia"/>
              </w:rPr>
              <w:t>垃圾存放点</w:t>
            </w:r>
          </w:p>
        </w:tc>
        <w:tc>
          <w:tcPr>
            <w:tcW w:w="1432" w:type="dxa"/>
            <w:vAlign w:val="center"/>
          </w:tcPr>
          <w:p w14:paraId="2F613834">
            <w:pPr>
              <w:widowControl w:val="0"/>
              <w:adjustRightInd w:val="0"/>
              <w:snapToGrid w:val="0"/>
              <w:spacing w:line="360" w:lineRule="auto"/>
              <w:jc w:val="both"/>
            </w:pPr>
            <w:r>
              <w:rPr>
                <w:rFonts w:hint="eastAsia"/>
              </w:rPr>
              <w:t>各垃圾存放点位置、面积（㎡）及数量（个）</w:t>
            </w:r>
          </w:p>
        </w:tc>
        <w:tc>
          <w:tcPr>
            <w:tcW w:w="3817" w:type="dxa"/>
            <w:vAlign w:val="center"/>
          </w:tcPr>
          <w:p w14:paraId="6276A397">
            <w:pPr>
              <w:widowControl w:val="0"/>
              <w:adjustRightInd w:val="0"/>
              <w:snapToGrid w:val="0"/>
              <w:spacing w:line="360" w:lineRule="auto"/>
              <w:jc w:val="both"/>
            </w:pPr>
            <w:r>
              <w:rPr>
                <w:rFonts w:hint="eastAsia"/>
              </w:rPr>
              <w:t>列明各垃圾存放点位置、</w:t>
            </w:r>
          </w:p>
          <w:p w14:paraId="4B2AEAE8">
            <w:pPr>
              <w:widowControl w:val="0"/>
              <w:adjustRightInd w:val="0"/>
              <w:snapToGrid w:val="0"/>
              <w:spacing w:line="360" w:lineRule="auto"/>
              <w:jc w:val="both"/>
            </w:pPr>
            <w:r>
              <w:rPr>
                <w:rFonts w:hint="eastAsia"/>
              </w:rPr>
              <w:t>面积</w:t>
            </w:r>
            <w:r>
              <w:rPr>
                <w:rFonts w:asciiTheme="minorEastAsia" w:hAnsiTheme="minorEastAsia" w:cstheme="minorEastAsia"/>
                <w:u w:val="single"/>
              </w:rPr>
              <w:t xml:space="preserve">      </w:t>
            </w:r>
            <w:r>
              <w:rPr>
                <w:rFonts w:hint="eastAsia" w:asciiTheme="minorEastAsia" w:hAnsiTheme="minorEastAsia" w:cstheme="minorEastAsia"/>
              </w:rPr>
              <w:t>平方米</w:t>
            </w:r>
            <w:r>
              <w:rPr>
                <w:rFonts w:hint="eastAsia"/>
              </w:rPr>
              <w:t>、</w:t>
            </w:r>
          </w:p>
          <w:p w14:paraId="024BE67D">
            <w:pPr>
              <w:widowControl w:val="0"/>
              <w:adjustRightInd w:val="0"/>
              <w:snapToGrid w:val="0"/>
              <w:spacing w:line="360" w:lineRule="auto"/>
              <w:jc w:val="both"/>
            </w:pPr>
            <w:r>
              <w:rPr>
                <w:rFonts w:hint="eastAsia"/>
              </w:rPr>
              <w:t>数量</w:t>
            </w:r>
            <w:r>
              <w:rPr>
                <w:rFonts w:asciiTheme="minorEastAsia" w:hAnsiTheme="minorEastAsia" w:cstheme="minorEastAsia"/>
                <w:u w:val="single"/>
              </w:rPr>
              <w:t xml:space="preserve">     </w:t>
            </w:r>
            <w:r>
              <w:rPr>
                <w:rFonts w:asciiTheme="minorEastAsia" w:hAnsiTheme="minorEastAsia" w:cstheme="minorEastAsia"/>
              </w:rPr>
              <w:t>个</w:t>
            </w:r>
          </w:p>
        </w:tc>
        <w:tc>
          <w:tcPr>
            <w:tcW w:w="2517" w:type="dxa"/>
            <w:vAlign w:val="center"/>
          </w:tcPr>
          <w:p w14:paraId="55F783BC">
            <w:pPr>
              <w:widowControl w:val="0"/>
              <w:adjustRightInd w:val="0"/>
              <w:snapToGrid w:val="0"/>
              <w:spacing w:line="360" w:lineRule="auto"/>
              <w:jc w:val="both"/>
            </w:pPr>
            <w:r>
              <w:rPr>
                <w:rFonts w:hint="eastAsia"/>
              </w:rPr>
              <w:t>见“（四）保洁服务”</w:t>
            </w:r>
          </w:p>
        </w:tc>
      </w:tr>
      <w:tr w14:paraId="5836B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restart"/>
            <w:vAlign w:val="center"/>
          </w:tcPr>
          <w:p w14:paraId="2061FAB2">
            <w:pPr>
              <w:widowControl w:val="0"/>
              <w:adjustRightInd w:val="0"/>
              <w:snapToGrid w:val="0"/>
              <w:spacing w:line="360" w:lineRule="auto"/>
              <w:jc w:val="both"/>
            </w:pPr>
            <w:r>
              <w:rPr>
                <w:rFonts w:hint="eastAsia"/>
              </w:rPr>
              <w:t>车位数</w:t>
            </w:r>
          </w:p>
        </w:tc>
        <w:tc>
          <w:tcPr>
            <w:tcW w:w="1432" w:type="dxa"/>
            <w:vAlign w:val="center"/>
          </w:tcPr>
          <w:p w14:paraId="5528D9CF">
            <w:pPr>
              <w:widowControl w:val="0"/>
              <w:adjustRightInd w:val="0"/>
              <w:snapToGrid w:val="0"/>
              <w:spacing w:line="360" w:lineRule="auto"/>
              <w:jc w:val="both"/>
            </w:pPr>
            <w:r>
              <w:rPr>
                <w:rFonts w:hint="eastAsia"/>
              </w:rPr>
              <w:t>地下车位数</w:t>
            </w:r>
          </w:p>
        </w:tc>
        <w:tc>
          <w:tcPr>
            <w:tcW w:w="3817" w:type="dxa"/>
            <w:vAlign w:val="center"/>
          </w:tcPr>
          <w:p w14:paraId="5148DC95">
            <w:pPr>
              <w:widowControl w:val="0"/>
              <w:adjustRightInd w:val="0"/>
              <w:snapToGrid w:val="0"/>
              <w:spacing w:line="360" w:lineRule="auto"/>
              <w:jc w:val="both"/>
            </w:pPr>
            <w:r>
              <w:rPr>
                <w:rFonts w:hint="eastAsia"/>
              </w:rPr>
              <w:t>地下车位数量</w:t>
            </w:r>
            <w:r>
              <w:rPr>
                <w:rFonts w:asciiTheme="minorEastAsia" w:hAnsiTheme="minorEastAsia" w:cstheme="minorEastAsia"/>
                <w:u w:val="single"/>
              </w:rPr>
              <w:t xml:space="preserve">     </w:t>
            </w:r>
            <w:r>
              <w:rPr>
                <w:rFonts w:asciiTheme="minorEastAsia" w:hAnsiTheme="minorEastAsia" w:cstheme="minorEastAsia"/>
              </w:rPr>
              <w:t>个</w:t>
            </w:r>
            <w:r>
              <w:rPr>
                <w:rFonts w:hint="eastAsia"/>
              </w:rPr>
              <w:t>（其中充电桩车位数量）</w:t>
            </w:r>
          </w:p>
        </w:tc>
        <w:tc>
          <w:tcPr>
            <w:tcW w:w="2517" w:type="dxa"/>
            <w:vAlign w:val="center"/>
          </w:tcPr>
          <w:p w14:paraId="235C107E">
            <w:pPr>
              <w:widowControl w:val="0"/>
              <w:adjustRightInd w:val="0"/>
              <w:snapToGrid w:val="0"/>
              <w:spacing w:line="360" w:lineRule="auto"/>
              <w:jc w:val="both"/>
            </w:pPr>
            <w:r>
              <w:rPr>
                <w:rFonts w:hint="eastAsia"/>
              </w:rPr>
              <w:t>见“（六）保安服务”</w:t>
            </w:r>
          </w:p>
        </w:tc>
      </w:tr>
      <w:tr w14:paraId="1C42D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continue"/>
            <w:vAlign w:val="center"/>
          </w:tcPr>
          <w:p w14:paraId="03825EBD">
            <w:pPr>
              <w:widowControl w:val="0"/>
              <w:adjustRightInd w:val="0"/>
              <w:snapToGrid w:val="0"/>
              <w:spacing w:line="360" w:lineRule="auto"/>
              <w:jc w:val="both"/>
            </w:pPr>
          </w:p>
        </w:tc>
        <w:tc>
          <w:tcPr>
            <w:tcW w:w="1432" w:type="dxa"/>
            <w:vAlign w:val="center"/>
          </w:tcPr>
          <w:p w14:paraId="2F12E416">
            <w:pPr>
              <w:widowControl w:val="0"/>
              <w:adjustRightInd w:val="0"/>
              <w:snapToGrid w:val="0"/>
              <w:spacing w:line="360" w:lineRule="auto"/>
              <w:jc w:val="both"/>
            </w:pPr>
            <w:r>
              <w:rPr>
                <w:rFonts w:hint="eastAsia"/>
              </w:rPr>
              <w:t>地面车位数</w:t>
            </w:r>
          </w:p>
        </w:tc>
        <w:tc>
          <w:tcPr>
            <w:tcW w:w="3817" w:type="dxa"/>
            <w:vAlign w:val="center"/>
          </w:tcPr>
          <w:p w14:paraId="611504E6">
            <w:pPr>
              <w:widowControl w:val="0"/>
              <w:adjustRightInd w:val="0"/>
              <w:snapToGrid w:val="0"/>
              <w:spacing w:line="360" w:lineRule="auto"/>
              <w:jc w:val="both"/>
            </w:pPr>
            <w:r>
              <w:rPr>
                <w:rFonts w:hint="eastAsia"/>
              </w:rPr>
              <w:t>地面车位数量</w:t>
            </w:r>
            <w:r>
              <w:rPr>
                <w:rFonts w:asciiTheme="minorEastAsia" w:hAnsiTheme="minorEastAsia" w:cstheme="minorEastAsia"/>
                <w:u w:val="single"/>
              </w:rPr>
              <w:t xml:space="preserve">     </w:t>
            </w:r>
            <w:r>
              <w:rPr>
                <w:rFonts w:asciiTheme="minorEastAsia" w:hAnsiTheme="minorEastAsia" w:cstheme="minorEastAsia"/>
              </w:rPr>
              <w:t>个</w:t>
            </w:r>
            <w:r>
              <w:rPr>
                <w:rFonts w:hint="eastAsia"/>
              </w:rPr>
              <w:t>（其中充电桩车位数量）</w:t>
            </w:r>
          </w:p>
        </w:tc>
        <w:tc>
          <w:tcPr>
            <w:tcW w:w="2517" w:type="dxa"/>
            <w:vAlign w:val="center"/>
          </w:tcPr>
          <w:p w14:paraId="2E7AFFD7">
            <w:pPr>
              <w:widowControl w:val="0"/>
              <w:adjustRightInd w:val="0"/>
              <w:snapToGrid w:val="0"/>
              <w:spacing w:line="360" w:lineRule="auto"/>
              <w:jc w:val="both"/>
            </w:pPr>
            <w:r>
              <w:rPr>
                <w:rFonts w:hint="eastAsia"/>
              </w:rPr>
              <w:t>见“（六）保安服务”</w:t>
            </w:r>
          </w:p>
        </w:tc>
      </w:tr>
      <w:tr w14:paraId="0B551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restart"/>
            <w:vAlign w:val="center"/>
          </w:tcPr>
          <w:p w14:paraId="6304F324">
            <w:pPr>
              <w:widowControl w:val="0"/>
              <w:adjustRightInd w:val="0"/>
              <w:snapToGrid w:val="0"/>
              <w:spacing w:line="360" w:lineRule="auto"/>
              <w:jc w:val="both"/>
            </w:pPr>
            <w:r>
              <w:rPr>
                <w:rFonts w:hint="eastAsia"/>
              </w:rPr>
              <w:t>车行</w:t>
            </w:r>
            <w:r>
              <w:t>/</w:t>
            </w:r>
            <w:r>
              <w:rPr>
                <w:rFonts w:hint="eastAsia"/>
              </w:rPr>
              <w:t>人行口</w:t>
            </w:r>
          </w:p>
        </w:tc>
        <w:tc>
          <w:tcPr>
            <w:tcW w:w="1432" w:type="dxa"/>
            <w:vAlign w:val="center"/>
          </w:tcPr>
          <w:p w14:paraId="704D7180">
            <w:pPr>
              <w:widowControl w:val="0"/>
              <w:adjustRightInd w:val="0"/>
              <w:snapToGrid w:val="0"/>
              <w:spacing w:line="360" w:lineRule="auto"/>
              <w:jc w:val="both"/>
            </w:pPr>
            <w:r>
              <w:rPr>
                <w:rFonts w:hint="eastAsia"/>
              </w:rPr>
              <w:t>车行口</w:t>
            </w:r>
          </w:p>
        </w:tc>
        <w:tc>
          <w:tcPr>
            <w:tcW w:w="3817" w:type="dxa"/>
            <w:vAlign w:val="center"/>
          </w:tcPr>
          <w:p w14:paraId="5F1C1200">
            <w:pPr>
              <w:widowControl w:val="0"/>
              <w:adjustRightInd w:val="0"/>
              <w:snapToGrid w:val="0"/>
              <w:spacing w:line="360" w:lineRule="auto"/>
              <w:jc w:val="both"/>
            </w:pPr>
            <w:r>
              <w:rPr>
                <w:rFonts w:hint="eastAsia"/>
              </w:rPr>
              <w:t>车行口数量</w:t>
            </w:r>
            <w:r>
              <w:rPr>
                <w:rFonts w:asciiTheme="minorEastAsia" w:hAnsiTheme="minorEastAsia" w:cstheme="minorEastAsia"/>
                <w:u w:val="single"/>
              </w:rPr>
              <w:t xml:space="preserve">   </w:t>
            </w:r>
            <w:r>
              <w:rPr>
                <w:rFonts w:hint="eastAsia" w:asciiTheme="minorEastAsia" w:hAnsiTheme="minorEastAsia" w:cstheme="minorEastAsia"/>
                <w:u w:val="single"/>
              </w:rPr>
              <w:t xml:space="preserve"> </w:t>
            </w:r>
            <w:r>
              <w:rPr>
                <w:rFonts w:asciiTheme="minorEastAsia" w:hAnsiTheme="minorEastAsia" w:cstheme="minorEastAsia"/>
                <w:u w:val="single"/>
              </w:rPr>
              <w:t xml:space="preserve"> </w:t>
            </w:r>
            <w:r>
              <w:rPr>
                <w:rFonts w:asciiTheme="minorEastAsia" w:hAnsiTheme="minorEastAsia" w:cstheme="minorEastAsia"/>
              </w:rPr>
              <w:t>个</w:t>
            </w:r>
          </w:p>
        </w:tc>
        <w:tc>
          <w:tcPr>
            <w:tcW w:w="2517" w:type="dxa"/>
            <w:vAlign w:val="center"/>
          </w:tcPr>
          <w:p w14:paraId="44567065">
            <w:pPr>
              <w:widowControl w:val="0"/>
              <w:adjustRightInd w:val="0"/>
              <w:snapToGrid w:val="0"/>
              <w:spacing w:line="360" w:lineRule="auto"/>
              <w:jc w:val="both"/>
            </w:pPr>
            <w:r>
              <w:rPr>
                <w:rFonts w:hint="eastAsia"/>
              </w:rPr>
              <w:t>见“（六）保安服务”</w:t>
            </w:r>
          </w:p>
        </w:tc>
      </w:tr>
      <w:tr w14:paraId="5F793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continue"/>
            <w:vAlign w:val="center"/>
          </w:tcPr>
          <w:p w14:paraId="3C068CD5">
            <w:pPr>
              <w:widowControl w:val="0"/>
              <w:adjustRightInd w:val="0"/>
              <w:snapToGrid w:val="0"/>
              <w:spacing w:line="360" w:lineRule="auto"/>
              <w:jc w:val="both"/>
            </w:pPr>
          </w:p>
        </w:tc>
        <w:tc>
          <w:tcPr>
            <w:tcW w:w="1432" w:type="dxa"/>
            <w:vAlign w:val="center"/>
          </w:tcPr>
          <w:p w14:paraId="78590F4C">
            <w:pPr>
              <w:widowControl w:val="0"/>
              <w:adjustRightInd w:val="0"/>
              <w:snapToGrid w:val="0"/>
              <w:spacing w:line="360" w:lineRule="auto"/>
              <w:jc w:val="both"/>
            </w:pPr>
            <w:r>
              <w:rPr>
                <w:rFonts w:hint="eastAsia"/>
              </w:rPr>
              <w:t>人行口</w:t>
            </w:r>
          </w:p>
        </w:tc>
        <w:tc>
          <w:tcPr>
            <w:tcW w:w="3817" w:type="dxa"/>
            <w:vAlign w:val="center"/>
          </w:tcPr>
          <w:p w14:paraId="1C36F7EC">
            <w:pPr>
              <w:widowControl w:val="0"/>
              <w:adjustRightInd w:val="0"/>
              <w:snapToGrid w:val="0"/>
              <w:spacing w:line="360" w:lineRule="auto"/>
              <w:jc w:val="both"/>
            </w:pPr>
            <w:r>
              <w:rPr>
                <w:rFonts w:hint="eastAsia"/>
              </w:rPr>
              <w:t>人行口数量</w:t>
            </w:r>
            <w:r>
              <w:rPr>
                <w:rFonts w:asciiTheme="minorEastAsia" w:hAnsiTheme="minorEastAsia" w:cstheme="minorEastAsia"/>
                <w:u w:val="single"/>
              </w:rPr>
              <w:t xml:space="preserve">     </w:t>
            </w:r>
            <w:r>
              <w:rPr>
                <w:rFonts w:asciiTheme="minorEastAsia" w:hAnsiTheme="minorEastAsia" w:cstheme="minorEastAsia"/>
              </w:rPr>
              <w:t>个</w:t>
            </w:r>
          </w:p>
        </w:tc>
        <w:tc>
          <w:tcPr>
            <w:tcW w:w="2517" w:type="dxa"/>
            <w:vAlign w:val="center"/>
          </w:tcPr>
          <w:p w14:paraId="5BF32FAD">
            <w:pPr>
              <w:widowControl w:val="0"/>
              <w:adjustRightInd w:val="0"/>
              <w:snapToGrid w:val="0"/>
              <w:spacing w:line="360" w:lineRule="auto"/>
              <w:jc w:val="both"/>
            </w:pPr>
            <w:r>
              <w:rPr>
                <w:rFonts w:hint="eastAsia"/>
              </w:rPr>
              <w:t>见“（六）保安服务”</w:t>
            </w:r>
          </w:p>
        </w:tc>
      </w:tr>
      <w:tr w14:paraId="28252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restart"/>
            <w:vAlign w:val="center"/>
          </w:tcPr>
          <w:p w14:paraId="0470A4AC">
            <w:pPr>
              <w:widowControl w:val="0"/>
              <w:adjustRightInd w:val="0"/>
              <w:snapToGrid w:val="0"/>
              <w:spacing w:line="360" w:lineRule="auto"/>
              <w:jc w:val="both"/>
            </w:pPr>
            <w:r>
              <w:rPr>
                <w:rFonts w:hint="eastAsia"/>
              </w:rPr>
              <w:t>设施设备（可另行附表）</w:t>
            </w:r>
          </w:p>
          <w:p w14:paraId="652B8137">
            <w:pPr>
              <w:widowControl w:val="0"/>
              <w:adjustRightInd w:val="0"/>
              <w:snapToGrid w:val="0"/>
              <w:spacing w:line="360" w:lineRule="auto"/>
              <w:jc w:val="both"/>
            </w:pPr>
          </w:p>
        </w:tc>
        <w:tc>
          <w:tcPr>
            <w:tcW w:w="1432" w:type="dxa"/>
            <w:vAlign w:val="center"/>
          </w:tcPr>
          <w:p w14:paraId="451019A8">
            <w:pPr>
              <w:widowControl w:val="0"/>
              <w:adjustRightInd w:val="0"/>
              <w:snapToGrid w:val="0"/>
              <w:spacing w:line="360" w:lineRule="auto"/>
              <w:jc w:val="both"/>
            </w:pPr>
            <w:r>
              <w:rPr>
                <w:rFonts w:hint="eastAsia"/>
              </w:rPr>
              <w:t>电梯系统</w:t>
            </w:r>
          </w:p>
        </w:tc>
        <w:tc>
          <w:tcPr>
            <w:tcW w:w="3817" w:type="dxa"/>
            <w:vAlign w:val="center"/>
          </w:tcPr>
          <w:p w14:paraId="5A7E4D21">
            <w:pPr>
              <w:widowControl w:val="0"/>
              <w:adjustRightInd w:val="0"/>
              <w:snapToGrid w:val="0"/>
              <w:spacing w:line="360" w:lineRule="auto"/>
              <w:jc w:val="both"/>
            </w:pPr>
            <w:r>
              <w:rPr>
                <w:rFonts w:hint="eastAsia"/>
              </w:rPr>
              <w:t>消防梯数量</w:t>
            </w:r>
            <w:r>
              <w:rPr>
                <w:rFonts w:asciiTheme="minorEastAsia" w:hAnsiTheme="minorEastAsia" w:cstheme="minorEastAsia"/>
                <w:u w:val="single"/>
              </w:rPr>
              <w:t xml:space="preserve">     </w:t>
            </w:r>
            <w:r>
              <w:rPr>
                <w:rFonts w:asciiTheme="minorEastAsia" w:hAnsiTheme="minorEastAsia" w:cstheme="minorEastAsia"/>
              </w:rPr>
              <w:t>台</w:t>
            </w:r>
            <w:r>
              <w:rPr>
                <w:rFonts w:hint="eastAsia"/>
              </w:rPr>
              <w:t>、</w:t>
            </w:r>
          </w:p>
          <w:p w14:paraId="14CF1A12">
            <w:pPr>
              <w:widowControl w:val="0"/>
              <w:adjustRightInd w:val="0"/>
              <w:snapToGrid w:val="0"/>
              <w:spacing w:line="360" w:lineRule="auto"/>
              <w:jc w:val="both"/>
            </w:pPr>
            <w:r>
              <w:rPr>
                <w:rFonts w:hint="eastAsia"/>
              </w:rPr>
              <w:t>货梯数量</w:t>
            </w:r>
            <w:r>
              <w:rPr>
                <w:rFonts w:asciiTheme="minorEastAsia" w:hAnsiTheme="minorEastAsia" w:cstheme="minorEastAsia"/>
                <w:u w:val="single"/>
              </w:rPr>
              <w:t xml:space="preserve">     </w:t>
            </w:r>
            <w:r>
              <w:rPr>
                <w:rFonts w:asciiTheme="minorEastAsia" w:hAnsiTheme="minorEastAsia" w:cstheme="minorEastAsia"/>
              </w:rPr>
              <w:t>台</w:t>
            </w:r>
            <w:r>
              <w:rPr>
                <w:rFonts w:hint="eastAsia"/>
              </w:rPr>
              <w:t>、</w:t>
            </w:r>
          </w:p>
          <w:p w14:paraId="7DB8ED83">
            <w:pPr>
              <w:widowControl w:val="0"/>
              <w:adjustRightInd w:val="0"/>
              <w:snapToGrid w:val="0"/>
              <w:spacing w:line="360" w:lineRule="auto"/>
              <w:jc w:val="both"/>
            </w:pPr>
            <w:r>
              <w:rPr>
                <w:rFonts w:hint="eastAsia"/>
              </w:rPr>
              <w:t>客梯数量</w:t>
            </w:r>
            <w:r>
              <w:rPr>
                <w:rFonts w:asciiTheme="minorEastAsia" w:hAnsiTheme="minorEastAsia" w:cstheme="minorEastAsia"/>
                <w:u w:val="single"/>
              </w:rPr>
              <w:t xml:space="preserve">      </w:t>
            </w:r>
            <w:r>
              <w:rPr>
                <w:rFonts w:asciiTheme="minorEastAsia" w:hAnsiTheme="minorEastAsia" w:cstheme="minorEastAsia"/>
              </w:rPr>
              <w:t>台</w:t>
            </w:r>
          </w:p>
          <w:p w14:paraId="1147CC17">
            <w:pPr>
              <w:widowControl w:val="0"/>
              <w:adjustRightInd w:val="0"/>
              <w:snapToGrid w:val="0"/>
              <w:spacing w:line="360" w:lineRule="auto"/>
              <w:jc w:val="both"/>
            </w:pPr>
            <w:r>
              <w:rPr>
                <w:rFonts w:hint="eastAsia"/>
              </w:rPr>
              <w:t>消防梯的功率</w:t>
            </w:r>
            <w:r>
              <w:rPr>
                <w:rFonts w:asciiTheme="minorEastAsia" w:hAnsiTheme="minorEastAsia" w:cstheme="minorEastAsia"/>
                <w:u w:val="single"/>
              </w:rPr>
              <w:t xml:space="preserve">      </w:t>
            </w:r>
            <w:r>
              <w:rPr>
                <w:rFonts w:hint="eastAsia" w:asciiTheme="minorEastAsia" w:hAnsiTheme="minorEastAsia" w:cstheme="minorEastAsia"/>
              </w:rPr>
              <w:t>千瓦</w:t>
            </w:r>
            <w:r>
              <w:rPr>
                <w:rFonts w:hint="eastAsia"/>
              </w:rPr>
              <w:t>、是否在质保期内：</w:t>
            </w:r>
            <w:r>
              <w:rPr/>
              <w:sym w:font="Wingdings 2" w:char="00A3"/>
            </w:r>
            <w:r>
              <w:rPr>
                <w:rFonts w:hint="eastAsia"/>
              </w:rPr>
              <w:t>是，</w:t>
            </w:r>
            <w:r>
              <w:rPr/>
              <w:sym w:font="Wingdings 2" w:char="00A3"/>
            </w:r>
            <w:r>
              <w:rPr>
                <w:rFonts w:hint="eastAsia"/>
              </w:rPr>
              <w:t>否</w:t>
            </w:r>
          </w:p>
          <w:p w14:paraId="6B0EA32C">
            <w:pPr>
              <w:widowControl w:val="0"/>
              <w:adjustRightInd w:val="0"/>
              <w:snapToGrid w:val="0"/>
              <w:spacing w:line="360" w:lineRule="auto"/>
              <w:jc w:val="both"/>
            </w:pPr>
            <w:r>
              <w:rPr>
                <w:rFonts w:hint="eastAsia"/>
              </w:rPr>
              <w:t>货梯的功率</w:t>
            </w:r>
            <w:r>
              <w:rPr>
                <w:rFonts w:asciiTheme="minorEastAsia" w:hAnsiTheme="minorEastAsia" w:cstheme="minorEastAsia"/>
                <w:u w:val="single"/>
              </w:rPr>
              <w:t xml:space="preserve">      </w:t>
            </w:r>
            <w:r>
              <w:rPr>
                <w:rFonts w:hint="eastAsia" w:asciiTheme="minorEastAsia" w:hAnsiTheme="minorEastAsia" w:cstheme="minorEastAsia"/>
              </w:rPr>
              <w:t>千瓦</w:t>
            </w:r>
            <w:r>
              <w:rPr>
                <w:rFonts w:hint="eastAsia"/>
              </w:rPr>
              <w:t>、是否在质保期内：</w:t>
            </w:r>
            <w:r>
              <w:rPr/>
              <w:sym w:font="Wingdings 2" w:char="00A3"/>
            </w:r>
            <w:r>
              <w:rPr>
                <w:rFonts w:hint="eastAsia"/>
              </w:rPr>
              <w:t>是，</w:t>
            </w:r>
            <w:r>
              <w:rPr/>
              <w:sym w:font="Wingdings 2" w:char="00A3"/>
            </w:r>
            <w:r>
              <w:rPr>
                <w:rFonts w:hint="eastAsia"/>
              </w:rPr>
              <w:t>否</w:t>
            </w:r>
          </w:p>
          <w:p w14:paraId="40004F83">
            <w:pPr>
              <w:widowControl w:val="0"/>
              <w:adjustRightInd w:val="0"/>
              <w:snapToGrid w:val="0"/>
              <w:spacing w:line="360" w:lineRule="auto"/>
              <w:jc w:val="both"/>
            </w:pPr>
            <w:r>
              <w:rPr>
                <w:rFonts w:hint="eastAsia"/>
              </w:rPr>
              <w:t>客梯的功率</w:t>
            </w:r>
            <w:r>
              <w:rPr>
                <w:rFonts w:asciiTheme="minorEastAsia" w:hAnsiTheme="minorEastAsia" w:cstheme="minorEastAsia"/>
                <w:u w:val="single"/>
              </w:rPr>
              <w:t xml:space="preserve">      </w:t>
            </w:r>
            <w:r>
              <w:rPr>
                <w:rFonts w:hint="eastAsia" w:asciiTheme="minorEastAsia" w:hAnsiTheme="minorEastAsia" w:cstheme="minorEastAsia"/>
              </w:rPr>
              <w:t>千瓦</w:t>
            </w:r>
            <w:r>
              <w:rPr>
                <w:rFonts w:hint="eastAsia"/>
              </w:rPr>
              <w:t>、是否在质保期内是否在质保期内：</w:t>
            </w:r>
            <w:r>
              <w:rPr/>
              <w:sym w:font="Wingdings 2" w:char="00A3"/>
            </w:r>
            <w:r>
              <w:rPr>
                <w:rFonts w:hint="eastAsia"/>
              </w:rPr>
              <w:t>是，</w:t>
            </w:r>
            <w:r>
              <w:rPr/>
              <w:sym w:font="Wingdings 2" w:char="00A3"/>
            </w:r>
            <w:r>
              <w:rPr>
                <w:rFonts w:hint="eastAsia"/>
              </w:rPr>
              <w:t>否</w:t>
            </w:r>
          </w:p>
        </w:tc>
        <w:tc>
          <w:tcPr>
            <w:tcW w:w="2517" w:type="dxa"/>
            <w:vAlign w:val="center"/>
          </w:tcPr>
          <w:p w14:paraId="39E9809B">
            <w:pPr>
              <w:widowControl w:val="0"/>
              <w:adjustRightInd w:val="0"/>
              <w:snapToGrid w:val="0"/>
              <w:spacing w:line="360" w:lineRule="auto"/>
              <w:jc w:val="both"/>
            </w:pPr>
            <w:r>
              <w:rPr>
                <w:rFonts w:hint="eastAsia"/>
              </w:rPr>
              <w:t>见“</w:t>
            </w:r>
            <w:sdt>
              <w:sdtPr>
                <w:id w:val="-118070173"/>
                <w:placeholder>
                  <w:docPart w:val="A8C5A60ADC0E46DDBF2CECDB77A84FEE"/>
                </w:placeholder>
              </w:sdtPr>
              <w:sdtContent>
                <w:r>
                  <w:rPr>
                    <w:rFonts w:hint="eastAsia"/>
                  </w:rPr>
                  <w:t>（三）公用设施设备维护服务</w:t>
                </w:r>
              </w:sdtContent>
            </w:sdt>
            <w:r>
              <w:rPr>
                <w:rFonts w:hint="eastAsia"/>
              </w:rPr>
              <w:t>”“（六）保安服务”</w:t>
            </w:r>
          </w:p>
        </w:tc>
      </w:tr>
      <w:tr w14:paraId="25B52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continue"/>
            <w:vAlign w:val="center"/>
          </w:tcPr>
          <w:p w14:paraId="516B251A">
            <w:pPr>
              <w:widowControl w:val="0"/>
              <w:adjustRightInd w:val="0"/>
              <w:snapToGrid w:val="0"/>
              <w:spacing w:line="360" w:lineRule="auto"/>
              <w:jc w:val="both"/>
            </w:pPr>
          </w:p>
        </w:tc>
        <w:tc>
          <w:tcPr>
            <w:tcW w:w="1432" w:type="dxa"/>
            <w:vAlign w:val="center"/>
          </w:tcPr>
          <w:p w14:paraId="6A06403C">
            <w:pPr>
              <w:widowControl w:val="0"/>
              <w:adjustRightInd w:val="0"/>
              <w:snapToGrid w:val="0"/>
              <w:spacing w:line="360" w:lineRule="auto"/>
              <w:jc w:val="both"/>
            </w:pPr>
            <w:r>
              <w:rPr>
                <w:rFonts w:hint="eastAsia"/>
              </w:rPr>
              <w:t>空调系统</w:t>
            </w:r>
          </w:p>
        </w:tc>
        <w:tc>
          <w:tcPr>
            <w:tcW w:w="3817" w:type="dxa"/>
            <w:vAlign w:val="center"/>
          </w:tcPr>
          <w:p w14:paraId="799A74A2">
            <w:pPr>
              <w:widowControl w:val="0"/>
              <w:adjustRightInd w:val="0"/>
              <w:snapToGrid w:val="0"/>
              <w:spacing w:line="360" w:lineRule="auto"/>
              <w:jc w:val="both"/>
            </w:pPr>
            <w:r>
              <w:rPr>
                <w:rFonts w:hint="eastAsia"/>
              </w:rPr>
              <w:t>中央空调形式，例如空气源空调系统、水冷空调系统、多联式空调系统等</w:t>
            </w:r>
          </w:p>
          <w:p w14:paraId="2887B281">
            <w:pPr>
              <w:widowControl w:val="0"/>
              <w:adjustRightInd w:val="0"/>
              <w:snapToGrid w:val="0"/>
              <w:spacing w:line="360" w:lineRule="auto"/>
              <w:jc w:val="both"/>
            </w:pPr>
            <w:r>
              <w:rPr>
                <w:rFonts w:hint="eastAsia"/>
              </w:rPr>
              <w:t>中央空调总功率</w:t>
            </w:r>
            <w:r>
              <w:rPr>
                <w:rFonts w:asciiTheme="minorEastAsia" w:hAnsiTheme="minorEastAsia" w:cstheme="minorEastAsia"/>
                <w:u w:val="single"/>
              </w:rPr>
              <w:t xml:space="preserve">      </w:t>
            </w:r>
            <w:r>
              <w:rPr>
                <w:rFonts w:hint="eastAsia" w:asciiTheme="minorEastAsia" w:hAnsiTheme="minorEastAsia" w:cstheme="minorEastAsia"/>
              </w:rPr>
              <w:t>千瓦</w:t>
            </w:r>
            <w:r>
              <w:rPr>
                <w:rFonts w:hint="eastAsia"/>
              </w:rPr>
              <w:t>、是否在质保期内：</w:t>
            </w:r>
            <w:r>
              <w:rPr/>
              <w:sym w:font="Wingdings 2" w:char="00A3"/>
            </w:r>
            <w:r>
              <w:rPr>
                <w:rFonts w:hint="eastAsia"/>
              </w:rPr>
              <w:t>是，</w:t>
            </w:r>
            <w:r>
              <w:rPr/>
              <w:sym w:font="Wingdings 2" w:char="00A3"/>
            </w:r>
            <w:r>
              <w:rPr>
                <w:rFonts w:hint="eastAsia"/>
              </w:rPr>
              <w:t>否</w:t>
            </w:r>
          </w:p>
          <w:p w14:paraId="5C189C2C">
            <w:pPr>
              <w:widowControl w:val="0"/>
              <w:adjustRightInd w:val="0"/>
              <w:snapToGrid w:val="0"/>
              <w:spacing w:line="360" w:lineRule="auto"/>
              <w:jc w:val="both"/>
            </w:pPr>
            <w:r>
              <w:rPr>
                <w:rFonts w:hint="eastAsia"/>
              </w:rPr>
              <w:t>立式单元式空调的数量</w:t>
            </w:r>
            <w:r>
              <w:rPr>
                <w:rFonts w:asciiTheme="minorEastAsia" w:hAnsiTheme="minorEastAsia" w:cstheme="minorEastAsia"/>
                <w:u w:val="single"/>
              </w:rPr>
              <w:t xml:space="preserve">     台</w:t>
            </w:r>
            <w:r>
              <w:rPr>
                <w:rFonts w:hint="eastAsia"/>
              </w:rPr>
              <w:t>、总功率</w:t>
            </w:r>
            <w:r>
              <w:rPr>
                <w:rFonts w:asciiTheme="minorEastAsia" w:hAnsiTheme="minorEastAsia" w:cstheme="minorEastAsia"/>
                <w:u w:val="single"/>
              </w:rPr>
              <w:t xml:space="preserve">      </w:t>
            </w:r>
            <w:r>
              <w:rPr>
                <w:rFonts w:hint="eastAsia" w:asciiTheme="minorEastAsia" w:hAnsiTheme="minorEastAsia" w:cstheme="minorEastAsia"/>
              </w:rPr>
              <w:t>千瓦</w:t>
            </w:r>
            <w:r>
              <w:rPr>
                <w:rFonts w:hint="eastAsia"/>
              </w:rPr>
              <w:t>、是否在质保期内：</w:t>
            </w:r>
            <w:r>
              <w:rPr/>
              <w:sym w:font="Wingdings 2" w:char="00A3"/>
            </w:r>
            <w:r>
              <w:rPr>
                <w:rFonts w:hint="eastAsia"/>
              </w:rPr>
              <w:t>是，</w:t>
            </w:r>
            <w:r>
              <w:rPr/>
              <w:sym w:font="Wingdings 2" w:char="00A3"/>
            </w:r>
            <w:r>
              <w:rPr>
                <w:rFonts w:hint="eastAsia"/>
              </w:rPr>
              <w:t>否</w:t>
            </w:r>
          </w:p>
          <w:p w14:paraId="7FF1671D">
            <w:pPr>
              <w:widowControl w:val="0"/>
              <w:adjustRightInd w:val="0"/>
              <w:snapToGrid w:val="0"/>
              <w:spacing w:line="360" w:lineRule="auto"/>
              <w:jc w:val="both"/>
            </w:pPr>
            <w:r>
              <w:rPr>
                <w:rFonts w:hint="eastAsia"/>
              </w:rPr>
              <w:t>壁挂式单元式空调的数量</w:t>
            </w:r>
            <w:r>
              <w:rPr>
                <w:rFonts w:asciiTheme="minorEastAsia" w:hAnsiTheme="minorEastAsia" w:cstheme="minorEastAsia"/>
                <w:u w:val="single"/>
              </w:rPr>
              <w:t xml:space="preserve">     台</w:t>
            </w:r>
            <w:r>
              <w:rPr>
                <w:rFonts w:hint="eastAsia"/>
              </w:rPr>
              <w:t>、总功率</w:t>
            </w:r>
            <w:r>
              <w:rPr>
                <w:rFonts w:asciiTheme="minorEastAsia" w:hAnsiTheme="minorEastAsia" w:cstheme="minorEastAsia"/>
                <w:u w:val="single"/>
              </w:rPr>
              <w:t xml:space="preserve">      </w:t>
            </w:r>
            <w:r>
              <w:rPr>
                <w:rFonts w:hint="eastAsia" w:asciiTheme="minorEastAsia" w:hAnsiTheme="minorEastAsia" w:cstheme="minorEastAsia"/>
              </w:rPr>
              <w:t>千瓦</w:t>
            </w:r>
            <w:r>
              <w:rPr>
                <w:rFonts w:hint="eastAsia"/>
              </w:rPr>
              <w:t>、是否在质保期内：</w:t>
            </w:r>
            <w:r>
              <w:rPr/>
              <w:sym w:font="Wingdings 2" w:char="00A3"/>
            </w:r>
            <w:r>
              <w:rPr>
                <w:rFonts w:hint="eastAsia"/>
              </w:rPr>
              <w:t>是，</w:t>
            </w:r>
            <w:r>
              <w:rPr/>
              <w:sym w:font="Wingdings 2" w:char="00A3"/>
            </w:r>
            <w:r>
              <w:rPr>
                <w:rFonts w:hint="eastAsia"/>
              </w:rPr>
              <w:t>否</w:t>
            </w:r>
          </w:p>
        </w:tc>
        <w:tc>
          <w:tcPr>
            <w:tcW w:w="2517" w:type="dxa"/>
            <w:vAlign w:val="center"/>
          </w:tcPr>
          <w:p w14:paraId="24F17106">
            <w:pPr>
              <w:widowControl w:val="0"/>
              <w:adjustRightInd w:val="0"/>
              <w:snapToGrid w:val="0"/>
              <w:spacing w:line="360" w:lineRule="auto"/>
              <w:jc w:val="both"/>
            </w:pPr>
            <w:r>
              <w:rPr>
                <w:rFonts w:hint="eastAsia"/>
              </w:rPr>
              <w:t>见“</w:t>
            </w:r>
            <w:sdt>
              <w:sdtPr>
                <w:id w:val="-1817558019"/>
                <w:placeholder>
                  <w:docPart w:val="3EA87C2B3A93484489286D0559533BA1"/>
                </w:placeholder>
              </w:sdtPr>
              <w:sdtContent>
                <w:r>
                  <w:rPr>
                    <w:rFonts w:hint="eastAsia"/>
                  </w:rPr>
                  <w:t>（三）公用设施设备维护服务</w:t>
                </w:r>
              </w:sdtContent>
            </w:sdt>
            <w:r>
              <w:rPr>
                <w:rFonts w:hint="eastAsia"/>
              </w:rPr>
              <w:t>”“（六）保安服务”</w:t>
            </w:r>
          </w:p>
        </w:tc>
      </w:tr>
      <w:tr w14:paraId="4901A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continue"/>
            <w:vAlign w:val="center"/>
          </w:tcPr>
          <w:p w14:paraId="7E46CCE4">
            <w:pPr>
              <w:widowControl w:val="0"/>
              <w:adjustRightInd w:val="0"/>
              <w:snapToGrid w:val="0"/>
              <w:spacing w:line="360" w:lineRule="auto"/>
              <w:jc w:val="both"/>
            </w:pPr>
          </w:p>
        </w:tc>
        <w:tc>
          <w:tcPr>
            <w:tcW w:w="1432" w:type="dxa"/>
            <w:vAlign w:val="center"/>
          </w:tcPr>
          <w:p w14:paraId="0B644E48">
            <w:pPr>
              <w:widowControl w:val="0"/>
              <w:adjustRightInd w:val="0"/>
              <w:snapToGrid w:val="0"/>
              <w:spacing w:line="360" w:lineRule="auto"/>
              <w:jc w:val="both"/>
            </w:pPr>
            <w:r>
              <w:rPr>
                <w:rFonts w:hint="eastAsia"/>
              </w:rPr>
              <w:t>采暖系统</w:t>
            </w:r>
          </w:p>
        </w:tc>
        <w:tc>
          <w:tcPr>
            <w:tcW w:w="3817" w:type="dxa"/>
            <w:vAlign w:val="center"/>
          </w:tcPr>
          <w:p w14:paraId="3DC6E5B6">
            <w:pPr>
              <w:widowControl w:val="0"/>
              <w:adjustRightInd w:val="0"/>
              <w:snapToGrid w:val="0"/>
              <w:spacing w:line="360" w:lineRule="auto"/>
              <w:jc w:val="both"/>
            </w:pPr>
            <w:r>
              <w:rPr>
                <w:rFonts w:hint="eastAsia"/>
              </w:rPr>
              <w:t>采暖系统形式，例如地采暖、散热片</w:t>
            </w:r>
          </w:p>
          <w:p w14:paraId="12A17D83">
            <w:pPr>
              <w:widowControl w:val="0"/>
              <w:adjustRightInd w:val="0"/>
              <w:snapToGrid w:val="0"/>
              <w:spacing w:line="360" w:lineRule="auto"/>
              <w:jc w:val="both"/>
            </w:pPr>
            <w:r>
              <w:rPr>
                <w:rFonts w:hint="eastAsia"/>
              </w:rPr>
              <w:t>采暖系统的构成</w:t>
            </w:r>
          </w:p>
          <w:p w14:paraId="106B5BA9">
            <w:pPr>
              <w:widowControl w:val="0"/>
              <w:adjustRightInd w:val="0"/>
              <w:snapToGrid w:val="0"/>
              <w:spacing w:line="360" w:lineRule="auto"/>
              <w:jc w:val="both"/>
            </w:pPr>
            <w:r>
              <w:rPr>
                <w:rFonts w:hint="eastAsia"/>
              </w:rPr>
              <w:t>采暖设备的数量</w:t>
            </w:r>
            <w:r>
              <w:rPr>
                <w:rFonts w:asciiTheme="minorEastAsia" w:hAnsiTheme="minorEastAsia" w:cstheme="minorEastAsia"/>
                <w:u w:val="single"/>
              </w:rPr>
              <w:t xml:space="preserve">     </w:t>
            </w:r>
            <w:r>
              <w:rPr>
                <w:rFonts w:asciiTheme="minorEastAsia" w:hAnsiTheme="minorEastAsia" w:cstheme="minorEastAsia"/>
              </w:rPr>
              <w:t>台</w:t>
            </w:r>
            <w:r>
              <w:rPr>
                <w:rFonts w:hint="eastAsia"/>
              </w:rPr>
              <w:t>、</w:t>
            </w:r>
          </w:p>
          <w:p w14:paraId="6DE34686">
            <w:pPr>
              <w:widowControl w:val="0"/>
              <w:adjustRightInd w:val="0"/>
              <w:snapToGrid w:val="0"/>
              <w:spacing w:line="360" w:lineRule="auto"/>
              <w:jc w:val="both"/>
            </w:pPr>
            <w:r>
              <w:rPr>
                <w:rFonts w:hint="eastAsia"/>
              </w:rPr>
              <w:t>总功率</w:t>
            </w:r>
            <w:r>
              <w:rPr>
                <w:rFonts w:asciiTheme="minorEastAsia" w:hAnsiTheme="minorEastAsia" w:cstheme="minorEastAsia"/>
                <w:u w:val="single"/>
              </w:rPr>
              <w:t xml:space="preserve">      </w:t>
            </w:r>
            <w:r>
              <w:rPr>
                <w:rFonts w:hint="eastAsia" w:asciiTheme="minorEastAsia" w:hAnsiTheme="minorEastAsia" w:cstheme="minorEastAsia"/>
              </w:rPr>
              <w:t>千瓦</w:t>
            </w:r>
            <w:r>
              <w:rPr>
                <w:rFonts w:hint="eastAsia"/>
              </w:rPr>
              <w:t>、</w:t>
            </w:r>
          </w:p>
          <w:p w14:paraId="7A443C7E">
            <w:pPr>
              <w:widowControl w:val="0"/>
              <w:adjustRightInd w:val="0"/>
              <w:snapToGrid w:val="0"/>
              <w:spacing w:line="360" w:lineRule="auto"/>
              <w:jc w:val="both"/>
            </w:pPr>
            <w:r>
              <w:rPr>
                <w:rFonts w:hint="eastAsia"/>
              </w:rPr>
              <w:t>是否在质保期内：</w:t>
            </w:r>
            <w:r>
              <w:rPr/>
              <w:sym w:font="Wingdings 2" w:char="00A3"/>
            </w:r>
            <w:r>
              <w:rPr>
                <w:rFonts w:hint="eastAsia"/>
              </w:rPr>
              <w:t>是，</w:t>
            </w:r>
            <w:r>
              <w:rPr/>
              <w:sym w:font="Wingdings 2" w:char="00A3"/>
            </w:r>
            <w:r>
              <w:rPr>
                <w:rFonts w:hint="eastAsia"/>
              </w:rPr>
              <w:t>否</w:t>
            </w:r>
          </w:p>
        </w:tc>
        <w:tc>
          <w:tcPr>
            <w:tcW w:w="2517" w:type="dxa"/>
            <w:vAlign w:val="center"/>
          </w:tcPr>
          <w:p w14:paraId="7FD1D605">
            <w:pPr>
              <w:widowControl w:val="0"/>
              <w:adjustRightInd w:val="0"/>
              <w:snapToGrid w:val="0"/>
              <w:spacing w:line="360" w:lineRule="auto"/>
              <w:jc w:val="both"/>
            </w:pPr>
            <w:r>
              <w:rPr>
                <w:rFonts w:hint="eastAsia"/>
              </w:rPr>
              <w:t>见“</w:t>
            </w:r>
            <w:sdt>
              <w:sdtPr>
                <w:id w:val="-1961566096"/>
                <w:placeholder>
                  <w:docPart w:val="BAE1275BE2384FDA8A8FCD2C76020AA1"/>
                </w:placeholder>
              </w:sdtPr>
              <w:sdtContent>
                <w:r>
                  <w:rPr>
                    <w:rFonts w:hint="eastAsia"/>
                  </w:rPr>
                  <w:t>（三）公用设施设备维护服务</w:t>
                </w:r>
              </w:sdtContent>
            </w:sdt>
            <w:r>
              <w:rPr>
                <w:rFonts w:hint="eastAsia"/>
              </w:rPr>
              <w:t>”“（六）保安服务”</w:t>
            </w:r>
          </w:p>
        </w:tc>
      </w:tr>
      <w:tr w14:paraId="129B6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958" w:type="dxa"/>
            <w:vMerge w:val="continue"/>
            <w:vAlign w:val="center"/>
          </w:tcPr>
          <w:p w14:paraId="0824C4A8">
            <w:pPr>
              <w:widowControl w:val="0"/>
              <w:adjustRightInd w:val="0"/>
              <w:snapToGrid w:val="0"/>
              <w:spacing w:line="360" w:lineRule="auto"/>
              <w:jc w:val="both"/>
            </w:pPr>
          </w:p>
        </w:tc>
        <w:tc>
          <w:tcPr>
            <w:tcW w:w="1432" w:type="dxa"/>
            <w:vAlign w:val="center"/>
          </w:tcPr>
          <w:p w14:paraId="7845E417">
            <w:pPr>
              <w:widowControl w:val="0"/>
              <w:adjustRightInd w:val="0"/>
              <w:snapToGrid w:val="0"/>
              <w:spacing w:line="360" w:lineRule="auto"/>
              <w:jc w:val="both"/>
            </w:pPr>
            <w:r>
              <w:rPr>
                <w:rFonts w:hint="eastAsia"/>
              </w:rPr>
              <w:t>给排水系统</w:t>
            </w:r>
          </w:p>
        </w:tc>
        <w:tc>
          <w:tcPr>
            <w:tcW w:w="3817" w:type="dxa"/>
            <w:vAlign w:val="center"/>
          </w:tcPr>
          <w:p w14:paraId="46D690CA">
            <w:pPr>
              <w:widowControl w:val="0"/>
              <w:adjustRightInd w:val="0"/>
              <w:snapToGrid w:val="0"/>
              <w:spacing w:line="360" w:lineRule="auto"/>
              <w:jc w:val="both"/>
            </w:pPr>
            <w:r>
              <w:rPr>
                <w:rFonts w:hint="eastAsia"/>
              </w:rPr>
              <w:t>给排水系统构成，例如潜水泵、集水井、污水处理设备等</w:t>
            </w:r>
          </w:p>
          <w:p w14:paraId="2A3D9EF2">
            <w:pPr>
              <w:widowControl w:val="0"/>
              <w:adjustRightInd w:val="0"/>
              <w:snapToGrid w:val="0"/>
              <w:spacing w:line="360" w:lineRule="auto"/>
              <w:jc w:val="both"/>
            </w:pPr>
            <w:r>
              <w:rPr>
                <w:rFonts w:hint="eastAsia"/>
              </w:rPr>
              <w:t>给排水设备的数量</w:t>
            </w:r>
            <w:r>
              <w:rPr>
                <w:rFonts w:asciiTheme="minorEastAsia" w:hAnsiTheme="minorEastAsia" w:cstheme="minorEastAsia"/>
                <w:u w:val="single"/>
              </w:rPr>
              <w:t xml:space="preserve">     </w:t>
            </w:r>
            <w:r>
              <w:rPr>
                <w:rFonts w:asciiTheme="minorEastAsia" w:hAnsiTheme="minorEastAsia" w:cstheme="minorEastAsia"/>
              </w:rPr>
              <w:t>台</w:t>
            </w:r>
            <w:r>
              <w:rPr>
                <w:rFonts w:hint="eastAsia"/>
              </w:rPr>
              <w:t>、</w:t>
            </w:r>
          </w:p>
          <w:p w14:paraId="315B7147">
            <w:pPr>
              <w:widowControl w:val="0"/>
              <w:adjustRightInd w:val="0"/>
              <w:snapToGrid w:val="0"/>
              <w:spacing w:line="360" w:lineRule="auto"/>
              <w:jc w:val="both"/>
            </w:pPr>
            <w:r>
              <w:rPr>
                <w:rFonts w:hint="eastAsia"/>
              </w:rPr>
              <w:t>总功率</w:t>
            </w:r>
            <w:r>
              <w:rPr>
                <w:rFonts w:asciiTheme="minorEastAsia" w:hAnsiTheme="minorEastAsia" w:cstheme="minorEastAsia"/>
                <w:u w:val="single"/>
              </w:rPr>
              <w:t xml:space="preserve">      </w:t>
            </w:r>
            <w:r>
              <w:rPr>
                <w:rFonts w:hint="eastAsia" w:asciiTheme="minorEastAsia" w:hAnsiTheme="minorEastAsia" w:cstheme="minorEastAsia"/>
              </w:rPr>
              <w:t>千瓦</w:t>
            </w:r>
            <w:r>
              <w:rPr>
                <w:rFonts w:hint="eastAsia"/>
              </w:rPr>
              <w:t>、</w:t>
            </w:r>
          </w:p>
          <w:p w14:paraId="5F5390A2">
            <w:pPr>
              <w:widowControl w:val="0"/>
              <w:adjustRightInd w:val="0"/>
              <w:snapToGrid w:val="0"/>
              <w:spacing w:line="360" w:lineRule="auto"/>
              <w:jc w:val="both"/>
            </w:pPr>
            <w:r>
              <w:rPr>
                <w:rFonts w:hint="eastAsia"/>
              </w:rPr>
              <w:t>是否在质保期内：</w:t>
            </w:r>
            <w:r>
              <w:rPr/>
              <w:sym w:font="Wingdings 2" w:char="00A3"/>
            </w:r>
            <w:r>
              <w:rPr>
                <w:rFonts w:hint="eastAsia"/>
              </w:rPr>
              <w:t>是，</w:t>
            </w:r>
            <w:r>
              <w:rPr/>
              <w:sym w:font="Wingdings 2" w:char="00A3"/>
            </w:r>
            <w:r>
              <w:rPr>
                <w:rFonts w:hint="eastAsia"/>
              </w:rPr>
              <w:t>否</w:t>
            </w:r>
          </w:p>
        </w:tc>
        <w:tc>
          <w:tcPr>
            <w:tcW w:w="2517" w:type="dxa"/>
            <w:vAlign w:val="center"/>
          </w:tcPr>
          <w:p w14:paraId="430E61C0">
            <w:pPr>
              <w:widowControl w:val="0"/>
              <w:adjustRightInd w:val="0"/>
              <w:snapToGrid w:val="0"/>
              <w:spacing w:line="360" w:lineRule="auto"/>
              <w:jc w:val="both"/>
            </w:pPr>
            <w:r>
              <w:rPr>
                <w:rFonts w:hint="eastAsia"/>
              </w:rPr>
              <w:t>见“</w:t>
            </w:r>
            <w:sdt>
              <w:sdtPr>
                <w:id w:val="-1864889181"/>
                <w:placeholder>
                  <w:docPart w:val="5E87AF13C8FC44D5B822117AEBDE1A0B"/>
                </w:placeholder>
              </w:sdtPr>
              <w:sdtContent>
                <w:r>
                  <w:rPr>
                    <w:rFonts w:hint="eastAsia"/>
                  </w:rPr>
                  <w:t>（三）公用设施设备维护服务</w:t>
                </w:r>
              </w:sdtContent>
            </w:sdt>
            <w:r>
              <w:rPr>
                <w:rFonts w:hint="eastAsia"/>
              </w:rPr>
              <w:t>”“（六）保安服务”</w:t>
            </w:r>
          </w:p>
        </w:tc>
      </w:tr>
      <w:tr w14:paraId="49288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continue"/>
            <w:vAlign w:val="center"/>
          </w:tcPr>
          <w:p w14:paraId="008A2305">
            <w:pPr>
              <w:widowControl w:val="0"/>
              <w:adjustRightInd w:val="0"/>
              <w:snapToGrid w:val="0"/>
              <w:spacing w:line="360" w:lineRule="auto"/>
              <w:jc w:val="both"/>
            </w:pPr>
          </w:p>
        </w:tc>
        <w:tc>
          <w:tcPr>
            <w:tcW w:w="1432" w:type="dxa"/>
            <w:vAlign w:val="center"/>
          </w:tcPr>
          <w:p w14:paraId="53108C9A">
            <w:pPr>
              <w:widowControl w:val="0"/>
              <w:adjustRightInd w:val="0"/>
              <w:snapToGrid w:val="0"/>
              <w:spacing w:line="360" w:lineRule="auto"/>
              <w:jc w:val="both"/>
            </w:pPr>
            <w:r>
              <w:rPr>
                <w:rFonts w:hint="eastAsia"/>
              </w:rPr>
              <w:t>消防系统</w:t>
            </w:r>
          </w:p>
        </w:tc>
        <w:tc>
          <w:tcPr>
            <w:tcW w:w="3817" w:type="dxa"/>
            <w:vAlign w:val="center"/>
          </w:tcPr>
          <w:p w14:paraId="0BE401FF">
            <w:pPr>
              <w:widowControl w:val="0"/>
              <w:adjustRightInd w:val="0"/>
              <w:snapToGrid w:val="0"/>
              <w:spacing w:line="360" w:lineRule="auto"/>
              <w:jc w:val="both"/>
            </w:pPr>
            <w:r>
              <w:rPr>
                <w:rFonts w:hint="eastAsia"/>
              </w:rPr>
              <w:t>消防系统的构成</w:t>
            </w:r>
          </w:p>
          <w:p w14:paraId="04CD7ED5">
            <w:pPr>
              <w:widowControl w:val="0"/>
              <w:adjustRightInd w:val="0"/>
              <w:snapToGrid w:val="0"/>
              <w:spacing w:line="360" w:lineRule="auto"/>
              <w:jc w:val="both"/>
            </w:pPr>
            <w:r>
              <w:rPr>
                <w:rFonts w:hint="eastAsia"/>
              </w:rPr>
              <w:t>消防设备的数量</w:t>
            </w:r>
            <w:r>
              <w:rPr>
                <w:rFonts w:asciiTheme="minorEastAsia" w:hAnsiTheme="minorEastAsia" w:cstheme="minorEastAsia"/>
                <w:u w:val="single"/>
              </w:rPr>
              <w:t xml:space="preserve">     </w:t>
            </w:r>
            <w:r>
              <w:rPr>
                <w:rFonts w:asciiTheme="minorEastAsia" w:hAnsiTheme="minorEastAsia" w:cstheme="minorEastAsia"/>
              </w:rPr>
              <w:t>台</w:t>
            </w:r>
            <w:r>
              <w:rPr>
                <w:rFonts w:hint="eastAsia"/>
              </w:rPr>
              <w:t>、</w:t>
            </w:r>
          </w:p>
          <w:p w14:paraId="57D9E22E">
            <w:pPr>
              <w:widowControl w:val="0"/>
              <w:adjustRightInd w:val="0"/>
              <w:snapToGrid w:val="0"/>
              <w:spacing w:line="360" w:lineRule="auto"/>
              <w:jc w:val="both"/>
            </w:pPr>
            <w:r>
              <w:rPr>
                <w:rFonts w:hint="eastAsia"/>
              </w:rPr>
              <w:t>是否在质保期内：</w:t>
            </w:r>
            <w:r>
              <w:rPr/>
              <w:sym w:font="Wingdings 2" w:char="00A3"/>
            </w:r>
            <w:r>
              <w:rPr>
                <w:rFonts w:hint="eastAsia"/>
              </w:rPr>
              <w:t>是，</w:t>
            </w:r>
            <w:r>
              <w:rPr/>
              <w:sym w:font="Wingdings 2" w:char="00A3"/>
            </w:r>
            <w:r>
              <w:rPr>
                <w:rFonts w:hint="eastAsia"/>
              </w:rPr>
              <w:t>否</w:t>
            </w:r>
          </w:p>
        </w:tc>
        <w:tc>
          <w:tcPr>
            <w:tcW w:w="2517" w:type="dxa"/>
            <w:vAlign w:val="center"/>
          </w:tcPr>
          <w:p w14:paraId="5596D38C">
            <w:pPr>
              <w:widowControl w:val="0"/>
              <w:adjustRightInd w:val="0"/>
              <w:snapToGrid w:val="0"/>
              <w:spacing w:line="360" w:lineRule="auto"/>
              <w:jc w:val="both"/>
            </w:pPr>
            <w:r>
              <w:rPr>
                <w:rFonts w:hint="eastAsia"/>
              </w:rPr>
              <w:t>见“</w:t>
            </w:r>
            <w:sdt>
              <w:sdtPr>
                <w:id w:val="323015383"/>
                <w:placeholder>
                  <w:docPart w:val="DB1FA8326B92422A94053687967C71DA"/>
                </w:placeholder>
              </w:sdtPr>
              <w:sdtContent>
                <w:r>
                  <w:rPr>
                    <w:rFonts w:hint="eastAsia"/>
                  </w:rPr>
                  <w:t>（三）公用设施设备维护服务</w:t>
                </w:r>
              </w:sdtContent>
            </w:sdt>
            <w:r>
              <w:rPr>
                <w:rFonts w:hint="eastAsia"/>
              </w:rPr>
              <w:t>”“（六）保安服务”</w:t>
            </w:r>
          </w:p>
        </w:tc>
      </w:tr>
      <w:tr w14:paraId="35B5C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continue"/>
            <w:vAlign w:val="center"/>
          </w:tcPr>
          <w:p w14:paraId="2F74CFCB">
            <w:pPr>
              <w:widowControl w:val="0"/>
              <w:adjustRightInd w:val="0"/>
              <w:snapToGrid w:val="0"/>
              <w:spacing w:line="360" w:lineRule="auto"/>
              <w:jc w:val="both"/>
            </w:pPr>
          </w:p>
        </w:tc>
        <w:tc>
          <w:tcPr>
            <w:tcW w:w="1432" w:type="dxa"/>
            <w:vAlign w:val="center"/>
          </w:tcPr>
          <w:p w14:paraId="6676F170">
            <w:pPr>
              <w:widowControl w:val="0"/>
              <w:adjustRightInd w:val="0"/>
              <w:snapToGrid w:val="0"/>
              <w:spacing w:line="360" w:lineRule="auto"/>
              <w:jc w:val="both"/>
            </w:pPr>
            <w:r>
              <w:rPr>
                <w:rFonts w:hint="eastAsia"/>
              </w:rPr>
              <w:t>锅炉设备</w:t>
            </w:r>
          </w:p>
        </w:tc>
        <w:tc>
          <w:tcPr>
            <w:tcW w:w="3817" w:type="dxa"/>
            <w:vAlign w:val="center"/>
          </w:tcPr>
          <w:p w14:paraId="60243AC3">
            <w:pPr>
              <w:widowControl w:val="0"/>
              <w:adjustRightInd w:val="0"/>
              <w:snapToGrid w:val="0"/>
              <w:spacing w:line="360" w:lineRule="auto"/>
              <w:jc w:val="both"/>
            </w:pPr>
            <w:r>
              <w:rPr>
                <w:rFonts w:hint="eastAsia"/>
              </w:rPr>
              <w:t>锅炉系统的构成</w:t>
            </w:r>
          </w:p>
          <w:p w14:paraId="7FADD06D">
            <w:pPr>
              <w:widowControl w:val="0"/>
              <w:adjustRightInd w:val="0"/>
              <w:snapToGrid w:val="0"/>
              <w:spacing w:line="360" w:lineRule="auto"/>
              <w:jc w:val="both"/>
            </w:pPr>
            <w:r>
              <w:rPr>
                <w:rFonts w:hint="eastAsia"/>
              </w:rPr>
              <w:t>锅炉设备的数量</w:t>
            </w:r>
            <w:r>
              <w:rPr>
                <w:rFonts w:asciiTheme="minorEastAsia" w:hAnsiTheme="minorEastAsia" w:cstheme="minorEastAsia"/>
                <w:u w:val="single"/>
              </w:rPr>
              <w:t xml:space="preserve">     </w:t>
            </w:r>
            <w:r>
              <w:rPr>
                <w:rFonts w:asciiTheme="minorEastAsia" w:hAnsiTheme="minorEastAsia" w:cstheme="minorEastAsia"/>
              </w:rPr>
              <w:t>台</w:t>
            </w:r>
            <w:r>
              <w:rPr>
                <w:rFonts w:hint="eastAsia"/>
              </w:rPr>
              <w:t>、</w:t>
            </w:r>
          </w:p>
          <w:p w14:paraId="290D7B37">
            <w:pPr>
              <w:widowControl w:val="0"/>
              <w:adjustRightInd w:val="0"/>
              <w:snapToGrid w:val="0"/>
              <w:spacing w:line="360" w:lineRule="auto"/>
              <w:jc w:val="both"/>
            </w:pPr>
            <w:r>
              <w:rPr>
                <w:rFonts w:hint="eastAsia"/>
              </w:rPr>
              <w:t>总功率</w:t>
            </w:r>
            <w:r>
              <w:rPr>
                <w:rFonts w:asciiTheme="minorEastAsia" w:hAnsiTheme="minorEastAsia" w:cstheme="minorEastAsia"/>
                <w:u w:val="single"/>
              </w:rPr>
              <w:t xml:space="preserve">      </w:t>
            </w:r>
            <w:r>
              <w:rPr>
                <w:rFonts w:hint="eastAsia" w:asciiTheme="minorEastAsia" w:hAnsiTheme="minorEastAsia" w:cstheme="minorEastAsia"/>
              </w:rPr>
              <w:t>千瓦</w:t>
            </w:r>
            <w:r>
              <w:rPr>
                <w:rFonts w:hint="eastAsia"/>
              </w:rPr>
              <w:t>、</w:t>
            </w:r>
          </w:p>
          <w:p w14:paraId="7349590F">
            <w:pPr>
              <w:widowControl w:val="0"/>
              <w:adjustRightInd w:val="0"/>
              <w:snapToGrid w:val="0"/>
              <w:spacing w:line="360" w:lineRule="auto"/>
              <w:jc w:val="both"/>
            </w:pPr>
            <w:r>
              <w:rPr>
                <w:rFonts w:hint="eastAsia"/>
              </w:rPr>
              <w:t>是否在质保期内：</w:t>
            </w:r>
            <w:r>
              <w:rPr/>
              <w:sym w:font="Wingdings 2" w:char="00A3"/>
            </w:r>
            <w:r>
              <w:rPr>
                <w:rFonts w:hint="eastAsia"/>
              </w:rPr>
              <w:t>是，</w:t>
            </w:r>
            <w:r>
              <w:rPr/>
              <w:sym w:font="Wingdings 2" w:char="00A3"/>
            </w:r>
            <w:r>
              <w:rPr>
                <w:rFonts w:hint="eastAsia"/>
              </w:rPr>
              <w:t>否</w:t>
            </w:r>
          </w:p>
        </w:tc>
        <w:tc>
          <w:tcPr>
            <w:tcW w:w="2517" w:type="dxa"/>
            <w:vAlign w:val="center"/>
          </w:tcPr>
          <w:p w14:paraId="64234F02">
            <w:pPr>
              <w:widowControl w:val="0"/>
              <w:adjustRightInd w:val="0"/>
              <w:snapToGrid w:val="0"/>
              <w:spacing w:line="360" w:lineRule="auto"/>
              <w:jc w:val="both"/>
            </w:pPr>
            <w:r>
              <w:rPr>
                <w:rFonts w:hint="eastAsia"/>
              </w:rPr>
              <w:t>见“</w:t>
            </w:r>
            <w:sdt>
              <w:sdtPr>
                <w:id w:val="-335773924"/>
                <w:placeholder>
                  <w:docPart w:val="C72BC5C2054845A7B577E0641D01C2C8"/>
                </w:placeholder>
              </w:sdtPr>
              <w:sdtContent>
                <w:r>
                  <w:rPr>
                    <w:rFonts w:hint="eastAsia"/>
                  </w:rPr>
                  <w:t>（三）公用设施设备维护服务</w:t>
                </w:r>
              </w:sdtContent>
            </w:sdt>
            <w:r>
              <w:rPr>
                <w:rFonts w:hint="eastAsia"/>
              </w:rPr>
              <w:t>”“（六）保安服务”</w:t>
            </w:r>
          </w:p>
        </w:tc>
      </w:tr>
      <w:tr w14:paraId="68CF4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continue"/>
            <w:vAlign w:val="center"/>
          </w:tcPr>
          <w:p w14:paraId="13BFD665">
            <w:pPr>
              <w:widowControl w:val="0"/>
              <w:adjustRightInd w:val="0"/>
              <w:snapToGrid w:val="0"/>
              <w:spacing w:line="360" w:lineRule="auto"/>
              <w:jc w:val="both"/>
            </w:pPr>
          </w:p>
        </w:tc>
        <w:tc>
          <w:tcPr>
            <w:tcW w:w="1432" w:type="dxa"/>
            <w:vAlign w:val="center"/>
          </w:tcPr>
          <w:p w14:paraId="5AAF8CCA">
            <w:pPr>
              <w:widowControl w:val="0"/>
              <w:adjustRightInd w:val="0"/>
              <w:snapToGrid w:val="0"/>
              <w:spacing w:line="360" w:lineRule="auto"/>
              <w:jc w:val="both"/>
            </w:pPr>
            <w:r>
              <w:rPr>
                <w:rFonts w:hint="eastAsia"/>
              </w:rPr>
              <w:t>安防系统</w:t>
            </w:r>
          </w:p>
        </w:tc>
        <w:tc>
          <w:tcPr>
            <w:tcW w:w="3817" w:type="dxa"/>
            <w:vAlign w:val="center"/>
          </w:tcPr>
          <w:p w14:paraId="4638652F">
            <w:pPr>
              <w:widowControl w:val="0"/>
              <w:adjustRightInd w:val="0"/>
              <w:snapToGrid w:val="0"/>
              <w:spacing w:line="360" w:lineRule="auto"/>
              <w:jc w:val="both"/>
            </w:pPr>
            <w:r>
              <w:rPr>
                <w:rFonts w:hint="eastAsia"/>
              </w:rPr>
              <w:t>安防系统的构成</w:t>
            </w:r>
          </w:p>
          <w:p w14:paraId="7EED92ED">
            <w:pPr>
              <w:widowControl w:val="0"/>
              <w:adjustRightInd w:val="0"/>
              <w:snapToGrid w:val="0"/>
              <w:spacing w:line="360" w:lineRule="auto"/>
              <w:jc w:val="both"/>
            </w:pPr>
            <w:r>
              <w:rPr>
                <w:rFonts w:hint="eastAsia"/>
              </w:rPr>
              <w:t>安防设备的数量</w:t>
            </w:r>
            <w:r>
              <w:rPr>
                <w:rFonts w:asciiTheme="minorEastAsia" w:hAnsiTheme="minorEastAsia" w:cstheme="minorEastAsia"/>
                <w:u w:val="single"/>
              </w:rPr>
              <w:t xml:space="preserve">     </w:t>
            </w:r>
            <w:r>
              <w:rPr>
                <w:rFonts w:asciiTheme="minorEastAsia" w:hAnsiTheme="minorEastAsia" w:cstheme="minorEastAsia"/>
              </w:rPr>
              <w:t>台</w:t>
            </w:r>
            <w:r>
              <w:rPr>
                <w:rFonts w:hint="eastAsia"/>
              </w:rPr>
              <w:t>、</w:t>
            </w:r>
          </w:p>
          <w:p w14:paraId="5FF5B983">
            <w:pPr>
              <w:widowControl w:val="0"/>
              <w:adjustRightInd w:val="0"/>
              <w:snapToGrid w:val="0"/>
              <w:spacing w:line="360" w:lineRule="auto"/>
              <w:jc w:val="both"/>
            </w:pPr>
            <w:r>
              <w:rPr>
                <w:rFonts w:hint="eastAsia"/>
              </w:rPr>
              <w:t>是否在质保期内：</w:t>
            </w:r>
            <w:r>
              <w:rPr/>
              <w:sym w:font="Wingdings 2" w:char="00A3"/>
            </w:r>
            <w:r>
              <w:rPr>
                <w:rFonts w:hint="eastAsia"/>
              </w:rPr>
              <w:t>是，</w:t>
            </w:r>
            <w:r>
              <w:rPr/>
              <w:sym w:font="Wingdings 2" w:char="00A3"/>
            </w:r>
            <w:r>
              <w:rPr>
                <w:rFonts w:hint="eastAsia"/>
              </w:rPr>
              <w:t>否</w:t>
            </w:r>
          </w:p>
        </w:tc>
        <w:tc>
          <w:tcPr>
            <w:tcW w:w="2517" w:type="dxa"/>
            <w:vAlign w:val="center"/>
          </w:tcPr>
          <w:p w14:paraId="7EA40D68">
            <w:pPr>
              <w:widowControl w:val="0"/>
              <w:adjustRightInd w:val="0"/>
              <w:snapToGrid w:val="0"/>
              <w:spacing w:line="360" w:lineRule="auto"/>
              <w:jc w:val="both"/>
            </w:pPr>
            <w:r>
              <w:rPr>
                <w:rFonts w:hint="eastAsia"/>
              </w:rPr>
              <w:t>见“</w:t>
            </w:r>
            <w:sdt>
              <w:sdtPr>
                <w:id w:val="-1200629634"/>
                <w:placeholder>
                  <w:docPart w:val="859982ABF2F14660B812830066DF32EA"/>
                </w:placeholder>
              </w:sdtPr>
              <w:sdtContent>
                <w:r>
                  <w:rPr>
                    <w:rFonts w:hint="eastAsia"/>
                  </w:rPr>
                  <w:t>（三）公用设施设备维护服务</w:t>
                </w:r>
              </w:sdtContent>
            </w:sdt>
            <w:r>
              <w:rPr>
                <w:rFonts w:hint="eastAsia"/>
              </w:rPr>
              <w:t>”“（六）保安服务”</w:t>
            </w:r>
          </w:p>
        </w:tc>
      </w:tr>
      <w:tr w14:paraId="009D1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continue"/>
            <w:vAlign w:val="center"/>
          </w:tcPr>
          <w:p w14:paraId="43A79A77">
            <w:pPr>
              <w:widowControl w:val="0"/>
              <w:adjustRightInd w:val="0"/>
              <w:snapToGrid w:val="0"/>
              <w:spacing w:line="360" w:lineRule="auto"/>
              <w:jc w:val="both"/>
            </w:pPr>
          </w:p>
        </w:tc>
        <w:tc>
          <w:tcPr>
            <w:tcW w:w="1432" w:type="dxa"/>
            <w:vAlign w:val="center"/>
          </w:tcPr>
          <w:p w14:paraId="2EB7F369">
            <w:pPr>
              <w:widowControl w:val="0"/>
              <w:adjustRightInd w:val="0"/>
              <w:snapToGrid w:val="0"/>
              <w:spacing w:line="360" w:lineRule="auto"/>
              <w:jc w:val="both"/>
            </w:pPr>
            <w:r>
              <w:rPr>
                <w:rFonts w:hint="eastAsia"/>
              </w:rPr>
              <w:t>照明系统</w:t>
            </w:r>
          </w:p>
        </w:tc>
        <w:tc>
          <w:tcPr>
            <w:tcW w:w="3817" w:type="dxa"/>
            <w:vAlign w:val="center"/>
          </w:tcPr>
          <w:p w14:paraId="6E17641E">
            <w:pPr>
              <w:widowControl w:val="0"/>
              <w:adjustRightInd w:val="0"/>
              <w:snapToGrid w:val="0"/>
              <w:spacing w:line="360" w:lineRule="auto"/>
              <w:jc w:val="both"/>
            </w:pPr>
            <w:r>
              <w:rPr>
                <w:rFonts w:hint="eastAsia"/>
              </w:rPr>
              <w:t>照明系统的构成</w:t>
            </w:r>
          </w:p>
          <w:p w14:paraId="22943020">
            <w:pPr>
              <w:widowControl w:val="0"/>
              <w:adjustRightInd w:val="0"/>
              <w:snapToGrid w:val="0"/>
              <w:spacing w:line="360" w:lineRule="auto"/>
              <w:jc w:val="both"/>
            </w:pPr>
            <w:r>
              <w:rPr>
                <w:rFonts w:hint="eastAsia"/>
              </w:rPr>
              <w:t>照明设备的数量</w:t>
            </w:r>
            <w:r>
              <w:rPr>
                <w:rFonts w:asciiTheme="minorEastAsia" w:hAnsiTheme="minorEastAsia" w:cstheme="minorEastAsia"/>
                <w:u w:val="single"/>
              </w:rPr>
              <w:t xml:space="preserve">     </w:t>
            </w:r>
            <w:r>
              <w:rPr>
                <w:rFonts w:asciiTheme="minorEastAsia" w:hAnsiTheme="minorEastAsia" w:cstheme="minorEastAsia"/>
              </w:rPr>
              <w:t>台</w:t>
            </w:r>
            <w:r>
              <w:rPr>
                <w:rFonts w:hint="eastAsia"/>
              </w:rPr>
              <w:t>、</w:t>
            </w:r>
          </w:p>
          <w:p w14:paraId="6A38D4BE">
            <w:pPr>
              <w:widowControl w:val="0"/>
              <w:adjustRightInd w:val="0"/>
              <w:snapToGrid w:val="0"/>
              <w:spacing w:line="360" w:lineRule="auto"/>
              <w:jc w:val="both"/>
            </w:pPr>
            <w:r>
              <w:rPr>
                <w:rFonts w:hint="eastAsia"/>
              </w:rPr>
              <w:t>是否在质保期内：</w:t>
            </w:r>
            <w:r>
              <w:rPr/>
              <w:sym w:font="Wingdings 2" w:char="00A3"/>
            </w:r>
            <w:r>
              <w:rPr>
                <w:rFonts w:hint="eastAsia"/>
              </w:rPr>
              <w:t>是，</w:t>
            </w:r>
            <w:r>
              <w:rPr/>
              <w:sym w:font="Wingdings 2" w:char="00A3"/>
            </w:r>
            <w:r>
              <w:rPr>
                <w:rFonts w:hint="eastAsia"/>
              </w:rPr>
              <w:t>否</w:t>
            </w:r>
          </w:p>
        </w:tc>
        <w:tc>
          <w:tcPr>
            <w:tcW w:w="2517" w:type="dxa"/>
            <w:vAlign w:val="center"/>
          </w:tcPr>
          <w:p w14:paraId="2E0CEB2F">
            <w:pPr>
              <w:widowControl w:val="0"/>
              <w:adjustRightInd w:val="0"/>
              <w:snapToGrid w:val="0"/>
              <w:spacing w:line="360" w:lineRule="auto"/>
              <w:jc w:val="both"/>
            </w:pPr>
            <w:r>
              <w:rPr>
                <w:rFonts w:hint="eastAsia"/>
              </w:rPr>
              <w:t>见“</w:t>
            </w:r>
            <w:sdt>
              <w:sdtPr>
                <w:id w:val="-1114522685"/>
                <w:placeholder>
                  <w:docPart w:val="BE720F89FA1245DAAA631AFD6D3E58A9"/>
                </w:placeholder>
              </w:sdtPr>
              <w:sdtContent>
                <w:r>
                  <w:rPr>
                    <w:rFonts w:hint="eastAsia"/>
                  </w:rPr>
                  <w:t>（三）公用设施设备维护服务</w:t>
                </w:r>
              </w:sdtContent>
            </w:sdt>
            <w:r>
              <w:rPr>
                <w:rFonts w:hint="eastAsia"/>
              </w:rPr>
              <w:t>”“（六）保安服务”</w:t>
            </w:r>
          </w:p>
        </w:tc>
      </w:tr>
      <w:tr w14:paraId="0AF33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58" w:type="dxa"/>
            <w:vMerge w:val="continue"/>
            <w:vAlign w:val="center"/>
          </w:tcPr>
          <w:p w14:paraId="03A2742D">
            <w:pPr>
              <w:widowControl w:val="0"/>
              <w:adjustRightInd w:val="0"/>
              <w:snapToGrid w:val="0"/>
              <w:spacing w:line="360" w:lineRule="auto"/>
              <w:jc w:val="both"/>
            </w:pPr>
          </w:p>
        </w:tc>
        <w:tc>
          <w:tcPr>
            <w:tcW w:w="1432" w:type="dxa"/>
            <w:vAlign w:val="center"/>
          </w:tcPr>
          <w:p w14:paraId="7A33E7B8">
            <w:pPr>
              <w:widowControl w:val="0"/>
              <w:adjustRightInd w:val="0"/>
              <w:snapToGrid w:val="0"/>
              <w:spacing w:line="360" w:lineRule="auto"/>
              <w:jc w:val="both"/>
            </w:pPr>
            <w:r>
              <w:rPr>
                <w:rFonts w:hint="eastAsia"/>
              </w:rPr>
              <w:t>供配电系统</w:t>
            </w:r>
          </w:p>
        </w:tc>
        <w:tc>
          <w:tcPr>
            <w:tcW w:w="3817" w:type="dxa"/>
            <w:vAlign w:val="center"/>
          </w:tcPr>
          <w:p w14:paraId="7CE06820">
            <w:pPr>
              <w:widowControl w:val="0"/>
              <w:adjustRightInd w:val="0"/>
              <w:snapToGrid w:val="0"/>
              <w:spacing w:line="360" w:lineRule="auto"/>
              <w:jc w:val="both"/>
            </w:pPr>
            <w:r>
              <w:rPr>
                <w:rFonts w:hint="eastAsia"/>
              </w:rPr>
              <w:t>高压柜、低压柜数量</w:t>
            </w:r>
            <w:r>
              <w:rPr>
                <w:rFonts w:asciiTheme="minorEastAsia" w:hAnsiTheme="minorEastAsia" w:cstheme="minorEastAsia"/>
                <w:u w:val="single"/>
              </w:rPr>
              <w:t xml:space="preserve">     </w:t>
            </w:r>
            <w:r>
              <w:rPr>
                <w:rFonts w:asciiTheme="minorEastAsia" w:hAnsiTheme="minorEastAsia" w:cstheme="minorEastAsia"/>
              </w:rPr>
              <w:t>个</w:t>
            </w:r>
            <w:r>
              <w:rPr>
                <w:rFonts w:hint="eastAsia"/>
              </w:rPr>
              <w:t>、</w:t>
            </w:r>
          </w:p>
          <w:p w14:paraId="2F21A8EC">
            <w:pPr>
              <w:widowControl w:val="0"/>
              <w:adjustRightInd w:val="0"/>
              <w:snapToGrid w:val="0"/>
              <w:spacing w:line="360" w:lineRule="auto"/>
              <w:jc w:val="both"/>
            </w:pPr>
            <w:r>
              <w:rPr>
                <w:rFonts w:hint="eastAsia"/>
              </w:rPr>
              <w:t>功率</w:t>
            </w:r>
            <w:r>
              <w:rPr>
                <w:rFonts w:asciiTheme="minorEastAsia" w:hAnsiTheme="minorEastAsia" w:cstheme="minorEastAsia"/>
                <w:u w:val="single"/>
              </w:rPr>
              <w:t xml:space="preserve">      </w:t>
            </w:r>
            <w:r>
              <w:rPr>
                <w:rFonts w:hint="eastAsia" w:asciiTheme="minorEastAsia" w:hAnsiTheme="minorEastAsia" w:cstheme="minorEastAsia"/>
              </w:rPr>
              <w:t>千瓦</w:t>
            </w:r>
          </w:p>
        </w:tc>
        <w:tc>
          <w:tcPr>
            <w:tcW w:w="2517" w:type="dxa"/>
            <w:vAlign w:val="center"/>
          </w:tcPr>
          <w:p w14:paraId="6B29B370">
            <w:pPr>
              <w:widowControl w:val="0"/>
              <w:adjustRightInd w:val="0"/>
              <w:snapToGrid w:val="0"/>
              <w:spacing w:line="360" w:lineRule="auto"/>
              <w:jc w:val="both"/>
            </w:pPr>
            <w:r>
              <w:rPr>
                <w:rFonts w:hint="eastAsia"/>
              </w:rPr>
              <w:t>见“</w:t>
            </w:r>
            <w:sdt>
              <w:sdtPr>
                <w:id w:val="-1927328834"/>
                <w:placeholder>
                  <w:docPart w:val="A911EAC4A87F415E95A01D9E5A8711B3"/>
                </w:placeholder>
              </w:sdtPr>
              <w:sdtContent>
                <w:r>
                  <w:rPr>
                    <w:rFonts w:hint="eastAsia"/>
                  </w:rPr>
                  <w:t>（三）公用设施设备维护服务</w:t>
                </w:r>
              </w:sdtContent>
            </w:sdt>
            <w:r>
              <w:rPr>
                <w:rFonts w:hint="eastAsia"/>
              </w:rPr>
              <w:t>”</w:t>
            </w:r>
          </w:p>
        </w:tc>
      </w:tr>
      <w:tr w14:paraId="0C7DB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continue"/>
            <w:vAlign w:val="center"/>
          </w:tcPr>
          <w:p w14:paraId="6AA91CD2">
            <w:pPr>
              <w:widowControl w:val="0"/>
              <w:adjustRightInd w:val="0"/>
              <w:snapToGrid w:val="0"/>
              <w:spacing w:line="360" w:lineRule="auto"/>
              <w:jc w:val="both"/>
            </w:pPr>
          </w:p>
        </w:tc>
        <w:tc>
          <w:tcPr>
            <w:tcW w:w="1432" w:type="dxa"/>
            <w:vAlign w:val="center"/>
          </w:tcPr>
          <w:p w14:paraId="69BC5E7C">
            <w:pPr>
              <w:widowControl w:val="0"/>
              <w:adjustRightInd w:val="0"/>
              <w:snapToGrid w:val="0"/>
              <w:spacing w:line="360" w:lineRule="auto"/>
              <w:jc w:val="both"/>
            </w:pPr>
            <w:r>
              <w:t>……</w:t>
            </w:r>
          </w:p>
        </w:tc>
        <w:tc>
          <w:tcPr>
            <w:tcW w:w="3817" w:type="dxa"/>
            <w:vAlign w:val="center"/>
          </w:tcPr>
          <w:p w14:paraId="35755ADE">
            <w:pPr>
              <w:widowControl w:val="0"/>
              <w:adjustRightInd w:val="0"/>
              <w:snapToGrid w:val="0"/>
              <w:spacing w:line="360" w:lineRule="auto"/>
              <w:jc w:val="both"/>
            </w:pPr>
          </w:p>
        </w:tc>
        <w:tc>
          <w:tcPr>
            <w:tcW w:w="2517" w:type="dxa"/>
            <w:vAlign w:val="center"/>
          </w:tcPr>
          <w:p w14:paraId="29D66C3D">
            <w:pPr>
              <w:widowControl w:val="0"/>
              <w:adjustRightInd w:val="0"/>
              <w:snapToGrid w:val="0"/>
              <w:spacing w:line="360" w:lineRule="auto"/>
              <w:jc w:val="both"/>
            </w:pPr>
          </w:p>
        </w:tc>
      </w:tr>
    </w:tbl>
    <w:p w14:paraId="7245F064">
      <w:pPr>
        <w:adjustRightInd w:val="0"/>
        <w:snapToGrid w:val="0"/>
        <w:spacing w:line="360" w:lineRule="auto"/>
        <w:rPr>
          <w:rFonts w:ascii="楷体" w:hAnsi="楷体" w:eastAsia="楷体"/>
          <w:szCs w:val="21"/>
        </w:rPr>
      </w:pPr>
    </w:p>
    <w:p w14:paraId="693D34D9">
      <w:pPr>
        <w:adjustRightInd w:val="0"/>
        <w:snapToGrid w:val="0"/>
        <w:spacing w:line="360" w:lineRule="auto"/>
        <w:ind w:firstLine="482" w:firstLineChars="200"/>
        <w:rPr>
          <w:rFonts w:ascii="楷体" w:hAnsi="楷体" w:eastAsia="楷体"/>
          <w:b/>
          <w:szCs w:val="21"/>
        </w:rPr>
      </w:pPr>
      <w:r>
        <w:rPr>
          <w:rFonts w:ascii="楷体" w:hAnsi="楷体" w:eastAsia="楷体"/>
          <w:b/>
          <w:szCs w:val="21"/>
        </w:rPr>
        <w:t>注：此表格详细列出了</w:t>
      </w:r>
      <w:r>
        <w:rPr>
          <w:rFonts w:hint="eastAsia" w:ascii="楷体" w:hAnsi="楷体" w:eastAsia="楷体"/>
          <w:b/>
          <w:szCs w:val="21"/>
        </w:rPr>
        <w:t>不同建筑物</w:t>
      </w:r>
      <w:r>
        <w:rPr>
          <w:rFonts w:ascii="楷体" w:hAnsi="楷体" w:eastAsia="楷体"/>
          <w:b/>
          <w:szCs w:val="21"/>
        </w:rPr>
        <w:t>的物业管理指标项及其明细。若存在</w:t>
      </w:r>
      <w:r>
        <w:rPr>
          <w:rFonts w:hint="eastAsia" w:ascii="楷体" w:hAnsi="楷体" w:eastAsia="楷体"/>
          <w:b/>
          <w:szCs w:val="21"/>
        </w:rPr>
        <w:t>“建筑</w:t>
      </w:r>
      <w:r>
        <w:rPr>
          <w:rFonts w:ascii="楷体" w:hAnsi="楷体" w:eastAsia="楷体"/>
          <w:b/>
          <w:szCs w:val="21"/>
        </w:rPr>
        <w:t>2”，则相应增加内容，以此类推。</w:t>
      </w:r>
    </w:p>
    <w:p w14:paraId="3EFADE7C">
      <w:pPr>
        <w:adjustRightInd w:val="0"/>
        <w:snapToGrid w:val="0"/>
        <w:spacing w:line="360" w:lineRule="auto"/>
      </w:pPr>
    </w:p>
    <w:p w14:paraId="6CCD6082">
      <w:pPr>
        <w:numPr>
          <w:ilvl w:val="255"/>
          <w:numId w:val="0"/>
        </w:numPr>
        <w:adjustRightInd w:val="0"/>
        <w:snapToGrid w:val="0"/>
        <w:spacing w:line="360" w:lineRule="auto"/>
        <w:ind w:firstLine="482" w:firstLineChars="200"/>
        <w:outlineLvl w:val="1"/>
        <w:rPr>
          <w:rFonts w:ascii="楷体" w:hAnsi="楷体" w:eastAsia="楷体"/>
          <w:b/>
          <w:bCs/>
        </w:rPr>
        <w:pPrChange w:id="3854" w:author="zhhx" w:date="2024-10-17T11:40:30Z">
          <w:pPr>
            <w:numPr>
              <w:ilvl w:val="255"/>
              <w:numId w:val="0"/>
            </w:numPr>
            <w:adjustRightInd w:val="0"/>
            <w:snapToGrid w:val="0"/>
            <w:spacing w:line="360" w:lineRule="auto"/>
            <w:ind w:firstLine="482" w:firstLineChars="200"/>
            <w:outlineLvl w:val="0"/>
          </w:pPr>
        </w:pPrChange>
      </w:pPr>
      <w:bookmarkStart w:id="24" w:name="_Toc172627373"/>
      <w:bookmarkStart w:id="25" w:name="_Toc16851"/>
      <w:r>
        <w:rPr>
          <w:rFonts w:hint="eastAsia" w:ascii="楷体" w:hAnsi="楷体" w:eastAsia="楷体"/>
          <w:b/>
          <w:bCs/>
        </w:rPr>
        <w:t>（二）物业管理（室外）</w:t>
      </w:r>
      <w:bookmarkEnd w:id="24"/>
      <w:bookmarkEnd w:id="25"/>
    </w:p>
    <w:tbl>
      <w:tblPr>
        <w:tblStyle w:val="33"/>
        <w:tblW w:w="87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2507"/>
        <w:gridCol w:w="4797"/>
      </w:tblGrid>
      <w:tr w14:paraId="19F7D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750070D0">
            <w:pPr>
              <w:widowControl w:val="0"/>
              <w:adjustRightInd w:val="0"/>
              <w:snapToGrid w:val="0"/>
              <w:spacing w:line="360" w:lineRule="auto"/>
              <w:jc w:val="both"/>
            </w:pPr>
            <w:r>
              <w:rPr>
                <w:rFonts w:hint="eastAsia"/>
              </w:rPr>
              <w:t>名称</w:t>
            </w:r>
          </w:p>
        </w:tc>
        <w:tc>
          <w:tcPr>
            <w:tcW w:w="2507" w:type="dxa"/>
            <w:vAlign w:val="center"/>
          </w:tcPr>
          <w:p w14:paraId="60E8CD3A">
            <w:pPr>
              <w:widowControl w:val="0"/>
              <w:adjustRightInd w:val="0"/>
              <w:snapToGrid w:val="0"/>
              <w:spacing w:line="360" w:lineRule="auto"/>
              <w:jc w:val="both"/>
            </w:pPr>
            <w:r>
              <w:rPr>
                <w:rFonts w:hint="eastAsia"/>
              </w:rPr>
              <w:t>明细</w:t>
            </w:r>
          </w:p>
        </w:tc>
        <w:tc>
          <w:tcPr>
            <w:tcW w:w="4797" w:type="dxa"/>
            <w:vAlign w:val="center"/>
          </w:tcPr>
          <w:p w14:paraId="6193D1DA">
            <w:pPr>
              <w:widowControl w:val="0"/>
              <w:adjustRightInd w:val="0"/>
              <w:snapToGrid w:val="0"/>
              <w:spacing w:line="360" w:lineRule="auto"/>
              <w:jc w:val="both"/>
            </w:pPr>
            <w:r>
              <w:rPr>
                <w:rFonts w:hint="eastAsia"/>
              </w:rPr>
              <w:t>服务内容及标准</w:t>
            </w:r>
          </w:p>
        </w:tc>
      </w:tr>
      <w:tr w14:paraId="02311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7CA30DFF">
            <w:pPr>
              <w:widowControl w:val="0"/>
              <w:adjustRightInd w:val="0"/>
              <w:snapToGrid w:val="0"/>
              <w:spacing w:line="360" w:lineRule="auto"/>
              <w:jc w:val="both"/>
            </w:pPr>
            <w:r>
              <w:rPr>
                <w:rFonts w:hint="eastAsia"/>
              </w:rPr>
              <w:t>室外面积</w:t>
            </w:r>
          </w:p>
        </w:tc>
        <w:tc>
          <w:tcPr>
            <w:tcW w:w="2507" w:type="dxa"/>
            <w:vAlign w:val="center"/>
          </w:tcPr>
          <w:p w14:paraId="78025DC9">
            <w:pPr>
              <w:widowControl w:val="0"/>
              <w:adjustRightInd w:val="0"/>
              <w:snapToGrid w:val="0"/>
              <w:spacing w:line="360" w:lineRule="auto"/>
              <w:jc w:val="both"/>
            </w:pPr>
            <w:r>
              <w:rPr>
                <w:rFonts w:hint="eastAsia"/>
              </w:rPr>
              <w:t>室外面积</w:t>
            </w:r>
            <w:r>
              <w:rPr>
                <w:rFonts w:asciiTheme="minorEastAsia" w:hAnsiTheme="minorEastAsia" w:cstheme="minorEastAsia"/>
                <w:u w:val="single"/>
              </w:rPr>
              <w:t xml:space="preserve">     </w:t>
            </w:r>
            <w:r>
              <w:rPr>
                <w:rFonts w:hint="eastAsia" w:asciiTheme="minorEastAsia" w:hAnsiTheme="minorEastAsia" w:cstheme="minorEastAsia"/>
              </w:rPr>
              <w:t>平方米</w:t>
            </w:r>
          </w:p>
        </w:tc>
        <w:tc>
          <w:tcPr>
            <w:tcW w:w="4797" w:type="dxa"/>
            <w:vAlign w:val="center"/>
          </w:tcPr>
          <w:p w14:paraId="7318E983">
            <w:pPr>
              <w:widowControl w:val="0"/>
              <w:adjustRightInd w:val="0"/>
              <w:snapToGrid w:val="0"/>
              <w:spacing w:line="360" w:lineRule="auto"/>
              <w:jc w:val="both"/>
            </w:pPr>
            <w:r>
              <w:rPr>
                <w:rFonts w:hint="eastAsia"/>
              </w:rPr>
              <w:t>见“（六）保安服务”“（四）环境卫生与保洁管理服务（垃圾清运）”</w:t>
            </w:r>
          </w:p>
        </w:tc>
      </w:tr>
      <w:tr w14:paraId="59FF1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059874A9">
            <w:pPr>
              <w:widowControl w:val="0"/>
              <w:adjustRightInd w:val="0"/>
              <w:snapToGrid w:val="0"/>
              <w:spacing w:line="360" w:lineRule="auto"/>
              <w:jc w:val="both"/>
            </w:pPr>
            <w:r>
              <w:rPr>
                <w:rFonts w:hint="eastAsia"/>
              </w:rPr>
              <w:t>绿化</w:t>
            </w:r>
          </w:p>
        </w:tc>
        <w:tc>
          <w:tcPr>
            <w:tcW w:w="2507" w:type="dxa"/>
            <w:vAlign w:val="center"/>
          </w:tcPr>
          <w:p w14:paraId="585B6191">
            <w:pPr>
              <w:widowControl w:val="0"/>
              <w:adjustRightInd w:val="0"/>
              <w:snapToGrid w:val="0"/>
              <w:spacing w:line="360" w:lineRule="auto"/>
              <w:jc w:val="both"/>
            </w:pPr>
            <w:r>
              <w:rPr>
                <w:rFonts w:hint="eastAsia"/>
              </w:rPr>
              <w:t>绿化面积</w:t>
            </w:r>
            <w:r>
              <w:rPr>
                <w:rFonts w:asciiTheme="minorEastAsia" w:hAnsiTheme="minorEastAsia" w:cstheme="minorEastAsia"/>
                <w:u w:val="single"/>
              </w:rPr>
              <w:t xml:space="preserve">     </w:t>
            </w:r>
            <w:r>
              <w:rPr>
                <w:rFonts w:hint="eastAsia" w:asciiTheme="minorEastAsia" w:hAnsiTheme="minorEastAsia" w:cstheme="minorEastAsia"/>
              </w:rPr>
              <w:t>平方米</w:t>
            </w:r>
          </w:p>
        </w:tc>
        <w:tc>
          <w:tcPr>
            <w:tcW w:w="4797" w:type="dxa"/>
            <w:vAlign w:val="center"/>
          </w:tcPr>
          <w:p w14:paraId="65E24AF0">
            <w:pPr>
              <w:widowControl w:val="0"/>
              <w:adjustRightInd w:val="0"/>
              <w:snapToGrid w:val="0"/>
              <w:spacing w:line="360" w:lineRule="auto"/>
              <w:jc w:val="both"/>
            </w:pPr>
            <w:r>
              <w:rPr>
                <w:rFonts w:hint="eastAsia"/>
              </w:rPr>
              <w:t>见“（五）绿化养护管理服务”“（四）保洁服务”</w:t>
            </w:r>
          </w:p>
        </w:tc>
      </w:tr>
      <w:tr w14:paraId="03D01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745111C3">
            <w:pPr>
              <w:widowControl w:val="0"/>
              <w:adjustRightInd w:val="0"/>
              <w:snapToGrid w:val="0"/>
              <w:spacing w:line="360" w:lineRule="auto"/>
              <w:jc w:val="both"/>
            </w:pPr>
            <w:r>
              <w:rPr>
                <w:rFonts w:hint="eastAsia"/>
              </w:rPr>
              <w:t>广场</w:t>
            </w:r>
          </w:p>
        </w:tc>
        <w:tc>
          <w:tcPr>
            <w:tcW w:w="2507" w:type="dxa"/>
            <w:vAlign w:val="center"/>
          </w:tcPr>
          <w:p w14:paraId="4CD2ADC3">
            <w:pPr>
              <w:widowControl w:val="0"/>
              <w:adjustRightInd w:val="0"/>
              <w:snapToGrid w:val="0"/>
              <w:spacing w:line="360" w:lineRule="auto"/>
              <w:jc w:val="both"/>
            </w:pPr>
            <w:r>
              <w:rPr>
                <w:rFonts w:hint="eastAsia"/>
              </w:rPr>
              <w:t>广场面积</w:t>
            </w:r>
            <w:r>
              <w:rPr>
                <w:rFonts w:asciiTheme="minorEastAsia" w:hAnsiTheme="minorEastAsia" w:cstheme="minorEastAsia"/>
                <w:u w:val="single"/>
              </w:rPr>
              <w:t xml:space="preserve">     </w:t>
            </w:r>
            <w:r>
              <w:rPr>
                <w:rFonts w:hint="eastAsia" w:asciiTheme="minorEastAsia" w:hAnsiTheme="minorEastAsia" w:cstheme="minorEastAsia"/>
              </w:rPr>
              <w:t>平方米</w:t>
            </w:r>
          </w:p>
        </w:tc>
        <w:tc>
          <w:tcPr>
            <w:tcW w:w="4797" w:type="dxa"/>
            <w:vAlign w:val="center"/>
          </w:tcPr>
          <w:p w14:paraId="4DA31067">
            <w:pPr>
              <w:widowControl w:val="0"/>
              <w:adjustRightInd w:val="0"/>
              <w:snapToGrid w:val="0"/>
              <w:spacing w:line="360" w:lineRule="auto"/>
              <w:jc w:val="both"/>
            </w:pPr>
            <w:r>
              <w:rPr>
                <w:rFonts w:hint="eastAsia"/>
              </w:rPr>
              <w:t>见“（六）保安服务”“（四）保洁服务”</w:t>
            </w:r>
          </w:p>
        </w:tc>
      </w:tr>
      <w:tr w14:paraId="356EE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1779B5BE">
            <w:pPr>
              <w:widowControl w:val="0"/>
              <w:adjustRightInd w:val="0"/>
              <w:snapToGrid w:val="0"/>
              <w:spacing w:line="360" w:lineRule="auto"/>
              <w:jc w:val="both"/>
            </w:pPr>
            <w:r>
              <w:rPr>
                <w:rFonts w:hint="eastAsia"/>
              </w:rPr>
              <w:t>路灯、草坪灯、音箱</w:t>
            </w:r>
          </w:p>
        </w:tc>
        <w:tc>
          <w:tcPr>
            <w:tcW w:w="2507" w:type="dxa"/>
            <w:vAlign w:val="center"/>
          </w:tcPr>
          <w:p w14:paraId="3785D9CF">
            <w:pPr>
              <w:widowControl w:val="0"/>
              <w:adjustRightInd w:val="0"/>
              <w:snapToGrid w:val="0"/>
              <w:spacing w:line="360" w:lineRule="auto"/>
              <w:jc w:val="both"/>
              <w:rPr>
                <w:rFonts w:hint="eastAsia"/>
              </w:rPr>
            </w:pPr>
            <w:r>
              <w:rPr>
                <w:rFonts w:hint="eastAsia"/>
              </w:rPr>
              <w:t>路灯</w:t>
            </w:r>
            <w:r>
              <w:rPr>
                <w:rFonts w:asciiTheme="minorEastAsia" w:hAnsiTheme="minorEastAsia" w:cstheme="minorEastAsia"/>
                <w:u w:val="single"/>
              </w:rPr>
              <w:t xml:space="preserve">     </w:t>
            </w:r>
            <w:r>
              <w:rPr>
                <w:rFonts w:asciiTheme="minorEastAsia" w:hAnsiTheme="minorEastAsia" w:cstheme="minorEastAsia"/>
              </w:rPr>
              <w:t>个</w:t>
            </w:r>
            <w:r>
              <w:rPr>
                <w:rFonts w:hint="eastAsia"/>
              </w:rPr>
              <w:t>、</w:t>
            </w:r>
          </w:p>
          <w:p w14:paraId="68788603">
            <w:pPr>
              <w:widowControl w:val="0"/>
              <w:adjustRightInd w:val="0"/>
              <w:snapToGrid w:val="0"/>
              <w:spacing w:line="360" w:lineRule="auto"/>
              <w:jc w:val="both"/>
              <w:rPr>
                <w:rFonts w:hint="eastAsia"/>
              </w:rPr>
            </w:pPr>
            <w:r>
              <w:rPr>
                <w:rFonts w:hint="eastAsia"/>
              </w:rPr>
              <w:t>草坪灯</w:t>
            </w:r>
            <w:r>
              <w:rPr>
                <w:rFonts w:asciiTheme="minorEastAsia" w:hAnsiTheme="minorEastAsia" w:cstheme="minorEastAsia"/>
                <w:u w:val="single"/>
              </w:rPr>
              <w:t xml:space="preserve">     </w:t>
            </w:r>
            <w:r>
              <w:rPr>
                <w:rFonts w:asciiTheme="minorEastAsia" w:hAnsiTheme="minorEastAsia" w:cstheme="minorEastAsia"/>
              </w:rPr>
              <w:t>个</w:t>
            </w:r>
            <w:r>
              <w:rPr>
                <w:rFonts w:hint="eastAsia"/>
              </w:rPr>
              <w:t>、</w:t>
            </w:r>
          </w:p>
          <w:p w14:paraId="2D95A039">
            <w:pPr>
              <w:widowControl w:val="0"/>
              <w:adjustRightInd w:val="0"/>
              <w:snapToGrid w:val="0"/>
              <w:spacing w:line="360" w:lineRule="auto"/>
              <w:jc w:val="both"/>
            </w:pPr>
            <w:r>
              <w:rPr>
                <w:rFonts w:hint="eastAsia"/>
              </w:rPr>
              <w:t>音箱</w:t>
            </w:r>
            <w:r>
              <w:rPr>
                <w:rFonts w:asciiTheme="minorEastAsia" w:hAnsiTheme="minorEastAsia" w:cstheme="minorEastAsia"/>
                <w:u w:val="single"/>
              </w:rPr>
              <w:t xml:space="preserve">     </w:t>
            </w:r>
            <w:r>
              <w:rPr>
                <w:rFonts w:asciiTheme="minorEastAsia" w:hAnsiTheme="minorEastAsia" w:cstheme="minorEastAsia"/>
              </w:rPr>
              <w:t>个</w:t>
            </w:r>
          </w:p>
        </w:tc>
        <w:tc>
          <w:tcPr>
            <w:tcW w:w="4797" w:type="dxa"/>
            <w:vAlign w:val="center"/>
          </w:tcPr>
          <w:p w14:paraId="2907BFB7">
            <w:pPr>
              <w:widowControl w:val="0"/>
              <w:adjustRightInd w:val="0"/>
              <w:snapToGrid w:val="0"/>
              <w:spacing w:line="360" w:lineRule="auto"/>
              <w:jc w:val="both"/>
            </w:pPr>
            <w:r>
              <w:rPr>
                <w:rFonts w:hint="eastAsia"/>
              </w:rPr>
              <w:t>见“（三）公用设施设备维护服务”“（四）保洁服务”</w:t>
            </w:r>
          </w:p>
        </w:tc>
      </w:tr>
      <w:tr w14:paraId="18424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5FB6276E">
            <w:pPr>
              <w:widowControl w:val="0"/>
              <w:adjustRightInd w:val="0"/>
              <w:snapToGrid w:val="0"/>
              <w:spacing w:line="360" w:lineRule="auto"/>
              <w:jc w:val="both"/>
            </w:pPr>
            <w:r>
              <w:rPr>
                <w:rFonts w:hint="eastAsia"/>
              </w:rPr>
              <w:t>消防栓</w:t>
            </w:r>
          </w:p>
        </w:tc>
        <w:tc>
          <w:tcPr>
            <w:tcW w:w="2507" w:type="dxa"/>
            <w:vAlign w:val="center"/>
          </w:tcPr>
          <w:p w14:paraId="032608DA">
            <w:pPr>
              <w:widowControl w:val="0"/>
              <w:adjustRightInd w:val="0"/>
              <w:snapToGrid w:val="0"/>
              <w:spacing w:line="360" w:lineRule="auto"/>
              <w:jc w:val="both"/>
            </w:pPr>
            <w:r>
              <w:rPr>
                <w:rFonts w:hint="eastAsia"/>
              </w:rPr>
              <w:t>消防栓数量</w:t>
            </w:r>
            <w:r>
              <w:rPr>
                <w:rFonts w:asciiTheme="minorEastAsia" w:hAnsiTheme="minorEastAsia" w:cstheme="minorEastAsia"/>
                <w:u w:val="single"/>
              </w:rPr>
              <w:t xml:space="preserve">     </w:t>
            </w:r>
            <w:r>
              <w:rPr>
                <w:rFonts w:asciiTheme="minorEastAsia" w:hAnsiTheme="minorEastAsia" w:cstheme="minorEastAsia"/>
              </w:rPr>
              <w:t>个</w:t>
            </w:r>
          </w:p>
        </w:tc>
        <w:tc>
          <w:tcPr>
            <w:tcW w:w="4797" w:type="dxa"/>
            <w:vAlign w:val="center"/>
          </w:tcPr>
          <w:p w14:paraId="6B0042C5">
            <w:pPr>
              <w:widowControl w:val="0"/>
              <w:adjustRightInd w:val="0"/>
              <w:snapToGrid w:val="0"/>
              <w:spacing w:line="360" w:lineRule="auto"/>
              <w:jc w:val="both"/>
            </w:pPr>
            <w:r>
              <w:rPr>
                <w:rFonts w:hint="eastAsia"/>
              </w:rPr>
              <w:t>见“（三）公用设施设备维护服务”“（四）保洁服务”</w:t>
            </w:r>
          </w:p>
        </w:tc>
      </w:tr>
      <w:tr w14:paraId="08632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07EE25FF">
            <w:pPr>
              <w:widowControl w:val="0"/>
              <w:adjustRightInd w:val="0"/>
              <w:snapToGrid w:val="0"/>
              <w:spacing w:line="360" w:lineRule="auto"/>
              <w:jc w:val="both"/>
            </w:pPr>
            <w:r>
              <w:rPr>
                <w:rFonts w:hint="eastAsia"/>
              </w:rPr>
              <w:t>垃圾箱</w:t>
            </w:r>
          </w:p>
        </w:tc>
        <w:tc>
          <w:tcPr>
            <w:tcW w:w="2507" w:type="dxa"/>
            <w:vAlign w:val="center"/>
          </w:tcPr>
          <w:p w14:paraId="536E8A0D">
            <w:pPr>
              <w:widowControl w:val="0"/>
              <w:adjustRightInd w:val="0"/>
              <w:snapToGrid w:val="0"/>
              <w:spacing w:line="360" w:lineRule="auto"/>
              <w:jc w:val="both"/>
            </w:pPr>
            <w:r>
              <w:rPr>
                <w:rFonts w:hint="eastAsia"/>
              </w:rPr>
              <w:t>垃圾箱数量</w:t>
            </w:r>
            <w:r>
              <w:rPr>
                <w:rFonts w:asciiTheme="minorEastAsia" w:hAnsiTheme="minorEastAsia" w:cstheme="minorEastAsia"/>
                <w:u w:val="single"/>
              </w:rPr>
              <w:t xml:space="preserve">     </w:t>
            </w:r>
            <w:r>
              <w:rPr>
                <w:rFonts w:asciiTheme="minorEastAsia" w:hAnsiTheme="minorEastAsia" w:cstheme="minorEastAsia"/>
              </w:rPr>
              <w:t>个</w:t>
            </w:r>
          </w:p>
        </w:tc>
        <w:tc>
          <w:tcPr>
            <w:tcW w:w="4797" w:type="dxa"/>
            <w:vAlign w:val="center"/>
          </w:tcPr>
          <w:p w14:paraId="703CB073">
            <w:pPr>
              <w:widowControl w:val="0"/>
              <w:adjustRightInd w:val="0"/>
              <w:snapToGrid w:val="0"/>
              <w:spacing w:line="360" w:lineRule="auto"/>
              <w:jc w:val="both"/>
            </w:pPr>
            <w:r>
              <w:rPr>
                <w:rFonts w:hint="eastAsia"/>
              </w:rPr>
              <w:t>见“（四）保洁服务”</w:t>
            </w:r>
          </w:p>
        </w:tc>
      </w:tr>
      <w:tr w14:paraId="47715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2B744694">
            <w:pPr>
              <w:widowControl w:val="0"/>
              <w:adjustRightInd w:val="0"/>
              <w:snapToGrid w:val="0"/>
              <w:spacing w:line="360" w:lineRule="auto"/>
              <w:jc w:val="both"/>
            </w:pPr>
            <w:r>
              <w:rPr>
                <w:rFonts w:hint="eastAsia"/>
              </w:rPr>
              <w:t>室外配电箱</w:t>
            </w:r>
          </w:p>
        </w:tc>
        <w:tc>
          <w:tcPr>
            <w:tcW w:w="2507" w:type="dxa"/>
            <w:vAlign w:val="center"/>
          </w:tcPr>
          <w:p w14:paraId="3BE7EA86">
            <w:pPr>
              <w:widowControl w:val="0"/>
              <w:adjustRightInd w:val="0"/>
              <w:snapToGrid w:val="0"/>
              <w:spacing w:line="360" w:lineRule="auto"/>
              <w:jc w:val="both"/>
              <w:rPr>
                <w:rFonts w:hint="eastAsia"/>
              </w:rPr>
            </w:pPr>
            <w:r>
              <w:rPr>
                <w:rFonts w:hint="eastAsia"/>
              </w:rPr>
              <w:t>室外配电箱数量</w:t>
            </w:r>
          </w:p>
          <w:p w14:paraId="588A0AFE">
            <w:pPr>
              <w:widowControl w:val="0"/>
              <w:adjustRightInd w:val="0"/>
              <w:snapToGrid w:val="0"/>
              <w:spacing w:line="360" w:lineRule="auto"/>
              <w:jc w:val="both"/>
            </w:pPr>
            <w:r>
              <w:rPr>
                <w:rFonts w:asciiTheme="minorEastAsia" w:hAnsiTheme="minorEastAsia" w:cstheme="minorEastAsia"/>
                <w:u w:val="single"/>
              </w:rPr>
              <w:t xml:space="preserve">     </w:t>
            </w:r>
            <w:r>
              <w:rPr>
                <w:rFonts w:asciiTheme="minorEastAsia" w:hAnsiTheme="minorEastAsia" w:cstheme="minorEastAsia"/>
              </w:rPr>
              <w:t>个</w:t>
            </w:r>
          </w:p>
        </w:tc>
        <w:tc>
          <w:tcPr>
            <w:tcW w:w="4797" w:type="dxa"/>
            <w:vAlign w:val="center"/>
          </w:tcPr>
          <w:p w14:paraId="3E3C503D">
            <w:pPr>
              <w:widowControl w:val="0"/>
              <w:adjustRightInd w:val="0"/>
              <w:snapToGrid w:val="0"/>
              <w:spacing w:line="360" w:lineRule="auto"/>
              <w:jc w:val="both"/>
            </w:pPr>
            <w:r>
              <w:rPr>
                <w:rFonts w:hint="eastAsia"/>
              </w:rPr>
              <w:t>见“（三）公用设施设备维护服务”“（四）保洁服务”</w:t>
            </w:r>
          </w:p>
        </w:tc>
      </w:tr>
      <w:tr w14:paraId="127F8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4DE3FFF7">
            <w:pPr>
              <w:widowControl w:val="0"/>
              <w:adjustRightInd w:val="0"/>
              <w:snapToGrid w:val="0"/>
              <w:spacing w:line="360" w:lineRule="auto"/>
              <w:jc w:val="both"/>
            </w:pPr>
            <w:r>
              <w:rPr>
                <w:rFonts w:hint="eastAsia"/>
              </w:rPr>
              <w:t>门前三包</w:t>
            </w:r>
          </w:p>
        </w:tc>
        <w:tc>
          <w:tcPr>
            <w:tcW w:w="2507" w:type="dxa"/>
            <w:vAlign w:val="center"/>
          </w:tcPr>
          <w:p w14:paraId="4974B615">
            <w:pPr>
              <w:widowControl w:val="0"/>
              <w:adjustRightInd w:val="0"/>
              <w:snapToGrid w:val="0"/>
              <w:spacing w:line="360" w:lineRule="auto"/>
              <w:jc w:val="both"/>
            </w:pPr>
            <w:r>
              <w:rPr>
                <w:rFonts w:hint="eastAsia"/>
              </w:rPr>
              <w:t>门前三包面积</w:t>
            </w:r>
            <w:r>
              <w:rPr>
                <w:rFonts w:asciiTheme="minorEastAsia" w:hAnsiTheme="minorEastAsia" w:cstheme="minorEastAsia"/>
                <w:u w:val="single"/>
              </w:rPr>
              <w:t xml:space="preserve">     </w:t>
            </w:r>
            <w:r>
              <w:rPr>
                <w:rFonts w:hint="eastAsia" w:asciiTheme="minorEastAsia" w:hAnsiTheme="minorEastAsia" w:cstheme="minorEastAsia"/>
              </w:rPr>
              <w:t>平方米</w:t>
            </w:r>
          </w:p>
        </w:tc>
        <w:tc>
          <w:tcPr>
            <w:tcW w:w="4797" w:type="dxa"/>
            <w:vAlign w:val="center"/>
          </w:tcPr>
          <w:p w14:paraId="53497A3C">
            <w:pPr>
              <w:widowControl w:val="0"/>
              <w:adjustRightInd w:val="0"/>
              <w:snapToGrid w:val="0"/>
              <w:spacing w:line="360" w:lineRule="auto"/>
              <w:jc w:val="both"/>
            </w:pPr>
            <w:r>
              <w:rPr>
                <w:rFonts w:hint="eastAsia"/>
              </w:rPr>
              <w:t>见“（四）保洁服务”</w:t>
            </w:r>
          </w:p>
        </w:tc>
      </w:tr>
      <w:tr w14:paraId="1F29D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30E6D06B">
            <w:pPr>
              <w:widowControl w:val="0"/>
              <w:adjustRightInd w:val="0"/>
              <w:snapToGrid w:val="0"/>
              <w:spacing w:line="360" w:lineRule="auto"/>
              <w:jc w:val="both"/>
            </w:pPr>
            <w:r>
              <w:rPr>
                <w:rFonts w:hint="eastAsia"/>
              </w:rPr>
              <w:t>露台</w:t>
            </w:r>
          </w:p>
        </w:tc>
        <w:tc>
          <w:tcPr>
            <w:tcW w:w="2507" w:type="dxa"/>
            <w:vAlign w:val="center"/>
          </w:tcPr>
          <w:p w14:paraId="702297FF">
            <w:pPr>
              <w:widowControl w:val="0"/>
              <w:adjustRightInd w:val="0"/>
              <w:snapToGrid w:val="0"/>
              <w:spacing w:line="360" w:lineRule="auto"/>
              <w:jc w:val="both"/>
            </w:pPr>
            <w:r>
              <w:rPr>
                <w:rFonts w:hint="eastAsia"/>
              </w:rPr>
              <w:t>露台面积</w:t>
            </w:r>
            <w:r>
              <w:rPr>
                <w:rFonts w:asciiTheme="minorEastAsia" w:hAnsiTheme="minorEastAsia" w:cstheme="minorEastAsia"/>
                <w:u w:val="single"/>
              </w:rPr>
              <w:t xml:space="preserve">     </w:t>
            </w:r>
            <w:r>
              <w:rPr>
                <w:rFonts w:hint="eastAsia" w:asciiTheme="minorEastAsia" w:hAnsiTheme="minorEastAsia" w:cstheme="minorEastAsia"/>
              </w:rPr>
              <w:t>平方米</w:t>
            </w:r>
          </w:p>
        </w:tc>
        <w:tc>
          <w:tcPr>
            <w:tcW w:w="4797" w:type="dxa"/>
            <w:vAlign w:val="center"/>
          </w:tcPr>
          <w:p w14:paraId="69E4BE0B">
            <w:pPr>
              <w:widowControl w:val="0"/>
              <w:adjustRightInd w:val="0"/>
              <w:snapToGrid w:val="0"/>
              <w:spacing w:line="360" w:lineRule="auto"/>
              <w:jc w:val="both"/>
            </w:pPr>
            <w:r>
              <w:rPr>
                <w:rFonts w:hint="eastAsia"/>
              </w:rPr>
              <w:t>见“（一）建筑物日常养护维修服务”“（四）保洁服务”</w:t>
            </w:r>
          </w:p>
        </w:tc>
      </w:tr>
      <w:tr w14:paraId="5C2A2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3C94391E">
            <w:pPr>
              <w:widowControl w:val="0"/>
              <w:adjustRightInd w:val="0"/>
              <w:snapToGrid w:val="0"/>
              <w:spacing w:line="360" w:lineRule="auto"/>
              <w:jc w:val="both"/>
            </w:pPr>
            <w:r>
              <w:rPr>
                <w:rFonts w:hint="eastAsia"/>
              </w:rPr>
              <w:t>监控</w:t>
            </w:r>
          </w:p>
        </w:tc>
        <w:tc>
          <w:tcPr>
            <w:tcW w:w="2507" w:type="dxa"/>
            <w:vAlign w:val="center"/>
          </w:tcPr>
          <w:p w14:paraId="4D198055">
            <w:pPr>
              <w:widowControl w:val="0"/>
              <w:adjustRightInd w:val="0"/>
              <w:snapToGrid w:val="0"/>
              <w:spacing w:line="360" w:lineRule="auto"/>
              <w:jc w:val="both"/>
            </w:pPr>
            <w:r>
              <w:rPr>
                <w:rFonts w:hint="eastAsia"/>
              </w:rPr>
              <w:t>监控数量</w:t>
            </w:r>
            <w:r>
              <w:rPr>
                <w:rFonts w:asciiTheme="minorEastAsia" w:hAnsiTheme="minorEastAsia" w:cstheme="minorEastAsia"/>
                <w:u w:val="single"/>
              </w:rPr>
              <w:t xml:space="preserve">     </w:t>
            </w:r>
            <w:r>
              <w:rPr>
                <w:rFonts w:asciiTheme="minorEastAsia" w:hAnsiTheme="minorEastAsia" w:cstheme="minorEastAsia"/>
              </w:rPr>
              <w:t>个</w:t>
            </w:r>
          </w:p>
        </w:tc>
        <w:tc>
          <w:tcPr>
            <w:tcW w:w="4797" w:type="dxa"/>
            <w:vAlign w:val="center"/>
          </w:tcPr>
          <w:p w14:paraId="24A287F6">
            <w:pPr>
              <w:widowControl w:val="0"/>
              <w:adjustRightInd w:val="0"/>
              <w:snapToGrid w:val="0"/>
              <w:spacing w:line="360" w:lineRule="auto"/>
              <w:jc w:val="both"/>
            </w:pPr>
            <w:r>
              <w:rPr>
                <w:rFonts w:hint="eastAsia"/>
              </w:rPr>
              <w:t>见“（三）公用设施设备维护服务”“（四）保洁服务”</w:t>
            </w:r>
          </w:p>
        </w:tc>
      </w:tr>
      <w:tr w14:paraId="5C6ED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58A446E7">
            <w:pPr>
              <w:widowControl w:val="0"/>
              <w:adjustRightInd w:val="0"/>
              <w:snapToGrid w:val="0"/>
              <w:spacing w:line="360" w:lineRule="auto"/>
              <w:jc w:val="both"/>
            </w:pPr>
            <w:r>
              <w:rPr>
                <w:rFonts w:hint="eastAsia"/>
              </w:rPr>
              <w:t>指示牌、显示屏</w:t>
            </w:r>
          </w:p>
        </w:tc>
        <w:tc>
          <w:tcPr>
            <w:tcW w:w="2507" w:type="dxa"/>
            <w:vAlign w:val="center"/>
          </w:tcPr>
          <w:p w14:paraId="3FEB395F">
            <w:pPr>
              <w:widowControl w:val="0"/>
              <w:adjustRightInd w:val="0"/>
              <w:snapToGrid w:val="0"/>
              <w:spacing w:line="360" w:lineRule="auto"/>
              <w:jc w:val="both"/>
            </w:pPr>
            <w:r>
              <w:rPr>
                <w:rFonts w:hint="eastAsia"/>
              </w:rPr>
              <w:t>指示牌</w:t>
            </w:r>
            <w:r>
              <w:rPr>
                <w:rFonts w:asciiTheme="minorEastAsia" w:hAnsiTheme="minorEastAsia" w:cstheme="minorEastAsia"/>
                <w:u w:val="single"/>
              </w:rPr>
              <w:t xml:space="preserve">     </w:t>
            </w:r>
            <w:r>
              <w:rPr>
                <w:rFonts w:asciiTheme="minorEastAsia" w:hAnsiTheme="minorEastAsia" w:cstheme="minorEastAsia"/>
              </w:rPr>
              <w:t>个</w:t>
            </w:r>
            <w:r>
              <w:rPr>
                <w:rFonts w:hint="eastAsia"/>
              </w:rPr>
              <w:t>、</w:t>
            </w:r>
          </w:p>
          <w:p w14:paraId="7DEBE0AE">
            <w:pPr>
              <w:widowControl w:val="0"/>
              <w:adjustRightInd w:val="0"/>
              <w:snapToGrid w:val="0"/>
              <w:spacing w:line="360" w:lineRule="auto"/>
              <w:jc w:val="both"/>
            </w:pPr>
            <w:r>
              <w:rPr>
                <w:rFonts w:hint="eastAsia"/>
              </w:rPr>
              <w:t>显示屏</w:t>
            </w:r>
            <w:r>
              <w:rPr>
                <w:rFonts w:asciiTheme="minorEastAsia" w:hAnsiTheme="minorEastAsia" w:cstheme="minorEastAsia"/>
                <w:u w:val="single"/>
              </w:rPr>
              <w:t xml:space="preserve">     </w:t>
            </w:r>
            <w:r>
              <w:rPr>
                <w:rFonts w:asciiTheme="minorEastAsia" w:hAnsiTheme="minorEastAsia" w:cstheme="minorEastAsia"/>
              </w:rPr>
              <w:t>个</w:t>
            </w:r>
          </w:p>
        </w:tc>
        <w:tc>
          <w:tcPr>
            <w:tcW w:w="4797" w:type="dxa"/>
            <w:vAlign w:val="center"/>
          </w:tcPr>
          <w:p w14:paraId="1D6562F9">
            <w:pPr>
              <w:widowControl w:val="0"/>
              <w:adjustRightInd w:val="0"/>
              <w:snapToGrid w:val="0"/>
              <w:spacing w:line="360" w:lineRule="auto"/>
              <w:jc w:val="both"/>
            </w:pPr>
            <w:r>
              <w:rPr>
                <w:rFonts w:hint="eastAsia"/>
              </w:rPr>
              <w:t>见“（三）公用设施设备维护服务”“（四）保洁服务”</w:t>
            </w:r>
          </w:p>
        </w:tc>
      </w:tr>
      <w:tr w14:paraId="5D467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38642218">
            <w:pPr>
              <w:widowControl w:val="0"/>
              <w:adjustRightInd w:val="0"/>
              <w:snapToGrid w:val="0"/>
              <w:spacing w:line="360" w:lineRule="auto"/>
              <w:jc w:val="both"/>
            </w:pPr>
            <w:r>
              <w:t>……</w:t>
            </w:r>
          </w:p>
        </w:tc>
        <w:tc>
          <w:tcPr>
            <w:tcW w:w="2507" w:type="dxa"/>
            <w:vAlign w:val="center"/>
          </w:tcPr>
          <w:p w14:paraId="66DE1DBB">
            <w:pPr>
              <w:widowControl w:val="0"/>
              <w:adjustRightInd w:val="0"/>
              <w:snapToGrid w:val="0"/>
              <w:spacing w:line="360" w:lineRule="auto"/>
              <w:jc w:val="both"/>
            </w:pPr>
          </w:p>
        </w:tc>
        <w:tc>
          <w:tcPr>
            <w:tcW w:w="4797" w:type="dxa"/>
            <w:vAlign w:val="center"/>
          </w:tcPr>
          <w:p w14:paraId="7C8C947E">
            <w:pPr>
              <w:widowControl w:val="0"/>
              <w:adjustRightInd w:val="0"/>
              <w:snapToGrid w:val="0"/>
              <w:spacing w:line="360" w:lineRule="auto"/>
              <w:jc w:val="both"/>
            </w:pPr>
          </w:p>
        </w:tc>
      </w:tr>
    </w:tbl>
    <w:p w14:paraId="0377FCDF">
      <w:pPr>
        <w:adjustRightInd w:val="0"/>
        <w:snapToGrid w:val="0"/>
        <w:spacing w:line="360" w:lineRule="auto"/>
      </w:pPr>
    </w:p>
    <w:p w14:paraId="4B50535F">
      <w:pPr>
        <w:adjustRightInd w:val="0"/>
        <w:snapToGrid w:val="0"/>
        <w:spacing w:line="360" w:lineRule="auto"/>
      </w:pPr>
      <w:r>
        <w:rPr>
          <w:rFonts w:hint="eastAsia"/>
        </w:rPr>
        <w:t>【物业名称</w:t>
      </w:r>
      <w:r>
        <w:t>2</w:t>
      </w:r>
      <w:r>
        <w:rPr>
          <w:rFonts w:hint="eastAsia"/>
        </w:rPr>
        <w:t>】……</w:t>
      </w:r>
    </w:p>
    <w:p w14:paraId="7B510843">
      <w:pPr>
        <w:adjustRightInd w:val="0"/>
        <w:snapToGrid w:val="0"/>
        <w:spacing w:line="360" w:lineRule="auto"/>
      </w:pPr>
      <w:r>
        <w:rPr>
          <w:rFonts w:hint="eastAsia"/>
        </w:rPr>
        <w:t>……</w:t>
      </w:r>
    </w:p>
    <w:p w14:paraId="38DC5506">
      <w:pPr>
        <w:adjustRightInd w:val="0"/>
        <w:snapToGrid w:val="0"/>
        <w:spacing w:line="360" w:lineRule="auto"/>
        <w:ind w:firstLine="482" w:firstLineChars="200"/>
        <w:rPr>
          <w:rFonts w:ascii="楷体" w:hAnsi="楷体" w:eastAsia="楷体"/>
          <w:b/>
          <w:szCs w:val="21"/>
        </w:rPr>
      </w:pPr>
      <w:r>
        <w:rPr>
          <w:rFonts w:hint="eastAsia" w:ascii="楷体" w:hAnsi="楷体" w:eastAsia="楷体"/>
          <w:b/>
          <w:szCs w:val="21"/>
        </w:rPr>
        <w:t>注：以上内容体现需要供应商进行物业管理的物业的情况、边界、范围。指标的设置要充分考虑可能影响供应商报价和项目实施风险的因素。</w:t>
      </w:r>
    </w:p>
    <w:p w14:paraId="654BC42E">
      <w:pPr>
        <w:numPr>
          <w:ilvl w:val="0"/>
          <w:numId w:val="2"/>
        </w:numPr>
        <w:adjustRightInd w:val="0"/>
        <w:snapToGrid w:val="0"/>
        <w:spacing w:line="360" w:lineRule="auto"/>
        <w:outlineLvl w:val="0"/>
        <w:rPr>
          <w:rFonts w:ascii="黑体" w:hAnsi="黑体" w:eastAsia="黑体"/>
          <w:b/>
          <w:bCs/>
        </w:rPr>
      </w:pPr>
      <w:bookmarkStart w:id="26" w:name="_Toc172627374"/>
      <w:bookmarkStart w:id="27" w:name="_Toc5186"/>
      <w:r>
        <w:rPr>
          <w:rFonts w:hint="eastAsia" w:ascii="黑体" w:hAnsi="黑体" w:eastAsia="黑体"/>
          <w:b/>
          <w:bCs/>
        </w:rPr>
        <w:t>合同分包情况</w:t>
      </w:r>
      <w:bookmarkEnd w:id="26"/>
      <w:bookmarkEnd w:id="27"/>
    </w:p>
    <w:tbl>
      <w:tblPr>
        <w:tblStyle w:val="32"/>
        <w:tblW w:w="87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0"/>
        <w:gridCol w:w="2705"/>
        <w:gridCol w:w="895"/>
        <w:gridCol w:w="1066"/>
        <w:gridCol w:w="2678"/>
      </w:tblGrid>
      <w:tr w14:paraId="393B7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0" w:type="dxa"/>
            <w:tcBorders>
              <w:top w:val="single" w:color="auto" w:sz="4" w:space="0"/>
              <w:left w:val="single" w:color="auto" w:sz="4" w:space="0"/>
              <w:bottom w:val="single" w:color="auto" w:sz="4" w:space="0"/>
              <w:right w:val="single" w:color="auto" w:sz="4" w:space="0"/>
            </w:tcBorders>
            <w:vAlign w:val="center"/>
          </w:tcPr>
          <w:p w14:paraId="014640E9">
            <w:pPr>
              <w:widowControl/>
              <w:adjustRightInd w:val="0"/>
              <w:snapToGrid w:val="0"/>
              <w:spacing w:line="360" w:lineRule="auto"/>
              <w:textAlignment w:val="center"/>
              <w:rPr>
                <w:rFonts w:ascii="宋体" w:hAnsi="宋体" w:eastAsia="宋体" w:cs="宋体"/>
                <w:b/>
                <w:sz w:val="24"/>
              </w:rPr>
            </w:pPr>
            <w:r>
              <w:rPr>
                <w:rFonts w:hint="eastAsia" w:ascii="宋体" w:hAnsi="宋体" w:eastAsia="宋体" w:cs="宋体"/>
                <w:b/>
                <w:kern w:val="0"/>
                <w:sz w:val="24"/>
              </w:rPr>
              <w:t>可以分包履行的具体内容</w:t>
            </w:r>
          </w:p>
        </w:tc>
        <w:tc>
          <w:tcPr>
            <w:tcW w:w="2705" w:type="dxa"/>
            <w:tcBorders>
              <w:top w:val="single" w:color="auto" w:sz="4" w:space="0"/>
              <w:left w:val="single" w:color="auto" w:sz="4" w:space="0"/>
              <w:bottom w:val="single" w:color="auto" w:sz="4" w:space="0"/>
              <w:right w:val="single" w:color="auto" w:sz="4" w:space="0"/>
            </w:tcBorders>
            <w:vAlign w:val="center"/>
          </w:tcPr>
          <w:p w14:paraId="38A4D5ED">
            <w:pPr>
              <w:widowControl/>
              <w:adjustRightInd w:val="0"/>
              <w:snapToGrid w:val="0"/>
              <w:spacing w:line="360" w:lineRule="auto"/>
              <w:textAlignment w:val="center"/>
              <w:rPr>
                <w:rFonts w:ascii="宋体" w:hAnsi="宋体" w:eastAsia="宋体" w:cs="宋体"/>
                <w:b/>
                <w:sz w:val="24"/>
              </w:rPr>
            </w:pPr>
            <w:r>
              <w:rPr>
                <w:rFonts w:hint="eastAsia" w:ascii="宋体" w:hAnsi="宋体" w:eastAsia="宋体" w:cs="宋体"/>
                <w:b/>
                <w:sz w:val="24"/>
              </w:rPr>
              <w:t>资格条件</w:t>
            </w:r>
          </w:p>
        </w:tc>
        <w:tc>
          <w:tcPr>
            <w:tcW w:w="895" w:type="dxa"/>
            <w:tcBorders>
              <w:top w:val="single" w:color="auto" w:sz="4" w:space="0"/>
              <w:left w:val="single" w:color="auto" w:sz="4" w:space="0"/>
              <w:bottom w:val="single" w:color="auto" w:sz="4" w:space="0"/>
              <w:right w:val="single" w:color="auto" w:sz="4" w:space="0"/>
            </w:tcBorders>
            <w:vAlign w:val="center"/>
          </w:tcPr>
          <w:p w14:paraId="5B4A956A">
            <w:pPr>
              <w:widowControl/>
              <w:adjustRightInd w:val="0"/>
              <w:snapToGrid w:val="0"/>
              <w:spacing w:line="360" w:lineRule="auto"/>
              <w:textAlignment w:val="center"/>
              <w:rPr>
                <w:rFonts w:ascii="宋体" w:hAnsi="宋体" w:eastAsia="宋体" w:cs="宋体"/>
                <w:b/>
                <w:sz w:val="24"/>
              </w:rPr>
            </w:pPr>
            <w:r>
              <w:rPr>
                <w:rFonts w:hint="eastAsia" w:ascii="宋体" w:hAnsi="宋体" w:eastAsia="宋体" w:cs="宋体"/>
                <w:b/>
                <w:kern w:val="0"/>
                <w:sz w:val="24"/>
              </w:rPr>
              <w:t>金额或比例</w:t>
            </w:r>
          </w:p>
        </w:tc>
        <w:tc>
          <w:tcPr>
            <w:tcW w:w="1066" w:type="dxa"/>
            <w:tcBorders>
              <w:top w:val="single" w:color="auto" w:sz="4" w:space="0"/>
              <w:left w:val="single" w:color="auto" w:sz="4" w:space="0"/>
              <w:bottom w:val="single" w:color="auto" w:sz="4" w:space="0"/>
              <w:right w:val="single" w:color="auto" w:sz="4" w:space="0"/>
            </w:tcBorders>
            <w:vAlign w:val="center"/>
          </w:tcPr>
          <w:p w14:paraId="2777AD01">
            <w:pPr>
              <w:widowControl/>
              <w:adjustRightInd w:val="0"/>
              <w:snapToGrid w:val="0"/>
              <w:spacing w:line="360" w:lineRule="auto"/>
              <w:textAlignment w:val="center"/>
              <w:rPr>
                <w:rFonts w:ascii="宋体" w:hAnsi="宋体" w:eastAsia="宋体" w:cs="宋体"/>
                <w:b/>
                <w:kern w:val="0"/>
                <w:sz w:val="24"/>
              </w:rPr>
            </w:pPr>
            <w:r>
              <w:rPr>
                <w:rFonts w:hint="eastAsia" w:ascii="宋体" w:hAnsi="宋体" w:eastAsia="宋体" w:cs="宋体"/>
                <w:b/>
                <w:kern w:val="0"/>
                <w:sz w:val="24"/>
              </w:rPr>
              <w:t>中小企业划分标准所属行业</w:t>
            </w:r>
          </w:p>
        </w:tc>
        <w:tc>
          <w:tcPr>
            <w:tcW w:w="2678" w:type="dxa"/>
            <w:tcBorders>
              <w:top w:val="single" w:color="auto" w:sz="4" w:space="0"/>
              <w:left w:val="single" w:color="auto" w:sz="4" w:space="0"/>
              <w:bottom w:val="single" w:color="auto" w:sz="4" w:space="0"/>
              <w:right w:val="single" w:color="auto" w:sz="4" w:space="0"/>
            </w:tcBorders>
            <w:vAlign w:val="center"/>
          </w:tcPr>
          <w:p w14:paraId="7164B71E">
            <w:pPr>
              <w:widowControl/>
              <w:adjustRightInd w:val="0"/>
              <w:snapToGrid w:val="0"/>
              <w:spacing w:line="360" w:lineRule="auto"/>
              <w:textAlignment w:val="center"/>
              <w:rPr>
                <w:rFonts w:ascii="宋体" w:hAnsi="宋体" w:eastAsia="宋体" w:cs="宋体"/>
                <w:b/>
                <w:kern w:val="0"/>
                <w:sz w:val="24"/>
              </w:rPr>
            </w:pPr>
            <w:r>
              <w:rPr>
                <w:rFonts w:hint="eastAsia" w:ascii="宋体" w:hAnsi="宋体" w:eastAsia="宋体" w:cs="宋体"/>
                <w:b/>
                <w:kern w:val="0"/>
                <w:sz w:val="24"/>
              </w:rPr>
              <w:t>不宜使用的资格证书</w:t>
            </w:r>
          </w:p>
        </w:tc>
      </w:tr>
      <w:tr w14:paraId="33A9F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1" w:hRule="atLeast"/>
          <w:jc w:val="center"/>
        </w:trPr>
        <w:tc>
          <w:tcPr>
            <w:tcW w:w="1380" w:type="dxa"/>
            <w:tcBorders>
              <w:top w:val="single" w:color="auto" w:sz="4" w:space="0"/>
              <w:left w:val="single" w:color="auto" w:sz="4" w:space="0"/>
              <w:bottom w:val="single" w:color="auto" w:sz="4" w:space="0"/>
              <w:right w:val="single" w:color="auto" w:sz="4" w:space="0"/>
            </w:tcBorders>
            <w:vAlign w:val="center"/>
          </w:tcPr>
          <w:p w14:paraId="71C4F153">
            <w:pPr>
              <w:widowControl/>
              <w:adjustRightInd w:val="0"/>
              <w:snapToGrid w:val="0"/>
              <w:spacing w:line="360" w:lineRule="auto"/>
              <w:textAlignment w:val="center"/>
              <w:rPr>
                <w:rFonts w:hint="eastAsia" w:ascii="宋体" w:hAnsi="宋体" w:eastAsia="宋体" w:cs="宋体"/>
                <w:sz w:val="24"/>
                <w:lang w:eastAsia="zh-CN"/>
              </w:rPr>
            </w:pPr>
            <w:r>
              <w:rPr>
                <w:rFonts w:hint="eastAsia" w:ascii="宋体" w:hAnsi="宋体" w:eastAsia="宋体" w:cs="宋体"/>
                <w:sz w:val="24"/>
              </w:rPr>
              <w:t>电梯</w:t>
            </w:r>
            <w:r>
              <w:rPr>
                <w:rFonts w:hint="eastAsia" w:ascii="宋体" w:hAnsi="宋体" w:eastAsia="宋体" w:cs="宋体"/>
                <w:sz w:val="24"/>
                <w:lang w:eastAsia="zh-CN"/>
              </w:rPr>
              <w:t>维护保养</w:t>
            </w:r>
          </w:p>
        </w:tc>
        <w:tc>
          <w:tcPr>
            <w:tcW w:w="2705" w:type="dxa"/>
            <w:tcBorders>
              <w:top w:val="single" w:color="auto" w:sz="4" w:space="0"/>
              <w:left w:val="single" w:color="auto" w:sz="4" w:space="0"/>
              <w:bottom w:val="single" w:color="auto" w:sz="4" w:space="0"/>
              <w:right w:val="single" w:color="auto" w:sz="4" w:space="0"/>
            </w:tcBorders>
            <w:vAlign w:val="center"/>
          </w:tcPr>
          <w:p w14:paraId="75B5C608">
            <w:pPr>
              <w:adjustRightInd w:val="0"/>
              <w:snapToGrid w:val="0"/>
              <w:spacing w:line="360" w:lineRule="auto"/>
              <w:rPr>
                <w:rFonts w:hint="eastAsia" w:eastAsiaTheme="minorEastAsia"/>
                <w:lang w:eastAsia="zh-CN"/>
              </w:rPr>
            </w:pPr>
            <w:r>
              <w:rPr>
                <w:rFonts w:hint="eastAsia" w:asciiTheme="minorHAnsi" w:hAnsiTheme="minorHAnsi" w:eastAsiaTheme="minorEastAsia" w:cstheme="minorBidi"/>
                <w:sz w:val="21"/>
                <w:szCs w:val="24"/>
              </w:rPr>
              <w:t>具</w:t>
            </w:r>
            <w:r>
              <w:rPr>
                <w:rFonts w:hint="eastAsia" w:cstheme="minorBidi"/>
                <w:sz w:val="21"/>
                <w:szCs w:val="24"/>
                <w:lang w:eastAsia="zh-CN"/>
              </w:rPr>
              <w:t>备</w:t>
            </w:r>
            <w:r>
              <w:rPr>
                <w:rFonts w:hint="eastAsia" w:asciiTheme="minorHAnsi" w:hAnsiTheme="minorHAnsi" w:eastAsiaTheme="minorEastAsia" w:cstheme="minorBidi"/>
                <w:sz w:val="21"/>
                <w:szCs w:val="24"/>
                <w:lang w:eastAsia="zh-CN"/>
              </w:rPr>
              <w:t>有效期内的</w:t>
            </w:r>
            <w:r>
              <w:rPr>
                <w:rFonts w:hint="eastAsia" w:asciiTheme="minorHAnsi" w:hAnsiTheme="minorHAnsi" w:eastAsiaTheme="minorEastAsia" w:cstheme="minorBidi"/>
                <w:sz w:val="21"/>
                <w:szCs w:val="24"/>
              </w:rPr>
              <w:t>《</w:t>
            </w:r>
            <w:r>
              <w:rPr>
                <w:rFonts w:hint="eastAsia" w:cstheme="minorBidi"/>
                <w:sz w:val="21"/>
                <w:szCs w:val="24"/>
                <w:lang w:eastAsia="zh-CN"/>
              </w:rPr>
              <w:t>中华人民共和国</w:t>
            </w:r>
            <w:r>
              <w:rPr>
                <w:rFonts w:hint="eastAsia" w:asciiTheme="minorHAnsi" w:hAnsiTheme="minorHAnsi" w:eastAsiaTheme="minorEastAsia" w:cstheme="minorBidi"/>
                <w:sz w:val="21"/>
                <w:szCs w:val="24"/>
              </w:rPr>
              <w:t>特种设备制造许可证》</w:t>
            </w:r>
            <w:r>
              <w:rPr>
                <w:rFonts w:hint="eastAsia" w:cstheme="minorBidi"/>
                <w:sz w:val="21"/>
                <w:szCs w:val="24"/>
                <w:lang w:eastAsia="zh-CN"/>
              </w:rPr>
              <w:t>（电梯）或</w:t>
            </w:r>
            <w:r>
              <w:rPr>
                <w:rFonts w:hint="eastAsia" w:asciiTheme="minorHAnsi" w:hAnsiTheme="minorHAnsi" w:eastAsiaTheme="minorEastAsia" w:cstheme="minorBidi"/>
                <w:sz w:val="21"/>
                <w:szCs w:val="24"/>
              </w:rPr>
              <w:t>《</w:t>
            </w:r>
            <w:r>
              <w:rPr>
                <w:rFonts w:hint="eastAsia" w:cstheme="minorBidi"/>
                <w:sz w:val="21"/>
                <w:szCs w:val="24"/>
                <w:lang w:eastAsia="zh-CN"/>
              </w:rPr>
              <w:t>中华人民共和国</w:t>
            </w:r>
            <w:r>
              <w:rPr>
                <w:rFonts w:hint="eastAsia" w:asciiTheme="minorHAnsi" w:hAnsiTheme="minorHAnsi" w:eastAsiaTheme="minorEastAsia" w:cstheme="minorBidi"/>
                <w:sz w:val="21"/>
                <w:szCs w:val="24"/>
              </w:rPr>
              <w:t>特种设备</w:t>
            </w:r>
            <w:r>
              <w:rPr>
                <w:rFonts w:hint="eastAsia" w:asciiTheme="minorHAnsi" w:hAnsiTheme="minorHAnsi" w:eastAsiaTheme="minorEastAsia" w:cstheme="minorBidi"/>
                <w:sz w:val="21"/>
                <w:szCs w:val="24"/>
                <w:lang w:eastAsia="zh-CN"/>
              </w:rPr>
              <w:t>生产</w:t>
            </w:r>
            <w:r>
              <w:rPr>
                <w:rFonts w:hint="eastAsia" w:asciiTheme="minorHAnsi" w:hAnsiTheme="minorHAnsi" w:eastAsiaTheme="minorEastAsia" w:cstheme="minorBidi"/>
                <w:sz w:val="21"/>
                <w:szCs w:val="24"/>
              </w:rPr>
              <w:t>许可证》（</w:t>
            </w:r>
            <w:r>
              <w:rPr>
                <w:rFonts w:hint="eastAsia" w:cstheme="minorBidi"/>
                <w:sz w:val="21"/>
                <w:szCs w:val="24"/>
                <w:lang w:eastAsia="zh-CN"/>
              </w:rPr>
              <w:t>电梯制造</w:t>
            </w:r>
            <w:r>
              <w:rPr>
                <w:rFonts w:hint="eastAsia" w:asciiTheme="minorHAnsi" w:hAnsiTheme="minorHAnsi" w:eastAsiaTheme="minorEastAsia" w:cstheme="minorBidi"/>
                <w:sz w:val="21"/>
                <w:szCs w:val="24"/>
              </w:rPr>
              <w:t>）</w:t>
            </w:r>
            <w:r>
              <w:rPr>
                <w:rFonts w:hint="eastAsia" w:cstheme="minorBidi"/>
                <w:sz w:val="21"/>
                <w:szCs w:val="24"/>
                <w:lang w:eastAsia="zh-CN"/>
              </w:rPr>
              <w:t>或</w:t>
            </w:r>
            <w:r>
              <w:rPr>
                <w:rFonts w:hint="eastAsia" w:asciiTheme="minorHAnsi" w:hAnsiTheme="minorHAnsi" w:eastAsiaTheme="minorEastAsia" w:cstheme="minorBidi"/>
                <w:sz w:val="21"/>
                <w:szCs w:val="24"/>
              </w:rPr>
              <w:t>《</w:t>
            </w:r>
            <w:r>
              <w:rPr>
                <w:rFonts w:hint="eastAsia" w:cstheme="minorBidi"/>
                <w:sz w:val="21"/>
                <w:szCs w:val="24"/>
                <w:lang w:eastAsia="zh-CN"/>
              </w:rPr>
              <w:t>中华人民共和国</w:t>
            </w:r>
            <w:r>
              <w:rPr>
                <w:rFonts w:hint="eastAsia" w:asciiTheme="minorHAnsi" w:hAnsiTheme="minorHAnsi" w:eastAsiaTheme="minorEastAsia" w:cstheme="minorBidi"/>
                <w:sz w:val="21"/>
                <w:szCs w:val="24"/>
              </w:rPr>
              <w:t>特种设备安装改造维修许可证》（</w:t>
            </w:r>
            <w:r>
              <w:rPr>
                <w:rFonts w:hint="eastAsia" w:cstheme="minorBidi"/>
                <w:sz w:val="21"/>
                <w:szCs w:val="24"/>
                <w:lang w:eastAsia="zh-CN"/>
              </w:rPr>
              <w:t>电梯</w:t>
            </w:r>
            <w:r>
              <w:rPr>
                <w:rFonts w:hint="eastAsia" w:asciiTheme="minorHAnsi" w:hAnsiTheme="minorHAnsi" w:eastAsiaTheme="minorEastAsia" w:cstheme="minorBidi"/>
                <w:sz w:val="21"/>
                <w:szCs w:val="24"/>
              </w:rPr>
              <w:t>）</w:t>
            </w:r>
          </w:p>
          <w:p w14:paraId="68C1DF3D">
            <w:pPr>
              <w:pStyle w:val="2"/>
              <w:rPr>
                <w:rFonts w:hint="eastAsia"/>
                <w:lang w:eastAsia="zh-CN"/>
              </w:rPr>
            </w:pPr>
          </w:p>
          <w:p w14:paraId="5F5E6B19">
            <w:pPr>
              <w:pStyle w:val="2"/>
            </w:pPr>
          </w:p>
        </w:tc>
        <w:tc>
          <w:tcPr>
            <w:tcW w:w="895" w:type="dxa"/>
            <w:tcBorders>
              <w:top w:val="single" w:color="auto" w:sz="4" w:space="0"/>
              <w:left w:val="single" w:color="auto" w:sz="4" w:space="0"/>
              <w:bottom w:val="single" w:color="auto" w:sz="4" w:space="0"/>
              <w:right w:val="single" w:color="auto" w:sz="4" w:space="0"/>
            </w:tcBorders>
            <w:vAlign w:val="center"/>
          </w:tcPr>
          <w:p w14:paraId="17FDF76E">
            <w:pPr>
              <w:widowControl/>
              <w:adjustRightInd w:val="0"/>
              <w:snapToGrid w:val="0"/>
              <w:spacing w:line="360" w:lineRule="auto"/>
              <w:ind w:firstLine="480" w:firstLineChars="200"/>
              <w:jc w:val="center"/>
              <w:textAlignment w:val="center"/>
              <w:rPr>
                <w:rFonts w:ascii="宋体" w:hAnsi="宋体" w:eastAsia="宋体" w:cs="宋体"/>
                <w:sz w:val="24"/>
              </w:rPr>
            </w:pPr>
          </w:p>
        </w:tc>
        <w:tc>
          <w:tcPr>
            <w:tcW w:w="1066" w:type="dxa"/>
            <w:tcBorders>
              <w:top w:val="single" w:color="auto" w:sz="4" w:space="0"/>
              <w:left w:val="single" w:color="auto" w:sz="4" w:space="0"/>
              <w:bottom w:val="single" w:color="auto" w:sz="4" w:space="0"/>
              <w:right w:val="single" w:color="auto" w:sz="4" w:space="0"/>
            </w:tcBorders>
            <w:vAlign w:val="center"/>
          </w:tcPr>
          <w:p w14:paraId="7351D382">
            <w:pPr>
              <w:widowControl/>
              <w:adjustRightInd w:val="0"/>
              <w:snapToGrid w:val="0"/>
              <w:spacing w:line="360" w:lineRule="auto"/>
              <w:ind w:firstLine="480" w:firstLineChars="200"/>
              <w:jc w:val="center"/>
              <w:textAlignment w:val="center"/>
              <w:rPr>
                <w:rFonts w:ascii="宋体" w:hAnsi="宋体" w:eastAsia="宋体" w:cs="宋体"/>
                <w:sz w:val="24"/>
              </w:rPr>
            </w:pPr>
          </w:p>
        </w:tc>
        <w:tc>
          <w:tcPr>
            <w:tcW w:w="2678" w:type="dxa"/>
            <w:vMerge w:val="restart"/>
            <w:tcBorders>
              <w:top w:val="single" w:color="auto" w:sz="4" w:space="0"/>
              <w:left w:val="single" w:color="auto" w:sz="4" w:space="0"/>
              <w:right w:val="single" w:color="auto" w:sz="4" w:space="0"/>
            </w:tcBorders>
            <w:vAlign w:val="center"/>
          </w:tcPr>
          <w:p w14:paraId="2DDC2E2D"/>
          <w:p w14:paraId="61259C5D"/>
          <w:p w14:paraId="76E452AF"/>
          <w:p w14:paraId="047FD1E7"/>
          <w:p w14:paraId="26782C11">
            <w:pPr>
              <w:widowControl/>
              <w:adjustRightInd w:val="0"/>
              <w:snapToGrid w:val="0"/>
              <w:spacing w:line="360" w:lineRule="auto"/>
              <w:jc w:val="left"/>
              <w:textAlignment w:val="center"/>
              <w:rPr>
                <w:rFonts w:eastAsia="宋体"/>
                <w:sz w:val="24"/>
              </w:rPr>
            </w:pPr>
            <w:r>
              <w:rPr>
                <w:rFonts w:hint="eastAsia"/>
                <w:sz w:val="24"/>
              </w:rPr>
              <w:t>外墙清洗单位：原要求《高空外墙清洗服务企业资质证书》，</w:t>
            </w:r>
            <w:r>
              <w:rPr>
                <w:rFonts w:hint="eastAsia" w:ascii="宋体" w:hAnsi="宋体" w:eastAsia="宋体" w:cs="宋体"/>
                <w:sz w:val="24"/>
              </w:rPr>
              <w:t>已取消的行政许可事项，不宜使用。</w:t>
            </w:r>
            <w:r>
              <w:rPr>
                <w:sz w:val="24"/>
              </w:rPr>
              <w:t>......</w:t>
            </w:r>
          </w:p>
        </w:tc>
      </w:tr>
      <w:tr w14:paraId="7C6D9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6" w:hRule="atLeast"/>
          <w:jc w:val="center"/>
        </w:trPr>
        <w:tc>
          <w:tcPr>
            <w:tcW w:w="1380" w:type="dxa"/>
            <w:tcBorders>
              <w:top w:val="single" w:color="auto" w:sz="4" w:space="0"/>
              <w:left w:val="single" w:color="auto" w:sz="4" w:space="0"/>
              <w:bottom w:val="single" w:color="auto" w:sz="4" w:space="0"/>
              <w:right w:val="single" w:color="auto" w:sz="4" w:space="0"/>
            </w:tcBorders>
            <w:vAlign w:val="center"/>
          </w:tcPr>
          <w:p w14:paraId="4593F291">
            <w:pPr>
              <w:widowControl/>
              <w:adjustRightInd w:val="0"/>
              <w:snapToGrid w:val="0"/>
              <w:spacing w:line="360" w:lineRule="auto"/>
              <w:textAlignment w:val="center"/>
              <w:rPr>
                <w:rFonts w:ascii="宋体" w:hAnsi="宋体" w:eastAsia="宋体" w:cs="宋体"/>
                <w:sz w:val="24"/>
              </w:rPr>
            </w:pPr>
            <w:r>
              <w:rPr>
                <w:rFonts w:hint="eastAsia" w:ascii="宋体" w:hAnsi="宋体" w:eastAsia="宋体" w:cs="宋体"/>
                <w:sz w:val="24"/>
              </w:rPr>
              <w:t>机械车库维</w:t>
            </w:r>
            <w:r>
              <w:rPr>
                <w:rFonts w:hint="eastAsia" w:ascii="宋体" w:hAnsi="宋体" w:eastAsia="宋体" w:cs="宋体"/>
                <w:sz w:val="24"/>
                <w:lang w:eastAsia="zh-CN"/>
              </w:rPr>
              <w:t>护</w:t>
            </w:r>
            <w:r>
              <w:rPr>
                <w:rFonts w:hint="eastAsia" w:ascii="宋体" w:hAnsi="宋体" w:eastAsia="宋体" w:cs="宋体"/>
                <w:sz w:val="24"/>
              </w:rPr>
              <w:t>保养</w:t>
            </w:r>
          </w:p>
        </w:tc>
        <w:tc>
          <w:tcPr>
            <w:tcW w:w="2705" w:type="dxa"/>
            <w:tcBorders>
              <w:top w:val="single" w:color="auto" w:sz="4" w:space="0"/>
              <w:left w:val="single" w:color="auto" w:sz="4" w:space="0"/>
              <w:bottom w:val="single" w:color="auto" w:sz="4" w:space="0"/>
              <w:right w:val="single" w:color="auto" w:sz="4" w:space="0"/>
            </w:tcBorders>
            <w:vAlign w:val="center"/>
          </w:tcPr>
          <w:p w14:paraId="1F9EA9D9">
            <w:pPr>
              <w:adjustRightInd w:val="0"/>
              <w:snapToGrid w:val="0"/>
              <w:spacing w:line="360" w:lineRule="auto"/>
              <w:rPr>
                <w:rFonts w:hint="eastAsia" w:eastAsiaTheme="minorEastAsia"/>
                <w:lang w:eastAsia="zh-CN"/>
              </w:rPr>
            </w:pPr>
            <w:r>
              <w:rPr>
                <w:rFonts w:hint="eastAsia" w:asciiTheme="minorHAnsi" w:hAnsiTheme="minorHAnsi" w:eastAsiaTheme="minorEastAsia" w:cstheme="minorBidi"/>
                <w:sz w:val="21"/>
                <w:szCs w:val="24"/>
              </w:rPr>
              <w:t>具</w:t>
            </w:r>
            <w:r>
              <w:rPr>
                <w:rFonts w:hint="eastAsia" w:cstheme="minorBidi"/>
                <w:sz w:val="21"/>
                <w:szCs w:val="24"/>
                <w:lang w:eastAsia="zh-CN"/>
              </w:rPr>
              <w:t>备</w:t>
            </w:r>
            <w:r>
              <w:rPr>
                <w:rFonts w:hint="eastAsia" w:asciiTheme="minorHAnsi" w:hAnsiTheme="minorHAnsi" w:eastAsiaTheme="minorEastAsia" w:cstheme="minorBidi"/>
                <w:sz w:val="21"/>
                <w:szCs w:val="24"/>
                <w:lang w:eastAsia="zh-CN"/>
              </w:rPr>
              <w:t>有效期内的</w:t>
            </w:r>
            <w:r>
              <w:rPr>
                <w:rFonts w:hint="eastAsia" w:asciiTheme="minorHAnsi" w:hAnsiTheme="minorHAnsi" w:eastAsiaTheme="minorEastAsia" w:cstheme="minorBidi"/>
                <w:sz w:val="21"/>
                <w:szCs w:val="24"/>
              </w:rPr>
              <w:t>《</w:t>
            </w:r>
            <w:r>
              <w:rPr>
                <w:rFonts w:hint="eastAsia" w:cstheme="minorBidi"/>
                <w:sz w:val="21"/>
                <w:szCs w:val="24"/>
                <w:lang w:eastAsia="zh-CN"/>
              </w:rPr>
              <w:t>中华人民共和国</w:t>
            </w:r>
            <w:r>
              <w:rPr>
                <w:rFonts w:hint="eastAsia" w:asciiTheme="minorHAnsi" w:hAnsiTheme="minorHAnsi" w:eastAsiaTheme="minorEastAsia" w:cstheme="minorBidi"/>
                <w:sz w:val="21"/>
                <w:szCs w:val="24"/>
              </w:rPr>
              <w:t>特种设备制造许可证》（机械式停车设备）</w:t>
            </w:r>
            <w:r>
              <w:rPr>
                <w:rFonts w:hint="eastAsia" w:cstheme="minorBidi"/>
                <w:sz w:val="21"/>
                <w:szCs w:val="24"/>
                <w:lang w:eastAsia="zh-CN"/>
              </w:rPr>
              <w:t>或</w:t>
            </w:r>
            <w:r>
              <w:rPr>
                <w:rFonts w:hint="eastAsia" w:asciiTheme="minorHAnsi" w:hAnsiTheme="minorHAnsi" w:eastAsiaTheme="minorEastAsia" w:cstheme="minorBidi"/>
                <w:sz w:val="21"/>
                <w:szCs w:val="24"/>
              </w:rPr>
              <w:t>《</w:t>
            </w:r>
            <w:r>
              <w:rPr>
                <w:rFonts w:hint="eastAsia" w:cstheme="minorBidi"/>
                <w:sz w:val="21"/>
                <w:szCs w:val="24"/>
                <w:lang w:eastAsia="zh-CN"/>
              </w:rPr>
              <w:t>中华人民共和国</w:t>
            </w:r>
            <w:r>
              <w:rPr>
                <w:rFonts w:hint="eastAsia" w:asciiTheme="minorHAnsi" w:hAnsiTheme="minorHAnsi" w:eastAsiaTheme="minorEastAsia" w:cstheme="minorBidi"/>
                <w:sz w:val="21"/>
                <w:szCs w:val="24"/>
              </w:rPr>
              <w:t>特种设备</w:t>
            </w:r>
            <w:r>
              <w:rPr>
                <w:rFonts w:hint="eastAsia" w:asciiTheme="minorHAnsi" w:hAnsiTheme="minorHAnsi" w:eastAsiaTheme="minorEastAsia" w:cstheme="minorBidi"/>
                <w:sz w:val="21"/>
                <w:szCs w:val="24"/>
                <w:lang w:eastAsia="zh-CN"/>
              </w:rPr>
              <w:t>生产</w:t>
            </w:r>
            <w:r>
              <w:rPr>
                <w:rFonts w:hint="eastAsia" w:asciiTheme="minorHAnsi" w:hAnsiTheme="minorHAnsi" w:eastAsiaTheme="minorEastAsia" w:cstheme="minorBidi"/>
                <w:sz w:val="21"/>
                <w:szCs w:val="24"/>
              </w:rPr>
              <w:t>许可证》（机械式停车设备）</w:t>
            </w:r>
            <w:r>
              <w:rPr>
                <w:rFonts w:hint="eastAsia" w:cstheme="minorBidi"/>
                <w:sz w:val="21"/>
                <w:szCs w:val="24"/>
                <w:lang w:eastAsia="zh-CN"/>
              </w:rPr>
              <w:t>或</w:t>
            </w:r>
            <w:r>
              <w:rPr>
                <w:rFonts w:hint="eastAsia" w:asciiTheme="minorHAnsi" w:hAnsiTheme="minorHAnsi" w:eastAsiaTheme="minorEastAsia" w:cstheme="minorBidi"/>
                <w:sz w:val="21"/>
                <w:szCs w:val="24"/>
              </w:rPr>
              <w:t>《</w:t>
            </w:r>
            <w:r>
              <w:rPr>
                <w:rFonts w:hint="eastAsia" w:cstheme="minorBidi"/>
                <w:sz w:val="21"/>
                <w:szCs w:val="24"/>
                <w:lang w:eastAsia="zh-CN"/>
              </w:rPr>
              <w:t>中华人民共和国</w:t>
            </w:r>
            <w:r>
              <w:rPr>
                <w:rFonts w:hint="eastAsia" w:asciiTheme="minorHAnsi" w:hAnsiTheme="minorHAnsi" w:eastAsiaTheme="minorEastAsia" w:cstheme="minorBidi"/>
                <w:sz w:val="21"/>
                <w:szCs w:val="24"/>
              </w:rPr>
              <w:t>特种设备安装改造维修许可证》（机械停车设备）</w:t>
            </w:r>
          </w:p>
          <w:p w14:paraId="68D42DD3">
            <w:pPr>
              <w:pStyle w:val="2"/>
              <w:rPr>
                <w:rFonts w:hint="eastAsia"/>
              </w:rPr>
            </w:pPr>
          </w:p>
          <w:p w14:paraId="4F3E65DC">
            <w:pPr>
              <w:pStyle w:val="2"/>
            </w:pPr>
          </w:p>
        </w:tc>
        <w:tc>
          <w:tcPr>
            <w:tcW w:w="895" w:type="dxa"/>
            <w:tcBorders>
              <w:top w:val="single" w:color="auto" w:sz="4" w:space="0"/>
              <w:left w:val="single" w:color="auto" w:sz="4" w:space="0"/>
              <w:bottom w:val="single" w:color="auto" w:sz="4" w:space="0"/>
              <w:right w:val="single" w:color="auto" w:sz="4" w:space="0"/>
            </w:tcBorders>
            <w:vAlign w:val="center"/>
          </w:tcPr>
          <w:p w14:paraId="091DA0D2">
            <w:pPr>
              <w:widowControl/>
              <w:adjustRightInd w:val="0"/>
              <w:snapToGrid w:val="0"/>
              <w:spacing w:line="360" w:lineRule="auto"/>
              <w:ind w:firstLine="480" w:firstLineChars="200"/>
              <w:jc w:val="center"/>
              <w:textAlignment w:val="center"/>
              <w:rPr>
                <w:rFonts w:ascii="宋体" w:hAnsi="宋体" w:eastAsia="宋体" w:cs="宋体"/>
                <w:sz w:val="24"/>
              </w:rPr>
            </w:pPr>
          </w:p>
        </w:tc>
        <w:tc>
          <w:tcPr>
            <w:tcW w:w="1066" w:type="dxa"/>
            <w:tcBorders>
              <w:top w:val="single" w:color="auto" w:sz="4" w:space="0"/>
              <w:left w:val="single" w:color="auto" w:sz="4" w:space="0"/>
              <w:bottom w:val="single" w:color="auto" w:sz="4" w:space="0"/>
              <w:right w:val="single" w:color="auto" w:sz="4" w:space="0"/>
            </w:tcBorders>
            <w:vAlign w:val="center"/>
          </w:tcPr>
          <w:p w14:paraId="6C72A661">
            <w:pPr>
              <w:widowControl/>
              <w:adjustRightInd w:val="0"/>
              <w:snapToGrid w:val="0"/>
              <w:spacing w:line="360" w:lineRule="auto"/>
              <w:ind w:firstLine="480" w:firstLineChars="200"/>
              <w:jc w:val="center"/>
              <w:textAlignment w:val="center"/>
              <w:rPr>
                <w:rFonts w:ascii="宋体" w:hAnsi="宋体" w:eastAsia="宋体" w:cs="宋体"/>
                <w:sz w:val="24"/>
              </w:rPr>
            </w:pPr>
          </w:p>
        </w:tc>
        <w:tc>
          <w:tcPr>
            <w:tcW w:w="2678" w:type="dxa"/>
            <w:vMerge w:val="continue"/>
            <w:tcBorders>
              <w:left w:val="single" w:color="auto" w:sz="4" w:space="0"/>
              <w:right w:val="single" w:color="auto" w:sz="4" w:space="0"/>
            </w:tcBorders>
            <w:vAlign w:val="center"/>
          </w:tcPr>
          <w:p w14:paraId="69B6D979">
            <w:pPr>
              <w:widowControl/>
              <w:adjustRightInd w:val="0"/>
              <w:snapToGrid w:val="0"/>
              <w:spacing w:line="360" w:lineRule="auto"/>
              <w:ind w:firstLine="480" w:firstLineChars="200"/>
              <w:jc w:val="center"/>
              <w:textAlignment w:val="center"/>
              <w:rPr>
                <w:rFonts w:ascii="宋体" w:hAnsi="宋体" w:eastAsia="宋体" w:cs="宋体"/>
                <w:sz w:val="24"/>
              </w:rPr>
            </w:pPr>
          </w:p>
        </w:tc>
      </w:tr>
      <w:tr w14:paraId="19957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0" w:type="dxa"/>
            <w:tcBorders>
              <w:top w:val="single" w:color="auto" w:sz="4" w:space="0"/>
              <w:left w:val="single" w:color="auto" w:sz="4" w:space="0"/>
              <w:bottom w:val="single" w:color="auto" w:sz="4" w:space="0"/>
              <w:right w:val="single" w:color="auto" w:sz="4" w:space="0"/>
            </w:tcBorders>
            <w:vAlign w:val="center"/>
          </w:tcPr>
          <w:p w14:paraId="27EB64EF">
            <w:pPr>
              <w:widowControl/>
              <w:adjustRightInd w:val="0"/>
              <w:snapToGrid w:val="0"/>
              <w:spacing w:line="360" w:lineRule="auto"/>
              <w:textAlignment w:val="center"/>
              <w:rPr>
                <w:rFonts w:hint="eastAsia" w:ascii="宋体" w:hAnsi="宋体" w:eastAsia="宋体" w:cs="宋体"/>
                <w:sz w:val="24"/>
                <w:lang w:eastAsia="zh-CN"/>
              </w:rPr>
            </w:pPr>
            <w:r>
              <w:rPr>
                <w:rFonts w:ascii="宋体" w:hAnsi="宋体" w:eastAsia="宋体" w:cs="宋体"/>
                <w:sz w:val="24"/>
                <w:szCs w:val="24"/>
              </w:rPr>
              <w:t>输电、供电、受电电力设施的安装、维修和试验</w:t>
            </w:r>
          </w:p>
        </w:tc>
        <w:tc>
          <w:tcPr>
            <w:tcW w:w="2705" w:type="dxa"/>
            <w:tcBorders>
              <w:top w:val="single" w:color="auto" w:sz="4" w:space="0"/>
              <w:left w:val="single" w:color="auto" w:sz="4" w:space="0"/>
              <w:bottom w:val="single" w:color="auto" w:sz="4" w:space="0"/>
              <w:right w:val="single" w:color="auto" w:sz="4" w:space="0"/>
            </w:tcBorders>
            <w:vAlign w:val="center"/>
          </w:tcPr>
          <w:p w14:paraId="2857A1DC">
            <w:pPr>
              <w:adjustRightInd w:val="0"/>
              <w:snapToGrid w:val="0"/>
              <w:spacing w:line="360" w:lineRule="auto"/>
              <w:ind w:firstLine="480" w:firstLineChars="200"/>
              <w:jc w:val="center"/>
              <w:rPr>
                <w:rFonts w:hint="eastAsia" w:ascii="宋体" w:hAnsi="宋体" w:eastAsia="宋体" w:cs="宋体"/>
                <w:sz w:val="24"/>
                <w:lang w:eastAsia="zh-CN"/>
              </w:rPr>
            </w:pPr>
            <w:r>
              <w:rPr>
                <w:rFonts w:hint="eastAsia" w:ascii="宋体" w:hAnsi="宋体" w:eastAsia="宋体" w:cs="宋体"/>
                <w:sz w:val="24"/>
                <w:lang w:eastAsia="zh-CN"/>
              </w:rPr>
              <w:t>具备有效期内的《承装（修、试）电力设施许可证》</w:t>
            </w:r>
          </w:p>
        </w:tc>
        <w:tc>
          <w:tcPr>
            <w:tcW w:w="895" w:type="dxa"/>
            <w:tcBorders>
              <w:top w:val="single" w:color="auto" w:sz="4" w:space="0"/>
              <w:left w:val="single" w:color="auto" w:sz="4" w:space="0"/>
              <w:bottom w:val="single" w:color="auto" w:sz="4" w:space="0"/>
              <w:right w:val="single" w:color="auto" w:sz="4" w:space="0"/>
            </w:tcBorders>
            <w:vAlign w:val="center"/>
          </w:tcPr>
          <w:p w14:paraId="1147CF69">
            <w:pPr>
              <w:widowControl/>
              <w:adjustRightInd w:val="0"/>
              <w:snapToGrid w:val="0"/>
              <w:spacing w:line="360" w:lineRule="auto"/>
              <w:ind w:firstLine="480" w:firstLineChars="200"/>
              <w:jc w:val="center"/>
              <w:textAlignment w:val="center"/>
              <w:rPr>
                <w:rFonts w:ascii="宋体" w:hAnsi="宋体" w:eastAsia="宋体" w:cs="宋体"/>
                <w:sz w:val="24"/>
              </w:rPr>
            </w:pPr>
          </w:p>
        </w:tc>
        <w:tc>
          <w:tcPr>
            <w:tcW w:w="1066" w:type="dxa"/>
            <w:tcBorders>
              <w:top w:val="single" w:color="auto" w:sz="4" w:space="0"/>
              <w:left w:val="single" w:color="auto" w:sz="4" w:space="0"/>
              <w:bottom w:val="single" w:color="auto" w:sz="4" w:space="0"/>
              <w:right w:val="single" w:color="auto" w:sz="4" w:space="0"/>
            </w:tcBorders>
            <w:vAlign w:val="center"/>
          </w:tcPr>
          <w:p w14:paraId="040DD25A">
            <w:pPr>
              <w:widowControl/>
              <w:adjustRightInd w:val="0"/>
              <w:snapToGrid w:val="0"/>
              <w:spacing w:line="360" w:lineRule="auto"/>
              <w:ind w:firstLine="480" w:firstLineChars="200"/>
              <w:jc w:val="center"/>
              <w:textAlignment w:val="center"/>
              <w:rPr>
                <w:rFonts w:ascii="宋体" w:hAnsi="宋体" w:eastAsia="宋体" w:cs="宋体"/>
                <w:sz w:val="24"/>
              </w:rPr>
            </w:pPr>
          </w:p>
        </w:tc>
        <w:tc>
          <w:tcPr>
            <w:tcW w:w="2678" w:type="dxa"/>
            <w:vMerge w:val="continue"/>
            <w:tcBorders>
              <w:left w:val="single" w:color="auto" w:sz="4" w:space="0"/>
              <w:right w:val="single" w:color="auto" w:sz="4" w:space="0"/>
            </w:tcBorders>
            <w:vAlign w:val="center"/>
          </w:tcPr>
          <w:p w14:paraId="1AEAD649">
            <w:pPr>
              <w:widowControl/>
              <w:adjustRightInd w:val="0"/>
              <w:snapToGrid w:val="0"/>
              <w:spacing w:line="360" w:lineRule="auto"/>
              <w:ind w:firstLine="480" w:firstLineChars="200"/>
              <w:jc w:val="left"/>
              <w:textAlignment w:val="center"/>
              <w:rPr>
                <w:rFonts w:eastAsia="宋体"/>
                <w:sz w:val="24"/>
              </w:rPr>
            </w:pPr>
          </w:p>
        </w:tc>
      </w:tr>
      <w:tr w14:paraId="4BE58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0" w:type="dxa"/>
            <w:tcBorders>
              <w:top w:val="single" w:color="auto" w:sz="4" w:space="0"/>
              <w:left w:val="single" w:color="auto" w:sz="4" w:space="0"/>
              <w:bottom w:val="single" w:color="auto" w:sz="4" w:space="0"/>
              <w:right w:val="single" w:color="auto" w:sz="4" w:space="0"/>
            </w:tcBorders>
            <w:vAlign w:val="center"/>
          </w:tcPr>
          <w:p w14:paraId="1042EAE9">
            <w:pPr>
              <w:widowControl/>
              <w:adjustRightInd w:val="0"/>
              <w:snapToGrid w:val="0"/>
              <w:spacing w:line="360" w:lineRule="auto"/>
              <w:textAlignment w:val="center"/>
              <w:rPr>
                <w:rFonts w:ascii="宋体" w:hAnsi="宋体" w:eastAsia="宋体" w:cs="宋体"/>
                <w:sz w:val="24"/>
              </w:rPr>
            </w:pPr>
            <w:r>
              <w:rPr>
                <w:rFonts w:hint="eastAsia" w:ascii="宋体" w:hAnsi="宋体" w:eastAsia="宋体" w:cs="宋体"/>
                <w:sz w:val="24"/>
              </w:rPr>
              <w:t>消防维保</w:t>
            </w:r>
          </w:p>
        </w:tc>
        <w:tc>
          <w:tcPr>
            <w:tcW w:w="2705" w:type="dxa"/>
            <w:tcBorders>
              <w:top w:val="single" w:color="auto" w:sz="4" w:space="0"/>
              <w:left w:val="single" w:color="auto" w:sz="4" w:space="0"/>
              <w:bottom w:val="single" w:color="auto" w:sz="4" w:space="0"/>
              <w:right w:val="single" w:color="auto" w:sz="4" w:space="0"/>
            </w:tcBorders>
            <w:vAlign w:val="center"/>
          </w:tcPr>
          <w:p w14:paraId="1A32AD66">
            <w:pPr>
              <w:adjustRightInd w:val="0"/>
              <w:snapToGrid w:val="0"/>
              <w:spacing w:line="360" w:lineRule="auto"/>
              <w:ind w:firstLine="480" w:firstLineChars="200"/>
              <w:jc w:val="center"/>
              <w:rPr>
                <w:rFonts w:ascii="宋体" w:hAnsi="宋体" w:eastAsia="宋体" w:cs="宋体"/>
                <w:sz w:val="24"/>
              </w:rPr>
            </w:pPr>
            <w:r>
              <w:rPr>
                <w:rFonts w:hint="eastAsia" w:ascii="宋体" w:hAnsi="宋体" w:eastAsia="宋体" w:cs="宋体"/>
                <w:sz w:val="24"/>
              </w:rPr>
              <w:t>无</w:t>
            </w:r>
          </w:p>
        </w:tc>
        <w:tc>
          <w:tcPr>
            <w:tcW w:w="895" w:type="dxa"/>
            <w:tcBorders>
              <w:top w:val="single" w:color="auto" w:sz="4" w:space="0"/>
              <w:left w:val="single" w:color="auto" w:sz="4" w:space="0"/>
              <w:bottom w:val="single" w:color="auto" w:sz="4" w:space="0"/>
              <w:right w:val="single" w:color="auto" w:sz="4" w:space="0"/>
            </w:tcBorders>
            <w:vAlign w:val="center"/>
          </w:tcPr>
          <w:p w14:paraId="58FBA737">
            <w:pPr>
              <w:widowControl/>
              <w:adjustRightInd w:val="0"/>
              <w:snapToGrid w:val="0"/>
              <w:spacing w:line="360" w:lineRule="auto"/>
              <w:ind w:firstLine="480" w:firstLineChars="200"/>
              <w:jc w:val="center"/>
              <w:textAlignment w:val="center"/>
              <w:rPr>
                <w:rFonts w:ascii="宋体" w:hAnsi="宋体" w:eastAsia="宋体" w:cs="宋体"/>
                <w:sz w:val="24"/>
              </w:rPr>
            </w:pPr>
          </w:p>
        </w:tc>
        <w:tc>
          <w:tcPr>
            <w:tcW w:w="1066" w:type="dxa"/>
            <w:tcBorders>
              <w:top w:val="single" w:color="auto" w:sz="4" w:space="0"/>
              <w:left w:val="single" w:color="auto" w:sz="4" w:space="0"/>
              <w:bottom w:val="single" w:color="auto" w:sz="4" w:space="0"/>
              <w:right w:val="single" w:color="auto" w:sz="4" w:space="0"/>
            </w:tcBorders>
            <w:vAlign w:val="center"/>
          </w:tcPr>
          <w:p w14:paraId="69E4F9B8">
            <w:pPr>
              <w:widowControl/>
              <w:adjustRightInd w:val="0"/>
              <w:snapToGrid w:val="0"/>
              <w:spacing w:line="360" w:lineRule="auto"/>
              <w:ind w:firstLine="480" w:firstLineChars="200"/>
              <w:jc w:val="center"/>
              <w:textAlignment w:val="center"/>
              <w:rPr>
                <w:rFonts w:ascii="宋体" w:hAnsi="宋体" w:eastAsia="宋体" w:cs="宋体"/>
                <w:sz w:val="24"/>
              </w:rPr>
            </w:pPr>
          </w:p>
        </w:tc>
        <w:tc>
          <w:tcPr>
            <w:tcW w:w="2678" w:type="dxa"/>
            <w:vMerge w:val="continue"/>
            <w:tcBorders>
              <w:left w:val="single" w:color="auto" w:sz="4" w:space="0"/>
              <w:right w:val="single" w:color="auto" w:sz="4" w:space="0"/>
            </w:tcBorders>
            <w:vAlign w:val="center"/>
          </w:tcPr>
          <w:p w14:paraId="11E0CEE7">
            <w:pPr>
              <w:widowControl/>
              <w:adjustRightInd w:val="0"/>
              <w:snapToGrid w:val="0"/>
              <w:spacing w:line="360" w:lineRule="auto"/>
              <w:ind w:firstLine="480" w:firstLineChars="200"/>
              <w:jc w:val="left"/>
              <w:textAlignment w:val="center"/>
              <w:rPr>
                <w:rFonts w:eastAsia="宋体"/>
                <w:sz w:val="24"/>
              </w:rPr>
            </w:pPr>
          </w:p>
        </w:tc>
      </w:tr>
      <w:tr w14:paraId="01190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0" w:type="dxa"/>
            <w:tcBorders>
              <w:top w:val="single" w:color="auto" w:sz="4" w:space="0"/>
              <w:left w:val="single" w:color="auto" w:sz="4" w:space="0"/>
              <w:bottom w:val="single" w:color="auto" w:sz="4" w:space="0"/>
              <w:right w:val="single" w:color="auto" w:sz="4" w:space="0"/>
            </w:tcBorders>
            <w:vAlign w:val="center"/>
          </w:tcPr>
          <w:p w14:paraId="789943D0">
            <w:pPr>
              <w:widowControl/>
              <w:adjustRightInd w:val="0"/>
              <w:snapToGrid w:val="0"/>
              <w:spacing w:line="360" w:lineRule="auto"/>
              <w:textAlignment w:val="center"/>
              <w:rPr>
                <w:rFonts w:ascii="宋体" w:hAnsi="宋体" w:eastAsia="宋体" w:cs="宋体"/>
                <w:sz w:val="24"/>
              </w:rPr>
            </w:pPr>
            <w:r>
              <w:rPr>
                <w:rFonts w:hint="eastAsia" w:ascii="宋体" w:hAnsi="宋体" w:eastAsia="宋体" w:cs="宋体"/>
                <w:sz w:val="24"/>
              </w:rPr>
              <w:t>外墙清洗</w:t>
            </w:r>
          </w:p>
        </w:tc>
        <w:tc>
          <w:tcPr>
            <w:tcW w:w="2705" w:type="dxa"/>
            <w:tcBorders>
              <w:top w:val="single" w:color="auto" w:sz="4" w:space="0"/>
              <w:left w:val="single" w:color="auto" w:sz="4" w:space="0"/>
              <w:bottom w:val="single" w:color="auto" w:sz="4" w:space="0"/>
              <w:right w:val="single" w:color="auto" w:sz="4" w:space="0"/>
            </w:tcBorders>
            <w:vAlign w:val="center"/>
          </w:tcPr>
          <w:p w14:paraId="22808C91">
            <w:pPr>
              <w:adjustRightInd w:val="0"/>
              <w:snapToGrid w:val="0"/>
              <w:spacing w:line="360" w:lineRule="auto"/>
              <w:ind w:firstLine="480" w:firstLineChars="200"/>
              <w:jc w:val="center"/>
              <w:rPr>
                <w:rFonts w:hint="eastAsia" w:ascii="宋体" w:hAnsi="宋体" w:eastAsia="宋体" w:cs="宋体"/>
                <w:sz w:val="24"/>
                <w:lang w:eastAsia="zh-CN"/>
              </w:rPr>
            </w:pPr>
            <w:r>
              <w:rPr>
                <w:rFonts w:hint="eastAsia" w:ascii="宋体" w:hAnsi="宋体" w:eastAsia="宋体" w:cs="宋体"/>
                <w:sz w:val="24"/>
                <w:lang w:eastAsia="zh-CN"/>
              </w:rPr>
              <w:t>高空外墙清洗具有《安全生产许可证》</w:t>
            </w:r>
          </w:p>
        </w:tc>
        <w:tc>
          <w:tcPr>
            <w:tcW w:w="895" w:type="dxa"/>
            <w:tcBorders>
              <w:top w:val="single" w:color="auto" w:sz="4" w:space="0"/>
              <w:left w:val="single" w:color="auto" w:sz="4" w:space="0"/>
              <w:bottom w:val="single" w:color="auto" w:sz="4" w:space="0"/>
              <w:right w:val="single" w:color="auto" w:sz="4" w:space="0"/>
            </w:tcBorders>
            <w:vAlign w:val="center"/>
          </w:tcPr>
          <w:p w14:paraId="301C607D">
            <w:pPr>
              <w:widowControl/>
              <w:adjustRightInd w:val="0"/>
              <w:snapToGrid w:val="0"/>
              <w:spacing w:line="360" w:lineRule="auto"/>
              <w:ind w:firstLine="480" w:firstLineChars="200"/>
              <w:jc w:val="center"/>
              <w:textAlignment w:val="center"/>
              <w:rPr>
                <w:rFonts w:ascii="宋体" w:hAnsi="宋体" w:eastAsia="宋体" w:cs="宋体"/>
                <w:sz w:val="24"/>
              </w:rPr>
            </w:pPr>
          </w:p>
        </w:tc>
        <w:tc>
          <w:tcPr>
            <w:tcW w:w="1066" w:type="dxa"/>
            <w:tcBorders>
              <w:top w:val="single" w:color="auto" w:sz="4" w:space="0"/>
              <w:left w:val="single" w:color="auto" w:sz="4" w:space="0"/>
              <w:bottom w:val="single" w:color="auto" w:sz="4" w:space="0"/>
              <w:right w:val="single" w:color="auto" w:sz="4" w:space="0"/>
            </w:tcBorders>
            <w:vAlign w:val="center"/>
          </w:tcPr>
          <w:p w14:paraId="3BE5E300">
            <w:pPr>
              <w:widowControl/>
              <w:adjustRightInd w:val="0"/>
              <w:snapToGrid w:val="0"/>
              <w:spacing w:line="360" w:lineRule="auto"/>
              <w:ind w:firstLine="480" w:firstLineChars="200"/>
              <w:jc w:val="center"/>
              <w:textAlignment w:val="center"/>
              <w:rPr>
                <w:rFonts w:ascii="宋体" w:hAnsi="宋体" w:eastAsia="宋体" w:cs="宋体"/>
                <w:sz w:val="24"/>
              </w:rPr>
            </w:pPr>
          </w:p>
        </w:tc>
        <w:tc>
          <w:tcPr>
            <w:tcW w:w="2678" w:type="dxa"/>
            <w:vMerge w:val="continue"/>
            <w:tcBorders>
              <w:left w:val="single" w:color="auto" w:sz="4" w:space="0"/>
              <w:right w:val="single" w:color="auto" w:sz="4" w:space="0"/>
            </w:tcBorders>
            <w:vAlign w:val="center"/>
          </w:tcPr>
          <w:p w14:paraId="422BEB52">
            <w:pPr>
              <w:widowControl/>
              <w:adjustRightInd w:val="0"/>
              <w:snapToGrid w:val="0"/>
              <w:spacing w:line="360" w:lineRule="auto"/>
              <w:ind w:firstLine="480" w:firstLineChars="200"/>
              <w:jc w:val="center"/>
              <w:textAlignment w:val="center"/>
              <w:rPr>
                <w:rFonts w:ascii="宋体" w:hAnsi="宋体" w:eastAsia="宋体" w:cs="宋体"/>
                <w:sz w:val="24"/>
              </w:rPr>
            </w:pPr>
          </w:p>
        </w:tc>
      </w:tr>
      <w:tr w14:paraId="57D96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0" w:type="dxa"/>
            <w:tcBorders>
              <w:top w:val="single" w:color="auto" w:sz="4" w:space="0"/>
              <w:left w:val="single" w:color="auto" w:sz="4" w:space="0"/>
              <w:bottom w:val="single" w:color="auto" w:sz="4" w:space="0"/>
              <w:right w:val="single" w:color="auto" w:sz="4" w:space="0"/>
            </w:tcBorders>
            <w:vAlign w:val="center"/>
          </w:tcPr>
          <w:p w14:paraId="31162F10">
            <w:pPr>
              <w:widowControl/>
              <w:adjustRightInd w:val="0"/>
              <w:snapToGrid w:val="0"/>
              <w:spacing w:line="360" w:lineRule="auto"/>
              <w:textAlignment w:val="center"/>
              <w:rPr>
                <w:rFonts w:ascii="宋体" w:hAnsi="宋体" w:eastAsia="宋体" w:cs="宋体"/>
                <w:sz w:val="24"/>
              </w:rPr>
            </w:pPr>
            <w:r>
              <w:rPr>
                <w:rFonts w:hint="eastAsia" w:ascii="宋体" w:hAnsi="宋体" w:eastAsia="宋体" w:cs="宋体"/>
                <w:sz w:val="24"/>
              </w:rPr>
              <w:t>化粪池清淘</w:t>
            </w:r>
          </w:p>
        </w:tc>
        <w:tc>
          <w:tcPr>
            <w:tcW w:w="2705" w:type="dxa"/>
            <w:tcBorders>
              <w:top w:val="single" w:color="auto" w:sz="4" w:space="0"/>
              <w:left w:val="single" w:color="auto" w:sz="4" w:space="0"/>
              <w:bottom w:val="single" w:color="auto" w:sz="4" w:space="0"/>
              <w:right w:val="single" w:color="auto" w:sz="4" w:space="0"/>
            </w:tcBorders>
            <w:vAlign w:val="center"/>
          </w:tcPr>
          <w:p w14:paraId="2A7D3187">
            <w:pPr>
              <w:adjustRightInd w:val="0"/>
              <w:snapToGrid w:val="0"/>
              <w:spacing w:line="360" w:lineRule="auto"/>
              <w:ind w:firstLine="480" w:firstLineChars="200"/>
              <w:jc w:val="center"/>
              <w:rPr>
                <w:rFonts w:ascii="宋体" w:hAnsi="宋体" w:eastAsia="宋体" w:cs="宋体"/>
                <w:sz w:val="24"/>
              </w:rPr>
            </w:pPr>
            <w:r>
              <w:rPr>
                <w:rFonts w:hint="eastAsia" w:ascii="宋体" w:hAnsi="宋体" w:eastAsia="宋体" w:cs="宋体"/>
                <w:sz w:val="24"/>
              </w:rPr>
              <w:t>无</w:t>
            </w:r>
          </w:p>
        </w:tc>
        <w:tc>
          <w:tcPr>
            <w:tcW w:w="895" w:type="dxa"/>
            <w:tcBorders>
              <w:top w:val="single" w:color="auto" w:sz="4" w:space="0"/>
              <w:left w:val="single" w:color="auto" w:sz="4" w:space="0"/>
              <w:bottom w:val="single" w:color="auto" w:sz="4" w:space="0"/>
              <w:right w:val="single" w:color="auto" w:sz="4" w:space="0"/>
            </w:tcBorders>
            <w:vAlign w:val="center"/>
          </w:tcPr>
          <w:p w14:paraId="45AD1629">
            <w:pPr>
              <w:widowControl/>
              <w:adjustRightInd w:val="0"/>
              <w:snapToGrid w:val="0"/>
              <w:spacing w:line="360" w:lineRule="auto"/>
              <w:ind w:firstLine="480" w:firstLineChars="200"/>
              <w:jc w:val="center"/>
              <w:textAlignment w:val="center"/>
              <w:rPr>
                <w:rFonts w:ascii="宋体" w:hAnsi="宋体" w:eastAsia="宋体" w:cs="宋体"/>
                <w:sz w:val="24"/>
              </w:rPr>
            </w:pPr>
          </w:p>
        </w:tc>
        <w:tc>
          <w:tcPr>
            <w:tcW w:w="1066" w:type="dxa"/>
            <w:tcBorders>
              <w:top w:val="single" w:color="auto" w:sz="4" w:space="0"/>
              <w:left w:val="single" w:color="auto" w:sz="4" w:space="0"/>
              <w:bottom w:val="single" w:color="auto" w:sz="4" w:space="0"/>
              <w:right w:val="single" w:color="auto" w:sz="4" w:space="0"/>
            </w:tcBorders>
            <w:vAlign w:val="center"/>
          </w:tcPr>
          <w:p w14:paraId="7B441AEA">
            <w:pPr>
              <w:widowControl/>
              <w:adjustRightInd w:val="0"/>
              <w:snapToGrid w:val="0"/>
              <w:spacing w:line="360" w:lineRule="auto"/>
              <w:ind w:firstLine="480" w:firstLineChars="200"/>
              <w:jc w:val="center"/>
              <w:textAlignment w:val="center"/>
              <w:rPr>
                <w:rFonts w:ascii="宋体" w:hAnsi="宋体" w:eastAsia="宋体" w:cs="宋体"/>
                <w:sz w:val="24"/>
              </w:rPr>
            </w:pPr>
          </w:p>
        </w:tc>
        <w:tc>
          <w:tcPr>
            <w:tcW w:w="2678" w:type="dxa"/>
            <w:vMerge w:val="continue"/>
            <w:tcBorders>
              <w:left w:val="single" w:color="auto" w:sz="4" w:space="0"/>
              <w:right w:val="single" w:color="auto" w:sz="4" w:space="0"/>
            </w:tcBorders>
            <w:vAlign w:val="center"/>
          </w:tcPr>
          <w:p w14:paraId="061C63AB">
            <w:pPr>
              <w:widowControl/>
              <w:adjustRightInd w:val="0"/>
              <w:snapToGrid w:val="0"/>
              <w:spacing w:line="360" w:lineRule="auto"/>
              <w:ind w:firstLine="480" w:firstLineChars="200"/>
              <w:jc w:val="center"/>
              <w:textAlignment w:val="center"/>
              <w:rPr>
                <w:rFonts w:ascii="宋体" w:hAnsi="宋体" w:eastAsia="宋体" w:cs="宋体"/>
                <w:sz w:val="24"/>
              </w:rPr>
            </w:pPr>
          </w:p>
        </w:tc>
      </w:tr>
      <w:tr w14:paraId="62514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0" w:type="dxa"/>
            <w:tcBorders>
              <w:top w:val="single" w:color="auto" w:sz="4" w:space="0"/>
              <w:left w:val="single" w:color="auto" w:sz="4" w:space="0"/>
              <w:bottom w:val="single" w:color="auto" w:sz="4" w:space="0"/>
              <w:right w:val="single" w:color="auto" w:sz="4" w:space="0"/>
            </w:tcBorders>
            <w:vAlign w:val="center"/>
          </w:tcPr>
          <w:p w14:paraId="434ABFA9">
            <w:pPr>
              <w:widowControl/>
              <w:adjustRightInd w:val="0"/>
              <w:snapToGrid w:val="0"/>
              <w:spacing w:line="360" w:lineRule="auto"/>
              <w:textAlignment w:val="center"/>
              <w:rPr>
                <w:rFonts w:ascii="宋体" w:hAnsi="宋体" w:eastAsia="宋体" w:cs="宋体"/>
                <w:sz w:val="24"/>
              </w:rPr>
            </w:pPr>
            <w:r>
              <w:rPr>
                <w:rFonts w:hint="eastAsia" w:ascii="宋体" w:hAnsi="宋体" w:eastAsia="宋体" w:cs="宋体"/>
                <w:sz w:val="24"/>
              </w:rPr>
              <w:t>避雷设施检验</w:t>
            </w:r>
          </w:p>
        </w:tc>
        <w:tc>
          <w:tcPr>
            <w:tcW w:w="2705" w:type="dxa"/>
            <w:tcBorders>
              <w:top w:val="single" w:color="auto" w:sz="4" w:space="0"/>
              <w:left w:val="single" w:color="auto" w:sz="4" w:space="0"/>
              <w:bottom w:val="single" w:color="auto" w:sz="4" w:space="0"/>
              <w:right w:val="single" w:color="auto" w:sz="4" w:space="0"/>
            </w:tcBorders>
            <w:vAlign w:val="center"/>
          </w:tcPr>
          <w:p w14:paraId="6F80EB75">
            <w:pPr>
              <w:adjustRightInd w:val="0"/>
              <w:snapToGrid w:val="0"/>
              <w:spacing w:line="360" w:lineRule="auto"/>
              <w:ind w:firstLine="480" w:firstLineChars="200"/>
              <w:jc w:val="center"/>
              <w:rPr>
                <w:rFonts w:ascii="宋体" w:hAnsi="宋体" w:eastAsia="宋体" w:cs="宋体"/>
                <w:sz w:val="24"/>
              </w:rPr>
            </w:pPr>
            <w:r>
              <w:rPr>
                <w:rFonts w:hint="eastAsia"/>
                <w:sz w:val="24"/>
                <w:lang w:eastAsia="zh-CN"/>
              </w:rPr>
              <w:t>具有有效期内的</w:t>
            </w:r>
            <w:r>
              <w:rPr>
                <w:rFonts w:hint="eastAsia"/>
                <w:sz w:val="24"/>
              </w:rPr>
              <w:t>《雷电防护装置检测资质证》</w:t>
            </w:r>
          </w:p>
        </w:tc>
        <w:tc>
          <w:tcPr>
            <w:tcW w:w="895" w:type="dxa"/>
            <w:tcBorders>
              <w:top w:val="single" w:color="auto" w:sz="4" w:space="0"/>
              <w:left w:val="single" w:color="auto" w:sz="4" w:space="0"/>
              <w:bottom w:val="single" w:color="auto" w:sz="4" w:space="0"/>
              <w:right w:val="single" w:color="auto" w:sz="4" w:space="0"/>
            </w:tcBorders>
            <w:vAlign w:val="center"/>
          </w:tcPr>
          <w:p w14:paraId="611B3C70">
            <w:pPr>
              <w:widowControl/>
              <w:adjustRightInd w:val="0"/>
              <w:snapToGrid w:val="0"/>
              <w:spacing w:line="360" w:lineRule="auto"/>
              <w:ind w:firstLine="480" w:firstLineChars="200"/>
              <w:jc w:val="center"/>
              <w:textAlignment w:val="center"/>
              <w:rPr>
                <w:rFonts w:ascii="宋体" w:hAnsi="宋体" w:eastAsia="宋体" w:cs="宋体"/>
                <w:sz w:val="24"/>
              </w:rPr>
            </w:pPr>
          </w:p>
        </w:tc>
        <w:tc>
          <w:tcPr>
            <w:tcW w:w="1066" w:type="dxa"/>
            <w:tcBorders>
              <w:top w:val="single" w:color="auto" w:sz="4" w:space="0"/>
              <w:left w:val="single" w:color="auto" w:sz="4" w:space="0"/>
              <w:bottom w:val="single" w:color="auto" w:sz="4" w:space="0"/>
              <w:right w:val="single" w:color="auto" w:sz="4" w:space="0"/>
            </w:tcBorders>
            <w:vAlign w:val="center"/>
          </w:tcPr>
          <w:p w14:paraId="4FD8BA6C">
            <w:pPr>
              <w:widowControl/>
              <w:adjustRightInd w:val="0"/>
              <w:snapToGrid w:val="0"/>
              <w:spacing w:line="360" w:lineRule="auto"/>
              <w:ind w:firstLine="480" w:firstLineChars="200"/>
              <w:jc w:val="center"/>
              <w:textAlignment w:val="center"/>
              <w:rPr>
                <w:rFonts w:ascii="宋体" w:hAnsi="宋体" w:eastAsia="宋体" w:cs="宋体"/>
                <w:sz w:val="24"/>
              </w:rPr>
            </w:pPr>
          </w:p>
        </w:tc>
        <w:tc>
          <w:tcPr>
            <w:tcW w:w="2678" w:type="dxa"/>
            <w:vMerge w:val="continue"/>
            <w:tcBorders>
              <w:left w:val="single" w:color="auto" w:sz="4" w:space="0"/>
              <w:right w:val="single" w:color="auto" w:sz="4" w:space="0"/>
            </w:tcBorders>
            <w:vAlign w:val="center"/>
          </w:tcPr>
          <w:p w14:paraId="13FBD7CB">
            <w:pPr>
              <w:widowControl/>
              <w:adjustRightInd w:val="0"/>
              <w:snapToGrid w:val="0"/>
              <w:spacing w:line="360" w:lineRule="auto"/>
              <w:ind w:firstLine="480" w:firstLineChars="200"/>
              <w:jc w:val="center"/>
              <w:textAlignment w:val="center"/>
              <w:rPr>
                <w:rFonts w:ascii="宋体" w:hAnsi="宋体" w:eastAsia="宋体" w:cs="宋体"/>
                <w:sz w:val="24"/>
              </w:rPr>
            </w:pPr>
          </w:p>
        </w:tc>
      </w:tr>
      <w:tr w14:paraId="1F071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0" w:type="dxa"/>
            <w:tcBorders>
              <w:top w:val="single" w:color="auto" w:sz="4" w:space="0"/>
              <w:left w:val="single" w:color="auto" w:sz="4" w:space="0"/>
              <w:bottom w:val="single" w:color="auto" w:sz="4" w:space="0"/>
              <w:right w:val="single" w:color="auto" w:sz="4" w:space="0"/>
            </w:tcBorders>
            <w:vAlign w:val="center"/>
          </w:tcPr>
          <w:p w14:paraId="1FABF0B8">
            <w:pPr>
              <w:widowControl/>
              <w:adjustRightInd w:val="0"/>
              <w:snapToGrid w:val="0"/>
              <w:spacing w:line="360" w:lineRule="auto"/>
              <w:textAlignment w:val="center"/>
              <w:rPr>
                <w:rFonts w:ascii="宋体" w:hAnsi="宋体" w:eastAsia="宋体" w:cs="宋体"/>
                <w:sz w:val="24"/>
              </w:rPr>
            </w:pPr>
            <w:r>
              <w:rPr>
                <w:rFonts w:hint="eastAsia" w:ascii="宋体" w:hAnsi="宋体" w:eastAsia="宋体" w:cs="宋体"/>
                <w:sz w:val="24"/>
              </w:rPr>
              <w:t>有害生物防治</w:t>
            </w:r>
          </w:p>
        </w:tc>
        <w:tc>
          <w:tcPr>
            <w:tcW w:w="2705" w:type="dxa"/>
            <w:tcBorders>
              <w:top w:val="single" w:color="auto" w:sz="4" w:space="0"/>
              <w:left w:val="single" w:color="auto" w:sz="4" w:space="0"/>
              <w:bottom w:val="single" w:color="auto" w:sz="4" w:space="0"/>
              <w:right w:val="single" w:color="auto" w:sz="4" w:space="0"/>
            </w:tcBorders>
            <w:vAlign w:val="center"/>
          </w:tcPr>
          <w:p w14:paraId="40E18493">
            <w:pPr>
              <w:adjustRightInd w:val="0"/>
              <w:snapToGrid w:val="0"/>
              <w:spacing w:line="360" w:lineRule="auto"/>
              <w:ind w:firstLine="480" w:firstLineChars="200"/>
              <w:jc w:val="center"/>
              <w:rPr>
                <w:rFonts w:ascii="宋体" w:hAnsi="宋体" w:eastAsia="宋体" w:cs="宋体"/>
                <w:sz w:val="24"/>
              </w:rPr>
            </w:pPr>
            <w:r>
              <w:rPr>
                <w:rFonts w:hint="eastAsia" w:ascii="宋体" w:hAnsi="宋体" w:eastAsia="宋体" w:cs="宋体"/>
                <w:sz w:val="24"/>
              </w:rPr>
              <w:t>无</w:t>
            </w:r>
          </w:p>
        </w:tc>
        <w:tc>
          <w:tcPr>
            <w:tcW w:w="895" w:type="dxa"/>
            <w:tcBorders>
              <w:top w:val="single" w:color="auto" w:sz="4" w:space="0"/>
              <w:left w:val="single" w:color="auto" w:sz="4" w:space="0"/>
              <w:bottom w:val="single" w:color="auto" w:sz="4" w:space="0"/>
              <w:right w:val="single" w:color="auto" w:sz="4" w:space="0"/>
            </w:tcBorders>
            <w:vAlign w:val="center"/>
          </w:tcPr>
          <w:p w14:paraId="586FF93E">
            <w:pPr>
              <w:widowControl/>
              <w:adjustRightInd w:val="0"/>
              <w:snapToGrid w:val="0"/>
              <w:spacing w:line="360" w:lineRule="auto"/>
              <w:ind w:firstLine="480" w:firstLineChars="200"/>
              <w:jc w:val="center"/>
              <w:textAlignment w:val="center"/>
              <w:rPr>
                <w:rFonts w:ascii="宋体" w:hAnsi="宋体" w:eastAsia="宋体" w:cs="宋体"/>
                <w:sz w:val="24"/>
              </w:rPr>
            </w:pPr>
          </w:p>
        </w:tc>
        <w:tc>
          <w:tcPr>
            <w:tcW w:w="1066" w:type="dxa"/>
            <w:tcBorders>
              <w:top w:val="single" w:color="auto" w:sz="4" w:space="0"/>
              <w:left w:val="single" w:color="auto" w:sz="4" w:space="0"/>
              <w:bottom w:val="single" w:color="auto" w:sz="4" w:space="0"/>
              <w:right w:val="single" w:color="auto" w:sz="4" w:space="0"/>
            </w:tcBorders>
            <w:vAlign w:val="center"/>
          </w:tcPr>
          <w:p w14:paraId="1824DD61">
            <w:pPr>
              <w:widowControl/>
              <w:adjustRightInd w:val="0"/>
              <w:snapToGrid w:val="0"/>
              <w:spacing w:line="360" w:lineRule="auto"/>
              <w:ind w:firstLine="480" w:firstLineChars="200"/>
              <w:jc w:val="center"/>
              <w:textAlignment w:val="center"/>
              <w:rPr>
                <w:rFonts w:ascii="宋体" w:hAnsi="宋体" w:eastAsia="宋体" w:cs="宋体"/>
                <w:sz w:val="24"/>
              </w:rPr>
            </w:pPr>
          </w:p>
        </w:tc>
        <w:tc>
          <w:tcPr>
            <w:tcW w:w="2678" w:type="dxa"/>
            <w:vMerge w:val="continue"/>
            <w:tcBorders>
              <w:left w:val="single" w:color="auto" w:sz="4" w:space="0"/>
              <w:right w:val="single" w:color="auto" w:sz="4" w:space="0"/>
            </w:tcBorders>
            <w:vAlign w:val="center"/>
          </w:tcPr>
          <w:p w14:paraId="02241684">
            <w:pPr>
              <w:widowControl/>
              <w:adjustRightInd w:val="0"/>
              <w:snapToGrid w:val="0"/>
              <w:spacing w:line="360" w:lineRule="auto"/>
              <w:ind w:firstLine="480" w:firstLineChars="200"/>
              <w:jc w:val="center"/>
              <w:textAlignment w:val="center"/>
              <w:rPr>
                <w:rFonts w:ascii="宋体" w:hAnsi="宋体" w:eastAsia="宋体" w:cs="宋体"/>
                <w:sz w:val="24"/>
              </w:rPr>
            </w:pPr>
          </w:p>
        </w:tc>
      </w:tr>
      <w:tr w14:paraId="456C2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7" w:hRule="atLeast"/>
          <w:jc w:val="center"/>
        </w:trPr>
        <w:tc>
          <w:tcPr>
            <w:tcW w:w="1380" w:type="dxa"/>
            <w:vAlign w:val="center"/>
          </w:tcPr>
          <w:p w14:paraId="67478F68">
            <w:pPr>
              <w:widowControl/>
              <w:adjustRightInd w:val="0"/>
              <w:snapToGrid w:val="0"/>
              <w:spacing w:line="360" w:lineRule="auto"/>
              <w:ind w:firstLine="480" w:firstLineChars="200"/>
              <w:jc w:val="center"/>
              <w:textAlignment w:val="center"/>
              <w:rPr>
                <w:rFonts w:ascii="宋体" w:hAnsi="宋体" w:eastAsia="宋体" w:cs="宋体"/>
                <w:sz w:val="24"/>
              </w:rPr>
            </w:pPr>
            <w:r>
              <w:rPr>
                <w:rFonts w:ascii="宋体" w:hAnsi="宋体" w:eastAsia="宋体" w:cs="宋体"/>
                <w:sz w:val="24"/>
              </w:rPr>
              <w:t>......</w:t>
            </w:r>
          </w:p>
        </w:tc>
        <w:tc>
          <w:tcPr>
            <w:tcW w:w="2705" w:type="dxa"/>
          </w:tcPr>
          <w:p w14:paraId="3B359469">
            <w:pPr>
              <w:adjustRightInd w:val="0"/>
              <w:snapToGrid w:val="0"/>
              <w:spacing w:line="360" w:lineRule="auto"/>
              <w:ind w:firstLine="480" w:firstLineChars="200"/>
              <w:jc w:val="center"/>
              <w:rPr>
                <w:rFonts w:ascii="宋体" w:hAnsi="宋体" w:eastAsia="宋体" w:cs="宋体"/>
                <w:sz w:val="24"/>
              </w:rPr>
            </w:pPr>
          </w:p>
        </w:tc>
        <w:tc>
          <w:tcPr>
            <w:tcW w:w="895" w:type="dxa"/>
            <w:vAlign w:val="center"/>
          </w:tcPr>
          <w:p w14:paraId="1B33E60D">
            <w:pPr>
              <w:widowControl/>
              <w:adjustRightInd w:val="0"/>
              <w:snapToGrid w:val="0"/>
              <w:spacing w:line="360" w:lineRule="auto"/>
              <w:ind w:firstLine="480" w:firstLineChars="200"/>
              <w:jc w:val="center"/>
              <w:textAlignment w:val="center"/>
              <w:rPr>
                <w:rFonts w:ascii="宋体" w:hAnsi="宋体" w:eastAsia="宋体" w:cs="宋体"/>
                <w:sz w:val="24"/>
              </w:rPr>
            </w:pPr>
          </w:p>
        </w:tc>
        <w:tc>
          <w:tcPr>
            <w:tcW w:w="1066" w:type="dxa"/>
            <w:vAlign w:val="center"/>
          </w:tcPr>
          <w:p w14:paraId="318ABF17">
            <w:pPr>
              <w:widowControl/>
              <w:adjustRightInd w:val="0"/>
              <w:snapToGrid w:val="0"/>
              <w:spacing w:line="360" w:lineRule="auto"/>
              <w:ind w:firstLine="480" w:firstLineChars="200"/>
              <w:jc w:val="center"/>
              <w:textAlignment w:val="center"/>
              <w:rPr>
                <w:rFonts w:ascii="宋体" w:hAnsi="宋体" w:eastAsia="宋体" w:cs="宋体"/>
                <w:sz w:val="24"/>
              </w:rPr>
            </w:pPr>
          </w:p>
        </w:tc>
        <w:tc>
          <w:tcPr>
            <w:tcW w:w="2678" w:type="dxa"/>
            <w:vMerge w:val="continue"/>
            <w:tcBorders>
              <w:left w:val="single" w:color="auto" w:sz="4" w:space="0"/>
              <w:right w:val="single" w:color="auto" w:sz="4" w:space="0"/>
            </w:tcBorders>
            <w:vAlign w:val="center"/>
          </w:tcPr>
          <w:p w14:paraId="10CF40B1">
            <w:pPr>
              <w:widowControl/>
              <w:adjustRightInd w:val="0"/>
              <w:snapToGrid w:val="0"/>
              <w:spacing w:line="360" w:lineRule="auto"/>
              <w:ind w:firstLine="480" w:firstLineChars="200"/>
              <w:jc w:val="center"/>
              <w:textAlignment w:val="center"/>
              <w:rPr>
                <w:rFonts w:ascii="宋体" w:hAnsi="宋体" w:eastAsia="宋体" w:cs="宋体"/>
                <w:sz w:val="24"/>
              </w:rPr>
            </w:pPr>
          </w:p>
        </w:tc>
      </w:tr>
    </w:tbl>
    <w:p w14:paraId="57F85C0A">
      <w:pPr>
        <w:pStyle w:val="14"/>
        <w:adjustRightInd w:val="0"/>
        <w:snapToGrid w:val="0"/>
        <w:spacing w:line="360" w:lineRule="auto"/>
        <w:rPr>
          <w:rFonts w:ascii="楷体" w:hAnsi="楷体" w:eastAsia="楷体" w:cs="宋体"/>
          <w:bCs/>
          <w:szCs w:val="21"/>
        </w:rPr>
      </w:pPr>
    </w:p>
    <w:p w14:paraId="0E1F3762">
      <w:pPr>
        <w:pStyle w:val="14"/>
        <w:adjustRightInd w:val="0"/>
        <w:snapToGrid w:val="0"/>
        <w:spacing w:line="360" w:lineRule="auto"/>
        <w:ind w:firstLine="422" w:firstLineChars="200"/>
        <w:rPr>
          <w:rFonts w:ascii="楷体" w:hAnsi="楷体" w:eastAsia="楷体" w:cs="宋体"/>
          <w:b/>
          <w:bCs/>
          <w:szCs w:val="21"/>
        </w:rPr>
      </w:pPr>
      <w:r>
        <w:rPr>
          <w:rFonts w:hint="eastAsia" w:ascii="楷体" w:hAnsi="楷体" w:eastAsia="楷体" w:cs="宋体"/>
          <w:b/>
          <w:bCs/>
          <w:szCs w:val="21"/>
        </w:rPr>
        <w:t>注：</w:t>
      </w:r>
    </w:p>
    <w:p w14:paraId="26BDAB60">
      <w:pPr>
        <w:pStyle w:val="14"/>
        <w:adjustRightInd w:val="0"/>
        <w:snapToGrid w:val="0"/>
        <w:spacing w:line="360" w:lineRule="auto"/>
        <w:ind w:firstLine="422" w:firstLineChars="200"/>
        <w:rPr>
          <w:rFonts w:ascii="楷体" w:hAnsi="楷体" w:eastAsia="楷体" w:cs="宋体"/>
          <w:b/>
          <w:szCs w:val="21"/>
        </w:rPr>
      </w:pPr>
      <w:r>
        <w:rPr>
          <w:rFonts w:ascii="楷体" w:hAnsi="楷体" w:eastAsia="楷体" w:cs="宋体"/>
          <w:b/>
          <w:bCs/>
          <w:szCs w:val="21"/>
        </w:rPr>
        <w:t>1.《政府采购货物和服务招标投标管理办法》（财政部令第87号）</w:t>
      </w:r>
      <w:r>
        <w:rPr>
          <w:rFonts w:hint="eastAsia" w:ascii="楷体" w:hAnsi="楷体" w:eastAsia="楷体" w:cs="宋体"/>
          <w:b/>
          <w:szCs w:val="21"/>
        </w:rPr>
        <w:t>第三十五条要求　投标人根据招标文件的规定和采购项目的实际情况，拟在中标后将中标项目的非主体、非关键性工作分包的，应当在投标文件中载明分包承担主体，分包承担主体应当具备相应资质条件且不得再次分包。</w:t>
      </w:r>
    </w:p>
    <w:p w14:paraId="23090E46">
      <w:pPr>
        <w:pStyle w:val="14"/>
        <w:adjustRightInd w:val="0"/>
        <w:snapToGrid w:val="0"/>
        <w:spacing w:line="360" w:lineRule="auto"/>
        <w:ind w:firstLine="422" w:firstLineChars="200"/>
        <w:rPr>
          <w:rFonts w:ascii="楷体" w:hAnsi="楷体" w:eastAsia="楷体" w:cs="宋体"/>
          <w:b/>
          <w:szCs w:val="21"/>
        </w:rPr>
      </w:pPr>
      <w:r>
        <w:rPr>
          <w:rFonts w:ascii="楷体" w:hAnsi="楷体" w:eastAsia="楷体" w:cs="宋体"/>
          <w:b/>
          <w:bCs/>
          <w:szCs w:val="21"/>
        </w:rPr>
        <w:t>2.《财政部关于促进政府采购公平竞争优化营商环境的通知》（财库〔2019〕38号）</w:t>
      </w:r>
      <w:r>
        <w:rPr>
          <w:rFonts w:hint="eastAsia" w:ascii="楷体" w:hAnsi="楷体" w:eastAsia="楷体" w:cs="宋体"/>
          <w:b/>
          <w:szCs w:val="21"/>
        </w:rPr>
        <w:t>要求，采购人允许采用分包方式履行合同的，应当在采购文件中明确可以分包履行的具体内容、金额或者比例。</w:t>
      </w:r>
    </w:p>
    <w:p w14:paraId="2EE09652">
      <w:pPr>
        <w:adjustRightInd w:val="0"/>
        <w:snapToGrid w:val="0"/>
        <w:spacing w:line="360" w:lineRule="auto"/>
        <w:rPr>
          <w:b/>
          <w:bCs/>
        </w:rPr>
        <w:sectPr>
          <w:pgSz w:w="11910" w:h="16840"/>
          <w:pgMar w:top="1418" w:right="1134" w:bottom="1418" w:left="1701" w:header="720" w:footer="720" w:gutter="0"/>
          <w:pgNumType w:fmt="decimal"/>
          <w:cols w:space="720" w:num="1"/>
          <w:docGrid w:linePitch="286" w:charSpace="0"/>
        </w:sectPr>
      </w:pPr>
    </w:p>
    <w:p w14:paraId="1178DD20">
      <w:pPr>
        <w:numPr>
          <w:ilvl w:val="255"/>
          <w:numId w:val="0"/>
        </w:numPr>
        <w:adjustRightInd w:val="0"/>
        <w:snapToGrid w:val="0"/>
        <w:spacing w:line="360" w:lineRule="auto"/>
        <w:outlineLvl w:val="9"/>
        <w:rPr>
          <w:b/>
          <w:bCs/>
        </w:rPr>
        <w:pPrChange w:id="3855" w:author="zhhx" w:date="2024-10-17T11:47:09Z">
          <w:pPr>
            <w:numPr>
              <w:ilvl w:val="255"/>
              <w:numId w:val="0"/>
            </w:numPr>
            <w:adjustRightInd w:val="0"/>
            <w:snapToGrid w:val="0"/>
            <w:spacing w:line="360" w:lineRule="auto"/>
            <w:outlineLvl w:val="0"/>
          </w:pPr>
        </w:pPrChange>
      </w:pPr>
    </w:p>
    <w:p w14:paraId="7D267823">
      <w:pPr>
        <w:numPr>
          <w:ilvl w:val="0"/>
          <w:numId w:val="2"/>
        </w:numPr>
        <w:adjustRightInd w:val="0"/>
        <w:snapToGrid w:val="0"/>
        <w:spacing w:line="360" w:lineRule="auto"/>
        <w:outlineLvl w:val="0"/>
        <w:rPr>
          <w:rFonts w:ascii="黑体" w:hAnsi="黑体" w:eastAsia="黑体"/>
          <w:b/>
          <w:bCs/>
        </w:rPr>
      </w:pPr>
      <w:bookmarkStart w:id="28" w:name="_Toc172627375"/>
      <w:bookmarkStart w:id="29" w:name="_Toc9522"/>
      <w:r>
        <w:rPr>
          <w:rFonts w:hint="eastAsia" w:ascii="黑体" w:hAnsi="黑体" w:eastAsia="黑体"/>
          <w:b/>
          <w:bCs/>
        </w:rPr>
        <w:t>物业管理服务内容及服务标准</w:t>
      </w:r>
      <w:bookmarkEnd w:id="28"/>
      <w:bookmarkEnd w:id="29"/>
    </w:p>
    <w:p w14:paraId="1C2C6255">
      <w:pPr>
        <w:numPr>
          <w:ilvl w:val="0"/>
          <w:numId w:val="3"/>
        </w:numPr>
        <w:adjustRightInd w:val="0"/>
        <w:snapToGrid w:val="0"/>
        <w:spacing w:line="360" w:lineRule="auto"/>
        <w:ind w:firstLine="482" w:firstLineChars="200"/>
        <w:outlineLvl w:val="1"/>
        <w:rPr>
          <w:rFonts w:ascii="楷体" w:hAnsi="楷体" w:eastAsia="楷体"/>
          <w:b/>
          <w:bCs/>
        </w:rPr>
      </w:pPr>
      <w:bookmarkStart w:id="30" w:name="_Toc172627376"/>
      <w:bookmarkStart w:id="31" w:name="_Toc856"/>
      <w:r>
        <w:rPr>
          <w:rFonts w:hint="eastAsia" w:ascii="楷体" w:hAnsi="楷体" w:eastAsia="楷体"/>
          <w:b/>
          <w:bCs/>
        </w:rPr>
        <w:t>基本服务</w:t>
      </w:r>
      <w:bookmarkEnd w:id="30"/>
      <w:bookmarkEnd w:id="31"/>
    </w:p>
    <w:p w14:paraId="1FCA0F01">
      <w:pPr>
        <w:adjustRightInd w:val="0"/>
        <w:snapToGrid w:val="0"/>
        <w:spacing w:line="360" w:lineRule="auto"/>
        <w:ind w:firstLine="482" w:firstLineChars="200"/>
      </w:pPr>
      <w:r>
        <w:rPr>
          <w:b/>
        </w:rPr>
        <w:t>1.</w:t>
      </w:r>
      <w:r>
        <w:rPr>
          <w:rFonts w:hint="eastAsia"/>
          <w:b/>
        </w:rPr>
        <w:t>服务内容</w:t>
      </w:r>
      <w:r>
        <w:rPr>
          <w:rFonts w:hint="eastAsia"/>
        </w:rPr>
        <w:t>：</w:t>
      </w:r>
    </w:p>
    <w:p w14:paraId="26F63AFE">
      <w:pPr>
        <w:adjustRightInd w:val="0"/>
        <w:snapToGrid w:val="0"/>
        <w:spacing w:line="360" w:lineRule="auto"/>
        <w:ind w:firstLine="480" w:firstLineChars="200"/>
      </w:pPr>
      <w:r>
        <w:rPr>
          <w:rFonts w:hint="eastAsia"/>
        </w:rPr>
        <w:t>目标与责任、服务人员要求、保密和思想政治教育、档案管理、分包供应商管理、服务改进、重大活动后勤保障、应急保障预案、服务方案及工作制度、信报服务、服务热线及紧急维修。</w:t>
      </w:r>
    </w:p>
    <w:p w14:paraId="5B41FD70">
      <w:pPr>
        <w:adjustRightInd w:val="0"/>
        <w:snapToGrid w:val="0"/>
        <w:spacing w:line="360" w:lineRule="auto"/>
        <w:ind w:firstLine="482" w:firstLineChars="200"/>
        <w:rPr>
          <w:b/>
        </w:rPr>
      </w:pPr>
      <w:r>
        <w:rPr>
          <w:b/>
        </w:rPr>
        <w:t>2.服务标准</w:t>
      </w:r>
      <w:r>
        <w:rPr>
          <w:rFonts w:hint="eastAsia"/>
          <w:b/>
        </w:rPr>
        <w:t>：</w:t>
      </w:r>
    </w:p>
    <w:p w14:paraId="710AFC6D">
      <w:pPr>
        <w:adjustRightInd w:val="0"/>
        <w:snapToGrid w:val="0"/>
        <w:spacing w:line="360" w:lineRule="auto"/>
        <w:ind w:firstLine="480" w:firstLineChars="200"/>
      </w:pPr>
      <w:r>
        <w:t>2.1</w:t>
      </w:r>
      <w:r>
        <w:rPr>
          <w:rFonts w:hint="eastAsia"/>
        </w:rPr>
        <w:t>目标与责任：</w:t>
      </w:r>
    </w:p>
    <w:p w14:paraId="6BDAE637">
      <w:pPr>
        <w:adjustRightInd w:val="0"/>
        <w:snapToGrid w:val="0"/>
        <w:spacing w:line="360" w:lineRule="auto"/>
        <w:ind w:firstLine="480" w:firstLineChars="200"/>
      </w:pPr>
      <w:r>
        <w:t>2.1.1</w:t>
      </w:r>
      <w:r>
        <w:rPr>
          <w:rFonts w:hint="eastAsia"/>
        </w:rPr>
        <w:t>结合采购人要求及物业服务实际情况，制定年度管理目标，明确责任分工，并制定配套实施方案。</w:t>
      </w:r>
    </w:p>
    <w:p w14:paraId="0028FF8C">
      <w:pPr>
        <w:adjustRightInd w:val="0"/>
        <w:snapToGrid w:val="0"/>
        <w:spacing w:line="360" w:lineRule="auto"/>
        <w:ind w:firstLine="480" w:firstLineChars="200"/>
      </w:pPr>
      <w:r>
        <w:t>2.1.2......</w:t>
      </w:r>
    </w:p>
    <w:p w14:paraId="36C6F5EF">
      <w:pPr>
        <w:adjustRightInd w:val="0"/>
        <w:snapToGrid w:val="0"/>
        <w:spacing w:line="360" w:lineRule="auto"/>
        <w:ind w:firstLine="480" w:firstLineChars="200"/>
      </w:pPr>
      <w:r>
        <w:t>2.2</w:t>
      </w:r>
      <w:r>
        <w:rPr>
          <w:rFonts w:hint="eastAsia"/>
        </w:rPr>
        <w:t>服务人员要求：</w:t>
      </w:r>
    </w:p>
    <w:p w14:paraId="0C0210AB">
      <w:pPr>
        <w:adjustRightInd w:val="0"/>
        <w:snapToGrid w:val="0"/>
        <w:spacing w:line="360" w:lineRule="auto"/>
        <w:ind w:firstLine="480" w:firstLineChars="200"/>
      </w:pPr>
      <w:r>
        <w:t>2.2.1</w:t>
      </w:r>
      <w:r>
        <w:rPr>
          <w:rFonts w:hint="eastAsia"/>
        </w:rPr>
        <w:t>每季度至少开展</w:t>
      </w:r>
      <w:r>
        <w:t>1次岗位技能、职业素质、服务知识、客户文化、绿色节能环保等教育培训，并进行适当形式的考核。</w:t>
      </w:r>
    </w:p>
    <w:p w14:paraId="7855DB82">
      <w:pPr>
        <w:adjustRightInd w:val="0"/>
        <w:snapToGrid w:val="0"/>
        <w:spacing w:line="360" w:lineRule="auto"/>
        <w:ind w:firstLine="480" w:firstLineChars="200"/>
      </w:pPr>
      <w:r>
        <w:t>2.2.2</w:t>
      </w:r>
      <w:r>
        <w:rPr>
          <w:rFonts w:hint="eastAsia"/>
        </w:rPr>
        <w:t>根据采购人要求对服务人员进行从业资格审查，审查结果向采购人报备。</w:t>
      </w:r>
    </w:p>
    <w:p w14:paraId="407F4507">
      <w:pPr>
        <w:adjustRightInd w:val="0"/>
        <w:snapToGrid w:val="0"/>
        <w:spacing w:line="360" w:lineRule="auto"/>
        <w:ind w:firstLine="480" w:firstLineChars="200"/>
      </w:pPr>
      <w:r>
        <w:t>2.2.3</w:t>
      </w:r>
      <w:r>
        <w:rPr>
          <w:rFonts w:hint="eastAsia"/>
        </w:rPr>
        <w:t>服务人员的年龄、学历、工作经验及资格条件应当与所在岗位能力要求相匹配，到岗前应当经过必要的岗前培训以达到岗位能力要求，国家、行业规定应当取得职业资格证书或特种作业证书的，应当按规定持证上岗。</w:t>
      </w:r>
    </w:p>
    <w:p w14:paraId="2F993D1E">
      <w:pPr>
        <w:adjustRightInd w:val="0"/>
        <w:snapToGrid w:val="0"/>
        <w:spacing w:line="360" w:lineRule="auto"/>
        <w:ind w:firstLine="480" w:firstLineChars="200"/>
      </w:pPr>
      <w:r>
        <w:t>2.2.4</w:t>
      </w:r>
      <w:r>
        <w:rPr>
          <w:rFonts w:hint="eastAsia"/>
        </w:rPr>
        <w:t>如采购人认为服务人员不适应岗位要求或存在其他影响工作的，可要求供应商进行调换。如因供应商原因对服务人员进行调换，应当经采购人同意，更换比例不得超过本项目服务人员总数的</w:t>
      </w:r>
      <w:r>
        <w:t>20%。本项目服务人员不得在其他项目兼职。</w:t>
      </w:r>
    </w:p>
    <w:p w14:paraId="0A7A65C1">
      <w:pPr>
        <w:adjustRightInd w:val="0"/>
        <w:snapToGrid w:val="0"/>
        <w:spacing w:line="360" w:lineRule="auto"/>
        <w:ind w:firstLine="480" w:firstLineChars="200"/>
      </w:pPr>
      <w:r>
        <w:t>2.2.5</w:t>
      </w:r>
      <w:r>
        <w:rPr>
          <w:rFonts w:hint="eastAsia"/>
        </w:rPr>
        <w:t>着装分类统一，佩戴标识。仪容整洁、姿态端正、举止文明。用语文明礼貌，态度温和耐心。</w:t>
      </w:r>
    </w:p>
    <w:p w14:paraId="7A9633D3">
      <w:pPr>
        <w:adjustRightInd w:val="0"/>
        <w:snapToGrid w:val="0"/>
        <w:spacing w:line="360" w:lineRule="auto"/>
        <w:ind w:firstLine="480" w:firstLineChars="200"/>
      </w:pPr>
      <w:r>
        <w:t>2.2.6......</w:t>
      </w:r>
    </w:p>
    <w:p w14:paraId="5C99D06A">
      <w:pPr>
        <w:adjustRightInd w:val="0"/>
        <w:snapToGrid w:val="0"/>
        <w:spacing w:line="360" w:lineRule="auto"/>
        <w:ind w:firstLine="480" w:firstLineChars="200"/>
      </w:pPr>
      <w:r>
        <w:t>2.3</w:t>
      </w:r>
      <w:r>
        <w:rPr>
          <w:rFonts w:hint="eastAsia"/>
        </w:rPr>
        <w:t>保密和思想政治教育</w:t>
      </w:r>
    </w:p>
    <w:p w14:paraId="1808F993">
      <w:pPr>
        <w:adjustRightInd w:val="0"/>
        <w:snapToGrid w:val="0"/>
        <w:spacing w:line="360" w:lineRule="auto"/>
        <w:ind w:firstLine="480" w:firstLineChars="200"/>
      </w:pPr>
      <w:r>
        <w:t>2.3.1</w:t>
      </w:r>
      <w:r>
        <w:rPr>
          <w:rFonts w:hint="eastAsia"/>
        </w:rPr>
        <w:t>建立保密管理制度。制度内容应当包括但不限于：①明确重点要害岗位保密职责。②对涉密工作岗位的保密要求。</w:t>
      </w:r>
    </w:p>
    <w:p w14:paraId="334D3575">
      <w:pPr>
        <w:adjustRightInd w:val="0"/>
        <w:snapToGrid w:val="0"/>
        <w:spacing w:line="360" w:lineRule="auto"/>
        <w:ind w:firstLine="480" w:firstLineChars="200"/>
      </w:pPr>
      <w:r>
        <w:t>2.3.2</w:t>
      </w:r>
      <w:r>
        <w:rPr>
          <w:rFonts w:hint="eastAsia"/>
        </w:rPr>
        <w:t>根据采购人要求与涉密工作岗位的服务人员签订保密协议。保密协议应当向采购人报备。</w:t>
      </w:r>
    </w:p>
    <w:p w14:paraId="334C7DE1">
      <w:pPr>
        <w:adjustRightInd w:val="0"/>
        <w:snapToGrid w:val="0"/>
        <w:spacing w:line="360" w:lineRule="auto"/>
        <w:ind w:firstLine="480" w:firstLineChars="200"/>
      </w:pPr>
      <w:r>
        <w:t>2.3.3</w:t>
      </w:r>
      <w:r>
        <w:rPr>
          <w:rFonts w:hint="eastAsia"/>
        </w:rPr>
        <w:t>每季度至少开展</w:t>
      </w:r>
      <w:r>
        <w:t>1</w:t>
      </w:r>
      <w:r>
        <w:rPr>
          <w:rFonts w:hint="eastAsia"/>
        </w:rPr>
        <w:t>次对服务人员进行保密、思想政治教育的培训，提高服务人员保密意识和思想政治意识。新入职员工应当接受保密、思想政治教育培训，进行必要的人员经历审查，合格后签订保密协议方可上岗。</w:t>
      </w:r>
    </w:p>
    <w:p w14:paraId="2F2991DF">
      <w:pPr>
        <w:adjustRightInd w:val="0"/>
        <w:snapToGrid w:val="0"/>
        <w:spacing w:line="360" w:lineRule="auto"/>
        <w:ind w:firstLine="480" w:firstLineChars="200"/>
      </w:pPr>
      <w:r>
        <w:t>2.3.4</w:t>
      </w:r>
      <w:r>
        <w:rPr>
          <w:rFonts w:hint="eastAsia"/>
        </w:rPr>
        <w:t>发现服务人员违法违规或重大过失，及时报告采购人，并采取必要补救措施。</w:t>
      </w:r>
    </w:p>
    <w:p w14:paraId="008B8D1A">
      <w:pPr>
        <w:adjustRightInd w:val="0"/>
        <w:snapToGrid w:val="0"/>
        <w:spacing w:line="360" w:lineRule="auto"/>
        <w:ind w:firstLine="480" w:firstLineChars="200"/>
      </w:pPr>
      <w:r>
        <w:t>2.3.5......</w:t>
      </w:r>
    </w:p>
    <w:p w14:paraId="5985D265">
      <w:pPr>
        <w:adjustRightInd w:val="0"/>
        <w:snapToGrid w:val="0"/>
        <w:spacing w:line="360" w:lineRule="auto"/>
        <w:ind w:firstLine="480" w:firstLineChars="200"/>
      </w:pPr>
      <w:r>
        <w:t>2.4</w:t>
      </w:r>
      <w:r>
        <w:rPr>
          <w:rFonts w:hint="eastAsia"/>
        </w:rPr>
        <w:t>档案管理</w:t>
      </w:r>
    </w:p>
    <w:p w14:paraId="392AFFEA">
      <w:pPr>
        <w:adjustRightInd w:val="0"/>
        <w:snapToGrid w:val="0"/>
        <w:spacing w:line="360" w:lineRule="auto"/>
        <w:ind w:firstLine="480" w:firstLineChars="200"/>
      </w:pPr>
      <w:r>
        <w:t>2.4.1</w:t>
      </w:r>
      <w:r>
        <w:rPr>
          <w:rFonts w:hint="eastAsia"/>
        </w:rPr>
        <w:t>建立物业信息，准确、及时地对文件资料和服务记录进行归档保存，并确保其物理安全。</w:t>
      </w:r>
    </w:p>
    <w:p w14:paraId="4F27AA60">
      <w:pPr>
        <w:adjustRightInd w:val="0"/>
        <w:snapToGrid w:val="0"/>
        <w:spacing w:line="360" w:lineRule="auto"/>
        <w:ind w:firstLine="480" w:firstLineChars="200"/>
      </w:pPr>
      <w:r>
        <w:t>2.4.2</w:t>
      </w:r>
      <w:r>
        <w:rPr>
          <w:rFonts w:hint="eastAsia"/>
        </w:rPr>
        <w:t>档案和记录齐全，包括但不限于：</w:t>
      </w:r>
    </w:p>
    <w:p w14:paraId="4CC9B82E">
      <w:pPr>
        <w:numPr>
          <w:ilvl w:val="255"/>
          <w:numId w:val="0"/>
        </w:numPr>
        <w:adjustRightInd w:val="0"/>
        <w:snapToGrid w:val="0"/>
        <w:spacing w:line="360" w:lineRule="auto"/>
        <w:ind w:firstLine="480" w:firstLineChars="200"/>
      </w:pPr>
      <w:r>
        <w:rPr>
          <w:rFonts w:hint="eastAsia"/>
        </w:rPr>
        <w:t>（1）采购人建议与投诉等。教育培训和考核记录。保密、思想政治教育培训记录。</w:t>
      </w:r>
      <w:r>
        <w:t>接待投诉时，投诉内容、处理结果及反馈意见及时。表：包括管理所设立的各类表格、质量记录表、使用情况表、回访表、洽商申请表等。</w:t>
      </w:r>
    </w:p>
    <w:p w14:paraId="6A469577">
      <w:pPr>
        <w:adjustRightInd w:val="0"/>
        <w:snapToGrid w:val="0"/>
        <w:spacing w:line="360" w:lineRule="auto"/>
        <w:ind w:firstLine="480" w:firstLineChars="200"/>
      </w:pPr>
      <w:r>
        <w:rPr>
          <w:rFonts w:hint="eastAsia"/>
        </w:rPr>
        <w:t>（2）房屋维护服务：房屋台账、使用说明、房屋装修、维保记录等。</w:t>
      </w:r>
      <w:r>
        <w:t>图：包括房屋平面图、竣工图、管道走向图、污井下水道位置图、体内线路图、各房屋布置图。档：包括办公楼接管验收记录、管理合同副本、房屋产权证。册：包括房屋建筑册，房屋使用册，绿化管理册、付费记录手册等</w:t>
      </w:r>
      <w:r>
        <w:rPr>
          <w:rFonts w:hint="eastAsia"/>
        </w:rPr>
        <w:t>。</w:t>
      </w:r>
      <w:r>
        <w:t>后期改造工程图纸等及时制图并存档。</w:t>
      </w:r>
    </w:p>
    <w:p w14:paraId="565325DB">
      <w:pPr>
        <w:adjustRightInd w:val="0"/>
        <w:snapToGrid w:val="0"/>
        <w:spacing w:line="360" w:lineRule="auto"/>
        <w:ind w:firstLine="480" w:firstLineChars="200"/>
      </w:pPr>
      <w:r>
        <w:rPr>
          <w:rFonts w:hint="eastAsia"/>
        </w:rPr>
        <w:t>（3）公用设施设备维护服务：设备台账、设备卡、使用说明、维保记录、巡查记录、设施设备安全运行、设施设备定期巡检、维护保养、维修档案等。</w:t>
      </w:r>
      <w:r>
        <w:t>维修更新时，维修更新后的物业变动情况记录在册及时</w:t>
      </w:r>
      <w:r>
        <w:rPr>
          <w:rFonts w:hint="eastAsia"/>
        </w:rPr>
        <w:t>。</w:t>
      </w:r>
      <w:r>
        <w:t>卡：包括设备保养卡、维修记录卡。</w:t>
      </w:r>
    </w:p>
    <w:p w14:paraId="06DDF13E">
      <w:pPr>
        <w:adjustRightInd w:val="0"/>
        <w:snapToGrid w:val="0"/>
        <w:spacing w:line="360" w:lineRule="auto"/>
        <w:ind w:firstLine="480" w:firstLineChars="200"/>
      </w:pPr>
      <w:r>
        <w:rPr>
          <w:rFonts w:hint="eastAsia"/>
        </w:rPr>
        <w:t>（4）保安服务：监控记录、突发事件演习与处置记录等。</w:t>
      </w:r>
    </w:p>
    <w:p w14:paraId="0F190CF4">
      <w:pPr>
        <w:adjustRightInd w:val="0"/>
        <w:snapToGrid w:val="0"/>
        <w:spacing w:line="360" w:lineRule="auto"/>
        <w:ind w:firstLine="480" w:firstLineChars="200"/>
      </w:pPr>
      <w:r>
        <w:rPr>
          <w:rFonts w:hint="eastAsia"/>
        </w:rPr>
        <w:t>（5）保洁服务：工作日志、清洁检查表、用品清单、客户反馈表等。</w:t>
      </w:r>
    </w:p>
    <w:p w14:paraId="2A317F35">
      <w:pPr>
        <w:adjustRightInd w:val="0"/>
        <w:snapToGrid w:val="0"/>
        <w:spacing w:line="360" w:lineRule="auto"/>
        <w:ind w:firstLine="480" w:firstLineChars="200"/>
      </w:pPr>
      <w:r>
        <w:rPr>
          <w:rFonts w:hint="eastAsia"/>
        </w:rPr>
        <w:t>（6）绿化服务：绿化总平面图、清洁整改记录、消杀记录等。</w:t>
      </w:r>
    </w:p>
    <w:p w14:paraId="7654AEF0">
      <w:pPr>
        <w:numPr>
          <w:ilvl w:val="255"/>
          <w:numId w:val="0"/>
        </w:numPr>
        <w:adjustRightInd w:val="0"/>
        <w:snapToGrid w:val="0"/>
        <w:spacing w:line="360" w:lineRule="auto"/>
        <w:ind w:firstLine="480" w:firstLineChars="200"/>
      </w:pPr>
      <w:r>
        <w:rPr>
          <w:rFonts w:hint="eastAsia"/>
        </w:rPr>
        <w:t>（7）收集整理各种人事档案、质量记录、保险档案、物业权属资料、管理合同、管理制度等资料；建立工程图纸档案、设备档案、工程承包合同、招投标书或报价单、设备运行保养保修记录、竣工图纸、各类洽商。</w:t>
      </w:r>
    </w:p>
    <w:p w14:paraId="30782D36">
      <w:pPr>
        <w:adjustRightInd w:val="0"/>
        <w:snapToGrid w:val="0"/>
        <w:spacing w:line="360" w:lineRule="auto"/>
        <w:ind w:firstLine="480" w:firstLineChars="200"/>
      </w:pPr>
      <w:r>
        <w:rPr>
          <w:rFonts w:hint="eastAsia"/>
        </w:rPr>
        <w:t>（8）其他：客户信息、财务明细、合同协议、信报信息登记、大件物品进出登记等。</w:t>
      </w:r>
    </w:p>
    <w:p w14:paraId="334AE6B7">
      <w:pPr>
        <w:numPr>
          <w:ilvl w:val="255"/>
          <w:numId w:val="0"/>
        </w:numPr>
        <w:adjustRightInd w:val="0"/>
        <w:snapToGrid w:val="0"/>
        <w:spacing w:line="360" w:lineRule="auto"/>
        <w:ind w:firstLine="480" w:firstLineChars="200"/>
      </w:pPr>
      <w:r>
        <w:rPr>
          <w:rFonts w:hint="eastAsia"/>
        </w:rPr>
        <w:t>（9）</w:t>
      </w:r>
      <w:r>
        <w:t>物业接管时，所有原始记录资料交接及时。</w:t>
      </w:r>
    </w:p>
    <w:p w14:paraId="5B040EA8">
      <w:pPr>
        <w:numPr>
          <w:ilvl w:val="255"/>
          <w:numId w:val="0"/>
        </w:numPr>
        <w:adjustRightInd w:val="0"/>
        <w:snapToGrid w:val="0"/>
        <w:spacing w:line="360" w:lineRule="auto"/>
        <w:ind w:firstLine="480" w:firstLineChars="200"/>
      </w:pPr>
      <w:r>
        <w:rPr>
          <w:rFonts w:hint="eastAsia"/>
        </w:rPr>
        <w:t>（10）</w:t>
      </w:r>
      <w:r>
        <w:t xml:space="preserve">物业入住时，全面掌握各部门及个人基本情况，区域划分钥匙分配原始记录交接及时。 </w:t>
      </w:r>
    </w:p>
    <w:p w14:paraId="58379790">
      <w:pPr>
        <w:adjustRightInd w:val="0"/>
        <w:snapToGrid w:val="0"/>
        <w:spacing w:line="360" w:lineRule="auto"/>
        <w:ind w:firstLine="480" w:firstLineChars="200"/>
      </w:pPr>
      <w:r>
        <w:t>2.4.3</w:t>
      </w:r>
      <w:r>
        <w:rPr>
          <w:rFonts w:hint="eastAsia"/>
        </w:rPr>
        <w:t>遵守采购人的信息、档案资料保密要求，未经许可，不得将建筑物平面图等资料转作其他用途或向其他单位、个人提供。</w:t>
      </w:r>
    </w:p>
    <w:p w14:paraId="026A1CC3">
      <w:pPr>
        <w:adjustRightInd w:val="0"/>
        <w:snapToGrid w:val="0"/>
        <w:spacing w:line="360" w:lineRule="auto"/>
        <w:ind w:firstLine="480" w:firstLineChars="200"/>
      </w:pPr>
      <w:r>
        <w:t>2.4.4</w:t>
      </w:r>
      <w:r>
        <w:rPr>
          <w:rFonts w:hint="eastAsia"/>
        </w:rPr>
        <w:t>履约结束后，相关资料交还采购人，采购人按政府采购相关规定存档。</w:t>
      </w:r>
    </w:p>
    <w:p w14:paraId="6AF517CE">
      <w:pPr>
        <w:adjustRightInd w:val="0"/>
        <w:snapToGrid w:val="0"/>
        <w:spacing w:line="360" w:lineRule="auto"/>
        <w:ind w:firstLine="480" w:firstLineChars="200"/>
      </w:pPr>
      <w:r>
        <w:t>2.4.5......</w:t>
      </w:r>
    </w:p>
    <w:p w14:paraId="4304C926">
      <w:pPr>
        <w:adjustRightInd w:val="0"/>
        <w:snapToGrid w:val="0"/>
        <w:spacing w:line="360" w:lineRule="auto"/>
        <w:ind w:firstLine="480" w:firstLineChars="200"/>
      </w:pPr>
      <w:r>
        <w:t>2.5</w:t>
      </w:r>
      <w:r>
        <w:rPr>
          <w:rFonts w:hint="eastAsia"/>
        </w:rPr>
        <w:t>分包供应商管理</w:t>
      </w:r>
    </w:p>
    <w:p w14:paraId="33F121B7">
      <w:pPr>
        <w:adjustRightInd w:val="0"/>
        <w:snapToGrid w:val="0"/>
        <w:spacing w:line="360" w:lineRule="auto"/>
        <w:ind w:firstLine="480" w:firstLineChars="200"/>
      </w:pPr>
      <w:r>
        <w:t>2.5.1</w:t>
      </w:r>
      <w:r>
        <w:rPr>
          <w:rFonts w:hint="eastAsia"/>
        </w:rPr>
        <w:t>合理控制外包服务人员数量和流动率。</w:t>
      </w:r>
    </w:p>
    <w:p w14:paraId="41A61460">
      <w:pPr>
        <w:adjustRightInd w:val="0"/>
        <w:snapToGrid w:val="0"/>
        <w:spacing w:line="360" w:lineRule="auto"/>
        <w:ind w:firstLine="480" w:firstLineChars="200"/>
      </w:pPr>
      <w:r>
        <w:t>2.5.2</w:t>
      </w:r>
      <w:r>
        <w:rPr>
          <w:rFonts w:hint="eastAsia"/>
        </w:rPr>
        <w:t>根据采购人要求明确对分包供应商的要求，确定工作流程。</w:t>
      </w:r>
    </w:p>
    <w:p w14:paraId="70F38EBC">
      <w:pPr>
        <w:adjustRightInd w:val="0"/>
        <w:snapToGrid w:val="0"/>
        <w:spacing w:line="360" w:lineRule="auto"/>
        <w:ind w:firstLine="480" w:firstLineChars="200"/>
      </w:pPr>
      <w:r>
        <w:t>2.5.3</w:t>
      </w:r>
      <w:r>
        <w:rPr>
          <w:rFonts w:hint="eastAsia"/>
        </w:rPr>
        <w:t>明确安全管理责任和保密责任，签订安全管理责任书和保密责任书。</w:t>
      </w:r>
    </w:p>
    <w:p w14:paraId="391D7D16">
      <w:pPr>
        <w:adjustRightInd w:val="0"/>
        <w:snapToGrid w:val="0"/>
        <w:spacing w:line="360" w:lineRule="auto"/>
        <w:ind w:firstLine="480" w:firstLineChars="200"/>
      </w:pPr>
      <w:r>
        <w:t>2.5.4</w:t>
      </w:r>
      <w:r>
        <w:rPr>
          <w:rFonts w:hint="eastAsia"/>
        </w:rPr>
        <w:t>开展服务检查和监管，评估服务效果，必要时进行服务流程调整。</w:t>
      </w:r>
    </w:p>
    <w:p w14:paraId="03E705C1">
      <w:pPr>
        <w:adjustRightInd w:val="0"/>
        <w:snapToGrid w:val="0"/>
        <w:spacing w:line="360" w:lineRule="auto"/>
        <w:ind w:firstLine="480" w:firstLineChars="200"/>
      </w:pPr>
      <w:r>
        <w:t>2.5.5</w:t>
      </w:r>
      <w:r>
        <w:rPr>
          <w:rFonts w:hint="eastAsia"/>
        </w:rPr>
        <w:t>根据工作反馈意见与建议，持续提升服务品质。</w:t>
      </w:r>
    </w:p>
    <w:p w14:paraId="59C8CAB1">
      <w:pPr>
        <w:adjustRightInd w:val="0"/>
        <w:snapToGrid w:val="0"/>
        <w:spacing w:line="360" w:lineRule="auto"/>
        <w:ind w:firstLine="480" w:firstLineChars="200"/>
      </w:pPr>
      <w:r>
        <w:t>2.5.6......</w:t>
      </w:r>
    </w:p>
    <w:p w14:paraId="659A90DE">
      <w:pPr>
        <w:numPr>
          <w:ilvl w:val="255"/>
          <w:numId w:val="0"/>
        </w:numPr>
        <w:adjustRightInd w:val="0"/>
        <w:snapToGrid w:val="0"/>
        <w:spacing w:line="360" w:lineRule="auto"/>
        <w:ind w:firstLine="480" w:firstLineChars="200"/>
      </w:pPr>
      <w:r>
        <w:t>2.6</w:t>
      </w:r>
      <w:r>
        <w:rPr>
          <w:rFonts w:hint="eastAsia"/>
        </w:rPr>
        <w:t>服务改进</w:t>
      </w:r>
    </w:p>
    <w:p w14:paraId="17C57ADB">
      <w:pPr>
        <w:adjustRightInd w:val="0"/>
        <w:snapToGrid w:val="0"/>
        <w:spacing w:line="360" w:lineRule="auto"/>
        <w:ind w:firstLine="480" w:firstLineChars="200"/>
      </w:pPr>
      <w:r>
        <w:t>2.6.1</w:t>
      </w:r>
      <w:r>
        <w:rPr>
          <w:rFonts w:hint="eastAsia"/>
        </w:rPr>
        <w:t>明确负责人，定期对物业服务过程进行自查，结合反馈意见与评价结果采取改进措施，持续提升管理与服务水平。</w:t>
      </w:r>
    </w:p>
    <w:p w14:paraId="2896803F">
      <w:pPr>
        <w:adjustRightInd w:val="0"/>
        <w:snapToGrid w:val="0"/>
        <w:spacing w:line="360" w:lineRule="auto"/>
        <w:ind w:firstLine="480" w:firstLineChars="200"/>
      </w:pPr>
      <w:r>
        <w:t>2.6.2</w:t>
      </w:r>
      <w:r>
        <w:rPr>
          <w:rFonts w:hint="eastAsia"/>
        </w:rPr>
        <w:t>对不合格服务进行控制，对不合格服务的原因进行识别和分析，及时采取纠正措施，消除不合格的原因，防止不合格再发生。</w:t>
      </w:r>
    </w:p>
    <w:p w14:paraId="66904EBD">
      <w:pPr>
        <w:adjustRightInd w:val="0"/>
        <w:snapToGrid w:val="0"/>
        <w:spacing w:line="360" w:lineRule="auto"/>
        <w:ind w:firstLine="480" w:firstLineChars="200"/>
      </w:pPr>
      <w:r>
        <w:t>2.6.3</w:t>
      </w:r>
      <w:r>
        <w:rPr>
          <w:rFonts w:hint="eastAsia"/>
        </w:rPr>
        <w:t>需整改问题及时整改完成。</w:t>
      </w:r>
    </w:p>
    <w:p w14:paraId="567C3BBB">
      <w:pPr>
        <w:adjustRightInd w:val="0"/>
        <w:snapToGrid w:val="0"/>
        <w:spacing w:line="360" w:lineRule="auto"/>
        <w:ind w:firstLine="480" w:firstLineChars="200"/>
      </w:pPr>
      <w:r>
        <w:t>2.6.4......</w:t>
      </w:r>
    </w:p>
    <w:p w14:paraId="532E1B7A">
      <w:pPr>
        <w:adjustRightInd w:val="0"/>
        <w:snapToGrid w:val="0"/>
        <w:spacing w:line="360" w:lineRule="auto"/>
        <w:ind w:firstLine="480" w:firstLineChars="200"/>
      </w:pPr>
      <w:r>
        <w:t>2.7</w:t>
      </w:r>
      <w:r>
        <w:rPr>
          <w:rFonts w:hint="eastAsia"/>
        </w:rPr>
        <w:t>重大活动后勤保障</w:t>
      </w:r>
    </w:p>
    <w:p w14:paraId="01D2D91B">
      <w:pPr>
        <w:adjustRightInd w:val="0"/>
        <w:snapToGrid w:val="0"/>
        <w:spacing w:line="360" w:lineRule="auto"/>
        <w:ind w:firstLine="480" w:firstLineChars="200"/>
      </w:pPr>
      <w:r>
        <w:t>2.7.1</w:t>
      </w:r>
      <w:r>
        <w:rPr>
          <w:rFonts w:hint="eastAsia"/>
        </w:rPr>
        <w:t>制订流程。配合采购人制订重大活动后勤保障工作流程，需对任务进行详细了解，并根据工作安排制定详细的后勤保障计划。</w:t>
      </w:r>
    </w:p>
    <w:p w14:paraId="6BDB18A4">
      <w:pPr>
        <w:adjustRightInd w:val="0"/>
        <w:snapToGrid w:val="0"/>
        <w:spacing w:line="360" w:lineRule="auto"/>
        <w:ind w:firstLine="480" w:firstLineChars="200"/>
      </w:pPr>
      <w:r>
        <w:t>2.7.2</w:t>
      </w:r>
      <w:r>
        <w:rPr>
          <w:rFonts w:hint="eastAsia"/>
        </w:rPr>
        <w:t>实施保障。按计划在关键区域和重点部位进行部署，确保任务顺利进行，对活动区域进行全面安全检查，发现并排除安全隐患，对车辆进行有序引导和管理，确保交通安全畅通，以礼貌、专业的态度对待来宾，展现良好形象。</w:t>
      </w:r>
    </w:p>
    <w:p w14:paraId="5A0C9DBD">
      <w:pPr>
        <w:adjustRightInd w:val="0"/>
        <w:snapToGrid w:val="0"/>
        <w:spacing w:line="360" w:lineRule="auto"/>
        <w:ind w:firstLine="480" w:firstLineChars="200"/>
      </w:pPr>
      <w:r>
        <w:t>2.7.3</w:t>
      </w:r>
      <w:r>
        <w:rPr>
          <w:rFonts w:hint="eastAsia"/>
        </w:rPr>
        <w:t>收尾工作。对现场进行检查，做好清理工作。</w:t>
      </w:r>
    </w:p>
    <w:p w14:paraId="61C567E3">
      <w:pPr>
        <w:adjustRightInd w:val="0"/>
        <w:snapToGrid w:val="0"/>
        <w:spacing w:line="360" w:lineRule="auto"/>
        <w:ind w:firstLine="480" w:firstLineChars="200"/>
      </w:pPr>
      <w:r>
        <w:t>2.7.4......</w:t>
      </w:r>
    </w:p>
    <w:p w14:paraId="26EFDF5A">
      <w:pPr>
        <w:adjustRightInd w:val="0"/>
        <w:snapToGrid w:val="0"/>
        <w:spacing w:line="360" w:lineRule="auto"/>
        <w:ind w:firstLine="480" w:firstLineChars="200"/>
      </w:pPr>
      <w:r>
        <w:t>2.8</w:t>
      </w:r>
      <w:r>
        <w:rPr>
          <w:rFonts w:hint="eastAsia"/>
        </w:rPr>
        <w:t>应急保障预案</w:t>
      </w:r>
    </w:p>
    <w:p w14:paraId="7762E93B">
      <w:pPr>
        <w:adjustRightInd w:val="0"/>
        <w:snapToGrid w:val="0"/>
        <w:spacing w:line="360" w:lineRule="auto"/>
        <w:ind w:firstLine="480" w:firstLineChars="200"/>
      </w:pPr>
      <w:r>
        <w:t>2.8.1</w:t>
      </w:r>
      <w:r>
        <w:rPr>
          <w:rFonts w:hint="eastAsia"/>
        </w:rPr>
        <w:t>重点区域及安全隐患排查。结合项目的实际情况，对重点部位及危险隐患进行排查，并建立清单</w:t>
      </w:r>
      <w:r>
        <w:t>/</w:t>
      </w:r>
      <w:r>
        <w:rPr>
          <w:rFonts w:hint="eastAsia"/>
        </w:rPr>
        <w:t>台账；应当对危险隐患进行风险分析，制定相应措施进行控制或整改并定期监控；随着设施设备、服务内容的变化，及时更新清单</w:t>
      </w:r>
      <w:r>
        <w:t>/</w:t>
      </w:r>
      <w:r>
        <w:rPr>
          <w:rFonts w:hint="eastAsia"/>
        </w:rPr>
        <w:t>台账，使风险隐患始终处于受控状态。</w:t>
      </w:r>
    </w:p>
    <w:p w14:paraId="2A8C4E66">
      <w:pPr>
        <w:adjustRightInd w:val="0"/>
        <w:snapToGrid w:val="0"/>
        <w:spacing w:line="360" w:lineRule="auto"/>
        <w:ind w:firstLine="480" w:firstLineChars="200"/>
      </w:pPr>
      <w:r>
        <w:t>2.8.2</w:t>
      </w:r>
      <w:r>
        <w:rPr>
          <w:rFonts w:hint="eastAsia"/>
        </w:rPr>
        <w:t>应急预案的建立。根据办公楼隐患排查的结果和实际情况，制定专项预案，包括但不限于：火情火警紧急处理应急预案、紧急疏散应急预案、停水停电应急预案、有限空间救援应急预案、高空作业救援应急预案、恶劣天气应对应急预案等。</w:t>
      </w:r>
    </w:p>
    <w:p w14:paraId="534765A4">
      <w:pPr>
        <w:adjustRightInd w:val="0"/>
        <w:snapToGrid w:val="0"/>
        <w:spacing w:line="360" w:lineRule="auto"/>
        <w:ind w:firstLine="480" w:firstLineChars="200"/>
      </w:pPr>
      <w:r>
        <w:t>2.8.3</w:t>
      </w:r>
      <w:r>
        <w:rPr>
          <w:rFonts w:hint="eastAsia"/>
        </w:rPr>
        <w:t>应急预案的培训和演练。应急预案定期培训和演练，组织相关岗位每半年至少开展一次专项应急预案演练；留存培训及演练记录和影像资料，并对预案进行评价，确保与实际情况相结合。</w:t>
      </w:r>
    </w:p>
    <w:p w14:paraId="4A87BB2C">
      <w:pPr>
        <w:adjustRightInd w:val="0"/>
        <w:snapToGrid w:val="0"/>
        <w:spacing w:line="360" w:lineRule="auto"/>
        <w:ind w:firstLine="480" w:firstLineChars="200"/>
      </w:pPr>
      <w:r>
        <w:t>2.8.4</w:t>
      </w:r>
      <w:r>
        <w:rPr>
          <w:rFonts w:hint="eastAsia"/>
        </w:rPr>
        <w:t>应急物资的管理。根据专项预案中的应对需要、必要的应急物资，建立清单或台账，并由专人定期对应急物资进行检查，如有应急物资不足，及时通知采购人购置齐全，确保能够随时正常使用。</w:t>
      </w:r>
    </w:p>
    <w:p w14:paraId="7A946D6F">
      <w:pPr>
        <w:adjustRightInd w:val="0"/>
        <w:snapToGrid w:val="0"/>
        <w:spacing w:line="360" w:lineRule="auto"/>
        <w:ind w:firstLine="480" w:firstLineChars="200"/>
      </w:pPr>
      <w:r>
        <w:t>2.8.5......</w:t>
      </w:r>
    </w:p>
    <w:p w14:paraId="5D698F47">
      <w:pPr>
        <w:adjustRightInd w:val="0"/>
        <w:snapToGrid w:val="0"/>
        <w:spacing w:line="360" w:lineRule="auto"/>
        <w:ind w:firstLine="480" w:firstLineChars="200"/>
      </w:pPr>
      <w:r>
        <w:t>2.9</w:t>
      </w:r>
      <w:r>
        <w:rPr>
          <w:rFonts w:hint="eastAsia"/>
        </w:rPr>
        <w:t>服务方案及工作制度</w:t>
      </w:r>
    </w:p>
    <w:p w14:paraId="28060C68">
      <w:pPr>
        <w:adjustRightInd w:val="0"/>
        <w:snapToGrid w:val="0"/>
        <w:spacing w:line="360" w:lineRule="auto"/>
        <w:ind w:firstLine="480" w:firstLineChars="200"/>
      </w:pPr>
      <w:r>
        <w:t>2.9.1</w:t>
      </w:r>
      <w:r>
        <w:rPr>
          <w:rFonts w:hint="eastAsia"/>
        </w:rPr>
        <w:t>制定工作制度，主要包括：人员录用制度、档案管理制度、物业服务管理制度、公用设施设备相关管理制度等。</w:t>
      </w:r>
    </w:p>
    <w:p w14:paraId="717F45F2">
      <w:pPr>
        <w:adjustRightInd w:val="0"/>
        <w:snapToGrid w:val="0"/>
        <w:spacing w:line="360" w:lineRule="auto"/>
        <w:ind w:firstLine="480" w:firstLineChars="200"/>
      </w:pPr>
      <w:r>
        <w:t>2.9.2</w:t>
      </w:r>
      <w:r>
        <w:rPr>
          <w:rFonts w:hint="eastAsia"/>
        </w:rPr>
        <w:t>制定项目实施方案，主要包括：交接方案、人员培训方案、人员稳定性方案、保密方案等。</w:t>
      </w:r>
    </w:p>
    <w:p w14:paraId="2C88414D">
      <w:pPr>
        <w:adjustRightInd w:val="0"/>
        <w:snapToGrid w:val="0"/>
        <w:spacing w:line="360" w:lineRule="auto"/>
        <w:ind w:firstLine="480" w:firstLineChars="200"/>
      </w:pPr>
      <w:r>
        <w:t>2.9.3</w:t>
      </w:r>
      <w:r>
        <w:rPr>
          <w:rFonts w:hint="eastAsia"/>
        </w:rPr>
        <w:t>制定物业服务方案，主要包括：房屋维护服务方案、公用设施设备维护服务方案、绿化服务方案、保洁服务方案、保安服务方案、会议服务方案等。</w:t>
      </w:r>
    </w:p>
    <w:p w14:paraId="5461BC69">
      <w:pPr>
        <w:adjustRightInd w:val="0"/>
        <w:snapToGrid w:val="0"/>
        <w:spacing w:line="360" w:lineRule="auto"/>
        <w:ind w:firstLine="480" w:firstLineChars="200"/>
      </w:pPr>
      <w:r>
        <w:t>2.9.4......</w:t>
      </w:r>
    </w:p>
    <w:p w14:paraId="1F5F2EEC">
      <w:pPr>
        <w:adjustRightInd w:val="0"/>
        <w:snapToGrid w:val="0"/>
        <w:spacing w:line="360" w:lineRule="auto"/>
        <w:ind w:firstLine="480" w:firstLineChars="200"/>
      </w:pPr>
      <w:r>
        <w:t>2.10</w:t>
      </w:r>
      <w:r>
        <w:rPr>
          <w:rFonts w:hint="eastAsia"/>
        </w:rPr>
        <w:t>信报服务</w:t>
      </w:r>
    </w:p>
    <w:p w14:paraId="75CAC533">
      <w:pPr>
        <w:adjustRightInd w:val="0"/>
        <w:snapToGrid w:val="0"/>
        <w:spacing w:line="360" w:lineRule="auto"/>
        <w:ind w:firstLine="480" w:firstLineChars="200"/>
      </w:pPr>
      <w:r>
        <w:t>2.10.1</w:t>
      </w:r>
      <w:r>
        <w:rPr>
          <w:rFonts w:hint="eastAsia"/>
        </w:rPr>
        <w:t>对邮件、包裹和挂号信等进行正确分理、安全检查和防疫卫生检查。</w:t>
      </w:r>
    </w:p>
    <w:p w14:paraId="2475D474">
      <w:pPr>
        <w:adjustRightInd w:val="0"/>
        <w:snapToGrid w:val="0"/>
        <w:spacing w:line="360" w:lineRule="auto"/>
        <w:ind w:firstLine="480" w:firstLineChars="200"/>
      </w:pPr>
      <w:r>
        <w:t>2.10.2</w:t>
      </w:r>
      <w:r>
        <w:rPr>
          <w:rFonts w:hint="eastAsia"/>
        </w:rPr>
        <w:t>及时投送或通知收件人领取。</w:t>
      </w:r>
    </w:p>
    <w:p w14:paraId="68E89D49">
      <w:pPr>
        <w:adjustRightInd w:val="0"/>
        <w:snapToGrid w:val="0"/>
        <w:spacing w:line="360" w:lineRule="auto"/>
        <w:ind w:firstLine="480" w:firstLineChars="200"/>
      </w:pPr>
      <w:r>
        <w:t>2.10.3</w:t>
      </w:r>
      <w:r>
        <w:rPr>
          <w:rFonts w:hint="eastAsia"/>
        </w:rPr>
        <w:t>大件物品出入向采购人报告，待采购人确认无误后放行。</w:t>
      </w:r>
    </w:p>
    <w:p w14:paraId="50A5899D">
      <w:pPr>
        <w:adjustRightInd w:val="0"/>
        <w:snapToGrid w:val="0"/>
        <w:spacing w:line="360" w:lineRule="auto"/>
        <w:ind w:firstLine="480" w:firstLineChars="200"/>
      </w:pPr>
      <w:r>
        <w:t>2.10.4......</w:t>
      </w:r>
    </w:p>
    <w:p w14:paraId="450B37ED">
      <w:pPr>
        <w:adjustRightInd w:val="0"/>
        <w:snapToGrid w:val="0"/>
        <w:spacing w:line="360" w:lineRule="auto"/>
        <w:ind w:firstLine="480" w:firstLineChars="200"/>
      </w:pPr>
      <w:r>
        <w:t>2.11</w:t>
      </w:r>
      <w:r>
        <w:rPr>
          <w:rFonts w:hint="eastAsia"/>
        </w:rPr>
        <w:t>服务热线及紧急维修</w:t>
      </w:r>
    </w:p>
    <w:p w14:paraId="4CBA1CCA">
      <w:pPr>
        <w:adjustRightInd w:val="0"/>
        <w:snapToGrid w:val="0"/>
        <w:spacing w:line="360" w:lineRule="auto"/>
        <w:ind w:firstLine="480" w:firstLineChars="200"/>
      </w:pPr>
      <w:r>
        <w:t>2.11.1</w:t>
      </w:r>
      <w:r>
        <w:rPr>
          <w:rFonts w:hint="eastAsia"/>
        </w:rPr>
        <w:t>设置</w:t>
      </w:r>
      <w:r>
        <w:t>24</w:t>
      </w:r>
      <w:r>
        <w:rPr>
          <w:rFonts w:hint="eastAsia"/>
        </w:rPr>
        <w:t>小时报修服务热线。</w:t>
      </w:r>
    </w:p>
    <w:p w14:paraId="542F91CD">
      <w:pPr>
        <w:adjustRightInd w:val="0"/>
        <w:snapToGrid w:val="0"/>
        <w:spacing w:line="360" w:lineRule="auto"/>
        <w:ind w:firstLine="480" w:firstLineChars="200"/>
      </w:pPr>
      <w:r>
        <w:t>2.11.2</w:t>
      </w:r>
      <w:r>
        <w:rPr>
          <w:rFonts w:hint="eastAsia"/>
        </w:rPr>
        <w:t>紧急维修应当</w:t>
      </w:r>
      <w:r>
        <w:t>15</w:t>
      </w:r>
      <w:r>
        <w:rPr>
          <w:rFonts w:hint="eastAsia"/>
        </w:rPr>
        <w:t>分钟内到达现场，不间断维修直至修复。</w:t>
      </w:r>
    </w:p>
    <w:p w14:paraId="0BDB3334">
      <w:pPr>
        <w:adjustRightInd w:val="0"/>
        <w:snapToGrid w:val="0"/>
        <w:spacing w:line="360" w:lineRule="auto"/>
        <w:ind w:firstLine="480" w:firstLineChars="200"/>
      </w:pPr>
      <w:r>
        <w:t>2.11.3......</w:t>
      </w:r>
    </w:p>
    <w:p w14:paraId="7E4DAC57">
      <w:pPr>
        <w:numPr>
          <w:ilvl w:val="0"/>
          <w:numId w:val="3"/>
        </w:numPr>
        <w:adjustRightInd w:val="0"/>
        <w:snapToGrid w:val="0"/>
        <w:spacing w:line="360" w:lineRule="auto"/>
        <w:ind w:firstLine="482" w:firstLineChars="200"/>
        <w:outlineLvl w:val="1"/>
        <w:rPr>
          <w:rFonts w:ascii="楷体" w:hAnsi="楷体" w:eastAsia="楷体"/>
          <w:b/>
          <w:bCs/>
        </w:rPr>
      </w:pPr>
      <w:bookmarkStart w:id="32" w:name="_Toc172627377"/>
      <w:bookmarkStart w:id="33" w:name="_Toc30970"/>
      <w:r>
        <w:rPr>
          <w:rFonts w:hint="eastAsia" w:ascii="楷体" w:hAnsi="楷体" w:eastAsia="楷体"/>
          <w:b/>
          <w:bCs/>
        </w:rPr>
        <w:t>建筑物日常养护维修服务</w:t>
      </w:r>
      <w:bookmarkEnd w:id="32"/>
      <w:bookmarkEnd w:id="33"/>
    </w:p>
    <w:p w14:paraId="1422FCDB">
      <w:pPr>
        <w:adjustRightInd w:val="0"/>
        <w:snapToGrid w:val="0"/>
        <w:spacing w:line="360" w:lineRule="auto"/>
        <w:ind w:firstLine="482" w:firstLineChars="200"/>
        <w:rPr>
          <w:b/>
          <w:bCs/>
        </w:rPr>
      </w:pPr>
      <w:r>
        <w:rPr>
          <w:b/>
          <w:bCs/>
        </w:rPr>
        <w:t>1.服务内容：</w:t>
      </w:r>
      <w:r>
        <w:rPr>
          <w:rFonts w:hint="eastAsia"/>
          <w:bCs/>
        </w:rPr>
        <w:t>主体结构、维护结构、部品部件等相关的</w:t>
      </w:r>
      <w:r>
        <w:rPr>
          <w:rFonts w:hint="eastAsia"/>
        </w:rPr>
        <w:t>办公楼（区）其他项目巡查、维护、维修、管理内容，包括但不限于：房屋结构、办公楼（区）室内地面，室内各类顶板，室内外墙面、屋面、屋面防水补漏，外墙防水、外墙粉刷、外墙修补、内墙粉刷，吊顶、隔断、幕墙玻璃、雨篷、散水、空调室外机支撑构件、踢脚、门（含门面、门锁、铰链及闭门器等）、窗户、窗玻璃、窗台、窗套、窗帘、窗帘盒、锁、铝合金窗柜、楼梯扶手、楼梯护板、玻璃幕墙、石材幕墙、铝扣板、铝合金门窗锁拉手维修，办公桌抽屉锁、抽屉排锁维修，水体、烘手机、隔断、室外道路、通风道、停车带、井盖、篦子、减速带、车挡、地沟、各类雨水及污水管道、防雷设施、围墙（栏）、园林挡土墙、花岗岩、活动场地、路面修补、绿化围栏、绿化栅拦、室外亭、台、桥、桌、椅、步行道、标识、标牌及其设施等</w:t>
      </w:r>
      <w:r>
        <w:t>……</w:t>
      </w:r>
    </w:p>
    <w:p w14:paraId="6565F299">
      <w:pPr>
        <w:adjustRightInd w:val="0"/>
        <w:snapToGrid w:val="0"/>
        <w:spacing w:line="360" w:lineRule="auto"/>
        <w:ind w:firstLine="482" w:firstLineChars="200"/>
        <w:rPr>
          <w:b/>
          <w:bCs/>
        </w:rPr>
      </w:pPr>
      <w:r>
        <w:rPr>
          <w:b/>
          <w:bCs/>
        </w:rPr>
        <w:t>2.服务标准：</w:t>
      </w:r>
      <w:r>
        <w:rPr>
          <w:rFonts w:hint="eastAsia"/>
        </w:rPr>
        <w:t>确保办公楼（区）房屋的完好等级和正常使用；及时完成各项零星维修任务，零星维修合格率</w:t>
      </w:r>
      <w:r>
        <w:t>100%。</w:t>
      </w:r>
    </w:p>
    <w:p w14:paraId="4814D73F">
      <w:pPr>
        <w:adjustRightInd w:val="0"/>
        <w:snapToGrid w:val="0"/>
        <w:spacing w:line="360" w:lineRule="auto"/>
        <w:ind w:firstLine="480" w:firstLineChars="200"/>
      </w:pPr>
      <w:r>
        <w:t>2.1制定房屋维修、建筑装饰等年度、季度维修计划，呈报采购人审批并按委托组织实施；</w:t>
      </w:r>
    </w:p>
    <w:p w14:paraId="7EEAF634">
      <w:pPr>
        <w:adjustRightInd w:val="0"/>
        <w:snapToGrid w:val="0"/>
        <w:spacing w:line="360" w:lineRule="auto"/>
        <w:ind w:firstLine="480" w:firstLineChars="200"/>
      </w:pPr>
      <w:r>
        <w:t>2.2保证建筑、结构和设施设备完好率达到100％；</w:t>
      </w:r>
    </w:p>
    <w:p w14:paraId="6E7F0CC8">
      <w:pPr>
        <w:adjustRightInd w:val="0"/>
        <w:snapToGrid w:val="0"/>
        <w:spacing w:line="360" w:lineRule="auto"/>
        <w:ind w:firstLine="480" w:firstLineChars="200"/>
      </w:pPr>
      <w:r>
        <w:t>2.3</w:t>
      </w:r>
      <w:r>
        <w:rPr>
          <w:rFonts w:hint="eastAsia"/>
        </w:rPr>
        <w:t>楼内外无违章乱张贴、乱搭建、乱拉管线等现象，不得对建筑、结构、设施设备等进行改动</w:t>
      </w:r>
      <w:r>
        <w:t>,不得擅自改变房屋用途；</w:t>
      </w:r>
    </w:p>
    <w:p w14:paraId="143E23B8">
      <w:pPr>
        <w:adjustRightInd w:val="0"/>
        <w:snapToGrid w:val="0"/>
        <w:spacing w:line="360" w:lineRule="auto"/>
        <w:ind w:firstLine="480" w:firstLineChars="200"/>
      </w:pPr>
      <w:r>
        <w:t>2.4确保各类设备设施的日常养护维修，</w:t>
      </w:r>
      <w:r>
        <w:rPr>
          <w:rFonts w:hint="eastAsia"/>
        </w:rPr>
        <w:t>每日</w:t>
      </w:r>
      <w:r>
        <w:t>检查1遍,及时完成各项零修、报修任务，接到报修后30分钟内到达现场，一般维修任务不超过12小时；</w:t>
      </w:r>
    </w:p>
    <w:p w14:paraId="7463FC23">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2.5保证办公楼（区）的正常使用，根据水暖配件数量、土建道路数量、房屋办公室的数量、屋面数量、窗玻璃、窗帘数量、铝合金门、办公室等年均损耗量拟定年度工作计划；</w:t>
      </w:r>
    </w:p>
    <w:p w14:paraId="40AF7701">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2.6对办公楼（区）适时组织巡查，确保办公大楼外观完好、整洁；地面、墙台面、吊顶、楼梯、通风道等，是建材贴面的，无脱落；是玻璃幕墙的，清洁明亮、无破损；是涂料的，无脱落污渍；室外招牌整洁统一无安全隐患，墙面装饰无破损，确保房屋、门窗等共用设施的完好和正常使用，确保室外场地、道路等公用设施的完好和正常使用，做好巡查记录。需要维修，属于小修范围的，及时组织修复；并建立房屋巡查台帐，记录房屋的运行、检查、保养、维修记录；属于大、中修范围或者需要更新改造的，采购人需制定维修计划与方案，提出报告与建议；</w:t>
      </w:r>
    </w:p>
    <w:p w14:paraId="1420DE9A">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2.7维修现场垃圾污物杂物清理干净卫生，保持维修现场整洁。</w:t>
      </w:r>
    </w:p>
    <w:p w14:paraId="7979E5B4">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2.8每个物业管理区域建筑面积≤150000平方米的</w:t>
      </w:r>
      <w:r>
        <w:rPr>
          <w:rFonts w:hint="eastAsia" w:ascii="宋体" w:hAnsi="宋体" w:eastAsia="宋体" w:cs="宋体"/>
          <w:kern w:val="2"/>
        </w:rPr>
        <w:t>，应当配备房屋建筑结构和房屋建筑设施设备安全管理员各一名（可选，</w:t>
      </w:r>
      <w:r>
        <w:rPr>
          <w:rFonts w:ascii="宋体" w:hAnsi="宋体" w:eastAsia="宋体" w:cs="宋体"/>
          <w:kern w:val="2"/>
        </w:rPr>
        <w:t>至少一名</w:t>
      </w:r>
      <w:r>
        <w:rPr>
          <w:rFonts w:hint="eastAsia" w:ascii="宋体" w:hAnsi="宋体" w:eastAsia="宋体" w:cs="宋体"/>
          <w:kern w:val="2"/>
        </w:rPr>
        <w:t>）；建筑面积＞</w:t>
      </w:r>
      <w:r>
        <w:rPr>
          <w:rFonts w:ascii="宋体" w:hAnsi="宋体" w:eastAsia="宋体" w:cs="宋体"/>
          <w:kern w:val="2"/>
        </w:rPr>
        <w:t>150000平方米的</w:t>
      </w:r>
      <w:r>
        <w:rPr>
          <w:rFonts w:hint="eastAsia" w:ascii="宋体" w:hAnsi="宋体" w:eastAsia="宋体" w:cs="宋体"/>
          <w:kern w:val="2"/>
        </w:rPr>
        <w:t>，应当配备房屋建筑结构和房屋建筑设施设备安全管理员各两名（可选，</w:t>
      </w:r>
      <w:r>
        <w:rPr>
          <w:rFonts w:ascii="宋体" w:hAnsi="宋体" w:eastAsia="宋体" w:cs="宋体"/>
          <w:kern w:val="2"/>
        </w:rPr>
        <w:t>至少</w:t>
      </w:r>
      <w:r>
        <w:rPr>
          <w:rFonts w:hint="eastAsia" w:ascii="宋体" w:hAnsi="宋体" w:eastAsia="宋体" w:cs="宋体"/>
          <w:kern w:val="2"/>
        </w:rPr>
        <w:t>两</w:t>
      </w:r>
      <w:r>
        <w:rPr>
          <w:rFonts w:ascii="宋体" w:hAnsi="宋体" w:eastAsia="宋体" w:cs="宋体"/>
          <w:kern w:val="2"/>
        </w:rPr>
        <w:t>名</w:t>
      </w:r>
      <w:r>
        <w:rPr>
          <w:rFonts w:hint="eastAsia" w:ascii="宋体" w:hAnsi="宋体" w:eastAsia="宋体" w:cs="宋体"/>
          <w:kern w:val="2"/>
        </w:rPr>
        <w:t>）。房屋建筑安全管理员不得同时服务于两个或两个以上房屋管理单位或物业管理区域。</w:t>
      </w:r>
    </w:p>
    <w:p w14:paraId="0897C31B">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2.9每季度至少开展1次房屋结构安全巡视，发现外观有变形、开裂等现象，及时建议采购人申请房屋安全鉴定，并采取必要的避险和防护措施。</w:t>
      </w:r>
    </w:p>
    <w:p w14:paraId="7CF54D6C">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2.10每季度至少开展1次外墙贴饰面、幕墙玻璃、雨篷、散水、空调室外机支撑构件等检查，发现破损，及时向采购人报告，按采购人要求出具维修方案，待采购人同意后按维修方案实施维修。</w:t>
      </w:r>
    </w:p>
    <w:p w14:paraId="120F9759">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2.11每半月至少开展1次公用部位的门、窗、楼梯、通风道、室内地面、墙面、吊顶和室外屋面等巡查，发现破损，及时向采购人报告，按采购人要求出具维修方案，待采购人同意后按维修方案实施维修。</w:t>
      </w:r>
    </w:p>
    <w:p w14:paraId="0B9C3740">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2.12每年强降雨天气前后、雨雪季节检查屋面防水和雨落管等，发现破损，及时向采购人报告，按采购人要求出具维修方案，待采购人同意后按维修方案实施维修。</w:t>
      </w:r>
    </w:p>
    <w:p w14:paraId="18FBF869">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2.13办公楼外观完好，建筑装饰面无脱落、无破损、无污渍，玻璃幕墙清洁明亮、无破损。</w:t>
      </w:r>
    </w:p>
    <w:p w14:paraId="04B4EA3B">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2.14通道、楼梯、门窗等设施的完好和正常使用。</w:t>
      </w:r>
    </w:p>
    <w:p w14:paraId="158EF772">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2.15每半月至少开展1次大门、围墙、道路、场地、管井、沟渠等巡查，每半月至少检查1次雨污水管井、化粪池等巡查，发现破损，及时向采购人报告，按采购人要求出具维修方案，待采购人同意后按维修方案实施维修。</w:t>
      </w:r>
    </w:p>
    <w:p w14:paraId="0FCDAAD1">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2.16每年至少开展1次防雷装置检测，发现失效，及时向采购人报告，按采购人要求出具维修方案，待采购人同意后按维修方案实施维修。</w:t>
      </w:r>
    </w:p>
    <w:p w14:paraId="72C9323E">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2.17路面状态良好，地漏通畅不堵塞。</w:t>
      </w:r>
    </w:p>
    <w:p w14:paraId="10AF3D02">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2.18</w:t>
      </w:r>
      <w:r>
        <w:rPr>
          <w:rFonts w:hint="eastAsia" w:ascii="宋体" w:hAnsi="宋体" w:eastAsia="宋体" w:cs="宋体"/>
          <w:kern w:val="2"/>
        </w:rPr>
        <w:t>接到采购人家具报修服务后，及时通知家具供货商对保修期内的家具进行维修，及时对保修期外的家具进行维修。</w:t>
      </w:r>
    </w:p>
    <w:p w14:paraId="5102BD78">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2.19装饰装修前，供应商应当与采购人或采购人委托的装修企业签订装饰装修管理服务协议，告知装饰装修须知，并对装饰装修过程进行管理服务。</w:t>
      </w:r>
    </w:p>
    <w:p w14:paraId="6532F478">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2.20根据协议内容，做好装修垃圾临时堆放、清运等。</w:t>
      </w:r>
    </w:p>
    <w:p w14:paraId="09ABE719">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2.21受采购人委托对房屋内装修进行严格的监督管理，发现问题及时上报，确保不因装修而危及大楼结构安全、人身安全和影响正常办公秩序。</w:t>
      </w:r>
    </w:p>
    <w:p w14:paraId="7A307237">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 xml:space="preserve">2.22标识标牌符合《公共信息图形符号 </w:t>
      </w:r>
      <w:r>
        <w:rPr>
          <w:rFonts w:hint="eastAsia" w:ascii="宋体" w:hAnsi="宋体" w:eastAsia="宋体" w:cs="宋体"/>
          <w:kern w:val="2"/>
        </w:rPr>
        <w:t>第</w:t>
      </w:r>
      <w:r>
        <w:rPr>
          <w:rFonts w:ascii="宋体" w:hAnsi="宋体" w:eastAsia="宋体" w:cs="宋体"/>
          <w:kern w:val="2"/>
        </w:rPr>
        <w:t>1部分：通用符号》（GB/T 10001.1）的相关要求，消防与安全标识符合《安全标志及其使用导则》（GB2894）、《消防安全标志　第1部分：标志》（GB13495.1）的相关要求。</w:t>
      </w:r>
    </w:p>
    <w:p w14:paraId="578D68AC">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2.23每月至少检查1次标识标牌和消防与安全标识。应当规范清晰、路线指引正确、安装稳固。</w:t>
      </w:r>
    </w:p>
    <w:p w14:paraId="4A48645C">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Calibri"/>
          <w:szCs w:val="21"/>
        </w:rPr>
        <w:t>2.24......</w:t>
      </w:r>
    </w:p>
    <w:p w14:paraId="7502EA73">
      <w:pPr>
        <w:numPr>
          <w:ilvl w:val="0"/>
          <w:numId w:val="3"/>
        </w:numPr>
        <w:adjustRightInd w:val="0"/>
        <w:snapToGrid w:val="0"/>
        <w:spacing w:line="360" w:lineRule="auto"/>
        <w:ind w:firstLine="482" w:firstLineChars="200"/>
        <w:outlineLvl w:val="1"/>
        <w:rPr>
          <w:rFonts w:ascii="楷体" w:hAnsi="楷体" w:eastAsia="楷体"/>
          <w:b/>
          <w:bCs/>
        </w:rPr>
      </w:pPr>
      <w:bookmarkStart w:id="34" w:name="_Toc172627378"/>
      <w:bookmarkStart w:id="35" w:name="_Toc24327"/>
      <w:r>
        <w:rPr>
          <w:rFonts w:hint="eastAsia" w:ascii="楷体" w:hAnsi="楷体" w:eastAsia="楷体"/>
          <w:b/>
          <w:bCs/>
        </w:rPr>
        <w:t>公共设施设备维护服务</w:t>
      </w:r>
      <w:bookmarkEnd w:id="34"/>
      <w:bookmarkEnd w:id="35"/>
    </w:p>
    <w:p w14:paraId="7DC3B39E">
      <w:pPr>
        <w:adjustRightInd w:val="0"/>
        <w:snapToGrid w:val="0"/>
        <w:spacing w:line="360" w:lineRule="auto"/>
        <w:ind w:firstLine="482" w:firstLineChars="200"/>
        <w:rPr>
          <w:b/>
          <w:bCs/>
        </w:rPr>
      </w:pPr>
      <w:r>
        <w:rPr>
          <w:b/>
          <w:bCs/>
        </w:rPr>
        <w:t>1.</w:t>
      </w:r>
      <w:r>
        <w:rPr>
          <w:rFonts w:hint="eastAsia"/>
          <w:b/>
          <w:bCs/>
        </w:rPr>
        <w:t>公用设施设备维护服务基本要求</w:t>
      </w:r>
    </w:p>
    <w:p w14:paraId="28B4FE08">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1.1</w:t>
      </w:r>
      <w:r>
        <w:rPr>
          <w:rFonts w:hint="eastAsia" w:ascii="宋体" w:hAnsi="宋体" w:eastAsia="宋体" w:cs="宋体"/>
          <w:kern w:val="2"/>
        </w:rPr>
        <w:t>重大节假日及恶劣天气前后，组织系统巡检</w:t>
      </w:r>
      <w:r>
        <w:rPr>
          <w:rFonts w:ascii="宋体" w:hAnsi="宋体" w:eastAsia="宋体" w:cs="宋体"/>
          <w:kern w:val="2"/>
        </w:rPr>
        <w:t>1</w:t>
      </w:r>
      <w:r>
        <w:rPr>
          <w:rFonts w:hint="eastAsia" w:ascii="宋体" w:hAnsi="宋体" w:eastAsia="宋体" w:cs="宋体"/>
          <w:kern w:val="2"/>
        </w:rPr>
        <w:t>次。</w:t>
      </w:r>
    </w:p>
    <w:p w14:paraId="32519593">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1.2</w:t>
      </w:r>
      <w:r>
        <w:rPr>
          <w:rFonts w:hint="eastAsia" w:ascii="宋体" w:hAnsi="宋体" w:eastAsia="宋体" w:cs="宋体"/>
          <w:kern w:val="2"/>
        </w:rPr>
        <w:t>具备设施设备安全、稳定运行的环境和场所（含有限空间），温湿度、照度、粉尘和烟雾浓度等符合相关安全规范。</w:t>
      </w:r>
    </w:p>
    <w:p w14:paraId="17F40630">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1.3......</w:t>
      </w:r>
    </w:p>
    <w:p w14:paraId="66F1E159">
      <w:pPr>
        <w:adjustRightInd w:val="0"/>
        <w:snapToGrid w:val="0"/>
        <w:spacing w:line="360" w:lineRule="auto"/>
        <w:ind w:firstLine="482" w:firstLineChars="200"/>
        <w:rPr>
          <w:b/>
          <w:bCs/>
        </w:rPr>
      </w:pPr>
      <w:r>
        <w:rPr>
          <w:b/>
          <w:bCs/>
        </w:rPr>
        <w:t>2.</w:t>
      </w:r>
      <w:r>
        <w:rPr>
          <w:rFonts w:hint="eastAsia"/>
          <w:b/>
          <w:bCs/>
        </w:rPr>
        <w:t>设备机房</w:t>
      </w:r>
    </w:p>
    <w:p w14:paraId="78AB3678">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2.1</w:t>
      </w:r>
      <w:r>
        <w:rPr>
          <w:rFonts w:hint="eastAsia" w:ascii="宋体" w:hAnsi="宋体" w:eastAsia="宋体" w:cs="宋体"/>
          <w:kern w:val="2"/>
        </w:rPr>
        <w:t>设备机房门口有机房类别及安全标志。落实各类机房责任人、督查人，且设备系统图、应急预案流程图、管理制度、特种作业人员资格证书等上墙文件或证书符合各设备机房国家及北京市标准规范要求，机房巡视及外来人员记录清晰完整，标识统一。</w:t>
      </w:r>
    </w:p>
    <w:p w14:paraId="041C6DC4">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2.2</w:t>
      </w:r>
      <w:r>
        <w:rPr>
          <w:rFonts w:hint="eastAsia" w:ascii="宋体" w:hAnsi="宋体" w:eastAsia="宋体" w:cs="宋体"/>
          <w:kern w:val="2"/>
        </w:rPr>
        <w:t>设备机房门窗、锁具应当完好、有效。</w:t>
      </w:r>
    </w:p>
    <w:p w14:paraId="50051CB7">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2.3</w:t>
      </w:r>
      <w:r>
        <w:rPr>
          <w:rFonts w:hint="eastAsia" w:ascii="宋体" w:hAnsi="宋体" w:eastAsia="宋体" w:cs="宋体"/>
          <w:kern w:val="2"/>
        </w:rPr>
        <w:t>每半月至少开展</w:t>
      </w:r>
      <w:r>
        <w:rPr>
          <w:rFonts w:ascii="宋体" w:hAnsi="宋体" w:eastAsia="宋体" w:cs="宋体"/>
          <w:kern w:val="2"/>
        </w:rPr>
        <w:t>1</w:t>
      </w:r>
      <w:r>
        <w:rPr>
          <w:rFonts w:hint="eastAsia" w:ascii="宋体" w:hAnsi="宋体" w:eastAsia="宋体" w:cs="宋体"/>
          <w:kern w:val="2"/>
        </w:rPr>
        <w:t>次清洁，整洁有序、无杂物、无积尘、无鼠、无虫害，温湿度符合设备运行要求。</w:t>
      </w:r>
    </w:p>
    <w:p w14:paraId="54DC1346">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2.4</w:t>
      </w:r>
      <w:r>
        <w:rPr>
          <w:rFonts w:hint="eastAsia" w:ascii="宋体" w:hAnsi="宋体" w:eastAsia="宋体" w:cs="宋体"/>
          <w:kern w:val="2"/>
        </w:rPr>
        <w:t>按各设备机房国家</w:t>
      </w:r>
      <w:r>
        <w:rPr>
          <w:rFonts w:hint="eastAsia" w:ascii="宋体" w:hAnsi="宋体" w:eastAsia="宋体" w:cs="宋体"/>
        </w:rPr>
        <w:t>及北京市</w:t>
      </w:r>
      <w:r>
        <w:rPr>
          <w:rFonts w:hint="eastAsia" w:ascii="宋体" w:hAnsi="宋体" w:eastAsia="宋体" w:cs="宋体"/>
          <w:kern w:val="2"/>
        </w:rPr>
        <w:t>标准规范规定维护</w:t>
      </w:r>
      <w:r>
        <w:rPr>
          <w:rFonts w:ascii="宋体" w:hAnsi="宋体" w:eastAsia="宋体" w:cs="宋体"/>
          <w:kern w:val="2"/>
        </w:rPr>
        <w:t>/</w:t>
      </w:r>
      <w:r>
        <w:rPr>
          <w:rFonts w:hint="eastAsia" w:ascii="宋体" w:hAnsi="宋体" w:eastAsia="宋体" w:cs="宋体"/>
          <w:kern w:val="2"/>
        </w:rPr>
        <w:t>保管消防、通风、应急照明，防止小动物进入。</w:t>
      </w:r>
    </w:p>
    <w:p w14:paraId="0F5CAB3C">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2.5</w:t>
      </w:r>
      <w:r>
        <w:rPr>
          <w:rFonts w:hint="eastAsia" w:ascii="宋体" w:hAnsi="宋体" w:eastAsia="宋体" w:cs="宋体"/>
          <w:kern w:val="2"/>
        </w:rPr>
        <w:t>安全防护用具配置齐全，检验合格。</w:t>
      </w:r>
    </w:p>
    <w:p w14:paraId="0D7FB043">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2.6</w:t>
      </w:r>
      <w:r>
        <w:rPr>
          <w:rFonts w:hint="eastAsia" w:ascii="宋体" w:hAnsi="宋体" w:eastAsia="宋体" w:cs="宋体"/>
          <w:kern w:val="2"/>
        </w:rPr>
        <w:t>应急设施设备用品应当齐全、完备，可随时启用。</w:t>
      </w:r>
    </w:p>
    <w:p w14:paraId="74731DAF">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2.7......</w:t>
      </w:r>
    </w:p>
    <w:p w14:paraId="62DA46A0">
      <w:pPr>
        <w:adjustRightInd w:val="0"/>
        <w:snapToGrid w:val="0"/>
        <w:spacing w:line="360" w:lineRule="auto"/>
        <w:ind w:firstLine="482" w:firstLineChars="200"/>
        <w:rPr>
          <w:b/>
          <w:bCs/>
        </w:rPr>
      </w:pPr>
      <w:r>
        <w:rPr>
          <w:b/>
          <w:bCs/>
        </w:rPr>
        <w:t>3.给排水系统管理服务</w:t>
      </w:r>
    </w:p>
    <w:p w14:paraId="6325B19E">
      <w:pPr>
        <w:adjustRightInd w:val="0"/>
        <w:snapToGrid w:val="0"/>
        <w:spacing w:line="360" w:lineRule="auto"/>
        <w:ind w:firstLine="482" w:firstLineChars="200"/>
        <w:rPr>
          <w:b/>
          <w:bCs/>
        </w:rPr>
      </w:pPr>
      <w:r>
        <w:rPr>
          <w:b/>
          <w:bCs/>
        </w:rPr>
        <w:t>3.1服务内容：</w:t>
      </w:r>
    </w:p>
    <w:p w14:paraId="025F07F2">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3.1.1对办公楼（区）室内外给排水系统的设备、设施，如水泵、水箱、气压给水装置、水处理设备、消火栓、管道、管件、阀门、水嘴、卫生洁具、排水管、透气管及疏通、水封设备、室外排水管及其附属构筑物等正常运行使用进行日常养护维修。</w:t>
      </w:r>
    </w:p>
    <w:p w14:paraId="257B0C2E">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3.1.2楼内外及地下停车场给排水所使用的管道、阀门、水表等所有的配套设施设备；楼内外及地下停车场给排水所用的水池、水箱、水沟、水井、水坑、化粪池等所有的配套设施设备</w:t>
      </w:r>
      <w:r>
        <w:rPr>
          <w:rFonts w:hint="eastAsia" w:ascii="宋体" w:hAnsi="宋体" w:eastAsia="宋体" w:cs="宋体"/>
          <w:kern w:val="2"/>
        </w:rPr>
        <w:t>。</w:t>
      </w:r>
    </w:p>
    <w:p w14:paraId="71956A39">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3.1.3给排水所用的电机、水泵、管道、阀门、供电管线及配电控制设施设备等所有给排水，正常运行所需要配合的所有设施设备</w:t>
      </w:r>
      <w:r>
        <w:rPr>
          <w:rFonts w:hint="eastAsia" w:ascii="宋体" w:hAnsi="宋体" w:eastAsia="宋体" w:cs="宋体"/>
          <w:kern w:val="2"/>
        </w:rPr>
        <w:t>。</w:t>
      </w:r>
    </w:p>
    <w:p w14:paraId="2B718D44">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3.1.4卫生间给排水所用的管道、阀门、蹲坑、小便斗、坐便器、拖把池、面盆、水嘴等</w:t>
      </w:r>
      <w:r>
        <w:rPr>
          <w:rFonts w:hint="eastAsia" w:ascii="宋体" w:hAnsi="宋体" w:eastAsia="宋体" w:cs="宋体"/>
          <w:kern w:val="2"/>
        </w:rPr>
        <w:t>。</w:t>
      </w:r>
    </w:p>
    <w:p w14:paraId="62203953">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3.1.5旱喷系统所用的管道、阀门、喷头、电机、水泵、供电管线及配电控制设施设备等所有旱喷系统正常运行所需要配备的所有设施设备</w:t>
      </w:r>
      <w:r>
        <w:rPr>
          <w:rFonts w:hint="eastAsia" w:ascii="宋体" w:hAnsi="宋体" w:eastAsia="宋体" w:cs="宋体"/>
          <w:kern w:val="2"/>
        </w:rPr>
        <w:t>。</w:t>
      </w:r>
    </w:p>
    <w:p w14:paraId="51D5D454">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3.1.6办公区内的所有公共开水器的给排水所用管道、阀门、电器及配电控制设施设备等</w:t>
      </w:r>
      <w:r>
        <w:rPr>
          <w:rFonts w:hint="eastAsia" w:ascii="宋体" w:hAnsi="宋体" w:eastAsia="宋体" w:cs="宋体"/>
          <w:kern w:val="2"/>
        </w:rPr>
        <w:t>。</w:t>
      </w:r>
    </w:p>
    <w:p w14:paraId="1FEB27D5">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3.1.7太阳能系统所用的太阳能加热板、电加热设备、管道、阀门、电机、水泵、供电管线及配电控制设施设备等。</w:t>
      </w:r>
    </w:p>
    <w:p w14:paraId="015FC8F3">
      <w:pPr>
        <w:adjustRightInd w:val="0"/>
        <w:snapToGrid w:val="0"/>
        <w:spacing w:line="360" w:lineRule="auto"/>
        <w:ind w:firstLine="482" w:firstLineChars="200"/>
        <w:rPr>
          <w:b/>
          <w:bCs/>
        </w:rPr>
      </w:pPr>
      <w:r>
        <w:rPr>
          <w:b/>
          <w:bCs/>
        </w:rPr>
        <w:t>3.2服务标准：</w:t>
      </w:r>
    </w:p>
    <w:p w14:paraId="198B17E6">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3.2.1加强日常检查巡视，保证给排水系统正常运行使用。建立正常供水管理制度，保证水质符合国家标准，防止跑、冒、滴、漏，对供水系统管路、水泵、水箱、阀门等进行日常维护和定期检修（可选具体时间间隔</w:t>
      </w:r>
      <w:r>
        <w:rPr>
          <w:rFonts w:hint="eastAsia" w:ascii="宋体" w:hAnsi="宋体" w:eastAsia="宋体" w:cs="宋体"/>
          <w:kern w:val="2"/>
        </w:rPr>
        <w:t>），水箱保持清洁卫生并定期（可选具体</w:t>
      </w:r>
      <w:r>
        <w:rPr>
          <w:rFonts w:ascii="宋体" w:hAnsi="宋体" w:eastAsia="宋体" w:cs="宋体"/>
          <w:kern w:val="2"/>
        </w:rPr>
        <w:t>时间间隔</w:t>
      </w:r>
      <w:r>
        <w:rPr>
          <w:rFonts w:hint="eastAsia" w:ascii="宋体" w:hAnsi="宋体" w:eastAsia="宋体" w:cs="宋体"/>
          <w:kern w:val="2"/>
        </w:rPr>
        <w:t>）消毒，保持水池、水箱的清洁卫生，防止二次污染（应明确水箱清洗及其费用是否包含在内）。</w:t>
      </w:r>
    </w:p>
    <w:p w14:paraId="3485FCD1">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3.2.2定期对水泵房及机电设备进行检查、保养、维修、清洁.保持供水系统的正常运转，每周检查水泵运转情况；其中消防泵启动不少于每年4次（可选频次）</w:t>
      </w:r>
      <w:r>
        <w:rPr>
          <w:rFonts w:hint="eastAsia" w:ascii="宋体" w:hAnsi="宋体" w:eastAsia="宋体" w:cs="宋体"/>
          <w:kern w:val="2"/>
        </w:rPr>
        <w:t>。</w:t>
      </w:r>
    </w:p>
    <w:p w14:paraId="3B2B33EA">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3.2.3</w:t>
      </w:r>
      <w:r>
        <w:rPr>
          <w:rFonts w:hint="eastAsia" w:ascii="宋体" w:hAnsi="宋体" w:eastAsia="宋体" w:cs="宋体"/>
        </w:rPr>
        <w:t>每季度至少开展</w:t>
      </w:r>
      <w:r>
        <w:rPr>
          <w:rFonts w:ascii="宋体" w:hAnsi="宋体" w:eastAsia="宋体" w:cs="宋体"/>
        </w:rPr>
        <w:t>1次对排水管进行疏通、清污，保证室内外排水系统通畅</w:t>
      </w:r>
      <w:r>
        <w:rPr>
          <w:rFonts w:ascii="宋体" w:hAnsi="宋体" w:eastAsia="宋体" w:cs="宋体"/>
          <w:kern w:val="2"/>
        </w:rPr>
        <w:t>；及时发现并解决故障，零维修合格率100%。</w:t>
      </w:r>
    </w:p>
    <w:p w14:paraId="0A9532BA">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3.2.4每日必须对各种给排水设施、设备进行巡查，</w:t>
      </w:r>
      <w:r>
        <w:rPr>
          <w:rFonts w:hint="eastAsia" w:ascii="宋体" w:hAnsi="宋体" w:eastAsia="宋体" w:cs="宋体"/>
          <w:kern w:val="2"/>
        </w:rPr>
        <w:t>压力符合要求，仪表指示准确，并建立设施设备台帐，记录设施设备的运行、检查、保养、维修记录，保证设施设备的正常使用。</w:t>
      </w:r>
    </w:p>
    <w:p w14:paraId="26BD4B43">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3.2.5加强值班，坚守岗位，密切注视给排水各设施、设备系统运行情况；</w:t>
      </w:r>
      <w:r>
        <w:rPr>
          <w:rFonts w:hint="eastAsia" w:ascii="宋体" w:hAnsi="宋体" w:eastAsia="宋体" w:cs="宋体"/>
          <w:kern w:val="2"/>
        </w:rPr>
        <w:t>每日</w:t>
      </w:r>
      <w:r>
        <w:rPr>
          <w:rFonts w:ascii="宋体" w:hAnsi="宋体" w:eastAsia="宋体" w:cs="宋体"/>
          <w:kern w:val="2"/>
        </w:rPr>
        <w:t>派专人巡查房屋、水电、土建等设施，及时对设施、设备系统的各种出现的故障进行维修，发现问题及时报告及时处理，保障水电设施正常运转；水电、下水道堵塞等故障问题10分钟内赶到现场及时处理，做到修缮工作无积压，一般事故的抢修做到不过夜。</w:t>
      </w:r>
    </w:p>
    <w:p w14:paraId="302851BB">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3.2.6严格执行相关技术标准和服务要求，规范服务和保障；定期对排水管道进行清通、养护，清除污垢；管道局部锈蚀严重的应予以更换；水泵的轴承每年不少于1次清洗、维护、检查出水口压力，若压力表损坏及时更换；阀门开关不灵活及管沟进水，应及时处理或更换；保持室内外排水系统通畅；消防栓、消防泵设备完好；设备出现故障时，维修人员应在10分钟内到达现场，零修合格率达到100%，一般性故障排除不过夜（可选具体排除时长</w:t>
      </w:r>
      <w:r>
        <w:rPr>
          <w:rFonts w:hint="eastAsia" w:ascii="宋体" w:hAnsi="宋体" w:eastAsia="宋体" w:cs="宋体"/>
          <w:kern w:val="2"/>
        </w:rPr>
        <w:t>）。</w:t>
      </w:r>
    </w:p>
    <w:p w14:paraId="49065D61">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3.2.7水电维修服务要求24小时值班（值班人员须具备相关水电维修专业资质，能即时处理如停水、漏电、爆管、渗漏等故障，协助维保单位完成例行维护保养，能自行完成维保单位工作内容之外的日常检查、检修、清洁等工作），</w:t>
      </w:r>
      <w:r>
        <w:rPr>
          <w:rFonts w:hint="eastAsia" w:ascii="宋体" w:hAnsi="宋体" w:eastAsia="宋体" w:cs="宋体"/>
        </w:rPr>
        <w:t>遇供水单位限水、停水，按规定时间通知采购人，</w:t>
      </w:r>
      <w:r>
        <w:rPr>
          <w:rFonts w:ascii="宋体" w:hAnsi="宋体" w:eastAsia="宋体" w:cs="宋体"/>
          <w:kern w:val="2"/>
        </w:rPr>
        <w:t>做好值班报修电话记录，接到报修项目10分钟内赶到现场进行维修；配备具有国家规定相关资质单位及有资质人员进行上岗施工。</w:t>
      </w:r>
    </w:p>
    <w:p w14:paraId="531788DE">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3.2.8作好节约用水工作；对特定时段服务的设施设备，必须根据要求按时开关。</w:t>
      </w:r>
    </w:p>
    <w:p w14:paraId="2F8E53AB">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3.2.9制定并执行设施设备操作规程及保养规范。</w:t>
      </w:r>
    </w:p>
    <w:p w14:paraId="33D3E267">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3.2.10一年内无重大管理责任事故；根据现场情况，制定事故应急处理方案；制定停水、爆管等应急</w:t>
      </w:r>
      <w:r>
        <w:rPr>
          <w:rFonts w:hint="eastAsia" w:ascii="宋体" w:hAnsi="宋体" w:eastAsia="宋体" w:cs="宋体"/>
          <w:kern w:val="2"/>
        </w:rPr>
        <w:t>处理程序，计划停水应提前</w:t>
      </w:r>
      <w:r>
        <w:rPr>
          <w:rFonts w:ascii="宋体" w:hAnsi="宋体" w:eastAsia="宋体" w:cs="宋体"/>
          <w:kern w:val="2"/>
        </w:rPr>
        <w:t>12小时通知采购人及受影响部门，并张贴预告。</w:t>
      </w:r>
    </w:p>
    <w:p w14:paraId="322DEEE7">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3.2.11</w:t>
      </w:r>
      <w:r>
        <w:rPr>
          <w:rFonts w:hint="eastAsia" w:ascii="宋体" w:hAnsi="宋体" w:eastAsia="宋体" w:cs="宋体"/>
          <w:kern w:val="2"/>
        </w:rPr>
        <w:t>生活饮用水卫生符合《生活饮用水卫生标准》（</w:t>
      </w:r>
      <w:r>
        <w:rPr>
          <w:rFonts w:ascii="宋体" w:hAnsi="宋体" w:eastAsia="宋体" w:cs="宋体"/>
          <w:kern w:val="2"/>
        </w:rPr>
        <w:t>GB5749）的相关要求。</w:t>
      </w:r>
    </w:p>
    <w:p w14:paraId="49A5DC97">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3.2.12</w:t>
      </w:r>
      <w:r>
        <w:rPr>
          <w:rFonts w:hint="eastAsia" w:ascii="宋体" w:hAnsi="宋体" w:eastAsia="宋体" w:cs="宋体"/>
          <w:kern w:val="2"/>
        </w:rPr>
        <w:t>二次供水卫生符合《二次供水设施卫生规范》（</w:t>
      </w:r>
      <w:r>
        <w:rPr>
          <w:rFonts w:ascii="宋体" w:hAnsi="宋体" w:eastAsia="宋体" w:cs="宋体"/>
          <w:kern w:val="2"/>
        </w:rPr>
        <w:t>GB17051）的相关要求。</w:t>
      </w:r>
    </w:p>
    <w:p w14:paraId="4A42A4CD">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3.2.13</w:t>
      </w:r>
      <w:r>
        <w:rPr>
          <w:rFonts w:hint="eastAsia" w:ascii="宋体" w:hAnsi="宋体" w:eastAsia="宋体" w:cs="宋体"/>
          <w:kern w:val="2"/>
        </w:rPr>
        <w:t>设施设备、阀门、管道等运行正常，无跑、冒、滴、漏现象。</w:t>
      </w:r>
    </w:p>
    <w:p w14:paraId="45754711">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3.2.14</w:t>
      </w:r>
      <w:r>
        <w:rPr>
          <w:rFonts w:hint="eastAsia" w:ascii="宋体" w:hAnsi="宋体" w:eastAsia="宋体" w:cs="宋体"/>
          <w:kern w:val="2"/>
        </w:rPr>
        <w:t>有水泵房、水箱间的，每日至少巡视</w:t>
      </w:r>
      <w:r>
        <w:rPr>
          <w:rFonts w:ascii="宋体" w:hAnsi="宋体" w:eastAsia="宋体" w:cs="宋体"/>
          <w:kern w:val="2"/>
        </w:rPr>
        <w:t>1次。每年至少养护1次水泵。</w:t>
      </w:r>
    </w:p>
    <w:p w14:paraId="02BDDFBB">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3.2.15</w:t>
      </w:r>
      <w:r>
        <w:rPr>
          <w:rFonts w:hint="eastAsia" w:ascii="宋体" w:hAnsi="宋体" w:eastAsia="宋体" w:cs="宋体"/>
          <w:kern w:val="2"/>
        </w:rPr>
        <w:t xml:space="preserve"> </w:t>
      </w:r>
      <w:r>
        <w:rPr>
          <w:rFonts w:ascii="宋体" w:hAnsi="宋体" w:eastAsia="宋体" w:cs="宋体"/>
          <w:kern w:val="2"/>
        </w:rPr>
        <w:t>......</w:t>
      </w:r>
    </w:p>
    <w:p w14:paraId="4785301E">
      <w:pPr>
        <w:adjustRightInd w:val="0"/>
        <w:snapToGrid w:val="0"/>
        <w:spacing w:line="360" w:lineRule="auto"/>
        <w:ind w:firstLine="482" w:firstLineChars="200"/>
      </w:pPr>
      <w:r>
        <w:rPr>
          <w:b/>
          <w:bCs/>
        </w:rPr>
        <w:t>4.电梯管理服务</w:t>
      </w:r>
    </w:p>
    <w:p w14:paraId="571CDB63">
      <w:pPr>
        <w:adjustRightInd w:val="0"/>
        <w:snapToGrid w:val="0"/>
        <w:spacing w:line="360" w:lineRule="auto"/>
        <w:ind w:firstLine="482" w:firstLineChars="200"/>
        <w:rPr>
          <w:b/>
          <w:bCs/>
        </w:rPr>
      </w:pPr>
      <w:r>
        <w:rPr>
          <w:b/>
          <w:bCs/>
        </w:rPr>
        <w:t>4.1服务内容</w:t>
      </w:r>
    </w:p>
    <w:p w14:paraId="1DA0B198">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电梯运行管理和对机房设备、井道系统、轿厢设备进行日常养护维修。</w:t>
      </w:r>
    </w:p>
    <w:p w14:paraId="1D12902D">
      <w:pPr>
        <w:adjustRightInd w:val="0"/>
        <w:snapToGrid w:val="0"/>
        <w:spacing w:line="360" w:lineRule="auto"/>
        <w:ind w:firstLine="482" w:firstLineChars="200"/>
        <w:rPr>
          <w:b/>
          <w:bCs/>
        </w:rPr>
      </w:pPr>
      <w:r>
        <w:rPr>
          <w:b/>
          <w:bCs/>
        </w:rPr>
        <w:t>4.2服务标准</w:t>
      </w:r>
      <w:r>
        <w:rPr>
          <w:rFonts w:hint="eastAsia"/>
          <w:b/>
          <w:bCs/>
        </w:rPr>
        <w:t>：</w:t>
      </w:r>
    </w:p>
    <w:p w14:paraId="72D05363">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4.2.1按照电梯的图纸资料和技术性能建立电梯运行管理、设备管理、安全管理制度，健全电梯设备档案及修理记录，确保电梯在有效运行，电梯准确启动，运行平稳，安全设备齐全有效，停层准确，物业服务单位须按国家规范及标准，提供长期警示牌和临时警示牌，如果考虑不周、摆放不当造成安全事故的，由物业服务单位或电梯维保单位负责</w:t>
      </w:r>
      <w:r>
        <w:rPr>
          <w:rFonts w:hint="eastAsia" w:ascii="宋体" w:hAnsi="宋体" w:eastAsia="宋体" w:cs="宋体"/>
          <w:kern w:val="2"/>
        </w:rPr>
        <w:t>。</w:t>
      </w:r>
    </w:p>
    <w:p w14:paraId="2A933319">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4.2.2电梯应经由资质的检测机构检验合格（应明确年检费用是否包含在内），并由专业资质维修保养单位进行定期保养，每年进行安全检测并发放有效的《安全使用许可证》，在有效期内安全运行，物业服务单位根据国家或行业的有关标准负责每年具体检测、试验等事宜</w:t>
      </w:r>
      <w:r>
        <w:rPr>
          <w:rFonts w:hint="eastAsia" w:ascii="宋体" w:hAnsi="宋体" w:eastAsia="宋体" w:cs="宋体"/>
          <w:kern w:val="2"/>
        </w:rPr>
        <w:t>。</w:t>
      </w:r>
    </w:p>
    <w:p w14:paraId="0FA643CB">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4.2.3有专业人员对电梯保养进行监督，从事电梯专业工作达3年以上。并对电梯运行进行管理，包括对机房设备、井道系统、轿厢设备进行日常运行管理和定期检查、维护、保养，保证所有电梯照明及内选外呼、层楼显示的巡视和修理，正常工作时间不得进行维护保养工作，如遇特殊情况应跟采购人进行沟通并得到书面允许以后方可进行</w:t>
      </w:r>
      <w:r>
        <w:rPr>
          <w:rFonts w:hint="eastAsia" w:ascii="宋体" w:hAnsi="宋体" w:eastAsia="宋体" w:cs="宋体"/>
          <w:kern w:val="2"/>
        </w:rPr>
        <w:t>。</w:t>
      </w:r>
    </w:p>
    <w:p w14:paraId="3CD4812B">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4.2.4保持电梯轿厢内、外按钮及灯具等配件、并道、底坑、机房及各梯整流控制柜的清洁，随时保障客（货）梯的清洁卫生，</w:t>
      </w:r>
      <w:r>
        <w:rPr>
          <w:rFonts w:hint="eastAsia" w:ascii="宋体" w:hAnsi="宋体" w:eastAsia="宋体" w:cs="宋体"/>
          <w:kern w:val="2"/>
        </w:rPr>
        <w:t>每日</w:t>
      </w:r>
      <w:r>
        <w:rPr>
          <w:rFonts w:ascii="宋体" w:hAnsi="宋体" w:eastAsia="宋体" w:cs="宋体"/>
          <w:kern w:val="2"/>
        </w:rPr>
        <w:t>（可选频次）应该对客（货）梯的公共接触部位进行消毒处理。</w:t>
      </w:r>
    </w:p>
    <w:p w14:paraId="001DFA66">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4.2.5</w:t>
      </w:r>
      <w:r>
        <w:rPr>
          <w:rFonts w:hint="eastAsia" w:ascii="宋体" w:hAnsi="宋体" w:eastAsia="宋体" w:cs="宋体"/>
        </w:rPr>
        <w:t>有电梯突发事件或事故的应急措施与救援预案，每年至少开展演练</w:t>
      </w:r>
      <w:r>
        <w:rPr>
          <w:rFonts w:ascii="宋体" w:hAnsi="宋体" w:eastAsia="宋体" w:cs="宋体"/>
        </w:rPr>
        <w:t>1次。电梯出现故障，物业服务人员10分钟内到场应急处理，维保专业人员30分钟内到场应急处理</w:t>
      </w:r>
      <w:r>
        <w:rPr>
          <w:rFonts w:hint="eastAsia" w:ascii="宋体" w:hAnsi="宋体" w:eastAsia="宋体" w:cs="宋体"/>
        </w:rPr>
        <w:t>。</w:t>
      </w:r>
    </w:p>
    <w:p w14:paraId="18B5C668">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4.2.6密切监视和掌握电梯的运行动态，及时做好需变动的电梯运行的调度、管理工作，物业服务单位须对工作中的人员安全负责，若在工作过程中造成安全事故或造成他人人身安全事故的，由物业服务单位负责。物业服务单位在服务过程中应自行配备维修维护所需工具、设备、仪器、耗材等。</w:t>
      </w:r>
    </w:p>
    <w:p w14:paraId="12EC14A3">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4.2.7电梯准用证、年检合格证、维修保养合同完备，客（货）梯内求救警钟保持正常工作状态;安全标志明显、齐备。</w:t>
      </w:r>
    </w:p>
    <w:p w14:paraId="7266F8C2">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4.2.8电梯维保质量符合TSG 08-2017规范的要求。电梯运行管理和对机房设备、井道系统、轿厢设备进行日常运行管理，</w:t>
      </w:r>
      <w:r>
        <w:rPr>
          <w:rFonts w:hint="eastAsia" w:ascii="宋体" w:hAnsi="宋体" w:eastAsia="宋体" w:cs="宋体"/>
          <w:kern w:val="2"/>
        </w:rPr>
        <w:t>每日</w:t>
      </w:r>
      <w:r>
        <w:rPr>
          <w:rFonts w:ascii="宋体" w:hAnsi="宋体" w:eastAsia="宋体" w:cs="宋体"/>
          <w:kern w:val="2"/>
        </w:rPr>
        <w:t>检查，每周维护、保养,其中《北京市市场监督管理局关于印发做好</w:t>
      </w:r>
      <w:r>
        <w:rPr>
          <w:rFonts w:hint="eastAsia" w:ascii="宋体" w:hAnsi="宋体" w:eastAsia="宋体" w:cs="宋体"/>
          <w:kern w:val="2"/>
        </w:rPr>
        <w:t>改进电梯维护保养模式和调整电梯检验检测试点工作实施方案的通知》京市监发（</w:t>
      </w:r>
      <w:r>
        <w:rPr>
          <w:rFonts w:ascii="宋体" w:hAnsi="宋体" w:eastAsia="宋体" w:cs="宋体"/>
          <w:kern w:val="2"/>
        </w:rPr>
        <w:t>2020）144号要求，现场维保间隔不超过3个月（可选3个月以内</w:t>
      </w:r>
      <w:r>
        <w:rPr>
          <w:rFonts w:hint="eastAsia" w:ascii="宋体" w:hAnsi="宋体" w:eastAsia="宋体" w:cs="宋体"/>
          <w:kern w:val="2"/>
        </w:rPr>
        <w:t>间隔）</w:t>
      </w:r>
      <w:r>
        <w:rPr>
          <w:rFonts w:ascii="宋体" w:hAnsi="宋体" w:eastAsia="宋体" w:cs="宋体"/>
          <w:kern w:val="2"/>
        </w:rPr>
        <w:t>。</w:t>
      </w:r>
    </w:p>
    <w:p w14:paraId="64B41332">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4.2.9电梯运行平稳、无异响、平层、开关正常。每周至少开展2次电梯的安全状况检查。</w:t>
      </w:r>
    </w:p>
    <w:p w14:paraId="14A23850">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4.2.10电梯准用证、年检合格证等证件齐全。相关证件、紧急救援电话和乘客注意事项置于轿厢醒目位置。</w:t>
      </w:r>
    </w:p>
    <w:p w14:paraId="77FE2881">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4.2.11每年至少开展1次对电梯的全面检测，并出具检测报告，核发电梯使用标志。</w:t>
      </w:r>
    </w:p>
    <w:p w14:paraId="4A67148F">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4.2.12电梯维保应当符合《电梯维护保养规则》（TSG T5002）的有关要求。</w:t>
      </w:r>
    </w:p>
    <w:p w14:paraId="0D1F4B9E">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4.2.13电梯使用应当符合《特种设备使用管理规则》（TSG 08）的有关要求。</w:t>
      </w:r>
    </w:p>
    <w:p w14:paraId="5650ECCD">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4.2.14</w:t>
      </w:r>
      <w:r>
        <w:rPr>
          <w:rFonts w:hint="eastAsia" w:ascii="宋体" w:hAnsi="宋体" w:eastAsia="宋体" w:cs="宋体"/>
          <w:kern w:val="2"/>
        </w:rPr>
        <w:t>到场进行救助和排除故障。电梯紧急电话保持畅通。</w:t>
      </w:r>
    </w:p>
    <w:p w14:paraId="42BC4FC5">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4.2.15</w:t>
      </w:r>
      <w:r>
        <w:rPr>
          <w:rFonts w:hint="eastAsia" w:ascii="宋体" w:hAnsi="宋体" w:eastAsia="宋体" w:cs="宋体"/>
          <w:kern w:val="2"/>
        </w:rPr>
        <w:t>电梯维修、保养时在现场设置提示标识和防护围栏。</w:t>
      </w:r>
    </w:p>
    <w:p w14:paraId="345391E6">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4.2.16</w:t>
      </w:r>
      <w:r>
        <w:rPr>
          <w:rFonts w:hint="eastAsia" w:ascii="宋体" w:hAnsi="宋体" w:eastAsia="宋体" w:cs="宋体"/>
          <w:kern w:val="2"/>
        </w:rPr>
        <w:t>根据采购人需求，合理设置电梯开启的数量、时间。</w:t>
      </w:r>
    </w:p>
    <w:p w14:paraId="63A0AACF">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4.2.17......</w:t>
      </w:r>
    </w:p>
    <w:p w14:paraId="0294A37F">
      <w:pPr>
        <w:adjustRightInd w:val="0"/>
        <w:snapToGrid w:val="0"/>
        <w:spacing w:line="360" w:lineRule="auto"/>
        <w:ind w:firstLine="482" w:firstLineChars="200"/>
        <w:rPr>
          <w:b/>
          <w:bCs/>
        </w:rPr>
      </w:pPr>
      <w:r>
        <w:rPr>
          <w:b/>
          <w:bCs/>
        </w:rPr>
        <w:t>5.</w:t>
      </w:r>
      <w:r>
        <w:rPr>
          <w:rFonts w:hint="eastAsia"/>
          <w:b/>
          <w:bCs/>
        </w:rPr>
        <w:t>供配电、</w:t>
      </w:r>
      <w:r>
        <w:rPr>
          <w:b/>
          <w:bCs/>
        </w:rPr>
        <w:t>强弱电</w:t>
      </w:r>
      <w:r>
        <w:rPr>
          <w:rFonts w:hint="eastAsia"/>
          <w:b/>
          <w:bCs/>
        </w:rPr>
        <w:t>、</w:t>
      </w:r>
      <w:r>
        <w:rPr>
          <w:b/>
          <w:bCs/>
        </w:rPr>
        <w:t>照明系统管理服务</w:t>
      </w:r>
    </w:p>
    <w:p w14:paraId="6A4B6A5D">
      <w:pPr>
        <w:adjustRightInd w:val="0"/>
        <w:snapToGrid w:val="0"/>
        <w:spacing w:line="360" w:lineRule="auto"/>
        <w:ind w:firstLine="482" w:firstLineChars="200"/>
        <w:rPr>
          <w:b/>
          <w:bCs/>
        </w:rPr>
      </w:pPr>
      <w:r>
        <w:rPr>
          <w:b/>
          <w:bCs/>
        </w:rPr>
        <w:t>5.1服务内容</w:t>
      </w:r>
    </w:p>
    <w:p w14:paraId="3D3B64FB">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对办公楼（区）供电系统高、低压电器设备、电线电缆、电气照明装置等设备正常运行使用进行日常管理和养护维修。</w:t>
      </w:r>
    </w:p>
    <w:p w14:paraId="66FB5B84">
      <w:pPr>
        <w:adjustRightInd w:val="0"/>
        <w:snapToGrid w:val="0"/>
        <w:spacing w:line="360" w:lineRule="auto"/>
        <w:ind w:firstLine="482" w:firstLineChars="200"/>
      </w:pPr>
      <w:r>
        <w:rPr>
          <w:b/>
          <w:bCs/>
        </w:rPr>
        <w:t>5.2服务标准</w:t>
      </w:r>
    </w:p>
    <w:p w14:paraId="43936AC9">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5.2.1对供电范围内的电气设备定期巡视维护和重点检测，建立各项设备档案，做到安全、合理、节约用电。</w:t>
      </w:r>
    </w:p>
    <w:p w14:paraId="64C7BA94">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5.2.2建立、落实配送电运行制度、电气维修制度、配电室管理制度、双人24小时运行维修值班制度和实时监测系统值守、运行管理制度并做好运行记录及设施设备台帐等，记录设施设备的运行、检查、保养、维修记录，保证设施设备的正常使用。</w:t>
      </w:r>
    </w:p>
    <w:p w14:paraId="310FB5EC">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5.2.3</w:t>
      </w:r>
      <w:r>
        <w:rPr>
          <w:rFonts w:ascii="宋体" w:hAnsi="宋体" w:eastAsia="宋体" w:cs="宋体"/>
        </w:rPr>
        <w:t>建立24小时运行值班监控制度</w:t>
      </w:r>
      <w:r>
        <w:rPr>
          <w:rFonts w:ascii="宋体" w:hAnsi="宋体" w:eastAsia="宋体" w:cs="宋体"/>
          <w:kern w:val="2"/>
        </w:rPr>
        <w:t>，及时排除故障，零星维修合格率100%，加强值班，坚守岗位，密切注视高、低压供电设施、设备系统运行情况，及时排除故障，保证供电设施完好。供电运行和维修人员必须持证上岗。</w:t>
      </w:r>
    </w:p>
    <w:p w14:paraId="77B65DD1">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5.2.4配合做好通信综合布线系统的维修服务,配合广电设施的安装、迁移等服务。做好通信线路管理维护资料的建立、存档。</w:t>
      </w:r>
    </w:p>
    <w:p w14:paraId="69EA1040">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5.2.5配合做好通信端口故障检测、通信端口损坏更换安装、电话机位置迁移时的电话线的布置安装、信息端口的搬迁任务。</w:t>
      </w:r>
    </w:p>
    <w:p w14:paraId="7EE277F2">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5.2.6加强日常维护检修，管理和维护好避雷设施。设备出现故障时，维修人员应在10分钟内到达现场，一般性故障立即排除，设备零修合格率达到100％，一般性维修不过夜，应急措施得当有效。</w:t>
      </w:r>
    </w:p>
    <w:p w14:paraId="5E88204A">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5.2.7建立各项设备档案，配电室运行管理人员每月应配合供电部门对法定表计进行抄计工作，并作好记录备查。</w:t>
      </w:r>
    </w:p>
    <w:p w14:paraId="6B2DBF9D">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5.2.8建立、落实配送电运行制度、电气维修制度、配电室管理制度、24小时运行维修值班制度和实时监测系统值守、运行管理制度并做好运行记录及设施设备台帐等，记录设施设备的运行、检查、保养、维修记录，保证设施设备的正常使用。</w:t>
      </w:r>
    </w:p>
    <w:p w14:paraId="712A96C9">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5.2.9配电室主、备供线路在无特殊情况时，需提前告知采购人，倒闸时间不应超过3分钟（根据标准规范</w:t>
      </w:r>
      <w:r>
        <w:rPr>
          <w:rFonts w:hint="eastAsia" w:ascii="宋体" w:hAnsi="宋体" w:eastAsia="宋体" w:cs="宋体"/>
          <w:kern w:val="2"/>
        </w:rPr>
        <w:t>自行确定），发电机应急起动时间不应超过</w:t>
      </w:r>
      <w:r>
        <w:rPr>
          <w:rFonts w:ascii="宋体" w:hAnsi="宋体" w:eastAsia="宋体" w:cs="宋体"/>
          <w:kern w:val="2"/>
        </w:rPr>
        <w:t>1分钟（根据标准规范</w:t>
      </w:r>
      <w:r>
        <w:rPr>
          <w:rFonts w:hint="eastAsia" w:ascii="宋体" w:hAnsi="宋体" w:eastAsia="宋体" w:cs="宋体"/>
          <w:kern w:val="2"/>
        </w:rPr>
        <w:t>自行确定），配电室所配备的发电机必须根据发电机特性，由专业单位定期进行各项维护检查和启动试验，保证事故停电时正常起动，并作好检查记录备查；因工程维修保养等原因停电，应提前一周（可选时间）书面通知用电单位，经批准后方可实施，因突发事件停电，应在积极处理的同时报告相关部门，并在恢复供电</w:t>
      </w:r>
      <w:r>
        <w:rPr>
          <w:rFonts w:ascii="宋体" w:hAnsi="宋体" w:eastAsia="宋体" w:cs="宋体"/>
          <w:kern w:val="2"/>
        </w:rPr>
        <w:t>24小时（可选时间）内向相关方做出解释、说明。</w:t>
      </w:r>
    </w:p>
    <w:p w14:paraId="3428CF46">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5.2.10做好重大活动、重要会议、夜景照明、节日灯系统等的服务保障工作，变配电设备在重大活动、重要会议、节假日前必须进行一次（可选频次）安全检查，检查结果报相关部门备案，保证重大活动、重要会议、夜景照明、节日灯系统正常运行，并按时关启。</w:t>
      </w:r>
    </w:p>
    <w:p w14:paraId="24C3DF32">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5.2.11定期清扫检查变压器、配电装置、检查仪表、空开配电盘等是否正常，出现问题及时更换，配电室内应做到清洁卫生、整齐有序，经常检查各封堵部位，杜绝小动物进入配电室内。</w:t>
      </w:r>
    </w:p>
    <w:p w14:paraId="17E7DABF">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5.2.12外线工作人员需具备专业从业岗位有效期内证书，维修操作时应有安全监护人员在场。</w:t>
      </w:r>
    </w:p>
    <w:p w14:paraId="4FD705AC">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5.2.13大楼各出入口及楼道备有充电式紧急照明设备。购置后备部件，以防急用。建立节电措施，统筹规划，做到合理、节约用电。配合采购人办理相关保供电手续。</w:t>
      </w:r>
    </w:p>
    <w:p w14:paraId="413612EC">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 xml:space="preserve">5.2.14 </w:t>
      </w:r>
      <w:r>
        <w:rPr>
          <w:rFonts w:hint="eastAsia" w:ascii="宋体" w:hAnsi="宋体" w:eastAsia="宋体" w:cs="宋体"/>
          <w:kern w:val="2"/>
        </w:rPr>
        <w:t>建筑外观</w:t>
      </w:r>
      <w:r>
        <w:rPr>
          <w:rFonts w:ascii="宋体" w:hAnsi="宋体" w:eastAsia="宋体" w:cs="宋体"/>
          <w:kern w:val="2"/>
        </w:rPr>
        <w:t>照明管理符合</w:t>
      </w:r>
      <w:r>
        <w:rPr>
          <w:rFonts w:hint="eastAsia" w:ascii="宋体" w:hAnsi="宋体" w:eastAsia="宋体" w:cs="宋体"/>
          <w:kern w:val="2"/>
        </w:rPr>
        <w:t>《北京市党政机关、国有企事业单位办公建筑外观照明强化节能导则</w:t>
      </w:r>
      <w:r>
        <w:rPr>
          <w:rFonts w:ascii="宋体" w:hAnsi="宋体" w:eastAsia="宋体" w:cs="宋体"/>
          <w:kern w:val="2"/>
        </w:rPr>
        <w:t>(试行)的通知》（京发改〔2022〕88号）要求</w:t>
      </w:r>
      <w:r>
        <w:rPr>
          <w:rFonts w:hint="eastAsia" w:ascii="宋体" w:hAnsi="宋体" w:eastAsia="宋体" w:cs="宋体"/>
          <w:kern w:val="2"/>
        </w:rPr>
        <w:t>。</w:t>
      </w:r>
    </w:p>
    <w:p w14:paraId="19742383">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5.2.15对供电范围内的电气设备定期巡视维护，加强高低压配电柜、配电箱、控制柜及线路等重点部位监测。</w:t>
      </w:r>
    </w:p>
    <w:p w14:paraId="2FCFA965">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5.2.16公共使用的照明、指示灯具线路、开关、接地等保持完好，确保用电安全。</w:t>
      </w:r>
    </w:p>
    <w:p w14:paraId="55B91C34">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5.2.17核心部位用电建立高可控用电保障和配备应急发电设备，定期维护应急发电设备。</w:t>
      </w:r>
    </w:p>
    <w:p w14:paraId="7D1CF1DA">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5.2.18发生非计划性停电的，应当在事件发生后及时通知采购人，快速恢复或启用应急电源，并做好应急事件上报及处理工作。</w:t>
      </w:r>
    </w:p>
    <w:p w14:paraId="008E7539">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5.2.19</w:t>
      </w:r>
      <w:r>
        <w:rPr>
          <w:rFonts w:hint="eastAsia" w:ascii="宋体" w:hAnsi="宋体" w:eastAsia="宋体" w:cs="宋体"/>
          <w:kern w:val="2"/>
        </w:rPr>
        <w:t>复杂故障涉及供电部门维修处置的及时与供电部门联系，并向采购人报告。</w:t>
      </w:r>
    </w:p>
    <w:p w14:paraId="4BB7237C">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5.2.20</w:t>
      </w:r>
      <w:r>
        <w:rPr>
          <w:rFonts w:hint="eastAsia" w:ascii="宋体" w:hAnsi="宋体" w:eastAsia="宋体" w:cs="宋体"/>
          <w:kern w:val="2"/>
        </w:rPr>
        <w:t>安全防范系统维护保养符合《安全防范系统维护保养规范》（</w:t>
      </w:r>
      <w:r>
        <w:rPr>
          <w:rFonts w:ascii="宋体" w:hAnsi="宋体" w:eastAsia="宋体" w:cs="宋体"/>
          <w:kern w:val="2"/>
        </w:rPr>
        <w:t>GA/T 1081</w:t>
      </w:r>
      <w:r>
        <w:rPr>
          <w:rFonts w:hint="eastAsia" w:ascii="宋体" w:hAnsi="宋体" w:eastAsia="宋体" w:cs="宋体"/>
          <w:kern w:val="2"/>
        </w:rPr>
        <w:t>）的相关要求。</w:t>
      </w:r>
    </w:p>
    <w:p w14:paraId="761ACE1B">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5.2.21</w:t>
      </w:r>
      <w:r>
        <w:rPr>
          <w:rFonts w:hint="eastAsia" w:ascii="宋体" w:hAnsi="宋体" w:eastAsia="宋体" w:cs="宋体"/>
          <w:kern w:val="2"/>
        </w:rPr>
        <w:t>保持监控系统、门禁系统、安全防范系统等运行正常，有故障及时排除。</w:t>
      </w:r>
    </w:p>
    <w:p w14:paraId="63F29BB8">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5.2.22</w:t>
      </w:r>
      <w:r>
        <w:rPr>
          <w:rFonts w:hint="eastAsia" w:ascii="宋体" w:hAnsi="宋体" w:eastAsia="宋体" w:cs="宋体"/>
          <w:kern w:val="2"/>
        </w:rPr>
        <w:t>外观整洁无缺损、无松落。</w:t>
      </w:r>
    </w:p>
    <w:p w14:paraId="1509B4DB">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5.2.23</w:t>
      </w:r>
      <w:r>
        <w:rPr>
          <w:rFonts w:hint="eastAsia" w:ascii="宋体" w:hAnsi="宋体" w:eastAsia="宋体" w:cs="宋体"/>
          <w:kern w:val="2"/>
        </w:rPr>
        <w:t>更换的照明灯具应当选用节能环保产品，亮度与更换前保持一致。</w:t>
      </w:r>
    </w:p>
    <w:p w14:paraId="6A20BDA4">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5.2.24</w:t>
      </w:r>
      <w:r>
        <w:rPr>
          <w:rFonts w:hint="eastAsia" w:ascii="宋体" w:hAnsi="宋体" w:eastAsia="宋体" w:cs="宋体"/>
          <w:kern w:val="2"/>
        </w:rPr>
        <w:t>每周至少开展</w:t>
      </w:r>
      <w:r>
        <w:rPr>
          <w:rFonts w:ascii="宋体" w:hAnsi="宋体" w:eastAsia="宋体" w:cs="宋体"/>
          <w:kern w:val="2"/>
        </w:rPr>
        <w:t>1</w:t>
      </w:r>
      <w:r>
        <w:rPr>
          <w:rFonts w:hint="eastAsia" w:ascii="宋体" w:hAnsi="宋体" w:eastAsia="宋体" w:cs="宋体"/>
          <w:kern w:val="2"/>
        </w:rPr>
        <w:t>次公共区域照明设备巡视。</w:t>
      </w:r>
    </w:p>
    <w:p w14:paraId="18DD9B6B">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5.2.25......</w:t>
      </w:r>
    </w:p>
    <w:p w14:paraId="4794A713">
      <w:pPr>
        <w:adjustRightInd w:val="0"/>
        <w:snapToGrid w:val="0"/>
        <w:spacing w:line="360" w:lineRule="auto"/>
        <w:ind w:firstLine="482" w:firstLineChars="200"/>
        <w:rPr>
          <w:b/>
          <w:bCs/>
        </w:rPr>
      </w:pPr>
      <w:r>
        <w:rPr>
          <w:b/>
          <w:bCs/>
        </w:rPr>
        <w:t>6.消防系统运行维护管理服务</w:t>
      </w:r>
    </w:p>
    <w:p w14:paraId="01374AFD">
      <w:pPr>
        <w:adjustRightInd w:val="0"/>
        <w:snapToGrid w:val="0"/>
        <w:spacing w:line="360" w:lineRule="auto"/>
        <w:ind w:firstLine="482" w:firstLineChars="200"/>
        <w:rPr>
          <w:b/>
          <w:bCs/>
        </w:rPr>
      </w:pPr>
      <w:r>
        <w:rPr>
          <w:b/>
          <w:bCs/>
        </w:rPr>
        <w:t>6.1服务内容</w:t>
      </w:r>
    </w:p>
    <w:p w14:paraId="0489C7D8">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对火灾自动报警系统、自动喷淋系统、室内灭火栓、排防烟系统、安全疏散、应急系统、防火门系统、二氧化碳等灭火系统进行日常管理和养护维修方案。</w:t>
      </w:r>
    </w:p>
    <w:p w14:paraId="50917550">
      <w:pPr>
        <w:adjustRightInd w:val="0"/>
        <w:snapToGrid w:val="0"/>
        <w:spacing w:line="360" w:lineRule="auto"/>
        <w:ind w:firstLine="482" w:firstLineChars="200"/>
        <w:rPr>
          <w:b/>
          <w:bCs/>
        </w:rPr>
      </w:pPr>
      <w:r>
        <w:rPr>
          <w:b/>
          <w:bCs/>
        </w:rPr>
        <w:t>6.2服务标准</w:t>
      </w:r>
    </w:p>
    <w:p w14:paraId="3774EB9F">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6.2.1由取得消防设施设备维护经营许可的专业维修保养单位来保养。严格执行消防法规，建立消防安全管理制度，搞好消防管理工作，确保整个系统处于良好的状态。</w:t>
      </w:r>
    </w:p>
    <w:p w14:paraId="665A883E">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6.2.2定期检查保养消防设备，维保质量达到消防要求，保证系统开通率及完好率。建立健全运行维护技术资料档案。接受相关部门的消防系统年度安全检测，提交系统年度运行维护、检测报告。</w:t>
      </w:r>
    </w:p>
    <w:p w14:paraId="074816FA">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6.2.3</w:t>
      </w:r>
      <w:r>
        <w:rPr>
          <w:rFonts w:hint="eastAsia" w:ascii="宋体" w:hAnsi="宋体" w:eastAsia="宋体" w:cs="宋体"/>
        </w:rPr>
        <w:t>消防监控系统运行良好，自动和手动报警设施启动正常。</w:t>
      </w:r>
      <w:r>
        <w:rPr>
          <w:rFonts w:ascii="宋体" w:hAnsi="宋体" w:eastAsia="宋体" w:cs="宋体"/>
          <w:kern w:val="2"/>
        </w:rPr>
        <w:t>保证楼宇消防自动报警系统、门禁系统、自控系统及闭路监控系统运行正常，各系统工作稳定。配备专业维护人员，设定双人24小时设备值班岗位，及时处理设备运行中的问题，维护人员须具备从业岗位有效期内证书，经过培训熟悉系统结构和设备性能、特点及操作规程。</w:t>
      </w:r>
    </w:p>
    <w:p w14:paraId="109D7654">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6.2.4保证消防自动报警设备、闭路监控设备灵敏可靠。</w:t>
      </w:r>
    </w:p>
    <w:p w14:paraId="2A6791B8">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6.2.5每月对消防设备定期检查一次，重大节日、重要活动、节假日增加检查次数，有故障时，维修人员应及时到场。</w:t>
      </w:r>
    </w:p>
    <w:p w14:paraId="4C35F997">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6.2.6经常组织义务消防员的培训和演习；确保整个消防系统通过消防部门的消防年检，取得年检合格证。</w:t>
      </w:r>
    </w:p>
    <w:p w14:paraId="55BB7BF8">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6.2.7</w:t>
      </w:r>
      <w:r>
        <w:rPr>
          <w:rFonts w:hint="eastAsia" w:ascii="宋体" w:hAnsi="宋体" w:eastAsia="宋体" w:cs="宋体"/>
          <w:kern w:val="2"/>
        </w:rPr>
        <w:t>消防设施的维护管理符合《建筑消防设施的维护管理》（</w:t>
      </w:r>
      <w:r>
        <w:rPr>
          <w:rFonts w:ascii="宋体" w:hAnsi="宋体" w:eastAsia="宋体" w:cs="宋体"/>
          <w:kern w:val="2"/>
        </w:rPr>
        <w:t>GB25201</w:t>
      </w:r>
      <w:r>
        <w:rPr>
          <w:rFonts w:hint="eastAsia" w:ascii="宋体" w:hAnsi="宋体" w:eastAsia="宋体" w:cs="宋体"/>
          <w:kern w:val="2"/>
        </w:rPr>
        <w:t>）的相关要求。</w:t>
      </w:r>
    </w:p>
    <w:p w14:paraId="75B5A0FD">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6.2.8</w:t>
      </w:r>
      <w:r>
        <w:rPr>
          <w:rFonts w:hint="eastAsia" w:ascii="宋体" w:hAnsi="宋体" w:eastAsia="宋体" w:cs="宋体"/>
          <w:kern w:val="2"/>
        </w:rPr>
        <w:t>消防设备检测符合《建筑消防设施检测技术规程》（</w:t>
      </w:r>
      <w:r>
        <w:rPr>
          <w:rFonts w:ascii="宋体" w:hAnsi="宋体" w:eastAsia="宋体" w:cs="宋体"/>
          <w:kern w:val="2"/>
        </w:rPr>
        <w:t>GA503</w:t>
      </w:r>
      <w:r>
        <w:rPr>
          <w:rFonts w:hint="eastAsia" w:ascii="宋体" w:hAnsi="宋体" w:eastAsia="宋体" w:cs="宋体"/>
          <w:kern w:val="2"/>
        </w:rPr>
        <w:t>或</w:t>
      </w:r>
      <w:r>
        <w:rPr>
          <w:rFonts w:ascii="宋体" w:hAnsi="宋体" w:eastAsia="宋体" w:cs="宋体"/>
          <w:kern w:val="2"/>
        </w:rPr>
        <w:t>XF503</w:t>
      </w:r>
      <w:r>
        <w:rPr>
          <w:rFonts w:hint="eastAsia" w:ascii="宋体" w:hAnsi="宋体" w:eastAsia="宋体" w:cs="宋体"/>
          <w:kern w:val="2"/>
        </w:rPr>
        <w:t>）的相关要求。</w:t>
      </w:r>
    </w:p>
    <w:p w14:paraId="6E8EE991">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6.2.9</w:t>
      </w:r>
      <w:r>
        <w:rPr>
          <w:rFonts w:hint="eastAsia" w:ascii="宋体" w:hAnsi="宋体" w:eastAsia="宋体" w:cs="宋体"/>
          <w:kern w:val="2"/>
        </w:rPr>
        <w:t>消防设施平面图、火警疏散示意图、防火分区图等按幢设置在楼层醒目位置。</w:t>
      </w:r>
    </w:p>
    <w:p w14:paraId="36847A34">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6.2.10</w:t>
      </w:r>
      <w:r>
        <w:rPr>
          <w:rFonts w:hint="eastAsia" w:ascii="宋体" w:hAnsi="宋体" w:eastAsia="宋体" w:cs="宋体"/>
          <w:kern w:val="2"/>
        </w:rPr>
        <w:t>消防系统各设施设备使用说明清晰，宜图文结合。</w:t>
      </w:r>
    </w:p>
    <w:p w14:paraId="76558E91">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6.2.11</w:t>
      </w:r>
      <w:r>
        <w:rPr>
          <w:rFonts w:hint="eastAsia" w:ascii="宋体" w:hAnsi="宋体" w:eastAsia="宋体" w:cs="宋体"/>
          <w:kern w:val="2"/>
        </w:rPr>
        <w:t>自动喷水灭火系统启动正常。</w:t>
      </w:r>
    </w:p>
    <w:p w14:paraId="026B8DDD">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6.2.12</w:t>
      </w:r>
      <w:r>
        <w:rPr>
          <w:rFonts w:hint="eastAsia" w:ascii="宋体" w:hAnsi="宋体" w:eastAsia="宋体" w:cs="宋体"/>
          <w:kern w:val="2"/>
        </w:rPr>
        <w:t>消火栓箱、防火门、灭火器、消防水泵、红外线报警器、应急照明、安全疏散等系统运行正常。</w:t>
      </w:r>
    </w:p>
    <w:p w14:paraId="69C75109">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6.2.13</w:t>
      </w:r>
      <w:r>
        <w:rPr>
          <w:rFonts w:hint="eastAsia" w:ascii="宋体" w:hAnsi="宋体" w:eastAsia="宋体" w:cs="宋体"/>
          <w:kern w:val="2"/>
        </w:rPr>
        <w:t>正压送风、防排烟系统运行正常。</w:t>
      </w:r>
    </w:p>
    <w:p w14:paraId="7F567AFF">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6.2.14......</w:t>
      </w:r>
    </w:p>
    <w:p w14:paraId="5142C87A">
      <w:pPr>
        <w:adjustRightInd w:val="0"/>
        <w:snapToGrid w:val="0"/>
        <w:spacing w:line="360" w:lineRule="auto"/>
        <w:ind w:firstLine="482" w:firstLineChars="200"/>
        <w:rPr>
          <w:b/>
          <w:bCs/>
        </w:rPr>
      </w:pPr>
      <w:r>
        <w:rPr>
          <w:b/>
          <w:bCs/>
        </w:rPr>
        <w:t>7.空调系统管理服务</w:t>
      </w:r>
    </w:p>
    <w:p w14:paraId="6A19D439">
      <w:pPr>
        <w:adjustRightInd w:val="0"/>
        <w:snapToGrid w:val="0"/>
        <w:spacing w:line="360" w:lineRule="auto"/>
        <w:ind w:firstLine="482" w:firstLineChars="200"/>
        <w:rPr>
          <w:b/>
          <w:bCs/>
        </w:rPr>
      </w:pPr>
      <w:r>
        <w:rPr>
          <w:b/>
          <w:bCs/>
        </w:rPr>
        <w:t>7.1服务内容</w:t>
      </w:r>
    </w:p>
    <w:p w14:paraId="6A06B5B4">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空调系统的运行管理及冷水机组、新风机组、水泵、风机盘管、热交换器、管道系统、各种阀类、采气装置和各类风口、自动控制系统等设备的日常养护维修。</w:t>
      </w:r>
    </w:p>
    <w:p w14:paraId="5ACC5CD1">
      <w:pPr>
        <w:adjustRightInd w:val="0"/>
        <w:snapToGrid w:val="0"/>
        <w:spacing w:line="360" w:lineRule="auto"/>
        <w:ind w:firstLine="482" w:firstLineChars="200"/>
        <w:rPr>
          <w:b/>
          <w:bCs/>
        </w:rPr>
      </w:pPr>
      <w:r>
        <w:rPr>
          <w:b/>
          <w:bCs/>
        </w:rPr>
        <w:t>7.2服务标准</w:t>
      </w:r>
    </w:p>
    <w:p w14:paraId="510BE861">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7.2.1建立空调运行管理制度和安全操作规程，保证空调系统安全运行和正常使用，运行中无超标噪音和严重滴漏水现象。</w:t>
      </w:r>
    </w:p>
    <w:p w14:paraId="17ECA647">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7.2.2定期检修养护空调设备，保证空调设备、设施处于良好状态。物业服务单位根据国家或行业的有关标准负责每年具体检测、试验等事宜，确保检测、试验结果满足相关规定标准。</w:t>
      </w:r>
    </w:p>
    <w:p w14:paraId="3CA2BB96">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7.2.3空调系统出现运行故障后，维修人员应及时到达现场维修，并做好记录，零维修合格率100%。</w:t>
      </w:r>
    </w:p>
    <w:p w14:paraId="60C804AD">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7.2.4集中空调系统维保或专项作业需要生产厂家或专业公司进行，报经采购人同意后，由物业服务单位直接向生产厂家或专业公司进行委托、付费。具体的设备维保或专项作业活动由物业服务单位协助生产厂家或专业公司组织实施，采购人全过程进行监督，相关维保或作业资料由物业服务单位代采购人整理、存档。</w:t>
      </w:r>
    </w:p>
    <w:p w14:paraId="0E5018F6">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7.2.5物业服务单位需综合、全面考虑集中空调系统要求和值守人员及综合维修人员的合理安排（要求设施、设备系统和值机人员及综合维修人员可根据实际情况进行必要的调整）；集中空调系统维修保障，需物业服务单位全年24小时值守（值守人员须具备相关集中空调系统维修专业资质，能即时处理简单故障，协助维保单位完成例行维护保养，能自行完成维保单位工作内容之外的日常检查、检修、清洁等工作）；物业服务单位在服务过程中应自行配备维修维护所需工具、仪器、耗材等，采购人不予提供。</w:t>
      </w:r>
    </w:p>
    <w:p w14:paraId="3E6E2934">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7.2.6集中空调系统夏季空调温度不低于26摄氏度（在符合政策要求的前提下</w:t>
      </w:r>
      <w:r>
        <w:rPr>
          <w:rFonts w:hint="eastAsia" w:ascii="宋体" w:hAnsi="宋体" w:eastAsia="宋体" w:cs="宋体"/>
          <w:kern w:val="2"/>
        </w:rPr>
        <w:t>可选），冬季空调温度不高于</w:t>
      </w:r>
      <w:r>
        <w:rPr>
          <w:rFonts w:ascii="宋体" w:hAnsi="宋体" w:eastAsia="宋体" w:cs="宋体"/>
          <w:kern w:val="2"/>
        </w:rPr>
        <w:t>20摄氏度（在符合政策要求的前提下</w:t>
      </w:r>
      <w:r>
        <w:rPr>
          <w:rFonts w:hint="eastAsia" w:ascii="宋体" w:hAnsi="宋体" w:eastAsia="宋体" w:cs="宋体"/>
          <w:kern w:val="2"/>
        </w:rPr>
        <w:t>可选），建立节电措施，分时调控、节约用电。</w:t>
      </w:r>
    </w:p>
    <w:p w14:paraId="5CB17DD5">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7.2.7</w:t>
      </w:r>
      <w:r>
        <w:rPr>
          <w:rFonts w:hint="eastAsia" w:ascii="宋体" w:hAnsi="宋体" w:eastAsia="宋体" w:cs="宋体"/>
          <w:kern w:val="2"/>
        </w:rPr>
        <w:t>公共</w:t>
      </w:r>
      <w:r>
        <w:rPr>
          <w:rFonts w:ascii="宋体" w:hAnsi="宋体" w:eastAsia="宋体" w:cs="宋体"/>
          <w:kern w:val="2"/>
        </w:rPr>
        <w:t>场所</w:t>
      </w:r>
      <w:r>
        <w:rPr>
          <w:rFonts w:hint="eastAsia" w:ascii="宋体" w:hAnsi="宋体" w:eastAsia="宋体" w:cs="宋体"/>
          <w:kern w:val="2"/>
        </w:rPr>
        <w:t>室内</w:t>
      </w:r>
      <w:r>
        <w:rPr>
          <w:rFonts w:ascii="宋体" w:hAnsi="宋体" w:eastAsia="宋体" w:cs="宋体"/>
          <w:kern w:val="2"/>
        </w:rPr>
        <w:t>温度</w:t>
      </w:r>
      <w:r>
        <w:rPr>
          <w:rFonts w:hint="eastAsia" w:ascii="宋体" w:hAnsi="宋体" w:eastAsia="宋体" w:cs="宋体"/>
          <w:kern w:val="2"/>
        </w:rPr>
        <w:t>符合</w:t>
      </w:r>
      <w:r>
        <w:rPr>
          <w:rFonts w:ascii="宋体" w:hAnsi="宋体" w:eastAsia="宋体" w:cs="宋体"/>
          <w:kern w:val="2"/>
        </w:rPr>
        <w:t>《</w:t>
      </w:r>
      <w:r>
        <w:rPr>
          <w:rFonts w:hint="eastAsia" w:ascii="宋体" w:hAnsi="宋体" w:eastAsia="宋体" w:cs="宋体"/>
          <w:kern w:val="2"/>
        </w:rPr>
        <w:t>北京市公共场所室内温度控制导则（试行）</w:t>
      </w:r>
      <w:r>
        <w:rPr>
          <w:rFonts w:ascii="宋体" w:hAnsi="宋体" w:eastAsia="宋体" w:cs="宋体"/>
          <w:kern w:val="2"/>
        </w:rPr>
        <w:t>》</w:t>
      </w:r>
      <w:r>
        <w:rPr>
          <w:rFonts w:hint="eastAsia" w:ascii="宋体" w:hAnsi="宋体" w:eastAsia="宋体" w:cs="宋体"/>
          <w:kern w:val="2"/>
        </w:rPr>
        <w:t>（京发改〔</w:t>
      </w:r>
      <w:r>
        <w:rPr>
          <w:rFonts w:ascii="宋体" w:hAnsi="宋体" w:eastAsia="宋体" w:cs="宋体"/>
          <w:kern w:val="2"/>
        </w:rPr>
        <w:t>2022〕1673号）的要求。</w:t>
      </w:r>
    </w:p>
    <w:p w14:paraId="283E254A">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7.2.8空调通风系统运行管理符合《空调通风系统运行管理标准》（GB50365）的相关要求。</w:t>
      </w:r>
    </w:p>
    <w:p w14:paraId="6AE0D700">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7.2.9办公楼内温湿度、空气质量等符合《室内空气质量标准》（GB/T18883）的相关要求。</w:t>
      </w:r>
    </w:p>
    <w:p w14:paraId="5A0B0DFF">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7.2.10</w:t>
      </w:r>
      <w:r>
        <w:rPr>
          <w:rFonts w:hint="eastAsia" w:ascii="宋体" w:hAnsi="宋体" w:eastAsia="宋体" w:cs="宋体"/>
          <w:kern w:val="2"/>
        </w:rPr>
        <w:t>定期维保并做好记录，保证空调设施设备处于良好状态。</w:t>
      </w:r>
    </w:p>
    <w:p w14:paraId="29CB9ED4">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7.2.11</w:t>
      </w:r>
      <w:r>
        <w:rPr>
          <w:rFonts w:hint="eastAsia" w:ascii="宋体" w:hAnsi="宋体" w:eastAsia="宋体" w:cs="宋体"/>
          <w:kern w:val="2"/>
        </w:rPr>
        <w:t>中央空调运行前对冷水机组、循环水泵、冷却塔、风机等设施设备进行系统检查，运行期间每日至少开展</w:t>
      </w:r>
      <w:r>
        <w:rPr>
          <w:rFonts w:ascii="宋体" w:hAnsi="宋体" w:eastAsia="宋体" w:cs="宋体"/>
          <w:kern w:val="2"/>
        </w:rPr>
        <w:t>1次运行情况巡查。</w:t>
      </w:r>
    </w:p>
    <w:p w14:paraId="72A6A7C8">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7.2.12</w:t>
      </w:r>
      <w:r>
        <w:rPr>
          <w:rFonts w:hint="eastAsia" w:ascii="宋体" w:hAnsi="宋体" w:eastAsia="宋体" w:cs="宋体"/>
          <w:kern w:val="2"/>
        </w:rPr>
        <w:t>每半年至少开展</w:t>
      </w:r>
      <w:r>
        <w:rPr>
          <w:rFonts w:ascii="宋体" w:hAnsi="宋体" w:eastAsia="宋体" w:cs="宋体"/>
          <w:kern w:val="2"/>
        </w:rPr>
        <w:t>1次管道、阀门检查并除锈。</w:t>
      </w:r>
    </w:p>
    <w:p w14:paraId="199D2F90">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7.2.13</w:t>
      </w:r>
      <w:r>
        <w:rPr>
          <w:rFonts w:hint="eastAsia" w:ascii="宋体" w:hAnsi="宋体" w:eastAsia="宋体" w:cs="宋体"/>
          <w:kern w:val="2"/>
        </w:rPr>
        <w:t>每年至少开展</w:t>
      </w:r>
      <w:r>
        <w:rPr>
          <w:rFonts w:ascii="宋体" w:hAnsi="宋体" w:eastAsia="宋体" w:cs="宋体"/>
          <w:kern w:val="2"/>
        </w:rPr>
        <w:t>1次系统整体性维修养护，检验1次压力容器、仪表及冷却塔噪声。</w:t>
      </w:r>
    </w:p>
    <w:p w14:paraId="5EDD244E">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7.2.14</w:t>
      </w:r>
      <w:r>
        <w:rPr>
          <w:rFonts w:hint="eastAsia" w:ascii="宋体" w:hAnsi="宋体" w:eastAsia="宋体" w:cs="宋体"/>
          <w:kern w:val="2"/>
        </w:rPr>
        <w:t>每年至少开展</w:t>
      </w:r>
      <w:r>
        <w:rPr>
          <w:rFonts w:ascii="宋体" w:hAnsi="宋体" w:eastAsia="宋体" w:cs="宋体"/>
          <w:kern w:val="2"/>
        </w:rPr>
        <w:t>1次新风机、空气处理机滤网等清洗消毒；每2年至少开展1次风管清洗消毒。</w:t>
      </w:r>
    </w:p>
    <w:p w14:paraId="0C0A99B2">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7.2.15</w:t>
      </w:r>
      <w:r>
        <w:rPr>
          <w:rFonts w:hint="eastAsia" w:ascii="宋体" w:hAnsi="宋体" w:eastAsia="宋体" w:cs="宋体"/>
          <w:kern w:val="2"/>
        </w:rPr>
        <w:t>每年至少开展</w:t>
      </w:r>
      <w:r>
        <w:rPr>
          <w:rFonts w:ascii="宋体" w:hAnsi="宋体" w:eastAsia="宋体" w:cs="宋体"/>
          <w:kern w:val="2"/>
        </w:rPr>
        <w:t>1次分体式空调主机（含空调过滤网）和室外机清洁。每月至少开展1次挂机和室外支架稳固性巡查。</w:t>
      </w:r>
    </w:p>
    <w:p w14:paraId="126C840C">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7.2.16</w:t>
      </w:r>
      <w:r>
        <w:rPr>
          <w:rFonts w:hint="eastAsia" w:ascii="宋体" w:hAnsi="宋体" w:eastAsia="宋体" w:cs="宋体"/>
          <w:kern w:val="2"/>
        </w:rPr>
        <w:t>制冷、供暖系统温度设定及启用时间符合节能要求。</w:t>
      </w:r>
    </w:p>
    <w:p w14:paraId="4045B6FF">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7.2.17</w:t>
      </w:r>
      <w:r>
        <w:rPr>
          <w:rFonts w:hint="eastAsia" w:ascii="宋体" w:hAnsi="宋体" w:eastAsia="宋体" w:cs="宋体"/>
          <w:kern w:val="2"/>
        </w:rPr>
        <w:t>发现故障或损坏应当在</w:t>
      </w:r>
      <w:r>
        <w:rPr>
          <w:rFonts w:ascii="宋体" w:hAnsi="宋体" w:eastAsia="宋体" w:cs="宋体"/>
          <w:kern w:val="2"/>
        </w:rPr>
        <w:t>30分钟内到场，紧急维修应当在15分钟内到达现场，在12小时内维修完毕。</w:t>
      </w:r>
    </w:p>
    <w:p w14:paraId="6878B368">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7.2.18......</w:t>
      </w:r>
    </w:p>
    <w:p w14:paraId="62A257F5">
      <w:pPr>
        <w:adjustRightInd w:val="0"/>
        <w:snapToGrid w:val="0"/>
        <w:spacing w:line="360" w:lineRule="auto"/>
        <w:ind w:firstLine="482" w:firstLineChars="200"/>
        <w:rPr>
          <w:b/>
          <w:bCs/>
        </w:rPr>
      </w:pPr>
      <w:r>
        <w:rPr>
          <w:b/>
          <w:bCs/>
        </w:rPr>
        <w:t>8.</w:t>
      </w:r>
      <w:r>
        <w:rPr>
          <w:rFonts w:hint="eastAsia"/>
          <w:b/>
          <w:bCs/>
        </w:rPr>
        <w:t>锅炉设备/热力站管理服务</w:t>
      </w:r>
    </w:p>
    <w:p w14:paraId="68580BD1">
      <w:pPr>
        <w:adjustRightInd w:val="0"/>
        <w:snapToGrid w:val="0"/>
        <w:spacing w:line="360" w:lineRule="auto"/>
        <w:ind w:firstLine="482" w:firstLineChars="200"/>
        <w:rPr>
          <w:b/>
          <w:bCs/>
        </w:rPr>
      </w:pPr>
      <w:r>
        <w:rPr>
          <w:b/>
          <w:bCs/>
        </w:rPr>
        <w:t>8.1服务内容</w:t>
      </w:r>
    </w:p>
    <w:p w14:paraId="2F4248D0">
      <w:pPr>
        <w:adjustRightInd w:val="0"/>
        <w:snapToGrid w:val="0"/>
        <w:spacing w:line="360" w:lineRule="auto"/>
        <w:ind w:firstLine="480" w:firstLineChars="200"/>
      </w:pPr>
      <w:r>
        <w:rPr>
          <w:rFonts w:hint="eastAsia"/>
        </w:rPr>
        <w:t>锅炉房所有设备、设施的运行、维护、巡检以及附属设施的保养工作；锅炉房区域内所有管路及管路之上所有连接阀门的维护和保养工作（不含天然气管路及附属设施）；冬季病房楼或者门诊楼室内温度的测量。</w:t>
      </w:r>
    </w:p>
    <w:p w14:paraId="299BB02A">
      <w:pPr>
        <w:adjustRightInd w:val="0"/>
        <w:snapToGrid w:val="0"/>
        <w:spacing w:line="360" w:lineRule="auto"/>
        <w:ind w:firstLine="482" w:firstLineChars="200"/>
        <w:rPr>
          <w:b/>
          <w:bCs/>
        </w:rPr>
      </w:pPr>
      <w:r>
        <w:rPr>
          <w:b/>
          <w:bCs/>
        </w:rPr>
        <w:t>8.2</w:t>
      </w:r>
      <w:r>
        <w:rPr>
          <w:rFonts w:hint="eastAsia"/>
          <w:b/>
          <w:bCs/>
        </w:rPr>
        <w:t>服务标准</w:t>
      </w:r>
    </w:p>
    <w:p w14:paraId="486114AD">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8.2.1</w:t>
      </w:r>
      <w:r>
        <w:rPr>
          <w:rFonts w:hint="eastAsia" w:ascii="宋体" w:hAnsi="宋体" w:eastAsia="宋体" w:cs="宋体"/>
          <w:bCs/>
        </w:rPr>
        <w:t>每年至少开展</w:t>
      </w:r>
      <w:r>
        <w:rPr>
          <w:rFonts w:ascii="宋体" w:hAnsi="宋体" w:eastAsia="宋体" w:cs="宋体"/>
          <w:bCs/>
        </w:rPr>
        <w:t>1次锅炉水质检测，确保水质合格</w:t>
      </w:r>
      <w:r>
        <w:rPr>
          <w:rFonts w:ascii="宋体" w:hAnsi="宋体" w:eastAsia="宋体" w:cs="宋体"/>
          <w:kern w:val="2"/>
        </w:rPr>
        <w:t>。</w:t>
      </w:r>
    </w:p>
    <w:p w14:paraId="315522BD">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8.2.2锅炉工对锅炉运行记录要准确、及时，同时有义务为院方保管运行记录以备查验。</w:t>
      </w:r>
    </w:p>
    <w:p w14:paraId="68B9C434">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8.2.3保证锅炉房区域内环境卫生及设备、设施的整洁。</w:t>
      </w:r>
    </w:p>
    <w:p w14:paraId="610711C5">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8.2.4定期组织进行应急演练，并将演练内容全程纪录。</w:t>
      </w:r>
    </w:p>
    <w:p w14:paraId="684F2F09">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8.2.5根据用户需求合理调节供汽的时间、压力、温度、流量等。</w:t>
      </w:r>
    </w:p>
    <w:p w14:paraId="206DA8CC">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8.2.6</w:t>
      </w:r>
      <w:r>
        <w:rPr>
          <w:rFonts w:hint="eastAsia" w:ascii="宋体" w:hAnsi="宋体" w:eastAsia="宋体" w:cs="宋体"/>
          <w:bCs/>
        </w:rPr>
        <w:t>建立</w:t>
      </w:r>
      <w:r>
        <w:rPr>
          <w:rFonts w:ascii="宋体" w:hAnsi="宋体" w:eastAsia="宋体" w:cs="宋体"/>
          <w:bCs/>
        </w:rPr>
        <w:t>24小时值班监控制度</w:t>
      </w:r>
      <w:r>
        <w:rPr>
          <w:rFonts w:ascii="宋体" w:hAnsi="宋体" w:eastAsia="宋体" w:cs="宋体"/>
          <w:kern w:val="2"/>
        </w:rPr>
        <w:t>，每2小时巡视一次设备设施，抄一次主要仪表读数。</w:t>
      </w:r>
    </w:p>
    <w:p w14:paraId="2E611FDF">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8.2.7定期协助维保单位</w:t>
      </w:r>
      <w:r>
        <w:rPr>
          <w:rFonts w:hint="eastAsia" w:ascii="宋体" w:hAnsi="宋体" w:eastAsia="宋体" w:cs="宋体"/>
          <w:kern w:val="2"/>
        </w:rPr>
        <w:t>进行</w:t>
      </w:r>
      <w:r>
        <w:rPr>
          <w:rFonts w:ascii="宋体" w:hAnsi="宋体" w:eastAsia="宋体" w:cs="宋体"/>
          <w:kern w:val="2"/>
        </w:rPr>
        <w:t>泵类设备保养工作。</w:t>
      </w:r>
    </w:p>
    <w:p w14:paraId="5C17CE95">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8.2.8派驻的工作人员应遵守各项规章制度，接受各职能部门的安全生产检查。</w:t>
      </w:r>
    </w:p>
    <w:p w14:paraId="40042C04">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8.2.9严格遵守劳动纪律，操作纪律，保证院方锅炉房的蒸汽连续供应，不发生非计划停炉事故等。</w:t>
      </w:r>
    </w:p>
    <w:p w14:paraId="22961201">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8.2.10</w:t>
      </w:r>
      <w:r>
        <w:rPr>
          <w:rFonts w:hint="eastAsia" w:ascii="宋体" w:hAnsi="宋体" w:eastAsia="宋体" w:cs="宋体"/>
          <w:kern w:val="2"/>
        </w:rPr>
        <w:t>每年至少开展</w:t>
      </w:r>
      <w:r>
        <w:rPr>
          <w:rFonts w:ascii="宋体" w:hAnsi="宋体" w:eastAsia="宋体" w:cs="宋体"/>
          <w:kern w:val="2"/>
        </w:rPr>
        <w:t>1次锅炉设备的全面检查。</w:t>
      </w:r>
    </w:p>
    <w:p w14:paraId="2C314B0C">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8.2.11</w:t>
      </w:r>
      <w:r>
        <w:rPr>
          <w:rFonts w:hint="eastAsia" w:ascii="宋体" w:hAnsi="宋体" w:eastAsia="宋体" w:cs="宋体"/>
          <w:kern w:val="2"/>
        </w:rPr>
        <w:t>每年至少开展</w:t>
      </w:r>
      <w:r>
        <w:rPr>
          <w:rFonts w:ascii="宋体" w:hAnsi="宋体" w:eastAsia="宋体" w:cs="宋体"/>
          <w:kern w:val="2"/>
        </w:rPr>
        <w:t>1次锅炉设备及其辅助设备检测，确保各类设备、仪器仪表、水管线路运行正常。</w:t>
      </w:r>
    </w:p>
    <w:p w14:paraId="6D0752BD">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8.2.12</w:t>
      </w:r>
      <w:r>
        <w:rPr>
          <w:rFonts w:hint="eastAsia" w:ascii="宋体" w:hAnsi="宋体" w:eastAsia="宋体" w:cs="宋体"/>
          <w:kern w:val="2"/>
        </w:rPr>
        <w:t>按锅炉厂家制定的检修规程对锅炉进行检修。</w:t>
      </w:r>
    </w:p>
    <w:p w14:paraId="0566C5FC">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8.2.13……</w:t>
      </w:r>
    </w:p>
    <w:p w14:paraId="56931AB4">
      <w:pPr>
        <w:pStyle w:val="30"/>
        <w:widowControl/>
        <w:shd w:val="clear" w:color="auto" w:fill="FFFFFF"/>
        <w:adjustRightInd w:val="0"/>
        <w:snapToGrid w:val="0"/>
        <w:spacing w:beforeAutospacing="0" w:afterAutospacing="0" w:line="360" w:lineRule="auto"/>
        <w:ind w:firstLine="482" w:firstLineChars="200"/>
        <w:rPr>
          <w:b/>
        </w:rPr>
      </w:pPr>
      <w:r>
        <w:rPr>
          <w:b/>
        </w:rPr>
        <w:t>9.</w:t>
      </w:r>
      <w:r>
        <w:rPr>
          <w:rFonts w:hint="eastAsia"/>
          <w:b/>
        </w:rPr>
        <w:t>采暖系统</w:t>
      </w:r>
    </w:p>
    <w:p w14:paraId="7B527541">
      <w:pPr>
        <w:pStyle w:val="30"/>
        <w:widowControl/>
        <w:shd w:val="clear" w:color="auto" w:fill="FFFFFF"/>
        <w:adjustRightInd w:val="0"/>
        <w:snapToGrid w:val="0"/>
        <w:spacing w:beforeAutospacing="0" w:afterAutospacing="0" w:line="360" w:lineRule="auto"/>
        <w:ind w:firstLine="482" w:firstLineChars="200"/>
        <w:rPr>
          <w:rFonts w:ascii="宋体" w:hAnsi="宋体" w:eastAsia="宋体" w:cs="宋体"/>
          <w:b/>
          <w:kern w:val="2"/>
        </w:rPr>
      </w:pPr>
      <w:r>
        <w:rPr>
          <w:rFonts w:ascii="宋体" w:hAnsi="宋体" w:eastAsia="宋体" w:cs="宋体"/>
          <w:b/>
          <w:kern w:val="2"/>
        </w:rPr>
        <w:t>9.1</w:t>
      </w:r>
      <w:r>
        <w:rPr>
          <w:rFonts w:hint="eastAsia" w:ascii="宋体" w:hAnsi="宋体" w:eastAsia="宋体" w:cs="宋体"/>
          <w:b/>
          <w:kern w:val="2"/>
        </w:rPr>
        <w:t>服务内容</w:t>
      </w:r>
    </w:p>
    <w:p w14:paraId="704FFCD4">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rPr>
        <w:t>对供暖管道、阀门、暖气片等进行维护保养，做好供暖期等相关工作。</w:t>
      </w:r>
    </w:p>
    <w:p w14:paraId="5C395442">
      <w:pPr>
        <w:pStyle w:val="30"/>
        <w:widowControl/>
        <w:shd w:val="clear" w:color="auto" w:fill="FFFFFF"/>
        <w:adjustRightInd w:val="0"/>
        <w:snapToGrid w:val="0"/>
        <w:spacing w:beforeAutospacing="0" w:afterAutospacing="0" w:line="360" w:lineRule="auto"/>
        <w:ind w:firstLine="482" w:firstLineChars="200"/>
        <w:rPr>
          <w:rFonts w:ascii="宋体" w:hAnsi="宋体" w:eastAsia="宋体" w:cs="宋体"/>
          <w:b/>
          <w:kern w:val="2"/>
        </w:rPr>
      </w:pPr>
      <w:r>
        <w:rPr>
          <w:rFonts w:ascii="宋体" w:hAnsi="宋体" w:eastAsia="宋体" w:cs="宋体"/>
          <w:b/>
          <w:kern w:val="2"/>
        </w:rPr>
        <w:t>9.2</w:t>
      </w:r>
      <w:r>
        <w:rPr>
          <w:rFonts w:hint="eastAsia" w:ascii="宋体" w:hAnsi="宋体" w:eastAsia="宋体" w:cs="宋体"/>
          <w:b/>
          <w:kern w:val="2"/>
        </w:rPr>
        <w:t>服务标准</w:t>
      </w:r>
      <w:r>
        <w:rPr>
          <w:rFonts w:ascii="宋体" w:hAnsi="宋体" w:eastAsia="宋体" w:cs="宋体"/>
          <w:b/>
          <w:kern w:val="2"/>
        </w:rPr>
        <w:t>：</w:t>
      </w:r>
    </w:p>
    <w:p w14:paraId="583AD585">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9.2.1定期检查供暖管道、阀门运行情况，确保正常无隐患。</w:t>
      </w:r>
    </w:p>
    <w:p w14:paraId="6BF3E160">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9.2.2</w:t>
      </w:r>
      <w:r>
        <w:rPr>
          <w:rFonts w:hint="eastAsia" w:ascii="宋体" w:hAnsi="宋体" w:eastAsia="宋体" w:cs="宋体"/>
          <w:kern w:val="2"/>
        </w:rPr>
        <w:t>负责暖气片、阀门龙头等新装布置及旧装拆除、日常维修更换及管线的跑、冒、滴、漏的维修。</w:t>
      </w:r>
    </w:p>
    <w:p w14:paraId="124C81A6">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9.2.3</w:t>
      </w:r>
      <w:r>
        <w:rPr>
          <w:rFonts w:hint="eastAsia" w:ascii="宋体" w:hAnsi="宋体" w:eastAsia="宋体" w:cs="宋体"/>
          <w:kern w:val="2"/>
        </w:rPr>
        <w:t>做好供暖前检查等相关准备工作。</w:t>
      </w:r>
    </w:p>
    <w:p w14:paraId="6091DE9A">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9.2.4</w:t>
      </w:r>
      <w:r>
        <w:rPr>
          <w:rFonts w:hint="eastAsia" w:ascii="宋体" w:hAnsi="宋体" w:eastAsia="宋体" w:cs="宋体"/>
          <w:kern w:val="2"/>
        </w:rPr>
        <w:t>暖气片上水前，提前通知采购人。</w:t>
      </w:r>
    </w:p>
    <w:p w14:paraId="3B443318">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9.2.5</w:t>
      </w:r>
      <w:r>
        <w:rPr>
          <w:rFonts w:hint="eastAsia" w:ascii="宋体" w:hAnsi="宋体" w:eastAsia="宋体" w:cs="宋体"/>
          <w:kern w:val="2"/>
        </w:rPr>
        <w:t>供暖期间做好日常检查、维护、抢修、登记上报等工作。</w:t>
      </w:r>
    </w:p>
    <w:p w14:paraId="7C6588AD">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9.2.6</w:t>
      </w:r>
      <w:r>
        <w:rPr>
          <w:rFonts w:hint="eastAsia" w:ascii="宋体" w:hAnsi="宋体" w:eastAsia="宋体" w:cs="宋体"/>
          <w:kern w:val="2"/>
        </w:rPr>
        <w:t>根据天气情况适时调节供暖设备运行工况，节约能源。</w:t>
      </w:r>
    </w:p>
    <w:p w14:paraId="096395C4">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9.2.7......</w:t>
      </w:r>
    </w:p>
    <w:p w14:paraId="2F626C25">
      <w:pPr>
        <w:pStyle w:val="30"/>
        <w:widowControl/>
        <w:shd w:val="clear" w:color="auto" w:fill="FFFFFF"/>
        <w:adjustRightInd w:val="0"/>
        <w:snapToGrid w:val="0"/>
        <w:spacing w:beforeAutospacing="0" w:afterAutospacing="0" w:line="360" w:lineRule="auto"/>
        <w:ind w:firstLine="482" w:firstLineChars="200"/>
        <w:rPr>
          <w:b/>
        </w:rPr>
      </w:pPr>
      <w:r>
        <w:rPr>
          <w:rFonts w:hint="eastAsia"/>
          <w:b/>
        </w:rPr>
        <w:t>10.</w:t>
      </w:r>
      <w:r>
        <w:rPr>
          <w:b/>
        </w:rPr>
        <w:t>节能减排</w:t>
      </w:r>
    </w:p>
    <w:p w14:paraId="66625CFE">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重点用能系统、设备操作岗位应当配备专业技术人员，制定有具体措施、有具体目标的节能减排方案。</w:t>
      </w:r>
    </w:p>
    <w:p w14:paraId="6EA04F49">
      <w:pPr>
        <w:pStyle w:val="30"/>
        <w:widowControl/>
        <w:shd w:val="clear" w:color="auto" w:fill="FFFFFF"/>
        <w:adjustRightInd w:val="0"/>
        <w:snapToGrid w:val="0"/>
        <w:spacing w:beforeAutospacing="0" w:afterAutospacing="0" w:line="360" w:lineRule="auto"/>
        <w:ind w:firstLine="482" w:firstLineChars="200"/>
        <w:rPr>
          <w:b/>
        </w:rPr>
      </w:pPr>
      <w:r>
        <w:rPr>
          <w:b/>
        </w:rPr>
        <w:t>1</w:t>
      </w:r>
      <w:r>
        <w:rPr>
          <w:rFonts w:hint="eastAsia"/>
          <w:b/>
        </w:rPr>
        <w:t>1</w:t>
      </w:r>
      <w:r>
        <w:rPr>
          <w:b/>
        </w:rPr>
        <w:t>.其他公共设备维护保养管理服务</w:t>
      </w:r>
    </w:p>
    <w:p w14:paraId="48E7C4F9">
      <w:pPr>
        <w:numPr>
          <w:ilvl w:val="0"/>
          <w:numId w:val="3"/>
        </w:numPr>
        <w:adjustRightInd w:val="0"/>
        <w:snapToGrid w:val="0"/>
        <w:spacing w:line="360" w:lineRule="auto"/>
        <w:ind w:firstLine="482" w:firstLineChars="200"/>
        <w:outlineLvl w:val="1"/>
        <w:rPr>
          <w:rFonts w:ascii="楷体" w:hAnsi="楷体" w:eastAsia="楷体"/>
          <w:b/>
          <w:bCs/>
        </w:rPr>
      </w:pPr>
      <w:bookmarkStart w:id="36" w:name="_Toc172627379"/>
      <w:bookmarkStart w:id="37" w:name="_Toc12915"/>
      <w:r>
        <w:rPr>
          <w:rFonts w:hint="eastAsia" w:ascii="楷体" w:hAnsi="楷体" w:eastAsia="楷体"/>
          <w:b/>
          <w:bCs/>
        </w:rPr>
        <w:t>保洁服务</w:t>
      </w:r>
      <w:bookmarkEnd w:id="36"/>
      <w:bookmarkEnd w:id="37"/>
    </w:p>
    <w:p w14:paraId="778EA1A0">
      <w:pPr>
        <w:pStyle w:val="30"/>
        <w:widowControl/>
        <w:shd w:val="clear" w:color="auto" w:fill="FFFFFF"/>
        <w:adjustRightInd w:val="0"/>
        <w:snapToGrid w:val="0"/>
        <w:spacing w:beforeAutospacing="0" w:afterAutospacing="0" w:line="360" w:lineRule="auto"/>
        <w:ind w:firstLine="482" w:firstLineChars="200"/>
        <w:rPr>
          <w:b/>
        </w:rPr>
      </w:pPr>
      <w:r>
        <w:rPr>
          <w:b/>
        </w:rPr>
        <w:t>1.服务内容</w:t>
      </w:r>
    </w:p>
    <w:p w14:paraId="4384187E">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办公用房区域保洁、公共场地区域保洁、垃圾处理、卫生消毒，如办公楼（区）内楼梯、大厅、走廊、天台、电梯间、卫生间、楼宇外墙等所有公共部位，办公区域道路、院落、停车场（库）等所有公共场地及“门前三包”区域的日常清洁、保洁及保养；垃圾等废弃物清理、生活水池清洗和化粪池清掏等；物业服务单位自行配备各类清洁机械设备，购置所需卫生清洁保洁、保养用品等。</w:t>
      </w:r>
    </w:p>
    <w:p w14:paraId="6BBCEA94">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w:t>
      </w:r>
    </w:p>
    <w:p w14:paraId="42F6AA44">
      <w:pPr>
        <w:pStyle w:val="30"/>
        <w:widowControl/>
        <w:shd w:val="clear" w:color="auto" w:fill="FFFFFF"/>
        <w:adjustRightInd w:val="0"/>
        <w:snapToGrid w:val="0"/>
        <w:spacing w:beforeAutospacing="0" w:afterAutospacing="0" w:line="360" w:lineRule="auto"/>
        <w:ind w:firstLine="482" w:firstLineChars="200"/>
        <w:rPr>
          <w:rFonts w:ascii="宋体" w:hAnsi="宋体" w:eastAsia="宋体"/>
          <w:b/>
        </w:rPr>
      </w:pPr>
      <w:r>
        <w:rPr>
          <w:rFonts w:ascii="宋体" w:hAnsi="宋体" w:eastAsia="宋体"/>
          <w:b/>
        </w:rPr>
        <w:t>2.服务标准</w:t>
      </w:r>
    </w:p>
    <w:p w14:paraId="535348EF">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2.1基本要求</w:t>
      </w:r>
    </w:p>
    <w:p w14:paraId="03C1750B">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建立保洁服务的工作制度及工作计划，并按照执行。做好保洁服务工作记录，记录填写规范、保存完好。作业时采取安全防护措施，防止对作业人员或他人造成伤害。相关耗材的环保、安全性等应当符合国家相关规定要求。进入保密区域时，有采购人相关人员全程在场。</w:t>
      </w:r>
    </w:p>
    <w:p w14:paraId="483D270C">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w:t>
      </w:r>
      <w:r>
        <w:rPr>
          <w:rFonts w:hint="eastAsia" w:ascii="宋体" w:hAnsi="宋体" w:eastAsia="宋体" w:cs="宋体"/>
          <w:kern w:val="2"/>
        </w:rPr>
        <w:t>2办公用房区域保洁</w:t>
      </w:r>
    </w:p>
    <w:p w14:paraId="391AF340">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2.2.1</w:t>
      </w:r>
      <w:r>
        <w:rPr>
          <w:rFonts w:ascii="宋体" w:hAnsi="宋体" w:eastAsia="宋体" w:cs="宋体"/>
          <w:kern w:val="2"/>
        </w:rPr>
        <w:t>大厅</w:t>
      </w:r>
      <w:r>
        <w:rPr>
          <w:rFonts w:hint="eastAsia" w:ascii="宋体" w:hAnsi="宋体" w:eastAsia="宋体" w:cs="宋体"/>
          <w:kern w:val="2"/>
        </w:rPr>
        <w:t>、楼内公共通道</w:t>
      </w:r>
      <w:r>
        <w:rPr>
          <w:rFonts w:ascii="宋体" w:hAnsi="宋体" w:eastAsia="宋体" w:cs="宋体"/>
          <w:kern w:val="2"/>
        </w:rPr>
        <w:t>保洁</w:t>
      </w:r>
    </w:p>
    <w:p w14:paraId="5A4124D9">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（1）</w:t>
      </w:r>
      <w:r>
        <w:rPr>
          <w:rFonts w:ascii="宋体" w:hAnsi="宋体" w:eastAsia="宋体" w:cs="宋体"/>
          <w:kern w:val="2"/>
        </w:rPr>
        <w:t>公共通道保持干净，无异味、无杂物、无积水，每日至少开展1次清洁作业。</w:t>
      </w:r>
      <w:r>
        <w:rPr>
          <w:rFonts w:hint="eastAsia" w:ascii="宋体" w:hAnsi="宋体" w:eastAsia="宋体" w:cs="宋体"/>
          <w:kern w:val="2"/>
        </w:rPr>
        <w:t>指示牌干净，无污渍，每日至少开展</w:t>
      </w:r>
      <w:r>
        <w:rPr>
          <w:rFonts w:ascii="宋体" w:hAnsi="宋体" w:eastAsia="宋体" w:cs="宋体"/>
          <w:kern w:val="2"/>
        </w:rPr>
        <w:t>1</w:t>
      </w:r>
      <w:r>
        <w:rPr>
          <w:rFonts w:hint="eastAsia" w:ascii="宋体" w:hAnsi="宋体" w:eastAsia="宋体" w:cs="宋体"/>
          <w:kern w:val="2"/>
        </w:rPr>
        <w:t>次清洁作业。</w:t>
      </w:r>
    </w:p>
    <w:p w14:paraId="60251333">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（2）</w:t>
      </w:r>
      <w:r>
        <w:rPr>
          <w:rFonts w:ascii="宋体" w:hAnsi="宋体" w:eastAsia="宋体" w:cs="宋体"/>
          <w:kern w:val="2"/>
        </w:rPr>
        <w:t>地面：各大厅地面</w:t>
      </w:r>
      <w:r>
        <w:rPr>
          <w:rFonts w:hint="eastAsia" w:ascii="宋体" w:hAnsi="宋体" w:eastAsia="宋体" w:cs="宋体"/>
          <w:kern w:val="2"/>
        </w:rPr>
        <w:t>每日</w:t>
      </w:r>
      <w:r>
        <w:rPr>
          <w:rFonts w:ascii="宋体" w:hAnsi="宋体" w:eastAsia="宋体" w:cs="宋体"/>
          <w:kern w:val="2"/>
        </w:rPr>
        <w:t>全面清洁三次（上班前、中午及适当时间），做到干净、光亮、无脚印、无水迹、无陈旧性垃圾；每月用专用设备清洗、保养一次，每半年对地面进行一次专业的抛光处理。办公用房区域、公共场所区域和周围环境预防性卫生消毒，消毒后及时通风，每周至少开展1次作业。</w:t>
      </w:r>
    </w:p>
    <w:p w14:paraId="6BD9E775">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（3）</w:t>
      </w:r>
      <w:r>
        <w:rPr>
          <w:rFonts w:ascii="宋体" w:hAnsi="宋体" w:eastAsia="宋体" w:cs="宋体"/>
          <w:kern w:val="2"/>
        </w:rPr>
        <w:t>墙面及玻璃：</w:t>
      </w:r>
      <w:r>
        <w:rPr>
          <w:rFonts w:hint="eastAsia" w:ascii="宋体" w:hAnsi="宋体" w:eastAsia="宋体" w:cs="宋体"/>
          <w:kern w:val="2"/>
        </w:rPr>
        <w:t>每日</w:t>
      </w:r>
      <w:r>
        <w:rPr>
          <w:rFonts w:ascii="宋体" w:hAnsi="宋体" w:eastAsia="宋体" w:cs="宋体"/>
          <w:kern w:val="2"/>
        </w:rPr>
        <w:t>清洁、擦抹一次，做到光亮、目视无污渍；玻璃门、玻璃幕墙循环保洁，保持无印迹、无粘附物。</w:t>
      </w:r>
    </w:p>
    <w:p w14:paraId="593ADC2D">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（4）</w:t>
      </w:r>
      <w:r>
        <w:rPr>
          <w:rFonts w:ascii="宋体" w:hAnsi="宋体" w:eastAsia="宋体" w:cs="宋体"/>
          <w:kern w:val="2"/>
        </w:rPr>
        <w:t>烟痰桶：</w:t>
      </w:r>
      <w:r>
        <w:rPr>
          <w:rFonts w:hint="eastAsia" w:ascii="宋体" w:hAnsi="宋体" w:eastAsia="宋体" w:cs="宋体"/>
          <w:kern w:val="2"/>
        </w:rPr>
        <w:t>每日</w:t>
      </w:r>
      <w:r>
        <w:rPr>
          <w:rFonts w:ascii="宋体" w:hAnsi="宋体" w:eastAsia="宋体" w:cs="宋体"/>
          <w:kern w:val="2"/>
        </w:rPr>
        <w:t>清洁、擦抹二次，</w:t>
      </w:r>
      <w:r>
        <w:rPr>
          <w:rFonts w:hint="eastAsia" w:ascii="宋体" w:hAnsi="宋体" w:eastAsia="宋体" w:cs="宋体"/>
          <w:kern w:val="2"/>
        </w:rPr>
        <w:t>每日</w:t>
      </w:r>
      <w:r>
        <w:rPr>
          <w:rFonts w:ascii="宋体" w:hAnsi="宋体" w:eastAsia="宋体" w:cs="宋体"/>
          <w:kern w:val="2"/>
        </w:rPr>
        <w:t>更换沙盘，循环保洁、清理烟头、痰迹，</w:t>
      </w:r>
      <w:r>
        <w:rPr>
          <w:rFonts w:ascii="宋体" w:hAnsi="宋体" w:eastAsia="宋体" w:cs="宋体"/>
        </w:rPr>
        <w:t>桶内垃圾日产日清，烟痰桶保持光亮、无污迹、无粘附物、无异味。</w:t>
      </w:r>
    </w:p>
    <w:p w14:paraId="4687A87E">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（5）</w:t>
      </w:r>
      <w:r>
        <w:rPr>
          <w:rFonts w:ascii="宋体" w:hAnsi="宋体" w:eastAsia="宋体" w:cs="宋体"/>
          <w:kern w:val="2"/>
        </w:rPr>
        <w:t>标识牌：</w:t>
      </w:r>
      <w:r>
        <w:rPr>
          <w:rFonts w:hint="eastAsia" w:ascii="宋体" w:hAnsi="宋体" w:eastAsia="宋体" w:cs="宋体"/>
          <w:kern w:val="2"/>
        </w:rPr>
        <w:t>每日</w:t>
      </w:r>
      <w:r>
        <w:rPr>
          <w:rFonts w:ascii="宋体" w:hAnsi="宋体" w:eastAsia="宋体" w:cs="宋体"/>
          <w:kern w:val="2"/>
        </w:rPr>
        <w:t>清洁、擦抹一次，做到无尘、无粘附物；</w:t>
      </w:r>
    </w:p>
    <w:p w14:paraId="25E0B8F0">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（6）</w:t>
      </w:r>
      <w:r>
        <w:rPr>
          <w:rFonts w:ascii="宋体" w:hAnsi="宋体" w:eastAsia="宋体" w:cs="宋体"/>
          <w:kern w:val="2"/>
        </w:rPr>
        <w:t>顶部玻璃、墙面等每季度清洗一次。</w:t>
      </w:r>
    </w:p>
    <w:p w14:paraId="745D56D5">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（7）</w:t>
      </w:r>
      <w:r>
        <w:rPr>
          <w:rFonts w:ascii="宋体" w:hAnsi="宋体" w:eastAsia="宋体" w:cs="宋体"/>
          <w:kern w:val="2"/>
        </w:rPr>
        <w:t>休息区：</w:t>
      </w:r>
      <w:r>
        <w:rPr>
          <w:rFonts w:hint="eastAsia" w:ascii="宋体" w:hAnsi="宋体" w:eastAsia="宋体" w:cs="宋体"/>
          <w:kern w:val="2"/>
        </w:rPr>
        <w:t>每日</w:t>
      </w:r>
      <w:r>
        <w:rPr>
          <w:rFonts w:ascii="宋体" w:hAnsi="宋体" w:eastAsia="宋体" w:cs="宋体"/>
          <w:kern w:val="2"/>
        </w:rPr>
        <w:t>对沙发、茶几清洁、擦抹二次，随时保洁。</w:t>
      </w:r>
    </w:p>
    <w:p w14:paraId="2F5DEE07">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（8）</w:t>
      </w:r>
      <w:r>
        <w:rPr>
          <w:rFonts w:ascii="宋体" w:hAnsi="宋体" w:eastAsia="宋体" w:cs="宋体"/>
          <w:kern w:val="2"/>
        </w:rPr>
        <w:t>地垫的清洁：雨天设置“小心地滑”提示牌，每周清洗一次，保证无污渍。</w:t>
      </w:r>
    </w:p>
    <w:p w14:paraId="2D73F5C0">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（9）</w:t>
      </w:r>
      <w:r>
        <w:rPr>
          <w:rFonts w:ascii="宋体" w:hAnsi="宋体" w:eastAsia="宋体" w:cs="宋体"/>
          <w:kern w:val="2"/>
        </w:rPr>
        <w:t>绿色草垫：每月清洗一次，随时保洁。</w:t>
      </w:r>
    </w:p>
    <w:p w14:paraId="1B267EB2">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2.2.2电器、消防等设施设备</w:t>
      </w:r>
    </w:p>
    <w:p w14:paraId="1DEAC08D">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（1）</w:t>
      </w:r>
      <w:r>
        <w:rPr>
          <w:rFonts w:ascii="宋体" w:hAnsi="宋体" w:eastAsia="宋体" w:cs="宋体"/>
          <w:kern w:val="2"/>
        </w:rPr>
        <w:t>配电箱、设备机房、会议室音视频设备、消防栓及开关插座等保持表面干净，无尘无污迹，每月至少开展1次清洁作业。</w:t>
      </w:r>
    </w:p>
    <w:p w14:paraId="770A69BD">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（2）</w:t>
      </w:r>
      <w:r>
        <w:rPr>
          <w:rFonts w:ascii="宋体" w:hAnsi="宋体" w:eastAsia="宋体" w:cs="宋体"/>
          <w:kern w:val="2"/>
        </w:rPr>
        <w:t>监控摄像头、门禁系统等表面光亮，无尘、无斑点，每月至少开展1次清洁作业。</w:t>
      </w:r>
    </w:p>
    <w:p w14:paraId="77215F0E">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（3）</w:t>
      </w:r>
      <w:r>
        <w:rPr>
          <w:rFonts w:ascii="宋体" w:hAnsi="宋体" w:eastAsia="宋体" w:cs="宋体"/>
          <w:kern w:val="2"/>
        </w:rPr>
        <w:t>消防栓（箱）、应急灯、灭火器、电源开关盒、提脚线、楼道梁肩等部位每周清洁、擦抹一次，做到整洁、无灰尘、标识清晰。</w:t>
      </w:r>
    </w:p>
    <w:p w14:paraId="028B0713">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2.2</w:t>
      </w:r>
      <w:r>
        <w:rPr>
          <w:rFonts w:hint="eastAsia" w:ascii="宋体" w:hAnsi="宋体" w:eastAsia="宋体" w:cs="宋体"/>
          <w:kern w:val="2"/>
        </w:rPr>
        <w:t>.3</w:t>
      </w:r>
      <w:r>
        <w:rPr>
          <w:rFonts w:ascii="宋体" w:hAnsi="宋体" w:eastAsia="宋体" w:cs="宋体"/>
          <w:kern w:val="2"/>
        </w:rPr>
        <w:t>楼层保洁</w:t>
      </w:r>
    </w:p>
    <w:p w14:paraId="73D001FF">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（1）</w:t>
      </w:r>
      <w:r>
        <w:rPr>
          <w:rFonts w:ascii="宋体" w:hAnsi="宋体" w:eastAsia="宋体" w:cs="宋体"/>
          <w:kern w:val="2"/>
        </w:rPr>
        <w:t>楼梯及楼梯间保持干净、无异味、无杂物、无积水，每日至少开展1次清洁作业。</w:t>
      </w:r>
    </w:p>
    <w:p w14:paraId="5944FF47">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（2）</w:t>
      </w:r>
      <w:r>
        <w:rPr>
          <w:rFonts w:ascii="宋体" w:hAnsi="宋体" w:eastAsia="宋体" w:cs="宋体"/>
          <w:kern w:val="2"/>
        </w:rPr>
        <w:t>开水间保持干净、无异味、无杂物、无积水，每日至少开展1次清洁作业。</w:t>
      </w:r>
    </w:p>
    <w:p w14:paraId="723506C3">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（3）</w:t>
      </w:r>
      <w:r>
        <w:rPr>
          <w:rFonts w:ascii="宋体" w:hAnsi="宋体" w:eastAsia="宋体" w:cs="宋体"/>
          <w:kern w:val="2"/>
        </w:rPr>
        <w:t>作业工具间：保持干净，无异味、无杂物、无积水，每日至少开展1次清洁作业。</w:t>
      </w:r>
      <w:r>
        <w:rPr>
          <w:rFonts w:hint="eastAsia" w:ascii="宋体" w:hAnsi="宋体" w:eastAsia="宋体" w:cs="宋体"/>
          <w:kern w:val="2"/>
        </w:rPr>
        <w:t>作业工具摆放整齐有序，表面干净无渍，每日消毒。</w:t>
      </w:r>
    </w:p>
    <w:p w14:paraId="230510D8">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（4）</w:t>
      </w:r>
      <w:r>
        <w:rPr>
          <w:rFonts w:ascii="宋体" w:hAnsi="宋体" w:eastAsia="宋体" w:cs="宋体"/>
          <w:kern w:val="2"/>
        </w:rPr>
        <w:t>地面：</w:t>
      </w:r>
      <w:r>
        <w:rPr>
          <w:rFonts w:hint="eastAsia" w:ascii="宋体" w:hAnsi="宋体" w:eastAsia="宋体" w:cs="宋体"/>
          <w:kern w:val="2"/>
        </w:rPr>
        <w:t>每日</w:t>
      </w:r>
      <w:r>
        <w:rPr>
          <w:rFonts w:ascii="宋体" w:hAnsi="宋体" w:eastAsia="宋体" w:cs="宋体"/>
          <w:kern w:val="2"/>
        </w:rPr>
        <w:t>二次彻底清洁地面卫生；其余时间循环保洁，做到干净、整洁、光亮、无陈旧性垃圾。</w:t>
      </w:r>
    </w:p>
    <w:p w14:paraId="45D586F8">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（5）</w:t>
      </w:r>
      <w:r>
        <w:rPr>
          <w:rFonts w:ascii="宋体" w:hAnsi="宋体" w:eastAsia="宋体" w:cs="宋体"/>
          <w:kern w:val="2"/>
        </w:rPr>
        <w:t>天花顶：定期清洁除尘，保持无灰尘、无蜘蛛网。</w:t>
      </w:r>
    </w:p>
    <w:p w14:paraId="378EDBED">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（6）</w:t>
      </w:r>
      <w:r>
        <w:rPr>
          <w:rFonts w:ascii="宋体" w:hAnsi="宋体" w:eastAsia="宋体" w:cs="宋体"/>
          <w:kern w:val="2"/>
        </w:rPr>
        <w:t>办公室门及公共区域玻璃：每周清洁、擦抹一次，做到光亮、目视无污渍；窗台</w:t>
      </w:r>
      <w:r>
        <w:rPr>
          <w:rFonts w:hint="eastAsia" w:ascii="宋体" w:hAnsi="宋体" w:eastAsia="宋体" w:cs="宋体"/>
          <w:kern w:val="2"/>
        </w:rPr>
        <w:t>每日</w:t>
      </w:r>
      <w:r>
        <w:rPr>
          <w:rFonts w:ascii="宋体" w:hAnsi="宋体" w:eastAsia="宋体" w:cs="宋体"/>
          <w:kern w:val="2"/>
        </w:rPr>
        <w:t>保洁，保持无灰尘、无污迹。</w:t>
      </w:r>
      <w:r>
        <w:rPr>
          <w:rFonts w:hint="eastAsia" w:ascii="宋体" w:hAnsi="宋体" w:eastAsia="宋体" w:cs="宋体"/>
          <w:kern w:val="2"/>
        </w:rPr>
        <w:t>门窗玻璃干净无尘，透光性好，每周至少开展</w:t>
      </w:r>
      <w:r>
        <w:rPr>
          <w:rFonts w:ascii="宋体" w:hAnsi="宋体" w:eastAsia="宋体" w:cs="宋体"/>
          <w:kern w:val="2"/>
        </w:rPr>
        <w:t>1</w:t>
      </w:r>
      <w:r>
        <w:rPr>
          <w:rFonts w:hint="eastAsia" w:ascii="宋体" w:hAnsi="宋体" w:eastAsia="宋体" w:cs="宋体"/>
          <w:kern w:val="2"/>
        </w:rPr>
        <w:t>次清洁作业。</w:t>
      </w:r>
    </w:p>
    <w:p w14:paraId="4D9AACB6">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w:t>
      </w:r>
      <w:r>
        <w:rPr>
          <w:rFonts w:hint="eastAsia" w:ascii="宋体" w:hAnsi="宋体" w:eastAsia="宋体" w:cs="宋体"/>
          <w:kern w:val="2"/>
        </w:rPr>
        <w:t>2.</w:t>
      </w:r>
      <w:r>
        <w:rPr>
          <w:rFonts w:ascii="宋体" w:hAnsi="宋体" w:eastAsia="宋体" w:cs="宋体"/>
          <w:kern w:val="2"/>
        </w:rPr>
        <w:t>4公共卫生间</w:t>
      </w:r>
    </w:p>
    <w:p w14:paraId="23E5FA7C">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（1）</w:t>
      </w:r>
      <w:r>
        <w:rPr>
          <w:rFonts w:ascii="宋体" w:hAnsi="宋体" w:eastAsia="宋体" w:cs="宋体"/>
          <w:kern w:val="2"/>
        </w:rPr>
        <w:t>保持干净，无异味，垃圾无溢出，每日至少开展1次清洁作业。</w:t>
      </w:r>
      <w:r>
        <w:rPr>
          <w:rFonts w:hint="eastAsia" w:ascii="宋体" w:hAnsi="宋体" w:eastAsia="宋体" w:cs="宋体"/>
          <w:kern w:val="2"/>
        </w:rPr>
        <w:t>及时补充厕纸等必要用品。</w:t>
      </w:r>
    </w:p>
    <w:p w14:paraId="37247DD0">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（2）</w:t>
      </w:r>
      <w:r>
        <w:rPr>
          <w:rFonts w:ascii="宋体" w:hAnsi="宋体" w:eastAsia="宋体" w:cs="宋体"/>
          <w:kern w:val="2"/>
        </w:rPr>
        <w:t>卫生间保洁时设置“工作进行中”提示牌人性化服务。</w:t>
      </w:r>
    </w:p>
    <w:p w14:paraId="486538B6">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（3）</w:t>
      </w:r>
      <w:r>
        <w:rPr>
          <w:rFonts w:ascii="宋体" w:hAnsi="宋体" w:eastAsia="宋体" w:cs="宋体"/>
          <w:kern w:val="2"/>
        </w:rPr>
        <w:t>大（小）便器：</w:t>
      </w:r>
      <w:r>
        <w:rPr>
          <w:rFonts w:hint="eastAsia" w:ascii="宋体" w:hAnsi="宋体" w:eastAsia="宋体" w:cs="宋体"/>
          <w:kern w:val="2"/>
        </w:rPr>
        <w:t>每日</w:t>
      </w:r>
      <w:r>
        <w:rPr>
          <w:rFonts w:ascii="宋体" w:hAnsi="宋体" w:eastAsia="宋体" w:cs="宋体"/>
          <w:kern w:val="2"/>
        </w:rPr>
        <w:t>清洁二次，循环保洁，做到干净、整洁、光亮、无污渍、无异味。</w:t>
      </w:r>
    </w:p>
    <w:p w14:paraId="01FF3F55">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（4）</w:t>
      </w:r>
      <w:r>
        <w:rPr>
          <w:rFonts w:ascii="宋体" w:hAnsi="宋体" w:eastAsia="宋体" w:cs="宋体"/>
          <w:kern w:val="2"/>
        </w:rPr>
        <w:t>洗手台盆及水龙头：用镜布每日清洁二次，循环保洁，做到干净、明亮、无印迹物。</w:t>
      </w:r>
    </w:p>
    <w:p w14:paraId="669CD46A">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（5）</w:t>
      </w:r>
      <w:r>
        <w:rPr>
          <w:rFonts w:ascii="宋体" w:hAnsi="宋体" w:eastAsia="宋体" w:cs="宋体"/>
          <w:kern w:val="2"/>
        </w:rPr>
        <w:t>台盆面板及镜子：用镜布</w:t>
      </w:r>
      <w:r>
        <w:rPr>
          <w:rFonts w:hint="eastAsia" w:ascii="宋体" w:hAnsi="宋体" w:eastAsia="宋体" w:cs="宋体"/>
          <w:kern w:val="2"/>
        </w:rPr>
        <w:t>每日</w:t>
      </w:r>
      <w:r>
        <w:rPr>
          <w:rFonts w:ascii="宋体" w:hAnsi="宋体" w:eastAsia="宋体" w:cs="宋体"/>
          <w:kern w:val="2"/>
        </w:rPr>
        <w:t>清洁、循环保洁，保持台面整洁、卫生用品摆放整齐、无水迹，镜面光亮、印迹、无粘附物。</w:t>
      </w:r>
    </w:p>
    <w:p w14:paraId="2ED1779D">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（6）</w:t>
      </w:r>
      <w:r>
        <w:rPr>
          <w:rFonts w:ascii="宋体" w:hAnsi="宋体" w:eastAsia="宋体" w:cs="宋体"/>
          <w:kern w:val="2"/>
        </w:rPr>
        <w:t>地面：</w:t>
      </w:r>
      <w:r>
        <w:rPr>
          <w:rFonts w:hint="eastAsia" w:ascii="宋体" w:hAnsi="宋体" w:eastAsia="宋体" w:cs="宋体"/>
          <w:kern w:val="2"/>
        </w:rPr>
        <w:t>每日</w:t>
      </w:r>
      <w:r>
        <w:rPr>
          <w:rFonts w:ascii="宋体" w:hAnsi="宋体" w:eastAsia="宋体" w:cs="宋体"/>
          <w:kern w:val="2"/>
        </w:rPr>
        <w:t>定时清洁，循环保洁，保持无水迹、无脚印、无卫生死角。</w:t>
      </w:r>
    </w:p>
    <w:p w14:paraId="66F57B96">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（7）</w:t>
      </w:r>
      <w:r>
        <w:rPr>
          <w:rFonts w:ascii="宋体" w:hAnsi="宋体" w:eastAsia="宋体" w:cs="宋体"/>
          <w:kern w:val="2"/>
        </w:rPr>
        <w:t>墙面：每周清洁墙面一次，保持墙面光亮、无印迹。</w:t>
      </w:r>
    </w:p>
    <w:p w14:paraId="687F2A54">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w:t>
      </w:r>
      <w:r>
        <w:rPr>
          <w:rFonts w:hint="eastAsia" w:ascii="宋体" w:hAnsi="宋体" w:eastAsia="宋体" w:cs="宋体"/>
          <w:kern w:val="2"/>
        </w:rPr>
        <w:t>2.</w:t>
      </w:r>
      <w:r>
        <w:rPr>
          <w:rFonts w:ascii="宋体" w:hAnsi="宋体" w:eastAsia="宋体" w:cs="宋体"/>
          <w:kern w:val="2"/>
        </w:rPr>
        <w:t>5电梯间</w:t>
      </w:r>
    </w:p>
    <w:p w14:paraId="0CB5892E">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（1）</w:t>
      </w:r>
      <w:r>
        <w:rPr>
          <w:rFonts w:ascii="宋体" w:hAnsi="宋体" w:eastAsia="宋体" w:cs="宋体"/>
          <w:kern w:val="2"/>
        </w:rPr>
        <w:t>电梯轿厢：</w:t>
      </w:r>
      <w:r>
        <w:rPr>
          <w:rFonts w:hint="eastAsia" w:ascii="宋体" w:hAnsi="宋体" w:eastAsia="宋体" w:cs="宋体"/>
          <w:kern w:val="2"/>
        </w:rPr>
        <w:t>保持干净，无污渍、无粘贴物、无异味，每日至少开展</w:t>
      </w:r>
      <w:r>
        <w:rPr>
          <w:rFonts w:ascii="宋体" w:hAnsi="宋体" w:eastAsia="宋体" w:cs="宋体"/>
          <w:kern w:val="2"/>
        </w:rPr>
        <w:t>1</w:t>
      </w:r>
      <w:r>
        <w:rPr>
          <w:rFonts w:hint="eastAsia" w:ascii="宋体" w:hAnsi="宋体" w:eastAsia="宋体" w:cs="宋体"/>
          <w:kern w:val="2"/>
        </w:rPr>
        <w:t>次清洁作业。灯具、操作指示板明亮。</w:t>
      </w:r>
      <w:r>
        <w:rPr>
          <w:rFonts w:ascii="宋体" w:hAnsi="宋体" w:eastAsia="宋体" w:cs="宋体"/>
          <w:kern w:val="2"/>
        </w:rPr>
        <w:t>定期对轿厢内按键进行清洁和消毒。</w:t>
      </w:r>
    </w:p>
    <w:p w14:paraId="01F5A2F4">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（2）电梯轿厢</w:t>
      </w:r>
      <w:r>
        <w:rPr>
          <w:rFonts w:ascii="宋体" w:hAnsi="宋体" w:eastAsia="宋体" w:cs="宋体"/>
          <w:kern w:val="2"/>
        </w:rPr>
        <w:t>地面：</w:t>
      </w:r>
      <w:r>
        <w:rPr>
          <w:rFonts w:hint="eastAsia" w:ascii="宋体" w:hAnsi="宋体" w:eastAsia="宋体" w:cs="宋体"/>
          <w:kern w:val="2"/>
        </w:rPr>
        <w:t>每日</w:t>
      </w:r>
      <w:r>
        <w:rPr>
          <w:rFonts w:ascii="宋体" w:hAnsi="宋体" w:eastAsia="宋体" w:cs="宋体"/>
          <w:kern w:val="2"/>
        </w:rPr>
        <w:t>避开使用高峰期清洁地面，循环保洁，做到干净、无印迹、无陈旧性垃圾。轿厢地毯</w:t>
      </w:r>
      <w:r>
        <w:rPr>
          <w:rFonts w:hint="eastAsia" w:ascii="宋体" w:hAnsi="宋体" w:eastAsia="宋体" w:cs="宋体"/>
          <w:kern w:val="2"/>
        </w:rPr>
        <w:t>每日</w:t>
      </w:r>
      <w:r>
        <w:rPr>
          <w:rFonts w:ascii="宋体" w:hAnsi="宋体" w:eastAsia="宋体" w:cs="宋体"/>
          <w:kern w:val="2"/>
        </w:rPr>
        <w:t>更换，</w:t>
      </w:r>
      <w:r>
        <w:rPr>
          <w:rFonts w:hint="eastAsia" w:ascii="宋体" w:hAnsi="宋体" w:eastAsia="宋体" w:cs="宋体"/>
          <w:kern w:val="2"/>
        </w:rPr>
        <w:t>每日</w:t>
      </w:r>
      <w:r>
        <w:rPr>
          <w:rFonts w:ascii="宋体" w:hAnsi="宋体" w:eastAsia="宋体" w:cs="宋体"/>
          <w:kern w:val="2"/>
        </w:rPr>
        <w:t>清洗。</w:t>
      </w:r>
    </w:p>
    <w:p w14:paraId="067A631F">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（3）</w:t>
      </w:r>
      <w:r>
        <w:rPr>
          <w:rFonts w:ascii="宋体" w:hAnsi="宋体" w:eastAsia="宋体" w:cs="宋体"/>
          <w:kern w:val="2"/>
        </w:rPr>
        <w:t>电梯外门：随时保洁，做到光亮、整洁，无手印、无粘附物。</w:t>
      </w:r>
    </w:p>
    <w:p w14:paraId="3F3D96FE">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（4）</w:t>
      </w:r>
      <w:r>
        <w:rPr>
          <w:rFonts w:ascii="宋体" w:hAnsi="宋体" w:eastAsia="宋体" w:cs="宋体"/>
          <w:kern w:val="2"/>
        </w:rPr>
        <w:t>电梯门轨道沟槽：</w:t>
      </w:r>
      <w:r>
        <w:rPr>
          <w:rFonts w:hint="eastAsia" w:ascii="宋体" w:hAnsi="宋体" w:eastAsia="宋体" w:cs="宋体"/>
          <w:kern w:val="2"/>
        </w:rPr>
        <w:t>每日</w:t>
      </w:r>
      <w:r>
        <w:rPr>
          <w:rFonts w:ascii="宋体" w:hAnsi="宋体" w:eastAsia="宋体" w:cs="宋体"/>
          <w:kern w:val="2"/>
        </w:rPr>
        <w:t>用刷子、抹布去除沟槽中的杂物、泥沙保持干净。</w:t>
      </w:r>
    </w:p>
    <w:p w14:paraId="386A617D">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2.2.6</w:t>
      </w:r>
      <w:r>
        <w:rPr>
          <w:rFonts w:ascii="宋体" w:hAnsi="宋体" w:eastAsia="宋体" w:cs="宋体"/>
          <w:kern w:val="2"/>
        </w:rPr>
        <w:t>平台、屋顶、天沟保持干净，有杂物及时清扫，每月至少开展1次清洁作业。</w:t>
      </w:r>
    </w:p>
    <w:p w14:paraId="5E21625E">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2.2.7石材地面、内墙做好养护工作，每季度开展</w:t>
      </w:r>
      <w:r>
        <w:rPr>
          <w:rFonts w:ascii="宋体" w:hAnsi="宋体" w:eastAsia="宋体" w:cs="宋体"/>
          <w:kern w:val="2"/>
        </w:rPr>
        <w:t>1</w:t>
      </w:r>
      <w:r>
        <w:rPr>
          <w:rFonts w:hint="eastAsia" w:ascii="宋体" w:hAnsi="宋体" w:eastAsia="宋体" w:cs="宋体"/>
          <w:kern w:val="2"/>
        </w:rPr>
        <w:t>次清洁作业。</w:t>
      </w:r>
    </w:p>
    <w:p w14:paraId="41CC1A4A">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w:t>
      </w:r>
      <w:r>
        <w:rPr>
          <w:rFonts w:hint="eastAsia" w:ascii="宋体" w:hAnsi="宋体" w:eastAsia="宋体" w:cs="宋体"/>
          <w:kern w:val="2"/>
        </w:rPr>
        <w:t>2.</w:t>
      </w:r>
      <w:r>
        <w:rPr>
          <w:rFonts w:ascii="宋体" w:hAnsi="宋体" w:eastAsia="宋体" w:cs="宋体"/>
          <w:kern w:val="2"/>
        </w:rPr>
        <w:t>8地毯干净、无油渍、无污渍、无褪色，每月至少开展1次清洁作业。</w:t>
      </w:r>
    </w:p>
    <w:p w14:paraId="5DBBF16F">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2.3公共场地区域保洁</w:t>
      </w:r>
    </w:p>
    <w:p w14:paraId="328BE725">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2.3.1每日清扫道路地面、停车场等公共区域2次，保持干净、无杂物、无积水</w:t>
      </w:r>
    </w:p>
    <w:p w14:paraId="58C52B38">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2.3.2雪、冰冻等恶劣天气时及时清扫积水、积雪，并采取安全防护措施。</w:t>
      </w:r>
    </w:p>
    <w:p w14:paraId="4A885DB5">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2.3.3各种路标、宣传栏等保持干净，每月至少开展1次清洁作业。</w:t>
      </w:r>
    </w:p>
    <w:p w14:paraId="54476445">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2.3.4清洁室外照明设备，每月至少开展1次清洁作业。</w:t>
      </w:r>
    </w:p>
    <w:p w14:paraId="209A2D82">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2.3.5绿地内无杂物、无改变用途和破坏、践踏、占用现象，</w:t>
      </w:r>
      <w:r>
        <w:rPr>
          <w:rFonts w:hint="eastAsia" w:ascii="宋体" w:hAnsi="宋体" w:eastAsia="宋体" w:cs="宋体"/>
          <w:kern w:val="2"/>
        </w:rPr>
        <w:t>每日</w:t>
      </w:r>
      <w:r>
        <w:rPr>
          <w:rFonts w:ascii="宋体" w:hAnsi="宋体" w:eastAsia="宋体" w:cs="宋体"/>
          <w:kern w:val="2"/>
        </w:rPr>
        <w:t>至少开展1次巡查。</w:t>
      </w:r>
    </w:p>
    <w:p w14:paraId="5F3C79B0">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2.3.6办公区外立面定期清洗、2米以上外窗玻璃擦拭，每年至少开展1次清洗。（各类材质外立面服务标准详见</w:t>
      </w:r>
      <w:r>
        <w:rPr>
          <w:rFonts w:hint="eastAsia" w:ascii="宋体" w:hAnsi="宋体" w:eastAsia="宋体" w:cs="宋体"/>
          <w:kern w:val="2"/>
        </w:rPr>
        <w:t>“3.具体清洁要求”</w:t>
      </w:r>
      <w:r>
        <w:rPr>
          <w:rFonts w:ascii="宋体" w:hAnsi="宋体" w:eastAsia="宋体" w:cs="宋体"/>
          <w:kern w:val="2"/>
        </w:rPr>
        <w:t>）</w:t>
      </w:r>
    </w:p>
    <w:p w14:paraId="22BF2C8E">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2.3.7</w:t>
      </w:r>
      <w:r>
        <w:rPr>
          <w:rFonts w:ascii="宋体" w:hAnsi="宋体" w:eastAsia="宋体" w:cs="宋体"/>
          <w:kern w:val="2"/>
        </w:rPr>
        <w:t>地下车库、地下通道区域：</w:t>
      </w:r>
      <w:r>
        <w:rPr>
          <w:rFonts w:hint="eastAsia" w:ascii="宋体" w:hAnsi="宋体" w:eastAsia="宋体" w:cs="宋体"/>
          <w:kern w:val="2"/>
        </w:rPr>
        <w:t>每日</w:t>
      </w:r>
      <w:r>
        <w:rPr>
          <w:rFonts w:ascii="宋体" w:hAnsi="宋体" w:eastAsia="宋体" w:cs="宋体"/>
          <w:kern w:val="2"/>
        </w:rPr>
        <w:t>清扫车库地面</w:t>
      </w:r>
      <w:r>
        <w:rPr>
          <w:rFonts w:hint="eastAsia" w:ascii="宋体" w:hAnsi="宋体" w:eastAsia="宋体" w:cs="宋体"/>
          <w:kern w:val="2"/>
        </w:rPr>
        <w:t>2</w:t>
      </w:r>
      <w:r>
        <w:rPr>
          <w:rFonts w:ascii="宋体" w:hAnsi="宋体" w:eastAsia="宋体" w:cs="宋体"/>
          <w:kern w:val="2"/>
        </w:rPr>
        <w:t>次，循环保洁，每周清洁车库内标识、道闸、卷帘门、消火栓（箱）等设施，做到干净、无陈旧性垃圾；每月清洁车库顶部管道1次，保持无积尘、无蜘蛛网。</w:t>
      </w:r>
    </w:p>
    <w:p w14:paraId="52B3783E">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w:t>
      </w:r>
      <w:r>
        <w:rPr>
          <w:rFonts w:hint="eastAsia" w:ascii="宋体" w:hAnsi="宋体" w:eastAsia="宋体" w:cs="宋体"/>
          <w:kern w:val="2"/>
        </w:rPr>
        <w:t>3.8</w:t>
      </w:r>
      <w:r>
        <w:rPr>
          <w:rFonts w:ascii="宋体" w:hAnsi="宋体" w:eastAsia="宋体" w:cs="宋体"/>
          <w:kern w:val="2"/>
        </w:rPr>
        <w:t>室外设施、标志：</w:t>
      </w:r>
      <w:r>
        <w:rPr>
          <w:rFonts w:hint="eastAsia" w:ascii="宋体" w:hAnsi="宋体" w:eastAsia="宋体" w:cs="宋体"/>
          <w:kern w:val="2"/>
        </w:rPr>
        <w:t>每日</w:t>
      </w:r>
      <w:r>
        <w:rPr>
          <w:rFonts w:ascii="宋体" w:hAnsi="宋体" w:eastAsia="宋体" w:cs="宋体"/>
          <w:kern w:val="2"/>
        </w:rPr>
        <w:t>清洁、擦抹一次，做到无灰尘、无污渍。</w:t>
      </w:r>
    </w:p>
    <w:p w14:paraId="3E88CBAC">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w:t>
      </w:r>
      <w:r>
        <w:rPr>
          <w:rFonts w:hint="eastAsia" w:ascii="宋体" w:hAnsi="宋体" w:eastAsia="宋体" w:cs="宋体"/>
          <w:kern w:val="2"/>
        </w:rPr>
        <w:t>3.9</w:t>
      </w:r>
      <w:r>
        <w:rPr>
          <w:rFonts w:ascii="宋体" w:hAnsi="宋体" w:eastAsia="宋体" w:cs="宋体"/>
          <w:kern w:val="2"/>
        </w:rPr>
        <w:t>下水道口：定期清理烟头、树叶等杂物，确保排水口通畅，防止堵塞。每月定期对污水排水沟渠进行消毒。</w:t>
      </w:r>
    </w:p>
    <w:p w14:paraId="63A6D7B6">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w:t>
      </w:r>
      <w:r>
        <w:rPr>
          <w:rFonts w:hint="eastAsia" w:ascii="宋体" w:hAnsi="宋体" w:eastAsia="宋体" w:cs="宋体"/>
          <w:kern w:val="2"/>
        </w:rPr>
        <w:t>3.10</w:t>
      </w:r>
      <w:r>
        <w:rPr>
          <w:rFonts w:ascii="宋体" w:hAnsi="宋体" w:eastAsia="宋体" w:cs="宋体"/>
          <w:kern w:val="2"/>
        </w:rPr>
        <w:t>露天水池</w:t>
      </w:r>
      <w:r>
        <w:rPr>
          <w:rFonts w:hint="eastAsia" w:ascii="宋体" w:hAnsi="宋体" w:eastAsia="宋体" w:cs="宋体"/>
          <w:kern w:val="2"/>
        </w:rPr>
        <w:t>：每日清洁一次，做到水池中无杂物，保持水池干净、无异味。</w:t>
      </w:r>
    </w:p>
    <w:p w14:paraId="3351DCB6">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w:t>
      </w:r>
      <w:r>
        <w:rPr>
          <w:rFonts w:hint="eastAsia" w:ascii="宋体" w:hAnsi="宋体" w:eastAsia="宋体" w:cs="宋体"/>
          <w:kern w:val="2"/>
        </w:rPr>
        <w:t>4</w:t>
      </w:r>
      <w:r>
        <w:rPr>
          <w:rFonts w:ascii="宋体" w:hAnsi="宋体" w:eastAsia="宋体" w:cs="宋体"/>
          <w:kern w:val="2"/>
        </w:rPr>
        <w:t>垃圾</w:t>
      </w:r>
      <w:r>
        <w:rPr>
          <w:rFonts w:hint="eastAsia" w:ascii="宋体" w:hAnsi="宋体" w:eastAsia="宋体" w:cs="宋体"/>
          <w:kern w:val="2"/>
        </w:rPr>
        <w:t>处理</w:t>
      </w:r>
      <w:r>
        <w:rPr>
          <w:rFonts w:ascii="宋体" w:hAnsi="宋体" w:eastAsia="宋体" w:cs="宋体"/>
          <w:kern w:val="2"/>
        </w:rPr>
        <w:t>：</w:t>
      </w:r>
    </w:p>
    <w:p w14:paraId="5DBA044D">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w:t>
      </w:r>
      <w:r>
        <w:rPr>
          <w:rFonts w:hint="eastAsia" w:ascii="宋体" w:hAnsi="宋体" w:eastAsia="宋体" w:cs="宋体"/>
          <w:kern w:val="2"/>
        </w:rPr>
        <w:t>4.1</w:t>
      </w:r>
      <w:r>
        <w:rPr>
          <w:rFonts w:ascii="宋体" w:hAnsi="宋体" w:eastAsia="宋体" w:cs="宋体"/>
          <w:kern w:val="2"/>
        </w:rPr>
        <w:t>在指定位置摆放分类垃圾桶，并在显著处张贴垃圾分类标识。分类垃圾桶和垃圾分类标识根据</w:t>
      </w:r>
      <w:r>
        <w:rPr>
          <w:rFonts w:hint="eastAsia" w:ascii="宋体" w:hAnsi="宋体" w:eastAsia="宋体" w:cs="宋体"/>
          <w:kern w:val="2"/>
        </w:rPr>
        <w:t>北京市</w:t>
      </w:r>
      <w:r>
        <w:rPr>
          <w:rFonts w:ascii="宋体" w:hAnsi="宋体" w:eastAsia="宋体" w:cs="宋体"/>
          <w:kern w:val="2"/>
        </w:rPr>
        <w:t>要求设置。</w:t>
      </w:r>
    </w:p>
    <w:p w14:paraId="24636D3B">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w:t>
      </w:r>
      <w:r>
        <w:rPr>
          <w:rFonts w:hint="eastAsia" w:ascii="宋体" w:hAnsi="宋体" w:eastAsia="宋体" w:cs="宋体"/>
          <w:kern w:val="2"/>
        </w:rPr>
        <w:t>4.2</w:t>
      </w:r>
      <w:r>
        <w:rPr>
          <w:rFonts w:ascii="宋体" w:hAnsi="宋体" w:eastAsia="宋体" w:cs="宋体"/>
          <w:kern w:val="2"/>
        </w:rPr>
        <w:t>桶身表面干净无污渍，每日开展至少1次清洁作业。定期进行消毒灭菌处理，保持垃圾桶无异味、无粘附物、无污迹、无陈旧性垃圾。</w:t>
      </w:r>
    </w:p>
    <w:p w14:paraId="63D01B09">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w:t>
      </w:r>
      <w:r>
        <w:rPr>
          <w:rFonts w:hint="eastAsia" w:ascii="宋体" w:hAnsi="宋体" w:eastAsia="宋体" w:cs="宋体"/>
          <w:kern w:val="2"/>
        </w:rPr>
        <w:t>4.3</w:t>
      </w:r>
      <w:r>
        <w:rPr>
          <w:rFonts w:ascii="宋体" w:hAnsi="宋体" w:eastAsia="宋体" w:cs="宋体"/>
          <w:kern w:val="2"/>
        </w:rPr>
        <w:t>垃圾中转房保持整洁，无明显异味，每日至少开展1次清洁作业。</w:t>
      </w:r>
    </w:p>
    <w:p w14:paraId="5D79E169">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2.4.4</w:t>
      </w:r>
      <w:r>
        <w:rPr>
          <w:rFonts w:ascii="宋体" w:hAnsi="宋体" w:eastAsia="宋体" w:cs="宋体"/>
          <w:kern w:val="2"/>
        </w:rPr>
        <w:t>化粪池清掏消毒：化粪池清掏</w:t>
      </w:r>
      <w:r>
        <w:rPr>
          <w:rFonts w:hint="eastAsia" w:ascii="宋体" w:hAnsi="宋体" w:eastAsia="宋体" w:cs="宋体"/>
          <w:kern w:val="2"/>
        </w:rPr>
        <w:t>，无明显异味，至少开展1次清洁作业。</w:t>
      </w:r>
      <w:r>
        <w:rPr>
          <w:rFonts w:ascii="宋体" w:hAnsi="宋体" w:eastAsia="宋体" w:cs="宋体"/>
          <w:kern w:val="2"/>
        </w:rPr>
        <w:t>定期对化粪池进行检查及时清淘，保持化粪池通畅，严禁化粪池外溢。每半年对化粪池进行消毒。</w:t>
      </w:r>
    </w:p>
    <w:p w14:paraId="62F3B6C3">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w:t>
      </w:r>
      <w:r>
        <w:rPr>
          <w:rFonts w:hint="eastAsia" w:ascii="宋体" w:hAnsi="宋体" w:eastAsia="宋体" w:cs="宋体"/>
          <w:kern w:val="2"/>
        </w:rPr>
        <w:t>4.5</w:t>
      </w:r>
      <w:r>
        <w:rPr>
          <w:rFonts w:ascii="宋体" w:hAnsi="宋体" w:eastAsia="宋体" w:cs="宋体"/>
          <w:kern w:val="2"/>
        </w:rPr>
        <w:t>每个工作日内要对楼层产生的垃圾，进行清理分类，并运至垃圾集中堆放点。每周对垃圾收集点进行彻底清洁、消毒。</w:t>
      </w:r>
    </w:p>
    <w:p w14:paraId="093D80AE">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w:t>
      </w:r>
      <w:r>
        <w:rPr>
          <w:rFonts w:hint="eastAsia" w:ascii="宋体" w:hAnsi="宋体" w:eastAsia="宋体" w:cs="宋体"/>
          <w:kern w:val="2"/>
        </w:rPr>
        <w:t>4.6</w:t>
      </w:r>
      <w:r>
        <w:rPr>
          <w:rFonts w:ascii="宋体" w:hAnsi="宋体" w:eastAsia="宋体" w:cs="宋体"/>
          <w:kern w:val="2"/>
        </w:rPr>
        <w:t>垃圾装袋，日产日清。</w:t>
      </w:r>
    </w:p>
    <w:p w14:paraId="4B26BAD7">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w:t>
      </w:r>
      <w:r>
        <w:rPr>
          <w:rFonts w:hint="eastAsia" w:ascii="宋体" w:hAnsi="宋体" w:eastAsia="宋体" w:cs="宋体"/>
          <w:kern w:val="2"/>
        </w:rPr>
        <w:t>4.7</w:t>
      </w:r>
      <w:r>
        <w:rPr>
          <w:rFonts w:ascii="宋体" w:hAnsi="宋体" w:eastAsia="宋体" w:cs="宋体"/>
          <w:kern w:val="2"/>
        </w:rPr>
        <w:t>建立垃圾清运台账，交由规范的渠道回收处理。</w:t>
      </w:r>
    </w:p>
    <w:p w14:paraId="5C9E6499">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w:t>
      </w:r>
      <w:r>
        <w:rPr>
          <w:rFonts w:hint="eastAsia" w:ascii="宋体" w:hAnsi="宋体" w:eastAsia="宋体" w:cs="宋体"/>
          <w:kern w:val="2"/>
        </w:rPr>
        <w:t>4.8</w:t>
      </w:r>
      <w:r>
        <w:rPr>
          <w:rFonts w:ascii="宋体" w:hAnsi="宋体" w:eastAsia="宋体" w:cs="宋体"/>
          <w:kern w:val="2"/>
        </w:rPr>
        <w:t>做好垃圾分类管理的宣传工作，督促并引导全员参与垃圾分类投放。</w:t>
      </w:r>
    </w:p>
    <w:p w14:paraId="41FFD5D4">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w:t>
      </w:r>
      <w:r>
        <w:rPr>
          <w:rFonts w:hint="eastAsia" w:ascii="宋体" w:hAnsi="宋体" w:eastAsia="宋体" w:cs="宋体"/>
          <w:kern w:val="2"/>
        </w:rPr>
        <w:t>4.9</w:t>
      </w:r>
      <w:r>
        <w:rPr>
          <w:rFonts w:ascii="宋体" w:hAnsi="宋体" w:eastAsia="宋体" w:cs="宋体"/>
          <w:kern w:val="2"/>
        </w:rPr>
        <w:t>垃圾分类投放管理工作的执行标准，按</w:t>
      </w:r>
      <w:r>
        <w:rPr>
          <w:rFonts w:hint="eastAsia" w:ascii="宋体" w:hAnsi="宋体" w:eastAsia="宋体" w:cs="宋体"/>
          <w:kern w:val="2"/>
        </w:rPr>
        <w:t>北京市</w:t>
      </w:r>
      <w:r>
        <w:rPr>
          <w:rFonts w:ascii="宋体" w:hAnsi="宋体" w:eastAsia="宋体" w:cs="宋体"/>
          <w:kern w:val="2"/>
        </w:rPr>
        <w:t>要求执行。</w:t>
      </w:r>
    </w:p>
    <w:p w14:paraId="112D0226">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w:t>
      </w:r>
      <w:r>
        <w:rPr>
          <w:rFonts w:hint="eastAsia" w:ascii="宋体" w:hAnsi="宋体" w:eastAsia="宋体" w:cs="宋体"/>
          <w:kern w:val="2"/>
        </w:rPr>
        <w:t>4.10</w:t>
      </w:r>
      <w:r>
        <w:rPr>
          <w:rFonts w:ascii="宋体" w:hAnsi="宋体" w:eastAsia="宋体" w:cs="宋体"/>
          <w:kern w:val="2"/>
        </w:rPr>
        <w:t>禁止从楼上抛掷杂物、垃圾、烟蒂、泼洒污水，禁止在窗口、阳台晾晒拖把、抹布；禁止将废料、垃圾、饭渣、布条等投入厕所和下水道造成管道堵塞。</w:t>
      </w:r>
    </w:p>
    <w:p w14:paraId="4CBC2A58">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w:t>
      </w:r>
      <w:r>
        <w:rPr>
          <w:rFonts w:hint="eastAsia" w:ascii="宋体" w:hAnsi="宋体" w:eastAsia="宋体" w:cs="宋体"/>
          <w:kern w:val="2"/>
        </w:rPr>
        <w:t>4.11办公楼</w:t>
      </w:r>
      <w:r>
        <w:rPr>
          <w:rFonts w:ascii="宋体" w:hAnsi="宋体" w:eastAsia="宋体" w:cs="宋体"/>
          <w:kern w:val="2"/>
        </w:rPr>
        <w:t>门前三包</w:t>
      </w:r>
      <w:r>
        <w:rPr>
          <w:rFonts w:hint="eastAsia" w:ascii="宋体" w:hAnsi="宋体" w:eastAsia="宋体" w:cs="宋体"/>
          <w:kern w:val="2"/>
        </w:rPr>
        <w:t>：</w:t>
      </w:r>
      <w:r>
        <w:rPr>
          <w:rFonts w:ascii="宋体" w:hAnsi="宋体" w:eastAsia="宋体" w:cs="宋体"/>
          <w:kern w:val="2"/>
        </w:rPr>
        <w:t>对门前三包</w:t>
      </w:r>
      <w:r>
        <w:rPr>
          <w:rFonts w:hint="eastAsia" w:ascii="宋体" w:hAnsi="宋体" w:eastAsia="宋体" w:cs="宋体"/>
          <w:kern w:val="2"/>
        </w:rPr>
        <w:t>每日</w:t>
      </w:r>
      <w:r>
        <w:rPr>
          <w:rFonts w:ascii="宋体" w:hAnsi="宋体" w:eastAsia="宋体" w:cs="宋体"/>
          <w:kern w:val="2"/>
        </w:rPr>
        <w:t>巡查、发现问题及时与相关单位进行沟通协调解决。</w:t>
      </w:r>
    </w:p>
    <w:p w14:paraId="69F60064">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2.4.12</w:t>
      </w:r>
      <w:r>
        <w:rPr>
          <w:rFonts w:ascii="宋体" w:hAnsi="宋体" w:eastAsia="宋体" w:cs="宋体"/>
          <w:kern w:val="2"/>
        </w:rPr>
        <w:t>化粪池清掏消毒：定期和不定期对机关的化粪池进行检查及时清淘，保持化粪池通畅，严禁化粪池外溢。每半年对化粪池进行消毒。化粪池清掏，无明显异味，每半年至少开展1次清洁作业。</w:t>
      </w:r>
    </w:p>
    <w:p w14:paraId="2DBB4AE3">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w:t>
      </w:r>
      <w:r>
        <w:rPr>
          <w:rFonts w:hint="eastAsia" w:ascii="宋体" w:hAnsi="宋体" w:eastAsia="宋体" w:cs="宋体"/>
          <w:kern w:val="2"/>
        </w:rPr>
        <w:t>4.13......</w:t>
      </w:r>
    </w:p>
    <w:p w14:paraId="71468255">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w:t>
      </w:r>
      <w:r>
        <w:rPr>
          <w:rFonts w:hint="eastAsia" w:ascii="宋体" w:hAnsi="宋体" w:eastAsia="宋体" w:cs="宋体"/>
          <w:kern w:val="2"/>
        </w:rPr>
        <w:t>5</w:t>
      </w:r>
      <w:r>
        <w:rPr>
          <w:rFonts w:ascii="宋体" w:hAnsi="宋体" w:eastAsia="宋体" w:cs="宋体"/>
          <w:kern w:val="2"/>
        </w:rPr>
        <w:t>自动扶梯</w:t>
      </w:r>
    </w:p>
    <w:p w14:paraId="19E7EEE1">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w:t>
      </w:r>
      <w:r>
        <w:rPr>
          <w:rFonts w:hint="eastAsia" w:ascii="宋体" w:hAnsi="宋体" w:eastAsia="宋体" w:cs="宋体"/>
          <w:kern w:val="2"/>
        </w:rPr>
        <w:t>5</w:t>
      </w:r>
      <w:r>
        <w:rPr>
          <w:rFonts w:ascii="宋体" w:hAnsi="宋体" w:eastAsia="宋体" w:cs="宋体"/>
          <w:kern w:val="2"/>
        </w:rPr>
        <w:t>.1扶梯前踏板：</w:t>
      </w:r>
      <w:r>
        <w:rPr>
          <w:rFonts w:hint="eastAsia" w:ascii="宋体" w:hAnsi="宋体" w:eastAsia="宋体" w:cs="宋体"/>
          <w:kern w:val="2"/>
        </w:rPr>
        <w:t>做好</w:t>
      </w:r>
      <w:r>
        <w:rPr>
          <w:rFonts w:ascii="宋体" w:hAnsi="宋体" w:eastAsia="宋体" w:cs="宋体"/>
          <w:kern w:val="2"/>
        </w:rPr>
        <w:t>除尘</w:t>
      </w:r>
      <w:r>
        <w:rPr>
          <w:rFonts w:hint="eastAsia" w:ascii="宋体" w:hAnsi="宋体" w:eastAsia="宋体" w:cs="宋体"/>
          <w:kern w:val="2"/>
        </w:rPr>
        <w:t>、</w:t>
      </w:r>
      <w:r>
        <w:rPr>
          <w:rFonts w:ascii="宋体" w:hAnsi="宋体" w:eastAsia="宋体" w:cs="宋体"/>
          <w:kern w:val="2"/>
        </w:rPr>
        <w:t>拖擦，局部污垢附着物等用铲刀、百洁布、刷子去除。</w:t>
      </w:r>
    </w:p>
    <w:p w14:paraId="569735B7">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w:t>
      </w:r>
      <w:r>
        <w:rPr>
          <w:rFonts w:hint="eastAsia" w:ascii="宋体" w:hAnsi="宋体" w:eastAsia="宋体" w:cs="宋体"/>
          <w:kern w:val="2"/>
        </w:rPr>
        <w:t>5</w:t>
      </w:r>
      <w:r>
        <w:rPr>
          <w:rFonts w:ascii="宋体" w:hAnsi="宋体" w:eastAsia="宋体" w:cs="宋体"/>
          <w:kern w:val="2"/>
        </w:rPr>
        <w:t>.2扶梯台阶：用自动扶梯清洁机在扶梯运行时进行清洁，在停止运作时，</w:t>
      </w:r>
      <w:r>
        <w:rPr>
          <w:rFonts w:hint="eastAsia" w:ascii="宋体" w:hAnsi="宋体" w:eastAsia="宋体" w:cs="宋体"/>
          <w:kern w:val="2"/>
        </w:rPr>
        <w:t>做好</w:t>
      </w:r>
      <w:r>
        <w:rPr>
          <w:rFonts w:ascii="宋体" w:hAnsi="宋体" w:eastAsia="宋体" w:cs="宋体"/>
          <w:kern w:val="2"/>
        </w:rPr>
        <w:t>除尘</w:t>
      </w:r>
      <w:r>
        <w:rPr>
          <w:rFonts w:hint="eastAsia" w:ascii="宋体" w:hAnsi="宋体" w:eastAsia="宋体" w:cs="宋体"/>
          <w:kern w:val="2"/>
        </w:rPr>
        <w:t>、</w:t>
      </w:r>
      <w:r>
        <w:rPr>
          <w:rFonts w:ascii="宋体" w:hAnsi="宋体" w:eastAsia="宋体" w:cs="宋体"/>
          <w:kern w:val="2"/>
        </w:rPr>
        <w:t>拖擦，局部污垢、附着物等用铲子、刷子去除。</w:t>
      </w:r>
    </w:p>
    <w:p w14:paraId="2835530D">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w:t>
      </w:r>
      <w:r>
        <w:rPr>
          <w:rFonts w:hint="eastAsia" w:ascii="宋体" w:hAnsi="宋体" w:eastAsia="宋体" w:cs="宋体"/>
          <w:kern w:val="2"/>
        </w:rPr>
        <w:t>5</w:t>
      </w:r>
      <w:r>
        <w:rPr>
          <w:rFonts w:ascii="宋体" w:hAnsi="宋体" w:eastAsia="宋体" w:cs="宋体"/>
          <w:kern w:val="2"/>
        </w:rPr>
        <w:t>.3橡胶扶手：先用潮湿抹布擦拭，干燥后再用干抹布涂上上光剂，上光剂干燥后再用干抹布擦亮。</w:t>
      </w:r>
    </w:p>
    <w:p w14:paraId="05E23896">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w:t>
      </w:r>
      <w:r>
        <w:rPr>
          <w:rFonts w:hint="eastAsia" w:ascii="宋体" w:hAnsi="宋体" w:eastAsia="宋体" w:cs="宋体"/>
          <w:kern w:val="2"/>
        </w:rPr>
        <w:t>5</w:t>
      </w:r>
      <w:r>
        <w:rPr>
          <w:rFonts w:ascii="宋体" w:hAnsi="宋体" w:eastAsia="宋体" w:cs="宋体"/>
          <w:kern w:val="2"/>
        </w:rPr>
        <w:t>.4擦拭扶梯侧面挡板及裙边</w:t>
      </w:r>
      <w:r>
        <w:rPr>
          <w:rFonts w:hint="eastAsia" w:ascii="宋体" w:hAnsi="宋体" w:eastAsia="宋体" w:cs="宋体"/>
          <w:kern w:val="2"/>
        </w:rPr>
        <w:t>。</w:t>
      </w:r>
    </w:p>
    <w:p w14:paraId="743FC93B">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w:t>
      </w:r>
      <w:r>
        <w:rPr>
          <w:rFonts w:hint="eastAsia" w:ascii="宋体" w:hAnsi="宋体" w:eastAsia="宋体" w:cs="宋体"/>
          <w:kern w:val="2"/>
        </w:rPr>
        <w:t>6</w:t>
      </w:r>
      <w:r>
        <w:rPr>
          <w:rFonts w:ascii="宋体" w:hAnsi="宋体" w:eastAsia="宋体" w:cs="宋体"/>
          <w:kern w:val="2"/>
        </w:rPr>
        <w:t>二次水箱清洗消杀：每半年请专业的自来水公司对生活用水水池进行一次清洗、消杀，保持生活用水安全合格，使生活用水达到国家标准。</w:t>
      </w:r>
    </w:p>
    <w:p w14:paraId="422AF254">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w:t>
      </w:r>
      <w:r>
        <w:rPr>
          <w:rFonts w:hint="eastAsia" w:ascii="宋体" w:hAnsi="宋体" w:eastAsia="宋体" w:cs="宋体"/>
          <w:kern w:val="2"/>
        </w:rPr>
        <w:t>7卫生消毒</w:t>
      </w:r>
    </w:p>
    <w:p w14:paraId="69FDF8E0">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w:t>
      </w:r>
      <w:r>
        <w:rPr>
          <w:rFonts w:hint="eastAsia" w:ascii="宋体" w:hAnsi="宋体" w:eastAsia="宋体" w:cs="宋体"/>
          <w:kern w:val="2"/>
        </w:rPr>
        <w:t>7</w:t>
      </w:r>
      <w:r>
        <w:rPr>
          <w:rFonts w:ascii="宋体" w:hAnsi="宋体" w:eastAsia="宋体" w:cs="宋体"/>
          <w:kern w:val="2"/>
        </w:rPr>
        <w:t>.1</w:t>
      </w:r>
      <w:r>
        <w:rPr>
          <w:rFonts w:hint="eastAsia" w:ascii="宋体" w:hAnsi="宋体" w:eastAsia="宋体" w:cs="宋体"/>
          <w:kern w:val="2"/>
        </w:rPr>
        <w:t>办公用房区域、公共场所区域和周围环境预防性卫生消毒，消毒后及时通风，每周至少开展</w:t>
      </w:r>
      <w:r>
        <w:rPr>
          <w:rFonts w:ascii="宋体" w:hAnsi="宋体" w:eastAsia="宋体" w:cs="宋体"/>
          <w:kern w:val="2"/>
        </w:rPr>
        <w:t>1</w:t>
      </w:r>
      <w:r>
        <w:rPr>
          <w:rFonts w:hint="eastAsia" w:ascii="宋体" w:hAnsi="宋体" w:eastAsia="宋体" w:cs="宋体"/>
          <w:kern w:val="2"/>
        </w:rPr>
        <w:t>次作业。</w:t>
      </w:r>
    </w:p>
    <w:p w14:paraId="6E3F8D0A">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w:t>
      </w:r>
      <w:r>
        <w:rPr>
          <w:rFonts w:hint="eastAsia" w:ascii="宋体" w:hAnsi="宋体" w:eastAsia="宋体" w:cs="宋体"/>
          <w:kern w:val="2"/>
        </w:rPr>
        <w:t>7</w:t>
      </w:r>
      <w:r>
        <w:rPr>
          <w:rFonts w:ascii="宋体" w:hAnsi="宋体" w:eastAsia="宋体" w:cs="宋体"/>
          <w:kern w:val="2"/>
        </w:rPr>
        <w:t>.2</w:t>
      </w:r>
      <w:r>
        <w:rPr>
          <w:rFonts w:hint="eastAsia" w:ascii="宋体" w:hAnsi="宋体" w:eastAsia="宋体" w:cs="宋体"/>
          <w:kern w:val="2"/>
        </w:rPr>
        <w:t>采取综合措施消灭老鼠、蟑螂，控制室内外蚊虫孳生，达到基本无蝇，每季度至少开展</w:t>
      </w:r>
      <w:r>
        <w:rPr>
          <w:rFonts w:ascii="宋体" w:hAnsi="宋体" w:eastAsia="宋体" w:cs="宋体"/>
          <w:kern w:val="2"/>
        </w:rPr>
        <w:t>1</w:t>
      </w:r>
      <w:r>
        <w:rPr>
          <w:rFonts w:hint="eastAsia" w:ascii="宋体" w:hAnsi="宋体" w:eastAsia="宋体" w:cs="宋体"/>
          <w:kern w:val="2"/>
        </w:rPr>
        <w:t>次作业。</w:t>
      </w:r>
    </w:p>
    <w:p w14:paraId="329B0B92">
      <w:pPr>
        <w:adjustRightInd w:val="0"/>
        <w:snapToGrid w:val="0"/>
        <w:spacing w:line="360" w:lineRule="auto"/>
        <w:ind w:firstLine="480" w:firstLineChars="200"/>
      </w:pPr>
      <w:r>
        <w:rPr>
          <w:rFonts w:hint="eastAsia"/>
        </w:rPr>
        <w:t>（1）</w:t>
      </w:r>
      <w:r>
        <w:t>实施范围：所有建筑、绿地、停车场、设备层等，总防治面积</w:t>
      </w:r>
      <w:r>
        <w:rPr>
          <w:rFonts w:hint="eastAsia"/>
          <w:u w:val="single"/>
        </w:rPr>
        <w:t xml:space="preserve">    </w:t>
      </w:r>
      <w:r>
        <w:t>平方米。</w:t>
      </w:r>
    </w:p>
    <w:p w14:paraId="25BB565A">
      <w:pPr>
        <w:adjustRightInd w:val="0"/>
        <w:snapToGrid w:val="0"/>
        <w:spacing w:line="360" w:lineRule="auto"/>
        <w:ind w:firstLine="480" w:firstLineChars="200"/>
      </w:pPr>
      <w:r>
        <w:rPr>
          <w:rFonts w:hint="eastAsia"/>
        </w:rPr>
        <w:t>（2）</w:t>
      </w:r>
      <w:r>
        <w:rPr>
          <w:rFonts w:hint="eastAsia"/>
          <w:u w:val="single"/>
        </w:rPr>
        <w:t xml:space="preserve">    </w:t>
      </w:r>
      <w:r>
        <w:t>负责提供有害生物防治所需要的药品、设备。</w:t>
      </w:r>
    </w:p>
    <w:p w14:paraId="220B4A3F">
      <w:pPr>
        <w:adjustRightInd w:val="0"/>
        <w:snapToGrid w:val="0"/>
        <w:spacing w:line="360" w:lineRule="auto"/>
        <w:ind w:firstLine="480" w:firstLineChars="200"/>
      </w:pPr>
      <w:r>
        <w:rPr>
          <w:rFonts w:hint="eastAsia"/>
        </w:rPr>
        <w:t>（3）</w:t>
      </w:r>
      <w:r>
        <w:t>大规模灭蟑每季度一次，全年四次。局部消杀随时进行</w:t>
      </w:r>
      <w:r>
        <w:rPr>
          <w:rFonts w:hint="eastAsia"/>
        </w:rPr>
        <w:t>。</w:t>
      </w:r>
    </w:p>
    <w:p w14:paraId="6C63A216">
      <w:pPr>
        <w:adjustRightInd w:val="0"/>
        <w:snapToGrid w:val="0"/>
        <w:spacing w:line="360" w:lineRule="auto"/>
        <w:ind w:firstLine="480" w:firstLineChars="200"/>
      </w:pPr>
      <w:r>
        <w:rPr>
          <w:rFonts w:hint="eastAsia"/>
        </w:rPr>
        <w:t>（4）</w:t>
      </w:r>
      <w:r>
        <w:t>大规模灭鼠每季度一次，全年四次，局部捕杀随时进行</w:t>
      </w:r>
      <w:r>
        <w:rPr>
          <w:rFonts w:hint="eastAsia"/>
        </w:rPr>
        <w:t>。</w:t>
      </w:r>
    </w:p>
    <w:p w14:paraId="56B7F87B">
      <w:pPr>
        <w:adjustRightInd w:val="0"/>
        <w:snapToGrid w:val="0"/>
        <w:spacing w:line="360" w:lineRule="auto"/>
        <w:ind w:firstLine="480" w:firstLineChars="200"/>
      </w:pPr>
      <w:r>
        <w:rPr>
          <w:rFonts w:hint="eastAsia"/>
        </w:rPr>
        <w:t>（5）</w:t>
      </w:r>
      <w:r>
        <w:t>大规模灭蚊蝇每月一次，盛夏季节相应增加</w:t>
      </w:r>
      <w:r>
        <w:rPr>
          <w:rFonts w:hint="eastAsia"/>
        </w:rPr>
        <w:t>。</w:t>
      </w:r>
    </w:p>
    <w:p w14:paraId="66CC9085">
      <w:pPr>
        <w:adjustRightInd w:val="0"/>
        <w:snapToGrid w:val="0"/>
        <w:spacing w:line="360" w:lineRule="auto"/>
        <w:ind w:firstLine="480" w:firstLineChars="200"/>
      </w:pPr>
      <w:r>
        <w:rPr>
          <w:rFonts w:hint="eastAsia"/>
        </w:rPr>
        <w:t>（6）</w:t>
      </w:r>
      <w:r>
        <w:t>营养食堂、职工食堂、大库等重点部门每周1-2次综合</w:t>
      </w:r>
      <w:r>
        <w:rPr>
          <w:rFonts w:hint="eastAsia"/>
        </w:rPr>
        <w:t>作业。</w:t>
      </w:r>
    </w:p>
    <w:p w14:paraId="0A363493">
      <w:pPr>
        <w:adjustRightInd w:val="0"/>
        <w:snapToGrid w:val="0"/>
        <w:spacing w:line="360" w:lineRule="auto"/>
        <w:ind w:firstLine="480" w:firstLineChars="200"/>
      </w:pPr>
      <w:r>
        <w:rPr>
          <w:rFonts w:hint="eastAsia"/>
        </w:rPr>
        <w:t>（7）</w:t>
      </w:r>
      <w:r>
        <w:t>每季度进行一次有害生物防治质量和施工满意度回访，及时调整作业方案</w:t>
      </w:r>
      <w:r>
        <w:rPr>
          <w:rFonts w:hint="eastAsia"/>
        </w:rPr>
        <w:t>。</w:t>
      </w:r>
    </w:p>
    <w:p w14:paraId="749509A7">
      <w:pPr>
        <w:adjustRightInd w:val="0"/>
        <w:snapToGrid w:val="0"/>
        <w:spacing w:line="360" w:lineRule="auto"/>
        <w:ind w:firstLine="480" w:firstLineChars="200"/>
      </w:pPr>
      <w:r>
        <w:rPr>
          <w:rFonts w:hint="eastAsia"/>
        </w:rPr>
        <w:t>（8）</w:t>
      </w:r>
      <w:r>
        <w:t>积极进行蜱、螨、蚤、虱、臭虫等有害生物的预防和相关咨询。</w:t>
      </w:r>
    </w:p>
    <w:p w14:paraId="4B1462D5">
      <w:pPr>
        <w:numPr>
          <w:ilvl w:val="255"/>
          <w:numId w:val="0"/>
        </w:numPr>
        <w:adjustRightInd w:val="0"/>
        <w:snapToGrid w:val="0"/>
        <w:spacing w:line="360" w:lineRule="auto"/>
        <w:ind w:firstLine="480" w:firstLineChars="200"/>
      </w:pPr>
      <w:r>
        <w:rPr>
          <w:rFonts w:hint="eastAsia"/>
        </w:rPr>
        <w:t>（9）</w:t>
      </w:r>
      <w:r>
        <w:t>XX平方米标准房间：布放XX*XX厘米滑石粉块XX块，一夜后阳性粉块不超过XX％；</w:t>
      </w:r>
    </w:p>
    <w:p w14:paraId="289A49B0">
      <w:pPr>
        <w:numPr>
          <w:ilvl w:val="255"/>
          <w:numId w:val="0"/>
        </w:numPr>
        <w:adjustRightInd w:val="0"/>
        <w:snapToGrid w:val="0"/>
        <w:spacing w:line="360" w:lineRule="auto"/>
        <w:ind w:firstLine="480" w:firstLineChars="200"/>
      </w:pPr>
      <w:r>
        <w:rPr>
          <w:rFonts w:hint="eastAsia"/>
        </w:rPr>
        <w:t>（10）</w:t>
      </w:r>
      <w:r>
        <w:t>有鼠洞、鼠粪、鼠咬等痕迹的房间不超过XX％；</w:t>
      </w:r>
    </w:p>
    <w:p w14:paraId="61737139">
      <w:pPr>
        <w:numPr>
          <w:ilvl w:val="255"/>
          <w:numId w:val="0"/>
        </w:numPr>
        <w:adjustRightInd w:val="0"/>
        <w:snapToGrid w:val="0"/>
        <w:spacing w:line="360" w:lineRule="auto"/>
        <w:ind w:firstLine="480" w:firstLineChars="200"/>
      </w:pPr>
      <w:r>
        <w:rPr>
          <w:rFonts w:hint="eastAsia"/>
        </w:rPr>
        <w:t>（11）</w:t>
      </w:r>
      <w:r>
        <w:t>防鼠设施不合格处不超过XX％。不同类型的外环境，累计XX米，鼠迹不超过XX处。</w:t>
      </w:r>
    </w:p>
    <w:p w14:paraId="6998CBEC">
      <w:pPr>
        <w:numPr>
          <w:ilvl w:val="255"/>
          <w:numId w:val="0"/>
        </w:numPr>
        <w:adjustRightInd w:val="0"/>
        <w:snapToGrid w:val="0"/>
        <w:spacing w:line="360" w:lineRule="auto"/>
        <w:ind w:firstLine="480" w:firstLineChars="200"/>
      </w:pPr>
      <w:r>
        <w:rPr>
          <w:rFonts w:hint="eastAsia"/>
        </w:rPr>
        <w:t>（12）</w:t>
      </w:r>
      <w:r>
        <w:t>灭蟑螂标准①室内有蟑螂成虫或若虫阳性房间不超过XX％，平均每间房大蠊不超XX只，小蠊不超过XX只。</w:t>
      </w:r>
      <w:r>
        <w:rPr>
          <w:rFonts w:hint="eastAsia"/>
        </w:rPr>
        <w:t>②有活蟑螂卵鞘房间不超过</w:t>
      </w:r>
      <w:r>
        <w:t>XX％，平均每间房不超过XX只。③有蟑螂粪便蜕皮等蟑迹的房间不超过XX％。</w:t>
      </w:r>
    </w:p>
    <w:p w14:paraId="3CC6424F">
      <w:pPr>
        <w:numPr>
          <w:ilvl w:val="255"/>
          <w:numId w:val="0"/>
        </w:numPr>
        <w:adjustRightInd w:val="0"/>
        <w:snapToGrid w:val="0"/>
        <w:spacing w:line="360" w:lineRule="auto"/>
        <w:ind w:firstLine="480" w:firstLineChars="200"/>
      </w:pPr>
      <w:r>
        <w:rPr>
          <w:rFonts w:hint="eastAsia"/>
        </w:rPr>
        <w:t>（13）</w:t>
      </w:r>
      <w:r>
        <w:t>灭蚊标准①院区内外环境各种存水容器和积水中，蚊幼虫及蛹的阳性率不超过XX％。②用XXml收集勺采集城区内大中型水体中的蚊幼虫或蛹阳性率不超XX％，阳性勺内幼虫或蛹的平均数不超过XX只。③特殊场所白天人诱蚊XX分钟，平均每人次诱获成蚊数不超过XX只。</w:t>
      </w:r>
    </w:p>
    <w:p w14:paraId="06411CC5">
      <w:pPr>
        <w:numPr>
          <w:ilvl w:val="255"/>
          <w:numId w:val="0"/>
        </w:numPr>
        <w:adjustRightInd w:val="0"/>
        <w:snapToGrid w:val="0"/>
        <w:spacing w:line="360" w:lineRule="auto"/>
        <w:ind w:firstLine="480" w:firstLineChars="200"/>
      </w:pPr>
      <w:r>
        <w:rPr>
          <w:rFonts w:hint="eastAsia"/>
        </w:rPr>
        <w:t>（14）</w:t>
      </w:r>
      <w:r>
        <w:t>灭蝇标准①重点区域有蝇房间不超过XX％，其它单位不超过XX％，平均每阳面房间不超过XX只；②防蝇设施不合格房间不超过XX％；加工、销售直接入口食品的场所不得有蝇。③蝇类孳生地得到有效治理，幼虫和蛹的检出率不超过XX％。</w:t>
      </w:r>
    </w:p>
    <w:p w14:paraId="1DCBC515">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w:t>
      </w:r>
      <w:r>
        <w:rPr>
          <w:rFonts w:hint="eastAsia" w:ascii="宋体" w:hAnsi="宋体" w:eastAsia="宋体" w:cs="宋体"/>
          <w:kern w:val="2"/>
        </w:rPr>
        <w:t>7</w:t>
      </w:r>
      <w:r>
        <w:rPr>
          <w:rFonts w:ascii="宋体" w:hAnsi="宋体" w:eastAsia="宋体" w:cs="宋体"/>
          <w:kern w:val="2"/>
        </w:rPr>
        <w:t>.3</w:t>
      </w:r>
      <w:r>
        <w:rPr>
          <w:rFonts w:hint="eastAsia" w:ascii="宋体" w:hAnsi="宋体" w:eastAsia="宋体" w:cs="宋体"/>
          <w:kern w:val="2"/>
        </w:rPr>
        <w:t>发生公共卫生事件时，邀请专业单位开展消毒、检测等工作。</w:t>
      </w:r>
    </w:p>
    <w:p w14:paraId="4A2D162C">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w:t>
      </w:r>
      <w:r>
        <w:rPr>
          <w:rFonts w:hint="eastAsia" w:ascii="宋体" w:hAnsi="宋体" w:eastAsia="宋体" w:cs="宋体"/>
          <w:kern w:val="2"/>
        </w:rPr>
        <w:t>7</w:t>
      </w:r>
      <w:r>
        <w:rPr>
          <w:rFonts w:ascii="宋体" w:hAnsi="宋体" w:eastAsia="宋体" w:cs="宋体"/>
          <w:kern w:val="2"/>
        </w:rPr>
        <w:t>.4......</w:t>
      </w:r>
    </w:p>
    <w:p w14:paraId="2BA4A835">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w:t>
      </w:r>
      <w:r>
        <w:rPr>
          <w:rFonts w:hint="eastAsia" w:ascii="宋体" w:hAnsi="宋体" w:eastAsia="宋体" w:cs="宋体"/>
          <w:kern w:val="2"/>
        </w:rPr>
        <w:t>8</w:t>
      </w:r>
      <w:r>
        <w:rPr>
          <w:rFonts w:ascii="宋体" w:hAnsi="宋体" w:eastAsia="宋体" w:cs="宋体"/>
          <w:kern w:val="2"/>
        </w:rPr>
        <w:t>专业石材养护</w:t>
      </w:r>
    </w:p>
    <w:p w14:paraId="7D3B60BA">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针对装饰石材的材质、养护特性、使用要求，提供专业的石材养护方法，对石材进行专业养护处理，保证石材天然本色及光亮的同时，起到保护石材、防止污染、增强抗磨损的作用，延长石材使用寿命。</w:t>
      </w:r>
    </w:p>
    <w:p w14:paraId="2617F3BF">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w:t>
      </w:r>
      <w:r>
        <w:rPr>
          <w:rFonts w:hint="eastAsia" w:ascii="宋体" w:hAnsi="宋体" w:eastAsia="宋体" w:cs="宋体"/>
          <w:kern w:val="2"/>
        </w:rPr>
        <w:t>9</w:t>
      </w:r>
      <w:r>
        <w:rPr>
          <w:rFonts w:ascii="宋体" w:hAnsi="宋体" w:eastAsia="宋体" w:cs="宋体"/>
          <w:kern w:val="2"/>
        </w:rPr>
        <w:t>绿地</w:t>
      </w:r>
    </w:p>
    <w:p w14:paraId="7F36B466">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无杂物、无改变用途和破坏、践踏、占用现象，</w:t>
      </w:r>
      <w:r>
        <w:rPr>
          <w:rFonts w:hint="eastAsia" w:ascii="宋体" w:hAnsi="宋体" w:eastAsia="宋体" w:cs="宋体"/>
          <w:kern w:val="2"/>
        </w:rPr>
        <w:t>每日</w:t>
      </w:r>
      <w:r>
        <w:rPr>
          <w:rFonts w:ascii="宋体" w:hAnsi="宋体" w:eastAsia="宋体" w:cs="宋体"/>
          <w:kern w:val="2"/>
        </w:rPr>
        <w:t>至少开展1次巡查。</w:t>
      </w:r>
    </w:p>
    <w:p w14:paraId="2B2AE3E8">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w:t>
      </w:r>
      <w:r>
        <w:rPr>
          <w:rFonts w:hint="eastAsia" w:ascii="宋体" w:hAnsi="宋体" w:eastAsia="宋体" w:cs="宋体"/>
          <w:kern w:val="2"/>
        </w:rPr>
        <w:t>10集中空调通风系统检查</w:t>
      </w:r>
    </w:p>
    <w:p w14:paraId="21EF8D3E">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集中空调通风系统的管理责任人应建立卫生档案、卫生管理制度和应急预案。</w:t>
      </w:r>
    </w:p>
    <w:p w14:paraId="1DD4167C">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集中空调通风系统运行期间，管理责任人应定期进行检查并做记录，对存在问题及时整改。</w:t>
      </w:r>
    </w:p>
    <w:tbl>
      <w:tblPr>
        <w:tblStyle w:val="32"/>
        <w:tblW w:w="7668"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2486"/>
        <w:gridCol w:w="1764"/>
        <w:gridCol w:w="1754"/>
        <w:gridCol w:w="1664"/>
      </w:tblGrid>
      <w:tr w14:paraId="12299B4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2" w:hRule="atLeast"/>
        </w:trPr>
        <w:tc>
          <w:tcPr>
            <w:tcW w:w="4250" w:type="dxa"/>
            <w:gridSpan w:val="2"/>
            <w:tcBorders>
              <w:top w:val="single" w:color="000000" w:sz="6" w:space="0"/>
              <w:left w:val="single" w:color="000000" w:sz="6" w:space="0"/>
              <w:bottom w:val="single" w:color="000000" w:sz="6" w:space="0"/>
              <w:right w:val="single" w:color="000000" w:sz="6" w:space="0"/>
            </w:tcBorders>
            <w:vAlign w:val="center"/>
          </w:tcPr>
          <w:p w14:paraId="226B4B3A">
            <w:pPr>
              <w:spacing w:line="360" w:lineRule="auto"/>
            </w:pPr>
            <w:r>
              <w:t>部 位</w:t>
            </w:r>
          </w:p>
        </w:tc>
        <w:tc>
          <w:tcPr>
            <w:tcW w:w="1754" w:type="dxa"/>
            <w:tcBorders>
              <w:top w:val="single" w:color="000000" w:sz="6" w:space="0"/>
              <w:left w:val="single" w:color="000000" w:sz="6" w:space="0"/>
              <w:bottom w:val="single" w:color="000000" w:sz="6" w:space="0"/>
              <w:right w:val="single" w:color="000000" w:sz="6" w:space="0"/>
            </w:tcBorders>
            <w:vAlign w:val="center"/>
          </w:tcPr>
          <w:p w14:paraId="662EF9D8">
            <w:pPr>
              <w:spacing w:line="360" w:lineRule="auto"/>
            </w:pPr>
            <w:r>
              <w:t>检查内容</w:t>
            </w:r>
          </w:p>
        </w:tc>
        <w:tc>
          <w:tcPr>
            <w:tcW w:w="1664" w:type="dxa"/>
            <w:tcBorders>
              <w:top w:val="single" w:color="000000" w:sz="6" w:space="0"/>
              <w:left w:val="single" w:color="000000" w:sz="6" w:space="0"/>
              <w:bottom w:val="single" w:color="000000" w:sz="6" w:space="0"/>
              <w:right w:val="single" w:color="000000" w:sz="6" w:space="0"/>
            </w:tcBorders>
          </w:tcPr>
          <w:p w14:paraId="5CA675EA">
            <w:pPr>
              <w:spacing w:line="360" w:lineRule="auto"/>
            </w:pPr>
            <w:r>
              <w:t>检查频次</w:t>
            </w:r>
          </w:p>
        </w:tc>
      </w:tr>
      <w:tr w14:paraId="75929F9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9" w:hRule="atLeast"/>
        </w:trPr>
        <w:tc>
          <w:tcPr>
            <w:tcW w:w="2486" w:type="dxa"/>
            <w:vMerge w:val="restart"/>
            <w:tcBorders>
              <w:top w:val="single" w:color="000000" w:sz="6" w:space="0"/>
              <w:left w:val="single" w:color="000000" w:sz="6" w:space="0"/>
              <w:right w:val="single" w:color="000000" w:sz="6" w:space="0"/>
            </w:tcBorders>
            <w:vAlign w:val="center"/>
          </w:tcPr>
          <w:p w14:paraId="77516C7F">
            <w:pPr>
              <w:spacing w:line="360" w:lineRule="auto"/>
            </w:pPr>
            <w:r>
              <w:t>空调机组</w:t>
            </w:r>
          </w:p>
        </w:tc>
        <w:tc>
          <w:tcPr>
            <w:tcW w:w="1764" w:type="dxa"/>
            <w:tcBorders>
              <w:top w:val="single" w:color="000000" w:sz="6" w:space="0"/>
              <w:left w:val="single" w:color="000000" w:sz="6" w:space="0"/>
              <w:bottom w:val="single" w:color="000000" w:sz="6" w:space="0"/>
              <w:right w:val="single" w:color="000000" w:sz="6" w:space="0"/>
            </w:tcBorders>
            <w:vAlign w:val="center"/>
          </w:tcPr>
          <w:p w14:paraId="312A64A8">
            <w:pPr>
              <w:spacing w:line="360" w:lineRule="auto"/>
            </w:pPr>
            <w:r>
              <w:t>过滤器</w:t>
            </w:r>
          </w:p>
        </w:tc>
        <w:tc>
          <w:tcPr>
            <w:tcW w:w="1754" w:type="dxa"/>
            <w:tcBorders>
              <w:top w:val="single" w:color="000000" w:sz="6" w:space="0"/>
              <w:left w:val="single" w:color="000000" w:sz="6" w:space="0"/>
              <w:bottom w:val="single" w:color="000000" w:sz="6" w:space="0"/>
              <w:right w:val="single" w:color="000000" w:sz="6" w:space="0"/>
            </w:tcBorders>
            <w:vAlign w:val="center"/>
          </w:tcPr>
          <w:p w14:paraId="4A422817">
            <w:pPr>
              <w:spacing w:line="360" w:lineRule="auto"/>
            </w:pPr>
            <w:r>
              <w:t>积尘</w:t>
            </w:r>
          </w:p>
        </w:tc>
        <w:tc>
          <w:tcPr>
            <w:tcW w:w="1664" w:type="dxa"/>
            <w:tcBorders>
              <w:top w:val="single" w:color="000000" w:sz="6" w:space="0"/>
              <w:left w:val="single" w:color="000000" w:sz="6" w:space="0"/>
              <w:bottom w:val="single" w:color="000000" w:sz="6" w:space="0"/>
              <w:right w:val="single" w:color="000000" w:sz="6" w:space="0"/>
            </w:tcBorders>
          </w:tcPr>
          <w:p w14:paraId="1BAEE78B">
            <w:pPr>
              <w:spacing w:line="360" w:lineRule="auto"/>
            </w:pPr>
            <w:r>
              <w:t>1次/月</w:t>
            </w:r>
          </w:p>
        </w:tc>
      </w:tr>
      <w:tr w14:paraId="157294D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34" w:hRule="atLeast"/>
        </w:trPr>
        <w:tc>
          <w:tcPr>
            <w:tcW w:w="2486" w:type="dxa"/>
            <w:vMerge w:val="continue"/>
            <w:tcBorders>
              <w:left w:val="single" w:color="000000" w:sz="6" w:space="0"/>
              <w:bottom w:val="single" w:color="000000" w:sz="6" w:space="0"/>
              <w:right w:val="single" w:color="000000" w:sz="6" w:space="0"/>
            </w:tcBorders>
            <w:vAlign w:val="center"/>
          </w:tcPr>
          <w:p w14:paraId="682F1AB0">
            <w:pPr>
              <w:spacing w:line="360" w:lineRule="auto"/>
            </w:pPr>
          </w:p>
        </w:tc>
        <w:tc>
          <w:tcPr>
            <w:tcW w:w="1764" w:type="dxa"/>
            <w:tcBorders>
              <w:top w:val="single" w:color="000000" w:sz="6" w:space="0"/>
              <w:left w:val="single" w:color="000000" w:sz="6" w:space="0"/>
              <w:bottom w:val="single" w:color="000000" w:sz="6" w:space="0"/>
              <w:right w:val="single" w:color="000000" w:sz="6" w:space="0"/>
            </w:tcBorders>
            <w:vAlign w:val="center"/>
          </w:tcPr>
          <w:p w14:paraId="731A7658">
            <w:pPr>
              <w:spacing w:line="360" w:lineRule="auto"/>
            </w:pPr>
            <w:r>
              <w:t>底 盘</w:t>
            </w:r>
          </w:p>
        </w:tc>
        <w:tc>
          <w:tcPr>
            <w:tcW w:w="1754" w:type="dxa"/>
            <w:tcBorders>
              <w:top w:val="single" w:color="000000" w:sz="6" w:space="0"/>
              <w:left w:val="single" w:color="000000" w:sz="6" w:space="0"/>
              <w:bottom w:val="single" w:color="000000" w:sz="6" w:space="0"/>
              <w:right w:val="single" w:color="000000" w:sz="6" w:space="0"/>
            </w:tcBorders>
            <w:vAlign w:val="center"/>
          </w:tcPr>
          <w:p w14:paraId="4D62A241">
            <w:pPr>
              <w:spacing w:line="360" w:lineRule="auto"/>
            </w:pPr>
            <w:r>
              <w:t>积水、积尘</w:t>
            </w:r>
          </w:p>
        </w:tc>
        <w:tc>
          <w:tcPr>
            <w:tcW w:w="1664" w:type="dxa"/>
          </w:tcPr>
          <w:p w14:paraId="13238B9A">
            <w:pPr>
              <w:spacing w:line="360" w:lineRule="auto"/>
            </w:pPr>
            <w:r>
              <w:t>1次/月</w:t>
            </w:r>
          </w:p>
        </w:tc>
      </w:tr>
      <w:tr w14:paraId="305A2D6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2" w:hRule="atLeast"/>
        </w:trPr>
        <w:tc>
          <w:tcPr>
            <w:tcW w:w="4250" w:type="dxa"/>
            <w:gridSpan w:val="2"/>
            <w:tcBorders>
              <w:top w:val="single" w:color="000000" w:sz="6" w:space="0"/>
              <w:left w:val="single" w:color="000000" w:sz="6" w:space="0"/>
              <w:bottom w:val="single" w:color="000000" w:sz="6" w:space="0"/>
              <w:right w:val="single" w:color="000000" w:sz="6" w:space="0"/>
            </w:tcBorders>
            <w:vAlign w:val="center"/>
          </w:tcPr>
          <w:p w14:paraId="704BE906">
            <w:pPr>
              <w:spacing w:line="360" w:lineRule="auto"/>
            </w:pPr>
            <w:r>
              <w:t>风管（道）</w:t>
            </w:r>
          </w:p>
        </w:tc>
        <w:tc>
          <w:tcPr>
            <w:tcW w:w="1754" w:type="dxa"/>
            <w:tcBorders>
              <w:top w:val="single" w:color="000000" w:sz="6" w:space="0"/>
              <w:left w:val="single" w:color="000000" w:sz="6" w:space="0"/>
              <w:bottom w:val="single" w:color="000000" w:sz="6" w:space="0"/>
              <w:right w:val="single" w:color="000000" w:sz="6" w:space="0"/>
            </w:tcBorders>
            <w:vAlign w:val="center"/>
          </w:tcPr>
          <w:p w14:paraId="0EE1B07F">
            <w:pPr>
              <w:spacing w:line="360" w:lineRule="auto"/>
            </w:pPr>
            <w:r>
              <w:t>积尘</w:t>
            </w:r>
          </w:p>
        </w:tc>
        <w:tc>
          <w:tcPr>
            <w:tcW w:w="1664" w:type="dxa"/>
          </w:tcPr>
          <w:p w14:paraId="1E8ED2EF">
            <w:pPr>
              <w:spacing w:line="360" w:lineRule="auto"/>
            </w:pPr>
            <w:r>
              <w:t>1次/年</w:t>
            </w:r>
          </w:p>
        </w:tc>
      </w:tr>
      <w:tr w14:paraId="6B5D92C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9" w:hRule="atLeast"/>
        </w:trPr>
        <w:tc>
          <w:tcPr>
            <w:tcW w:w="4250" w:type="dxa"/>
            <w:gridSpan w:val="2"/>
            <w:tcBorders>
              <w:top w:val="single" w:color="000000" w:sz="6" w:space="0"/>
              <w:left w:val="single" w:color="000000" w:sz="6" w:space="0"/>
              <w:bottom w:val="single" w:color="000000" w:sz="6" w:space="0"/>
              <w:right w:val="single" w:color="000000" w:sz="6" w:space="0"/>
            </w:tcBorders>
            <w:vAlign w:val="center"/>
          </w:tcPr>
          <w:p w14:paraId="62E38E06">
            <w:pPr>
              <w:spacing w:line="360" w:lineRule="auto"/>
            </w:pPr>
            <w:r>
              <w:t>盘管过滤网、翅片和托水盘</w:t>
            </w:r>
          </w:p>
        </w:tc>
        <w:tc>
          <w:tcPr>
            <w:tcW w:w="1754" w:type="dxa"/>
            <w:tcBorders>
              <w:top w:val="single" w:color="000000" w:sz="6" w:space="0"/>
              <w:left w:val="single" w:color="000000" w:sz="6" w:space="0"/>
              <w:bottom w:val="single" w:color="000000" w:sz="6" w:space="0"/>
              <w:right w:val="single" w:color="000000" w:sz="6" w:space="0"/>
            </w:tcBorders>
            <w:vAlign w:val="center"/>
          </w:tcPr>
          <w:p w14:paraId="331AC7BD">
            <w:pPr>
              <w:spacing w:line="360" w:lineRule="auto"/>
            </w:pPr>
            <w:r>
              <w:t>积尘、积水</w:t>
            </w:r>
          </w:p>
        </w:tc>
        <w:tc>
          <w:tcPr>
            <w:tcW w:w="1664" w:type="dxa"/>
          </w:tcPr>
          <w:p w14:paraId="7A3DAE2B">
            <w:pPr>
              <w:spacing w:line="360" w:lineRule="auto"/>
            </w:pPr>
            <w:r>
              <w:t>1-2次/年</w:t>
            </w:r>
          </w:p>
        </w:tc>
      </w:tr>
      <w:tr w14:paraId="07E89BE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9" w:hRule="atLeast"/>
        </w:trPr>
        <w:tc>
          <w:tcPr>
            <w:tcW w:w="4250" w:type="dxa"/>
            <w:gridSpan w:val="2"/>
            <w:tcBorders>
              <w:top w:val="single" w:color="000000" w:sz="6" w:space="0"/>
              <w:left w:val="single" w:color="000000" w:sz="6" w:space="0"/>
              <w:bottom w:val="single" w:color="000000" w:sz="6" w:space="0"/>
              <w:right w:val="single" w:color="000000" w:sz="6" w:space="0"/>
            </w:tcBorders>
            <w:vAlign w:val="center"/>
          </w:tcPr>
          <w:p w14:paraId="0425FAF6">
            <w:pPr>
              <w:spacing w:line="360" w:lineRule="auto"/>
            </w:pPr>
            <w:r>
              <w:t xml:space="preserve">能量回收装置（转轮、板式、板翅式） </w:t>
            </w:r>
          </w:p>
        </w:tc>
        <w:tc>
          <w:tcPr>
            <w:tcW w:w="1754" w:type="dxa"/>
            <w:tcBorders>
              <w:top w:val="single" w:color="000000" w:sz="6" w:space="0"/>
              <w:left w:val="single" w:color="000000" w:sz="6" w:space="0"/>
              <w:bottom w:val="single" w:color="000000" w:sz="6" w:space="0"/>
              <w:right w:val="single" w:color="000000" w:sz="6" w:space="0"/>
            </w:tcBorders>
            <w:vAlign w:val="center"/>
          </w:tcPr>
          <w:p w14:paraId="7D28F482">
            <w:pPr>
              <w:spacing w:line="360" w:lineRule="auto"/>
            </w:pPr>
            <w:r>
              <w:t>积尘、材料破损</w:t>
            </w:r>
          </w:p>
        </w:tc>
        <w:tc>
          <w:tcPr>
            <w:tcW w:w="1664" w:type="dxa"/>
          </w:tcPr>
          <w:p w14:paraId="3BEEC532">
            <w:pPr>
              <w:spacing w:line="360" w:lineRule="auto"/>
            </w:pPr>
            <w:r>
              <w:t>1次/年</w:t>
            </w:r>
          </w:p>
        </w:tc>
      </w:tr>
      <w:tr w14:paraId="7B2C1BA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32" w:hRule="atLeast"/>
        </w:trPr>
        <w:tc>
          <w:tcPr>
            <w:tcW w:w="4250" w:type="dxa"/>
            <w:gridSpan w:val="2"/>
            <w:tcBorders>
              <w:top w:val="single" w:color="000000" w:sz="6" w:space="0"/>
              <w:left w:val="single" w:color="000000" w:sz="6" w:space="0"/>
              <w:bottom w:val="single" w:color="000000" w:sz="6" w:space="0"/>
              <w:right w:val="single" w:color="000000" w:sz="6" w:space="0"/>
            </w:tcBorders>
            <w:vAlign w:val="center"/>
          </w:tcPr>
          <w:p w14:paraId="05F7F0EC">
            <w:pPr>
              <w:spacing w:line="360" w:lineRule="auto"/>
            </w:pPr>
            <w:r>
              <w:t>冷却塔</w:t>
            </w:r>
          </w:p>
        </w:tc>
        <w:tc>
          <w:tcPr>
            <w:tcW w:w="1754" w:type="dxa"/>
            <w:tcBorders>
              <w:top w:val="single" w:color="000000" w:sz="6" w:space="0"/>
              <w:left w:val="single" w:color="000000" w:sz="6" w:space="0"/>
              <w:bottom w:val="single" w:color="000000" w:sz="6" w:space="0"/>
              <w:right w:val="single" w:color="000000" w:sz="6" w:space="0"/>
            </w:tcBorders>
            <w:vAlign w:val="center"/>
          </w:tcPr>
          <w:p w14:paraId="301DB1FA">
            <w:pPr>
              <w:spacing w:line="360" w:lineRule="auto"/>
            </w:pPr>
            <w:r>
              <w:t>消毒剂使用和记录</w:t>
            </w:r>
          </w:p>
        </w:tc>
        <w:tc>
          <w:tcPr>
            <w:tcW w:w="1664" w:type="dxa"/>
          </w:tcPr>
          <w:p w14:paraId="346B987D">
            <w:pPr>
              <w:spacing w:line="360" w:lineRule="auto"/>
            </w:pPr>
            <w:r>
              <w:t>1-2次/周</w:t>
            </w:r>
          </w:p>
        </w:tc>
      </w:tr>
    </w:tbl>
    <w:p w14:paraId="18D5E7EC">
      <w:pPr>
        <w:pStyle w:val="30"/>
        <w:widowControl/>
        <w:shd w:val="clear" w:color="auto" w:fill="FFFFFF"/>
        <w:adjustRightInd w:val="0"/>
        <w:snapToGrid w:val="0"/>
        <w:spacing w:beforeAutospacing="0" w:afterAutospacing="0" w:line="360" w:lineRule="auto"/>
        <w:ind w:firstLine="482" w:firstLineChars="200"/>
        <w:rPr>
          <w:rFonts w:ascii="宋体" w:hAnsi="宋体" w:eastAsia="宋体"/>
          <w:b/>
        </w:rPr>
      </w:pPr>
      <w:r>
        <w:rPr>
          <w:rFonts w:ascii="宋体" w:hAnsi="宋体" w:eastAsia="宋体"/>
          <w:b/>
        </w:rPr>
        <w:t>3.具体清洁要求</w:t>
      </w:r>
    </w:p>
    <w:p w14:paraId="7CB204A5">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3.1</w:t>
      </w:r>
      <w:r>
        <w:rPr>
          <w:rFonts w:hint="eastAsia" w:ascii="宋体" w:hAnsi="宋体" w:eastAsia="宋体" w:cs="宋体"/>
          <w:kern w:val="2"/>
        </w:rPr>
        <w:t>环氧地坪地面</w:t>
      </w:r>
    </w:p>
    <w:p w14:paraId="4CDC5409">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3.1.1</w:t>
      </w:r>
      <w:r>
        <w:rPr>
          <w:rFonts w:hint="eastAsia" w:ascii="宋体" w:hAnsi="宋体" w:eastAsia="宋体" w:cs="宋体"/>
          <w:kern w:val="2"/>
        </w:rPr>
        <w:t>清理垃圾：清理地面上的垃圾和杂物。</w:t>
      </w:r>
    </w:p>
    <w:p w14:paraId="0669CB9C">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3.1.2</w:t>
      </w:r>
      <w:r>
        <w:rPr>
          <w:rFonts w:hint="eastAsia" w:ascii="宋体" w:hAnsi="宋体" w:eastAsia="宋体" w:cs="宋体"/>
          <w:kern w:val="2"/>
        </w:rPr>
        <w:t>清洗地面：用专业的清洁剂或去污剂清洗地面。清洁剂和去污剂的选取要根据污垢的性质而定。环氧地坪一般使用弱酸性或弱碱性的清洁剂，避免使用酸性或碱性强的清洁剂。</w:t>
      </w:r>
    </w:p>
    <w:p w14:paraId="242B1FBA">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3.1.3</w:t>
      </w:r>
      <w:r>
        <w:rPr>
          <w:rFonts w:hint="eastAsia" w:ascii="宋体" w:hAnsi="宋体" w:eastAsia="宋体" w:cs="宋体"/>
          <w:kern w:val="2"/>
        </w:rPr>
        <w:t>滚刷或颗粒机进行深层清洗：对于顽固沉积物，需要使用滚刷或颗粒机进行深层清洗。</w:t>
      </w:r>
    </w:p>
    <w:p w14:paraId="13566773">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3.1.4</w:t>
      </w:r>
      <w:r>
        <w:rPr>
          <w:rFonts w:hint="eastAsia" w:ascii="宋体" w:hAnsi="宋体" w:eastAsia="宋体" w:cs="宋体"/>
          <w:kern w:val="2"/>
        </w:rPr>
        <w:t>浸泡：将清洁剂或去污剂浸泡在环氧地坪上，加强去除污渍的效果。</w:t>
      </w:r>
    </w:p>
    <w:p w14:paraId="5B393572">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3.1.5</w:t>
      </w:r>
      <w:r>
        <w:rPr>
          <w:rFonts w:hint="eastAsia" w:ascii="宋体" w:hAnsi="宋体" w:eastAsia="宋体" w:cs="宋体"/>
          <w:kern w:val="2"/>
        </w:rPr>
        <w:t>冲洗：用清水将地面冲洗干净，以去除残留的清洁剂或去污剂。</w:t>
      </w:r>
    </w:p>
    <w:p w14:paraId="0827B66C">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3.1.6......</w:t>
      </w:r>
    </w:p>
    <w:p w14:paraId="3B707519">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3.2</w:t>
      </w:r>
      <w:r>
        <w:rPr>
          <w:rFonts w:hint="eastAsia" w:ascii="宋体" w:hAnsi="宋体" w:eastAsia="宋体" w:cs="宋体"/>
          <w:kern w:val="2"/>
        </w:rPr>
        <w:t>耐磨漆地面</w:t>
      </w:r>
    </w:p>
    <w:p w14:paraId="6D95824D">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3.2.1</w:t>
      </w:r>
      <w:r>
        <w:rPr>
          <w:rFonts w:hint="eastAsia" w:ascii="宋体" w:hAnsi="宋体" w:eastAsia="宋体" w:cs="宋体"/>
          <w:kern w:val="2"/>
        </w:rPr>
        <w:t>日常清洁：使用软质拖把或地板清洁机，配合清水和中性清洁剂进行清洁。避免使用酸性或碱性清洁剂，以免损坏地面表面。定期清理地面上的污渍和杂物，保持地面干净整洁。</w:t>
      </w:r>
    </w:p>
    <w:p w14:paraId="1634F407">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3.2.2</w:t>
      </w:r>
      <w:r>
        <w:rPr>
          <w:rFonts w:hint="eastAsia" w:ascii="宋体" w:hAnsi="宋体" w:eastAsia="宋体" w:cs="宋体"/>
          <w:kern w:val="2"/>
        </w:rPr>
        <w:t>打蜡：为了增加耐磨地面的光亮度和耐磨性，可以进行打蜡处理。使用适合聚氨酯地面的蜡进行均匀涂抹，待蜡干燥后使用抛光机或拖把清理地面，使其变得光滑而有光泽。</w:t>
      </w:r>
    </w:p>
    <w:p w14:paraId="78D4605A">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3.2.3......</w:t>
      </w:r>
    </w:p>
    <w:p w14:paraId="7A3BDB48">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3.3</w:t>
      </w:r>
      <w:r>
        <w:rPr>
          <w:rFonts w:hint="eastAsia" w:ascii="宋体" w:hAnsi="宋体" w:eastAsia="宋体" w:cs="宋体"/>
          <w:kern w:val="2"/>
        </w:rPr>
        <w:t>瓷砖地面</w:t>
      </w:r>
    </w:p>
    <w:p w14:paraId="5A3C5FE5">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3.3.1</w:t>
      </w:r>
      <w:r>
        <w:rPr>
          <w:rFonts w:hint="eastAsia" w:ascii="宋体" w:hAnsi="宋体" w:eastAsia="宋体" w:cs="宋体"/>
          <w:kern w:val="2"/>
        </w:rPr>
        <w:t>日常清洁：推尘，保持地面干净无杂物。</w:t>
      </w:r>
    </w:p>
    <w:p w14:paraId="1C144CD4">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3.3.2</w:t>
      </w:r>
      <w:r>
        <w:rPr>
          <w:rFonts w:hint="eastAsia" w:ascii="宋体" w:hAnsi="宋体" w:eastAsia="宋体" w:cs="宋体"/>
          <w:kern w:val="2"/>
        </w:rPr>
        <w:t>深度清洁：使用洗洁精或肥皂水清理。</w:t>
      </w:r>
    </w:p>
    <w:p w14:paraId="6CC40ED6">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3.3.3......</w:t>
      </w:r>
    </w:p>
    <w:p w14:paraId="00670B0C">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3.4</w:t>
      </w:r>
      <w:r>
        <w:rPr>
          <w:rFonts w:hint="eastAsia" w:ascii="宋体" w:hAnsi="宋体" w:eastAsia="宋体" w:cs="宋体"/>
          <w:kern w:val="2"/>
        </w:rPr>
        <w:t>石材地面</w:t>
      </w:r>
    </w:p>
    <w:p w14:paraId="1C840BB0">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3.4.1</w:t>
      </w:r>
      <w:r>
        <w:rPr>
          <w:rFonts w:hint="eastAsia" w:ascii="宋体" w:hAnsi="宋体" w:eastAsia="宋体" w:cs="宋体"/>
          <w:kern w:val="2"/>
        </w:rPr>
        <w:t>根据各区域的人流量及大理石的实际磨损程度制定大理石的晶面保养计划。</w:t>
      </w:r>
    </w:p>
    <w:p w14:paraId="6ECBA12D">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3.4.2</w:t>
      </w:r>
      <w:r>
        <w:rPr>
          <w:rFonts w:hint="eastAsia" w:ascii="宋体" w:hAnsi="宋体" w:eastAsia="宋体" w:cs="宋体"/>
          <w:kern w:val="2"/>
        </w:rPr>
        <w:t>启动晶面机，使用中性清洁剂清洁，避免使用强酸或强碱清洁剂，定期进行基础维护。</w:t>
      </w:r>
    </w:p>
    <w:p w14:paraId="20C61C39">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3.4.3......</w:t>
      </w:r>
    </w:p>
    <w:p w14:paraId="0D680E74">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3.5</w:t>
      </w:r>
      <w:r>
        <w:rPr>
          <w:rFonts w:hint="eastAsia" w:ascii="宋体" w:hAnsi="宋体" w:eastAsia="宋体" w:cs="宋体"/>
          <w:kern w:val="2"/>
        </w:rPr>
        <w:t>水磨石地面</w:t>
      </w:r>
    </w:p>
    <w:p w14:paraId="0846CA81">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3.5.1</w:t>
      </w:r>
      <w:r>
        <w:rPr>
          <w:rFonts w:hint="eastAsia" w:ascii="宋体" w:hAnsi="宋体" w:eastAsia="宋体" w:cs="宋体"/>
          <w:kern w:val="2"/>
        </w:rPr>
        <w:t>日常清洁：推尘，保持地面干净无杂物。</w:t>
      </w:r>
    </w:p>
    <w:p w14:paraId="7A24D54F">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3.5.2</w:t>
      </w:r>
      <w:r>
        <w:rPr>
          <w:rFonts w:hint="eastAsia" w:ascii="宋体" w:hAnsi="宋体" w:eastAsia="宋体" w:cs="宋体"/>
          <w:kern w:val="2"/>
        </w:rPr>
        <w:t>深度清洁：使用洗洁精或肥皂水清理。</w:t>
      </w:r>
    </w:p>
    <w:p w14:paraId="3AE163AB">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3.5.3......</w:t>
      </w:r>
    </w:p>
    <w:p w14:paraId="17364C50">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3.6</w:t>
      </w:r>
      <w:r>
        <w:rPr>
          <w:rFonts w:hint="eastAsia" w:ascii="宋体" w:hAnsi="宋体" w:eastAsia="宋体" w:cs="宋体"/>
          <w:kern w:val="2"/>
        </w:rPr>
        <w:t>地胶板地面</w:t>
      </w:r>
    </w:p>
    <w:p w14:paraId="53D7FC7B">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3.6.1</w:t>
      </w:r>
      <w:r>
        <w:rPr>
          <w:rFonts w:hint="eastAsia" w:ascii="宋体" w:hAnsi="宋体" w:eastAsia="宋体" w:cs="宋体"/>
          <w:kern w:val="2"/>
        </w:rPr>
        <w:t>定期保养。使用中性清洁剂清洁，避免使用强酸或强碱清洁剂，定期进行基础维护。</w:t>
      </w:r>
    </w:p>
    <w:p w14:paraId="4083988D">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3.6.2</w:t>
      </w:r>
      <w:r>
        <w:rPr>
          <w:rFonts w:hint="eastAsia" w:ascii="宋体" w:hAnsi="宋体" w:eastAsia="宋体" w:cs="宋体"/>
          <w:kern w:val="2"/>
        </w:rPr>
        <w:t>日常维护。使用湿润的拖把清洁，污染严重时局部清洁，每月对地胶板地面进行打蜡处理。</w:t>
      </w:r>
    </w:p>
    <w:p w14:paraId="00C3A900">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3.6.3......</w:t>
      </w:r>
    </w:p>
    <w:p w14:paraId="791C10EF">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3.7</w:t>
      </w:r>
      <w:r>
        <w:rPr>
          <w:rFonts w:hint="eastAsia" w:ascii="宋体" w:hAnsi="宋体" w:eastAsia="宋体" w:cs="宋体"/>
          <w:kern w:val="2"/>
        </w:rPr>
        <w:t>地板地面</w:t>
      </w:r>
    </w:p>
    <w:p w14:paraId="65E60C8E">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3.7.1</w:t>
      </w:r>
      <w:r>
        <w:rPr>
          <w:rFonts w:hint="eastAsia" w:ascii="宋体" w:hAnsi="宋体" w:eastAsia="宋体" w:cs="宋体"/>
          <w:kern w:val="2"/>
        </w:rPr>
        <w:t>定期保养。使用中性清洁剂清洁，避免使用强酸或强碱清洁剂，定期进行基础维护。</w:t>
      </w:r>
    </w:p>
    <w:p w14:paraId="740011E7">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3.7.2</w:t>
      </w:r>
      <w:r>
        <w:rPr>
          <w:rFonts w:hint="eastAsia" w:ascii="宋体" w:hAnsi="宋体" w:eastAsia="宋体" w:cs="宋体"/>
          <w:kern w:val="2"/>
        </w:rPr>
        <w:t>日常维护。使用湿润的拖把清洁，污染严重时局部清洁，每月对地板进行打蜡处理。</w:t>
      </w:r>
    </w:p>
    <w:p w14:paraId="7C7B27FC">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3.7.3......</w:t>
      </w:r>
    </w:p>
    <w:p w14:paraId="05B38A34">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3.8</w:t>
      </w:r>
      <w:r>
        <w:rPr>
          <w:rFonts w:hint="eastAsia" w:ascii="宋体" w:hAnsi="宋体" w:eastAsia="宋体" w:cs="宋体"/>
          <w:kern w:val="2"/>
        </w:rPr>
        <w:t>地毯地面</w:t>
      </w:r>
    </w:p>
    <w:p w14:paraId="7FF63414">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3.8.1</w:t>
      </w:r>
      <w:r>
        <w:rPr>
          <w:rFonts w:hint="eastAsia" w:ascii="宋体" w:hAnsi="宋体" w:eastAsia="宋体" w:cs="宋体"/>
          <w:kern w:val="2"/>
        </w:rPr>
        <w:t>日常用吸尘机除尘，局部脏污用湿布配中性清洁液重点清洁。</w:t>
      </w:r>
    </w:p>
    <w:p w14:paraId="61527671">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3.8.2</w:t>
      </w:r>
      <w:r>
        <w:rPr>
          <w:rFonts w:hint="eastAsia" w:ascii="宋体" w:hAnsi="宋体" w:eastAsia="宋体" w:cs="宋体"/>
          <w:kern w:val="2"/>
        </w:rPr>
        <w:t>用地毯清洗机进行整体清洗，除螨。</w:t>
      </w:r>
    </w:p>
    <w:p w14:paraId="63CF1B97">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3.8.3......</w:t>
      </w:r>
    </w:p>
    <w:p w14:paraId="6E1F8D37">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3.9</w:t>
      </w:r>
      <w:r>
        <w:rPr>
          <w:rFonts w:hint="eastAsia" w:ascii="宋体" w:hAnsi="宋体" w:eastAsia="宋体" w:cs="宋体"/>
          <w:kern w:val="2"/>
        </w:rPr>
        <w:t>乳胶漆内墙</w:t>
      </w:r>
    </w:p>
    <w:p w14:paraId="6A9041A9">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有污渍时用半干布擦拭。</w:t>
      </w:r>
    </w:p>
    <w:p w14:paraId="4A49C22A">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3.10</w:t>
      </w:r>
      <w:r>
        <w:rPr>
          <w:rFonts w:hint="eastAsia" w:ascii="宋体" w:hAnsi="宋体" w:eastAsia="宋体" w:cs="宋体"/>
          <w:kern w:val="2"/>
        </w:rPr>
        <w:t>墙纸内墙</w:t>
      </w:r>
    </w:p>
    <w:p w14:paraId="485C324A">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有污渍时用半干布擦拭。</w:t>
      </w:r>
    </w:p>
    <w:p w14:paraId="2630ACA8">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3.11</w:t>
      </w:r>
      <w:r>
        <w:rPr>
          <w:rFonts w:hint="eastAsia" w:ascii="宋体" w:hAnsi="宋体" w:eastAsia="宋体" w:cs="宋体"/>
          <w:kern w:val="2"/>
        </w:rPr>
        <w:t>木饰面内墙</w:t>
      </w:r>
    </w:p>
    <w:p w14:paraId="14A8CBF7">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有污渍时用中性清洁剂、半干布擦拭。</w:t>
      </w:r>
    </w:p>
    <w:p w14:paraId="37A67526">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3.12</w:t>
      </w:r>
      <w:r>
        <w:rPr>
          <w:rFonts w:hint="eastAsia" w:ascii="宋体" w:hAnsi="宋体" w:eastAsia="宋体" w:cs="宋体"/>
          <w:kern w:val="2"/>
        </w:rPr>
        <w:t>石材内墙</w:t>
      </w:r>
    </w:p>
    <w:p w14:paraId="322C1277">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有污渍时用半干布擦拭。</w:t>
      </w:r>
    </w:p>
    <w:p w14:paraId="76762C95">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3.13</w:t>
      </w:r>
      <w:r>
        <w:rPr>
          <w:rFonts w:hint="eastAsia" w:ascii="宋体" w:hAnsi="宋体" w:eastAsia="宋体" w:cs="宋体"/>
          <w:kern w:val="2"/>
        </w:rPr>
        <w:t>金属板内墙</w:t>
      </w:r>
    </w:p>
    <w:p w14:paraId="4E5C7C5A">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有污渍时用半干布擦拭。</w:t>
      </w:r>
    </w:p>
    <w:p w14:paraId="07CC7D75">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3.14</w:t>
      </w:r>
      <w:r>
        <w:rPr>
          <w:rFonts w:hint="eastAsia" w:ascii="宋体" w:hAnsi="宋体" w:eastAsia="宋体" w:cs="宋体"/>
          <w:kern w:val="2"/>
        </w:rPr>
        <w:t>涂料外墙</w:t>
      </w:r>
    </w:p>
    <w:p w14:paraId="7102FBFF">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定期专业清洗。</w:t>
      </w:r>
    </w:p>
    <w:p w14:paraId="2B9436EE">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3.15</w:t>
      </w:r>
      <w:r>
        <w:rPr>
          <w:rFonts w:hint="eastAsia" w:ascii="宋体" w:hAnsi="宋体" w:eastAsia="宋体" w:cs="宋体"/>
          <w:kern w:val="2"/>
        </w:rPr>
        <w:t>真石漆外墙</w:t>
      </w:r>
    </w:p>
    <w:p w14:paraId="3B3AD071">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定期专业清洗。</w:t>
      </w:r>
    </w:p>
    <w:p w14:paraId="4DEDCF05">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3.16</w:t>
      </w:r>
      <w:r>
        <w:rPr>
          <w:rFonts w:hint="eastAsia" w:ascii="宋体" w:hAnsi="宋体" w:eastAsia="宋体" w:cs="宋体"/>
          <w:kern w:val="2"/>
        </w:rPr>
        <w:t>瓷砖外墙</w:t>
      </w:r>
    </w:p>
    <w:p w14:paraId="159D786E">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定期专业清洗。</w:t>
      </w:r>
    </w:p>
    <w:p w14:paraId="0BE3FE9C">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3.17</w:t>
      </w:r>
      <w:r>
        <w:rPr>
          <w:rFonts w:hint="eastAsia" w:ascii="宋体" w:hAnsi="宋体" w:eastAsia="宋体" w:cs="宋体"/>
          <w:kern w:val="2"/>
        </w:rPr>
        <w:t>保温一体板外墙</w:t>
      </w:r>
    </w:p>
    <w:p w14:paraId="44EDC272">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定期专业清洗。</w:t>
      </w:r>
    </w:p>
    <w:p w14:paraId="0AA6DF5E">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3.18</w:t>
      </w:r>
      <w:r>
        <w:rPr>
          <w:rFonts w:hint="eastAsia" w:ascii="宋体" w:hAnsi="宋体" w:eastAsia="宋体" w:cs="宋体"/>
          <w:kern w:val="2"/>
        </w:rPr>
        <w:t>铝板外墙</w:t>
      </w:r>
    </w:p>
    <w:p w14:paraId="6DA35535">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定期专业清洗。</w:t>
      </w:r>
    </w:p>
    <w:p w14:paraId="0B891A11">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3.19</w:t>
      </w:r>
      <w:r>
        <w:rPr>
          <w:rFonts w:hint="eastAsia" w:ascii="宋体" w:hAnsi="宋体" w:eastAsia="宋体" w:cs="宋体"/>
          <w:kern w:val="2"/>
        </w:rPr>
        <w:t>干挂石材外墙</w:t>
      </w:r>
    </w:p>
    <w:p w14:paraId="2BE1A5BB">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定期专业清洗。</w:t>
      </w:r>
    </w:p>
    <w:p w14:paraId="2FD4E065">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3.20</w:t>
      </w:r>
      <w:r>
        <w:rPr>
          <w:rFonts w:hint="eastAsia" w:ascii="宋体" w:hAnsi="宋体" w:eastAsia="宋体" w:cs="宋体"/>
          <w:kern w:val="2"/>
        </w:rPr>
        <w:t>玻璃幕墙外墙</w:t>
      </w:r>
    </w:p>
    <w:p w14:paraId="706E9696">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定期专业清洗。</w:t>
      </w:r>
    </w:p>
    <w:p w14:paraId="00739A99">
      <w:pPr>
        <w:numPr>
          <w:ilvl w:val="0"/>
          <w:numId w:val="3"/>
        </w:numPr>
        <w:adjustRightInd w:val="0"/>
        <w:snapToGrid w:val="0"/>
        <w:spacing w:line="360" w:lineRule="auto"/>
        <w:ind w:firstLine="482" w:firstLineChars="200"/>
        <w:outlineLvl w:val="1"/>
        <w:rPr>
          <w:rFonts w:ascii="楷体" w:hAnsi="楷体" w:eastAsia="楷体"/>
          <w:b/>
          <w:bCs/>
        </w:rPr>
      </w:pPr>
      <w:bookmarkStart w:id="38" w:name="_Toc172627380"/>
      <w:bookmarkStart w:id="39" w:name="_Toc22563"/>
      <w:r>
        <w:rPr>
          <w:rFonts w:hint="eastAsia" w:ascii="楷体" w:hAnsi="楷体" w:eastAsia="楷体"/>
          <w:b/>
          <w:bCs/>
        </w:rPr>
        <w:t>绿化养护管理服务</w:t>
      </w:r>
      <w:bookmarkEnd w:id="38"/>
      <w:bookmarkEnd w:id="39"/>
    </w:p>
    <w:p w14:paraId="147DCF26">
      <w:pPr>
        <w:numPr>
          <w:ilvl w:val="255"/>
          <w:numId w:val="0"/>
        </w:numPr>
        <w:adjustRightInd w:val="0"/>
        <w:snapToGrid w:val="0"/>
        <w:spacing w:line="360" w:lineRule="auto"/>
        <w:ind w:firstLine="482" w:firstLineChars="200"/>
        <w:rPr>
          <w:b/>
          <w:bCs/>
        </w:rPr>
      </w:pPr>
      <w:r>
        <w:rPr>
          <w:b/>
          <w:bCs/>
        </w:rPr>
        <w:t>1.服务内容</w:t>
      </w:r>
    </w:p>
    <w:p w14:paraId="7BEF7903">
      <w:pPr>
        <w:numPr>
          <w:ilvl w:val="255"/>
          <w:numId w:val="0"/>
        </w:numPr>
        <w:adjustRightInd w:val="0"/>
        <w:snapToGrid w:val="0"/>
        <w:spacing w:line="360" w:lineRule="auto"/>
        <w:ind w:firstLine="480" w:firstLineChars="200"/>
      </w:pPr>
      <w:r>
        <w:rPr>
          <w:rFonts w:hint="eastAsia"/>
        </w:rPr>
        <w:t>主要指室外绿化养护，如办公楼（区）树木、花草、绿地等的日常养护和管理，办公楼（区）“门前”规定区域绿地的养护管理等。</w:t>
      </w:r>
    </w:p>
    <w:p w14:paraId="7E6FC664">
      <w:pPr>
        <w:numPr>
          <w:ilvl w:val="255"/>
          <w:numId w:val="0"/>
        </w:numPr>
        <w:adjustRightInd w:val="0"/>
        <w:snapToGrid w:val="0"/>
        <w:spacing w:line="360" w:lineRule="auto"/>
        <w:ind w:firstLine="482" w:firstLineChars="200"/>
        <w:rPr>
          <w:b/>
          <w:bCs/>
        </w:rPr>
      </w:pPr>
      <w:r>
        <w:rPr>
          <w:b/>
          <w:bCs/>
        </w:rPr>
        <w:t>2.</w:t>
      </w:r>
      <w:r>
        <w:rPr>
          <w:rFonts w:hint="eastAsia"/>
          <w:b/>
          <w:bCs/>
        </w:rPr>
        <w:t>服务标准</w:t>
      </w:r>
    </w:p>
    <w:p w14:paraId="1126F54A">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2.1基本要求</w:t>
      </w:r>
    </w:p>
    <w:p w14:paraId="13269739">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2.1.1制定绿化服务个工作制度及工作计划，并按照执行。</w:t>
      </w:r>
    </w:p>
    <w:p w14:paraId="1692C26A">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2.1.2做好绿化服务工作记录，填写规范。</w:t>
      </w:r>
    </w:p>
    <w:p w14:paraId="6E49B919">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2.1.3作业时采取安全防护措施，防止对作业人员或他人造成伤害。</w:t>
      </w:r>
    </w:p>
    <w:p w14:paraId="60C3125D">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2.1.4相关耗材的环保、安全性应当符合规定要求。</w:t>
      </w:r>
    </w:p>
    <w:p w14:paraId="4AE56665">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2.1.5......</w:t>
      </w:r>
    </w:p>
    <w:p w14:paraId="775B828E">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w:t>
      </w:r>
      <w:r>
        <w:rPr>
          <w:rFonts w:hint="eastAsia" w:ascii="宋体" w:hAnsi="宋体" w:eastAsia="宋体" w:cs="宋体"/>
          <w:kern w:val="2"/>
        </w:rPr>
        <w:t>2</w:t>
      </w:r>
      <w:r>
        <w:rPr>
          <w:rFonts w:ascii="宋体" w:hAnsi="宋体" w:eastAsia="宋体" w:cs="宋体"/>
          <w:kern w:val="2"/>
        </w:rPr>
        <w:t>室外绿化</w:t>
      </w:r>
      <w:r>
        <w:rPr>
          <w:rFonts w:hint="eastAsia" w:ascii="宋体" w:hAnsi="宋体" w:eastAsia="宋体" w:cs="宋体"/>
          <w:kern w:val="2"/>
        </w:rPr>
        <w:t>养护</w:t>
      </w:r>
      <w:r>
        <w:rPr>
          <w:rFonts w:ascii="宋体" w:hAnsi="宋体" w:eastAsia="宋体" w:cs="宋体"/>
          <w:kern w:val="2"/>
        </w:rPr>
        <w:t>服务标准</w:t>
      </w:r>
    </w:p>
    <w:p w14:paraId="411D7719">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2.2.1根据生长环境、植物特性进行除草、灌溉、施肥、整形修剪、防治病虫害等。</w:t>
      </w:r>
    </w:p>
    <w:p w14:paraId="3DF647C6">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2.2.</w:t>
      </w:r>
      <w:r>
        <w:rPr>
          <w:rFonts w:hint="eastAsia" w:ascii="宋体" w:hAnsi="宋体" w:eastAsia="宋体" w:cs="宋体"/>
          <w:kern w:val="2"/>
        </w:rPr>
        <w:t>2</w:t>
      </w:r>
      <w:r>
        <w:rPr>
          <w:rFonts w:ascii="宋体" w:hAnsi="宋体" w:eastAsia="宋体" w:cs="宋体"/>
          <w:kern w:val="2"/>
        </w:rPr>
        <w:t>根据生长情况修剪绿地，绿地内无枯草、无杂物，无干枯坏死和病虫侵害，基本无裸露土地。草坪修剪应高度一致、边缘整齐。</w:t>
      </w:r>
    </w:p>
    <w:p w14:paraId="2872FFA2">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2.2.</w:t>
      </w:r>
      <w:r>
        <w:rPr>
          <w:rFonts w:hint="eastAsia" w:ascii="宋体" w:hAnsi="宋体" w:eastAsia="宋体" w:cs="宋体"/>
          <w:kern w:val="2"/>
        </w:rPr>
        <w:t>3</w:t>
      </w:r>
      <w:r>
        <w:rPr>
          <w:rFonts w:ascii="宋体" w:hAnsi="宋体" w:eastAsia="宋体" w:cs="宋体"/>
          <w:kern w:val="2"/>
        </w:rPr>
        <w:t>定期修剪树木、花卉等，灌乔木生长正常、造型美观自然、花枝新鲜，无枯叶、无病虫、无死树缺株。</w:t>
      </w:r>
    </w:p>
    <w:p w14:paraId="7FC490C3">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2.2.</w:t>
      </w:r>
      <w:r>
        <w:rPr>
          <w:rFonts w:hint="eastAsia" w:ascii="宋体" w:hAnsi="宋体" w:eastAsia="宋体" w:cs="宋体"/>
          <w:kern w:val="2"/>
        </w:rPr>
        <w:t>4</w:t>
      </w:r>
      <w:r>
        <w:rPr>
          <w:rFonts w:ascii="宋体" w:hAnsi="宋体" w:eastAsia="宋体" w:cs="宋体"/>
          <w:kern w:val="2"/>
        </w:rPr>
        <w:t>绿篱生长造型正常，颜色正常，修剪及时，基本无死株和干死株，有虫株率在10%以下。</w:t>
      </w:r>
    </w:p>
    <w:p w14:paraId="29E0D7D3">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2.2.</w:t>
      </w:r>
      <w:r>
        <w:rPr>
          <w:rFonts w:hint="eastAsia" w:ascii="宋体" w:hAnsi="宋体" w:eastAsia="宋体" w:cs="宋体"/>
          <w:kern w:val="2"/>
        </w:rPr>
        <w:t>5</w:t>
      </w:r>
      <w:r>
        <w:rPr>
          <w:rFonts w:ascii="宋体" w:hAnsi="宋体" w:eastAsia="宋体" w:cs="宋体"/>
          <w:kern w:val="2"/>
        </w:rPr>
        <w:t>清除花坛和花景的花蒂、黄叶、杂草、垃圾，做好病虫害防治。</w:t>
      </w:r>
    </w:p>
    <w:p w14:paraId="4C62915C">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2.2.</w:t>
      </w:r>
      <w:r>
        <w:rPr>
          <w:rFonts w:hint="eastAsia" w:ascii="宋体" w:hAnsi="宋体" w:eastAsia="宋体" w:cs="宋体"/>
          <w:kern w:val="2"/>
        </w:rPr>
        <w:t>6</w:t>
      </w:r>
      <w:r>
        <w:rPr>
          <w:rFonts w:ascii="宋体" w:hAnsi="宋体" w:eastAsia="宋体" w:cs="宋体"/>
          <w:kern w:val="2"/>
        </w:rPr>
        <w:t>水池水面定期清理，无枯枝落叶、水质清洁。及时清除杂物，定期消杀水池，控制好水深，管好水闸开关，不浪费水。</w:t>
      </w:r>
    </w:p>
    <w:p w14:paraId="31925DE1">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2.2.</w:t>
      </w:r>
      <w:r>
        <w:rPr>
          <w:rFonts w:hint="eastAsia" w:ascii="宋体" w:hAnsi="宋体" w:eastAsia="宋体" w:cs="宋体"/>
          <w:kern w:val="2"/>
        </w:rPr>
        <w:t>7</w:t>
      </w:r>
      <w:r>
        <w:rPr>
          <w:rFonts w:ascii="宋体" w:hAnsi="宋体" w:eastAsia="宋体" w:cs="宋体"/>
          <w:kern w:val="2"/>
        </w:rPr>
        <w:t>根据病虫害发生规律实施综合治理，通常在病虫率高时，以药剂杀死病虫，以确保植物良好生长。产生垃圾的主要区域和路段做到日产日清。</w:t>
      </w:r>
    </w:p>
    <w:p w14:paraId="1E7EE7A1">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2.2.</w:t>
      </w:r>
      <w:r>
        <w:rPr>
          <w:rFonts w:hint="eastAsia" w:ascii="宋体" w:hAnsi="宋体" w:eastAsia="宋体" w:cs="宋体"/>
          <w:kern w:val="2"/>
        </w:rPr>
        <w:t>8</w:t>
      </w:r>
      <w:r>
        <w:rPr>
          <w:rFonts w:ascii="宋体" w:hAnsi="宋体" w:eastAsia="宋体" w:cs="宋体"/>
          <w:kern w:val="2"/>
        </w:rPr>
        <w:t>雨雪、冰冻等恶劣天气来临前，专人巡查，对绿植做好预防措施，排除安全隐患。使用密度为80%的双幅遮阳网，并配合脚手架、竹子、草席、草绳、树干涂白工作进行。</w:t>
      </w:r>
    </w:p>
    <w:p w14:paraId="5657EAA0">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2.2.</w:t>
      </w:r>
      <w:r>
        <w:rPr>
          <w:rFonts w:hint="eastAsia" w:ascii="宋体" w:hAnsi="宋体" w:eastAsia="宋体" w:cs="宋体"/>
          <w:kern w:val="2"/>
        </w:rPr>
        <w:t>9</w:t>
      </w:r>
      <w:r>
        <w:rPr>
          <w:rFonts w:ascii="宋体" w:hAnsi="宋体" w:eastAsia="宋体" w:cs="宋体"/>
          <w:kern w:val="2"/>
        </w:rPr>
        <w:t>恶劣天气后，及时清除倒树断枝，疏通道路，尽快恢复原状。</w:t>
      </w:r>
    </w:p>
    <w:p w14:paraId="540B1B05">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w:t>
      </w:r>
      <w:r>
        <w:rPr>
          <w:rFonts w:hint="eastAsia" w:ascii="宋体" w:hAnsi="宋体" w:eastAsia="宋体" w:cs="宋体"/>
          <w:kern w:val="2"/>
        </w:rPr>
        <w:t>2</w:t>
      </w:r>
      <w:r>
        <w:rPr>
          <w:rFonts w:ascii="宋体" w:hAnsi="宋体" w:eastAsia="宋体" w:cs="宋体"/>
          <w:kern w:val="2"/>
        </w:rPr>
        <w:t>.1</w:t>
      </w:r>
      <w:r>
        <w:rPr>
          <w:rFonts w:hint="eastAsia" w:ascii="宋体" w:hAnsi="宋体" w:eastAsia="宋体" w:cs="宋体"/>
          <w:kern w:val="2"/>
        </w:rPr>
        <w:t>0养护</w:t>
      </w:r>
      <w:r>
        <w:rPr>
          <w:rFonts w:ascii="宋体" w:hAnsi="宋体" w:eastAsia="宋体" w:cs="宋体"/>
          <w:kern w:val="2"/>
        </w:rPr>
        <w:t>要求：植物生长旺盛，呈勃勃生机，在覆盖度、无杂草率、生长势等指标上，绿化完好率达到≥95%。</w:t>
      </w:r>
    </w:p>
    <w:p w14:paraId="1F451971">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w:t>
      </w:r>
      <w:r>
        <w:rPr>
          <w:rFonts w:hint="eastAsia" w:ascii="宋体" w:hAnsi="宋体" w:eastAsia="宋体" w:cs="宋体"/>
          <w:kern w:val="2"/>
        </w:rPr>
        <w:t>2</w:t>
      </w:r>
      <w:r>
        <w:rPr>
          <w:rFonts w:ascii="宋体" w:hAnsi="宋体" w:eastAsia="宋体" w:cs="宋体"/>
          <w:kern w:val="2"/>
        </w:rPr>
        <w:t>.</w:t>
      </w:r>
      <w:r>
        <w:rPr>
          <w:rFonts w:hint="eastAsia" w:ascii="宋体" w:hAnsi="宋体" w:eastAsia="宋体" w:cs="宋体"/>
          <w:kern w:val="2"/>
        </w:rPr>
        <w:t>11</w:t>
      </w:r>
      <w:r>
        <w:rPr>
          <w:rFonts w:ascii="宋体" w:hAnsi="宋体" w:eastAsia="宋体" w:cs="宋体"/>
          <w:kern w:val="2"/>
        </w:rPr>
        <w:t>补植、改植：对被损坏或其他原因死亡的植物应及时补植，补植要与原品种一致，规格、数量基本相同；对已呈老化或明显与周围环境不协调的植物应改植，改植要严格按照种植规范进行。</w:t>
      </w:r>
    </w:p>
    <w:p w14:paraId="4AE627BC">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w:t>
      </w:r>
      <w:r>
        <w:rPr>
          <w:rFonts w:hint="eastAsia" w:ascii="宋体" w:hAnsi="宋体" w:eastAsia="宋体" w:cs="宋体"/>
          <w:kern w:val="2"/>
        </w:rPr>
        <w:t>2</w:t>
      </w:r>
      <w:r>
        <w:rPr>
          <w:rFonts w:ascii="宋体" w:hAnsi="宋体" w:eastAsia="宋体" w:cs="宋体"/>
          <w:kern w:val="2"/>
        </w:rPr>
        <w:t>.</w:t>
      </w:r>
      <w:r>
        <w:rPr>
          <w:rFonts w:hint="eastAsia" w:ascii="宋体" w:hAnsi="宋体" w:eastAsia="宋体" w:cs="宋体"/>
          <w:kern w:val="2"/>
        </w:rPr>
        <w:t>12</w:t>
      </w:r>
      <w:r>
        <w:rPr>
          <w:rFonts w:ascii="宋体" w:hAnsi="宋体" w:eastAsia="宋体" w:cs="宋体"/>
          <w:kern w:val="2"/>
        </w:rPr>
        <w:t>保持路面及绿地无垃圾杂物，有垃圾杂物10分钟内捡拾干净。做到即产即清，囤放不过夜，不焚烧。</w:t>
      </w:r>
    </w:p>
    <w:p w14:paraId="66FC4E2F">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w:t>
      </w:r>
      <w:r>
        <w:rPr>
          <w:rFonts w:hint="eastAsia" w:ascii="宋体" w:hAnsi="宋体" w:eastAsia="宋体" w:cs="宋体"/>
          <w:kern w:val="2"/>
        </w:rPr>
        <w:t>2</w:t>
      </w:r>
      <w:r>
        <w:rPr>
          <w:rFonts w:ascii="宋体" w:hAnsi="宋体" w:eastAsia="宋体" w:cs="宋体"/>
          <w:kern w:val="2"/>
        </w:rPr>
        <w:t>.</w:t>
      </w:r>
      <w:r>
        <w:rPr>
          <w:rFonts w:hint="eastAsia" w:ascii="宋体" w:hAnsi="宋体" w:eastAsia="宋体" w:cs="宋体"/>
          <w:kern w:val="2"/>
        </w:rPr>
        <w:t>13</w:t>
      </w:r>
      <w:r>
        <w:rPr>
          <w:rFonts w:ascii="宋体" w:hAnsi="宋体" w:eastAsia="宋体" w:cs="宋体"/>
          <w:kern w:val="2"/>
        </w:rPr>
        <w:t>设施维护：绿地、水池的给排水设施，日常维护要做到完好无损，以保障绿化供水和排涝使用，防止水被人为滥用。</w:t>
      </w:r>
    </w:p>
    <w:p w14:paraId="3BD48CC7">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w:t>
      </w:r>
      <w:r>
        <w:rPr>
          <w:rFonts w:hint="eastAsia" w:ascii="宋体" w:hAnsi="宋体" w:eastAsia="宋体" w:cs="宋体"/>
          <w:kern w:val="2"/>
        </w:rPr>
        <w:t>2</w:t>
      </w:r>
      <w:r>
        <w:rPr>
          <w:rFonts w:ascii="宋体" w:hAnsi="宋体" w:eastAsia="宋体" w:cs="宋体"/>
          <w:kern w:val="2"/>
        </w:rPr>
        <w:t>.1</w:t>
      </w:r>
      <w:r>
        <w:rPr>
          <w:rFonts w:hint="eastAsia" w:ascii="宋体" w:hAnsi="宋体" w:eastAsia="宋体" w:cs="宋体"/>
          <w:kern w:val="2"/>
        </w:rPr>
        <w:t>4</w:t>
      </w:r>
      <w:r>
        <w:rPr>
          <w:rFonts w:ascii="宋体" w:hAnsi="宋体" w:eastAsia="宋体" w:cs="宋体"/>
          <w:kern w:val="2"/>
        </w:rPr>
        <w:t>其它：做好绿化档案管理</w:t>
      </w:r>
      <w:r>
        <w:rPr>
          <w:rFonts w:hint="eastAsia" w:ascii="宋体" w:hAnsi="宋体" w:eastAsia="宋体" w:cs="宋体"/>
          <w:kern w:val="2"/>
        </w:rPr>
        <w:t>及其他相关事项</w:t>
      </w:r>
      <w:r>
        <w:rPr>
          <w:rFonts w:ascii="宋体" w:hAnsi="宋体" w:eastAsia="宋体" w:cs="宋体"/>
          <w:kern w:val="2"/>
        </w:rPr>
        <w:t>。</w:t>
      </w:r>
    </w:p>
    <w:p w14:paraId="40660D40">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2.3室内植物摆放服务标准</w:t>
      </w:r>
    </w:p>
    <w:p w14:paraId="72406453">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2.3.1挑选品质较好的植物确保植株茂盛健壮，株型自然匀称。叶面干净光亮，无灰尘污渍，无明显病斑，无明显虫害，无残留害虫。</w:t>
      </w:r>
    </w:p>
    <w:p w14:paraId="1002E613">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2.3.2严格做好养护服务，确保植物无枯枝、残枝、黄叶。对叶尖有少许枯黄的叶片，要合理修剪，保持树形美观自然。</w:t>
      </w:r>
    </w:p>
    <w:p w14:paraId="43A12BFB">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2.3.3在养护工作上按照科学的植物水肥需要保证盆花干湿合理，不过量浇水施肥，又不缺水少肥，保持植物对生长水肥的合理需求。</w:t>
      </w:r>
    </w:p>
    <w:p w14:paraId="7C7E7F70">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2.3.4保持盆花的花盆、器皿干净整洁，无污水、泥垢及污渍。花盆内无杂物、垃圾，对损坏残缺的花盆套缸及时更换。每次养护完毕，清理现场保持清洁。</w:t>
      </w:r>
    </w:p>
    <w:p w14:paraId="0848B6DE">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2.3.5盆花的底碟、套缸、花盆应合理配备，确保颜色适配、风格统一、美观大方。</w:t>
      </w:r>
    </w:p>
    <w:p w14:paraId="084FFFFA">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2.3.6盆花养护期间，根据其生长需要施用肥料。施用的肥料应无异味、无毒、无刺激性气味，保证摆放环境清新自然。</w:t>
      </w:r>
    </w:p>
    <w:p w14:paraId="593C8274">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2.3.7对长势不良、观赏价值降低的盆花应及时进行更换。</w:t>
      </w:r>
    </w:p>
    <w:p w14:paraId="0C4D06D4">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2.3.8室内植物的摆放在接到业主方通知后选择下班时间或休息日时间进行摆放，不得影响办公区域的正常办公。特殊情况经业主方同意后除外。</w:t>
      </w:r>
    </w:p>
    <w:p w14:paraId="64B58625">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2.3.9物业服务单位使用的农药必须符合国家相关标准，农药的管理必须专人专管，如因物业服务单位管理不当发生的公共事故由物业服务单位自行承担。</w:t>
      </w:r>
    </w:p>
    <w:p w14:paraId="569FD31C">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2.3.10物业服务单位须对工作中的人员安全负责，若在工作过程中造成安全事故或造成他人人身安全事故的，由物业服务单位负责。</w:t>
      </w:r>
    </w:p>
    <w:p w14:paraId="02EB1829">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2.3.11物业服务单位须按国家规范及标准，提供长期警示牌和临时警示牌，如果考虑不周、摆放不当造成安全事故的，由物业服务单位负责。</w:t>
      </w:r>
    </w:p>
    <w:p w14:paraId="2C242FCF">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ascii="宋体" w:hAnsi="宋体" w:eastAsia="宋体" w:cs="宋体"/>
          <w:kern w:val="2"/>
        </w:rPr>
        <w:t>2.3.12……</w:t>
      </w:r>
    </w:p>
    <w:p w14:paraId="00469E68">
      <w:pPr>
        <w:numPr>
          <w:ilvl w:val="0"/>
          <w:numId w:val="3"/>
        </w:numPr>
        <w:adjustRightInd w:val="0"/>
        <w:snapToGrid w:val="0"/>
        <w:spacing w:line="360" w:lineRule="auto"/>
        <w:ind w:firstLine="482" w:firstLineChars="200"/>
        <w:outlineLvl w:val="1"/>
        <w:rPr>
          <w:rFonts w:ascii="楷体" w:hAnsi="楷体" w:eastAsia="楷体"/>
          <w:b/>
          <w:bCs/>
        </w:rPr>
      </w:pPr>
      <w:bookmarkStart w:id="40" w:name="_Toc172627381"/>
      <w:bookmarkStart w:id="41" w:name="_Toc13610"/>
      <w:r>
        <w:rPr>
          <w:rFonts w:hint="eastAsia" w:ascii="楷体" w:hAnsi="楷体" w:eastAsia="楷体"/>
          <w:b/>
          <w:bCs/>
        </w:rPr>
        <w:t>保安服务</w:t>
      </w:r>
      <w:bookmarkEnd w:id="40"/>
      <w:bookmarkEnd w:id="41"/>
    </w:p>
    <w:p w14:paraId="0A20BD2B">
      <w:pPr>
        <w:numPr>
          <w:ilvl w:val="255"/>
          <w:numId w:val="0"/>
        </w:numPr>
        <w:adjustRightInd w:val="0"/>
        <w:snapToGrid w:val="0"/>
        <w:spacing w:line="360" w:lineRule="auto"/>
        <w:ind w:firstLine="482" w:firstLineChars="200"/>
      </w:pPr>
      <w:r>
        <w:rPr>
          <w:b/>
          <w:bCs/>
        </w:rPr>
        <w:t>1.服务内容</w:t>
      </w:r>
    </w:p>
    <w:p w14:paraId="701E5E9D">
      <w:pPr>
        <w:numPr>
          <w:ilvl w:val="255"/>
          <w:numId w:val="0"/>
        </w:numPr>
        <w:adjustRightInd w:val="0"/>
        <w:snapToGrid w:val="0"/>
        <w:spacing w:line="360" w:lineRule="auto"/>
        <w:ind w:firstLine="480" w:firstLineChars="200"/>
      </w:pPr>
      <w:r>
        <w:rPr>
          <w:rFonts w:hint="eastAsia"/>
        </w:rPr>
        <w:t>出入管理、值班值守、监控值守、车辆停放、消防安全管理、突发事件处理、大型活动秩序，如办公楼（区）来人来访的通报、证件检验、登记等；防盗、防火报警监控设备运行管理，门卫、守护和巡逻，治安事件处理等；内部道路交通管理，机动车和非机动车停放管理等。</w:t>
      </w:r>
    </w:p>
    <w:p w14:paraId="3BA3AB49">
      <w:pPr>
        <w:numPr>
          <w:ilvl w:val="255"/>
          <w:numId w:val="0"/>
        </w:numPr>
        <w:adjustRightInd w:val="0"/>
        <w:snapToGrid w:val="0"/>
        <w:spacing w:line="360" w:lineRule="auto"/>
        <w:ind w:firstLine="482" w:firstLineChars="200"/>
      </w:pPr>
      <w:r>
        <w:rPr>
          <w:b/>
          <w:bCs/>
        </w:rPr>
        <w:t>2.服务标准</w:t>
      </w:r>
    </w:p>
    <w:p w14:paraId="3C246C2E">
      <w:pPr>
        <w:numPr>
          <w:ilvl w:val="255"/>
          <w:numId w:val="0"/>
        </w:numPr>
        <w:adjustRightInd w:val="0"/>
        <w:snapToGrid w:val="0"/>
        <w:spacing w:line="360" w:lineRule="auto"/>
        <w:ind w:firstLine="480" w:firstLineChars="200"/>
      </w:pPr>
      <w:r>
        <w:rPr>
          <w:rFonts w:hint="eastAsia"/>
        </w:rPr>
        <w:t>2.1基本要求</w:t>
      </w:r>
    </w:p>
    <w:p w14:paraId="448D7C72">
      <w:pPr>
        <w:numPr>
          <w:ilvl w:val="255"/>
          <w:numId w:val="0"/>
        </w:numPr>
        <w:adjustRightInd w:val="0"/>
        <w:snapToGrid w:val="0"/>
        <w:spacing w:line="360" w:lineRule="auto"/>
        <w:ind w:firstLine="480" w:firstLineChars="200"/>
      </w:pPr>
      <w:r>
        <w:rPr>
          <w:rFonts w:hint="eastAsia"/>
        </w:rPr>
        <w:t>建立保安服务相关制度，并按照执行。对巡查、值守及异常情况等做好相关记录，填写规范，保存完好。配备保安服务必要的器材。</w:t>
      </w:r>
    </w:p>
    <w:p w14:paraId="4E2F9BDD">
      <w:pPr>
        <w:numPr>
          <w:ilvl w:val="255"/>
          <w:numId w:val="0"/>
        </w:numPr>
        <w:adjustRightInd w:val="0"/>
        <w:snapToGrid w:val="0"/>
        <w:spacing w:line="360" w:lineRule="auto"/>
        <w:ind w:firstLine="480" w:firstLineChars="200"/>
      </w:pPr>
      <w:r>
        <w:rPr>
          <w:rFonts w:hint="eastAsia"/>
        </w:rPr>
        <w:t>2.2出入管理</w:t>
      </w:r>
    </w:p>
    <w:p w14:paraId="1CA78F9D">
      <w:pPr>
        <w:numPr>
          <w:ilvl w:val="255"/>
          <w:numId w:val="0"/>
        </w:numPr>
        <w:adjustRightInd w:val="0"/>
        <w:snapToGrid w:val="0"/>
        <w:spacing w:line="360" w:lineRule="auto"/>
        <w:ind w:firstLine="480" w:firstLineChars="200"/>
      </w:pPr>
      <w:r>
        <w:t>2.</w:t>
      </w:r>
      <w:r>
        <w:rPr>
          <w:rFonts w:hint="eastAsia"/>
        </w:rPr>
        <w:t>2</w:t>
      </w:r>
      <w:r>
        <w:t>.1办公楼（区）主出入口应当实行24小时值班制</w:t>
      </w:r>
      <w:r>
        <w:rPr>
          <w:rFonts w:hint="eastAsia"/>
        </w:rPr>
        <w:t>，</w:t>
      </w:r>
      <w:r>
        <w:t>有值班记录</w:t>
      </w:r>
    </w:p>
    <w:p w14:paraId="121F3D08">
      <w:pPr>
        <w:numPr>
          <w:ilvl w:val="255"/>
          <w:numId w:val="0"/>
        </w:numPr>
        <w:adjustRightInd w:val="0"/>
        <w:snapToGrid w:val="0"/>
        <w:spacing w:line="360" w:lineRule="auto"/>
        <w:ind w:firstLine="480" w:firstLineChars="200"/>
      </w:pPr>
      <w:r>
        <w:t>2.</w:t>
      </w:r>
      <w:r>
        <w:rPr>
          <w:rFonts w:hint="eastAsia"/>
        </w:rPr>
        <w:t>2</w:t>
      </w:r>
      <w:r>
        <w:t>.2设置门岗。</w:t>
      </w:r>
    </w:p>
    <w:p w14:paraId="5FA8A312">
      <w:pPr>
        <w:numPr>
          <w:ilvl w:val="255"/>
          <w:numId w:val="0"/>
        </w:numPr>
        <w:adjustRightInd w:val="0"/>
        <w:snapToGrid w:val="0"/>
        <w:spacing w:line="360" w:lineRule="auto"/>
        <w:ind w:firstLine="480" w:firstLineChars="200"/>
      </w:pPr>
      <w:r>
        <w:t>2.</w:t>
      </w:r>
      <w:r>
        <w:rPr>
          <w:rFonts w:hint="eastAsia"/>
        </w:rPr>
        <w:t>2</w:t>
      </w:r>
      <w:r>
        <w:t>.3在出入口对外来人员及其携带大件物品、外来车辆进行询问和记录，并与相关部门取得联系，同意后方可进入。杜绝闲杂人员进入办公楼（区），环境秩序良好</w:t>
      </w:r>
      <w:r>
        <w:rPr>
          <w:rFonts w:hint="eastAsia"/>
        </w:rPr>
        <w:t>。</w:t>
      </w:r>
    </w:p>
    <w:p w14:paraId="6F0D47EB">
      <w:pPr>
        <w:adjustRightInd w:val="0"/>
        <w:snapToGrid w:val="0"/>
        <w:spacing w:line="360" w:lineRule="auto"/>
        <w:ind w:firstLine="480" w:firstLineChars="200"/>
      </w:pPr>
      <w:r>
        <w:t>2.</w:t>
      </w:r>
      <w:r>
        <w:rPr>
          <w:rFonts w:hint="eastAsia"/>
        </w:rPr>
        <w:t>2</w:t>
      </w:r>
      <w:r>
        <w:t>.4大件物品搬出有相关部门开具的证明和清单，经核实后放行。</w:t>
      </w:r>
    </w:p>
    <w:p w14:paraId="4870DC96">
      <w:pPr>
        <w:adjustRightInd w:val="0"/>
        <w:snapToGrid w:val="0"/>
        <w:spacing w:line="360" w:lineRule="auto"/>
        <w:ind w:firstLine="480" w:firstLineChars="200"/>
      </w:pPr>
      <w:r>
        <w:t>2.</w:t>
      </w:r>
      <w:r>
        <w:rPr>
          <w:rFonts w:hint="eastAsia"/>
        </w:rPr>
        <w:t>2</w:t>
      </w:r>
      <w:r>
        <w:t>.5排查可疑人员，对于不出示证件、不按规定登记、不听劝阻而强行闯入者，及时劝离，必要时通知公安机关进行处理。</w:t>
      </w:r>
    </w:p>
    <w:p w14:paraId="03A96A50">
      <w:pPr>
        <w:adjustRightInd w:val="0"/>
        <w:snapToGrid w:val="0"/>
        <w:spacing w:line="360" w:lineRule="auto"/>
        <w:ind w:firstLine="480" w:firstLineChars="200"/>
      </w:pPr>
      <w:r>
        <w:t>2.</w:t>
      </w:r>
      <w:r>
        <w:rPr>
          <w:rFonts w:hint="eastAsia"/>
        </w:rPr>
        <w:t>2</w:t>
      </w:r>
      <w:r>
        <w:t>.6配合相关部门积极疏导上访人员，有效疏导如出入口人群集聚、车辆拥堵、货物堵塞道路</w:t>
      </w:r>
      <w:r>
        <w:rPr>
          <w:rFonts w:hint="eastAsia"/>
        </w:rPr>
        <w:t>等情况。</w:t>
      </w:r>
    </w:p>
    <w:p w14:paraId="7EDB8257">
      <w:pPr>
        <w:adjustRightInd w:val="0"/>
        <w:snapToGrid w:val="0"/>
        <w:spacing w:line="360" w:lineRule="auto"/>
        <w:ind w:firstLine="480" w:firstLineChars="200"/>
      </w:pPr>
      <w:r>
        <w:t>2.</w:t>
      </w:r>
      <w:r>
        <w:rPr>
          <w:rFonts w:hint="eastAsia"/>
        </w:rPr>
        <w:t>2</w:t>
      </w:r>
      <w:r>
        <w:t>.7根据物业服务合同约定，对物品进出实行安检、登记、电话确认等分类管理措施。大宗物品进出会同接收单位收件人审检，严防违禁品（包括毒品、军火弹药、管制刀具、易燃易爆品等）、限带品（包括动物、任何未经授权的专业摄影设备、无人机等）进入。</w:t>
      </w:r>
    </w:p>
    <w:p w14:paraId="5B43AEDB">
      <w:pPr>
        <w:adjustRightInd w:val="0"/>
        <w:snapToGrid w:val="0"/>
        <w:spacing w:line="360" w:lineRule="auto"/>
        <w:ind w:firstLine="480" w:firstLineChars="200"/>
      </w:pPr>
      <w:r>
        <w:t>2.</w:t>
      </w:r>
      <w:r>
        <w:rPr>
          <w:rFonts w:hint="eastAsia"/>
        </w:rPr>
        <w:t>2</w:t>
      </w:r>
      <w:r>
        <w:t>.8提供现场接待服务。</w:t>
      </w:r>
    </w:p>
    <w:p w14:paraId="688822B9">
      <w:pPr>
        <w:adjustRightInd w:val="0"/>
        <w:snapToGrid w:val="0"/>
        <w:spacing w:line="360" w:lineRule="auto"/>
        <w:ind w:firstLine="480" w:firstLineChars="200"/>
      </w:pPr>
      <w:r>
        <w:rPr>
          <w:rFonts w:hint="eastAsia"/>
        </w:rPr>
        <w:t>（1）做好来访人员、车辆进出证件登记，及时通报。</w:t>
      </w:r>
    </w:p>
    <w:p w14:paraId="1581B657">
      <w:pPr>
        <w:adjustRightInd w:val="0"/>
        <w:snapToGrid w:val="0"/>
        <w:spacing w:line="360" w:lineRule="auto"/>
        <w:ind w:firstLine="480" w:firstLineChars="200"/>
      </w:pPr>
      <w:r>
        <w:rPr>
          <w:rFonts w:hint="eastAsia"/>
        </w:rPr>
        <w:t>（2）严禁无关人员、可疑人员和危险物品进入办公楼（区）内。</w:t>
      </w:r>
    </w:p>
    <w:p w14:paraId="108E55BB">
      <w:pPr>
        <w:adjustRightInd w:val="0"/>
        <w:snapToGrid w:val="0"/>
        <w:spacing w:line="360" w:lineRule="auto"/>
        <w:ind w:firstLine="480" w:firstLineChars="200"/>
      </w:pPr>
      <w:r>
        <w:rPr>
          <w:rFonts w:hint="eastAsia"/>
        </w:rPr>
        <w:t>（3）物品摆放整齐有序、分类放置。</w:t>
      </w:r>
    </w:p>
    <w:p w14:paraId="07C7A202">
      <w:pPr>
        <w:adjustRightInd w:val="0"/>
        <w:snapToGrid w:val="0"/>
        <w:spacing w:line="360" w:lineRule="auto"/>
        <w:ind w:firstLine="480" w:firstLineChars="200"/>
      </w:pPr>
      <w:r>
        <w:rPr>
          <w:rFonts w:hint="eastAsia"/>
        </w:rPr>
        <w:t>（4）现场办理等待时间不超过</w:t>
      </w:r>
      <w:r>
        <w:t>5分钟，等待较长时间应当及时沟通。</w:t>
      </w:r>
    </w:p>
    <w:p w14:paraId="1DB55B2F">
      <w:pPr>
        <w:adjustRightInd w:val="0"/>
        <w:snapToGrid w:val="0"/>
        <w:spacing w:line="360" w:lineRule="auto"/>
        <w:ind w:firstLine="480" w:firstLineChars="200"/>
      </w:pPr>
      <w:r>
        <w:rPr>
          <w:rFonts w:hint="eastAsia"/>
        </w:rPr>
        <w:t>（5）对来访人员咨询、建议、求助等事项，及时处理或答复，处理和答复率</w:t>
      </w:r>
      <w:r>
        <w:t>100%。</w:t>
      </w:r>
    </w:p>
    <w:p w14:paraId="5169A2C4">
      <w:pPr>
        <w:adjustRightInd w:val="0"/>
        <w:snapToGrid w:val="0"/>
        <w:spacing w:line="360" w:lineRule="auto"/>
        <w:ind w:firstLine="480" w:firstLineChars="200"/>
      </w:pPr>
      <w:r>
        <w:rPr>
          <w:rFonts w:hint="eastAsia"/>
        </w:rPr>
        <w:t>（6）接待服务工作时间应当覆盖采购人工作时间（上班时间为—</w:t>
      </w:r>
      <w:r>
        <w:t>____-____）。</w:t>
      </w:r>
    </w:p>
    <w:p w14:paraId="104EE5C7">
      <w:pPr>
        <w:adjustRightInd w:val="0"/>
        <w:snapToGrid w:val="0"/>
        <w:spacing w:line="360" w:lineRule="auto"/>
        <w:ind w:firstLine="480" w:firstLineChars="200"/>
      </w:pPr>
      <w:r>
        <w:rPr>
          <w:rFonts w:hint="eastAsia"/>
        </w:rPr>
        <w:t>（7）与被访人进行核实确认；告知被访人的办公室门牌号；告知访客注意事项（根据实际需要填写注意事项）。</w:t>
      </w:r>
    </w:p>
    <w:p w14:paraId="1B4D60AA">
      <w:pPr>
        <w:numPr>
          <w:ilvl w:val="255"/>
          <w:numId w:val="0"/>
        </w:numPr>
        <w:adjustRightInd w:val="0"/>
        <w:snapToGrid w:val="0"/>
        <w:spacing w:line="360" w:lineRule="auto"/>
        <w:ind w:firstLine="480" w:firstLineChars="200"/>
      </w:pPr>
      <w:r>
        <w:rPr>
          <w:rFonts w:hint="eastAsia"/>
        </w:rPr>
        <w:t>2.2.9每月定期保养</w:t>
      </w:r>
      <w:r>
        <w:t>门禁系统,</w:t>
      </w:r>
      <w:r>
        <w:rPr>
          <w:rFonts w:hint="eastAsia"/>
        </w:rPr>
        <w:t>确保</w:t>
      </w:r>
      <w:r>
        <w:t>使用正常，楼宇对讲系统(可视):不定期进行调试与保养,保证24小时运行正常；对讲主机选呼功能正常,且选呼后的对讲(可视)功能正常,语音(图像)清晰,对讲分机开锁功能、门体的闭门器等自动功能正常。</w:t>
      </w:r>
    </w:p>
    <w:p w14:paraId="3D807058">
      <w:pPr>
        <w:adjustRightInd w:val="0"/>
        <w:snapToGrid w:val="0"/>
        <w:spacing w:line="360" w:lineRule="auto"/>
        <w:ind w:firstLine="480" w:firstLineChars="200"/>
      </w:pPr>
      <w:r>
        <w:rPr>
          <w:rFonts w:hint="eastAsia"/>
        </w:rPr>
        <w:t>2.2.10</w:t>
      </w:r>
      <w:r>
        <w:t>……</w:t>
      </w:r>
    </w:p>
    <w:p w14:paraId="71544323">
      <w:pPr>
        <w:adjustRightInd w:val="0"/>
        <w:snapToGrid w:val="0"/>
        <w:spacing w:line="360" w:lineRule="auto"/>
        <w:ind w:firstLine="480" w:firstLineChars="200"/>
      </w:pPr>
      <w:r>
        <w:t>2.</w:t>
      </w:r>
      <w:r>
        <w:rPr>
          <w:rFonts w:hint="eastAsia"/>
        </w:rPr>
        <w:t>3值班巡查</w:t>
      </w:r>
    </w:p>
    <w:p w14:paraId="08B0E7F4">
      <w:pPr>
        <w:adjustRightInd w:val="0"/>
        <w:snapToGrid w:val="0"/>
        <w:spacing w:line="360" w:lineRule="auto"/>
        <w:ind w:firstLine="480" w:firstLineChars="200"/>
      </w:pPr>
      <w:r>
        <w:t>2.</w:t>
      </w:r>
      <w:r>
        <w:rPr>
          <w:rFonts w:hint="eastAsia"/>
        </w:rPr>
        <w:t>3</w:t>
      </w:r>
      <w:r>
        <w:t>.1建立24小时值班巡查制度。</w:t>
      </w:r>
    </w:p>
    <w:p w14:paraId="4417B7BC">
      <w:pPr>
        <w:adjustRightInd w:val="0"/>
        <w:snapToGrid w:val="0"/>
        <w:spacing w:line="360" w:lineRule="auto"/>
        <w:ind w:firstLine="480" w:firstLineChars="200"/>
      </w:pPr>
      <w:r>
        <w:t>2.</w:t>
      </w:r>
      <w:r>
        <w:rPr>
          <w:rFonts w:hint="eastAsia"/>
        </w:rPr>
        <w:t>3</w:t>
      </w:r>
      <w:r>
        <w:t>.2制定巡查路线，按照指定时间和路线执行，加强重点区域、重点部位及装修区域的巡查。做好安全防范和日常巡逻工作，确保每2小时巡逻办公区域一次，及时发现和处理各种安全和事故隐患，迅速有效处置突发事件</w:t>
      </w:r>
      <w:r>
        <w:rPr>
          <w:rFonts w:hint="eastAsia"/>
        </w:rPr>
        <w:t>。</w:t>
      </w:r>
    </w:p>
    <w:p w14:paraId="4B8E43FE">
      <w:pPr>
        <w:adjustRightInd w:val="0"/>
        <w:snapToGrid w:val="0"/>
        <w:spacing w:line="360" w:lineRule="auto"/>
        <w:ind w:firstLine="480" w:firstLineChars="200"/>
      </w:pPr>
      <w:r>
        <w:t>2.</w:t>
      </w:r>
      <w:r>
        <w:rPr>
          <w:rFonts w:hint="eastAsia"/>
        </w:rPr>
        <w:t>3</w:t>
      </w:r>
      <w:r>
        <w:t>.3巡查期间保持通信设施设备畅通，遇到异常情况立即上报并在现场采取相应措施。</w:t>
      </w:r>
    </w:p>
    <w:p w14:paraId="592E4DDB">
      <w:pPr>
        <w:adjustRightInd w:val="0"/>
        <w:snapToGrid w:val="0"/>
        <w:spacing w:line="360" w:lineRule="auto"/>
        <w:ind w:firstLine="480" w:firstLineChars="200"/>
      </w:pPr>
      <w:r>
        <w:t>2.</w:t>
      </w:r>
      <w:r>
        <w:rPr>
          <w:rFonts w:hint="eastAsia"/>
        </w:rPr>
        <w:t>3</w:t>
      </w:r>
      <w:r>
        <w:t>.4收到监控室指令后，巡查人员及时到达指定地点并迅速采取相应措施。</w:t>
      </w:r>
    </w:p>
    <w:p w14:paraId="6C72B6D0">
      <w:pPr>
        <w:adjustRightInd w:val="0"/>
        <w:snapToGrid w:val="0"/>
        <w:spacing w:line="360" w:lineRule="auto"/>
        <w:ind w:firstLine="480" w:firstLineChars="200"/>
      </w:pPr>
      <w:r>
        <w:rPr>
          <w:rFonts w:hint="eastAsia"/>
        </w:rPr>
        <w:t>2.4监控值守</w:t>
      </w:r>
    </w:p>
    <w:p w14:paraId="1C2DB12A">
      <w:pPr>
        <w:numPr>
          <w:ilvl w:val="255"/>
          <w:numId w:val="0"/>
        </w:numPr>
        <w:adjustRightInd w:val="0"/>
        <w:snapToGrid w:val="0"/>
        <w:spacing w:line="360" w:lineRule="auto"/>
        <w:ind w:firstLine="480" w:firstLineChars="200"/>
      </w:pPr>
      <w:r>
        <w:t>2.</w:t>
      </w:r>
      <w:r>
        <w:rPr>
          <w:rFonts w:hint="eastAsia"/>
        </w:rPr>
        <w:t>4</w:t>
      </w:r>
      <w:r>
        <w:t>.1监控室环境符合系统设备运行要求，定期进行检查和检测，确保系统功能正常。</w:t>
      </w:r>
      <w:r>
        <w:rPr>
          <w:rFonts w:hint="eastAsia"/>
        </w:rPr>
        <w:t>中心报警控制主机应能准确显示报警或故障发生的信息</w:t>
      </w:r>
      <w:r>
        <w:t>,并同时发出声光报警信，周界报警24小时设防并正常运行；保证该系统的警戒线封闭、无盲区和死角,保证中心控制室能通过显示屏、报警控制器或电子地图准确地识别报警区域,收到警情时,能同时发出声光报警信号,保证各项监控设备24小时正常运行,能清楚显示出入人员的面部特征和车辆的车牌号码,录像功能正常，检查和维修记录完整。</w:t>
      </w:r>
    </w:p>
    <w:p w14:paraId="5059A068">
      <w:pPr>
        <w:adjustRightInd w:val="0"/>
        <w:snapToGrid w:val="0"/>
        <w:spacing w:line="360" w:lineRule="auto"/>
        <w:ind w:firstLine="480" w:firstLineChars="200"/>
      </w:pPr>
      <w:r>
        <w:t>2.</w:t>
      </w:r>
      <w:r>
        <w:rPr>
          <w:rFonts w:hint="eastAsia"/>
        </w:rPr>
        <w:t>4</w:t>
      </w:r>
      <w:r>
        <w:t>.2监控设备24小时正常运行，监控室实行专人24小时值班制度。</w:t>
      </w:r>
    </w:p>
    <w:p w14:paraId="4180A3CD">
      <w:pPr>
        <w:adjustRightInd w:val="0"/>
        <w:snapToGrid w:val="0"/>
        <w:spacing w:line="360" w:lineRule="auto"/>
        <w:ind w:firstLine="480" w:firstLineChars="200"/>
      </w:pPr>
      <w:r>
        <w:t>2.</w:t>
      </w:r>
      <w:r>
        <w:rPr>
          <w:rFonts w:hint="eastAsia"/>
        </w:rPr>
        <w:t>4</w:t>
      </w:r>
      <w:r>
        <w:t>.3监控记录画面清晰，视频监控无死角、无盲区。</w:t>
      </w:r>
    </w:p>
    <w:p w14:paraId="2AED48EE">
      <w:pPr>
        <w:adjustRightInd w:val="0"/>
        <w:snapToGrid w:val="0"/>
        <w:spacing w:line="360" w:lineRule="auto"/>
        <w:ind w:firstLine="480" w:firstLineChars="200"/>
      </w:pPr>
      <w:r>
        <w:t>2.</w:t>
      </w:r>
      <w:r>
        <w:rPr>
          <w:rFonts w:hint="eastAsia"/>
        </w:rPr>
        <w:t>4</w:t>
      </w:r>
      <w:r>
        <w:t>.4值班期间遵守操作规程和保密制度，做好监控记录的保存工作。</w:t>
      </w:r>
    </w:p>
    <w:p w14:paraId="487B5C24">
      <w:pPr>
        <w:adjustRightInd w:val="0"/>
        <w:snapToGrid w:val="0"/>
        <w:spacing w:line="360" w:lineRule="auto"/>
        <w:ind w:firstLine="480" w:firstLineChars="200"/>
      </w:pPr>
      <w:r>
        <w:t>2.</w:t>
      </w:r>
      <w:r>
        <w:rPr>
          <w:rFonts w:hint="eastAsia"/>
        </w:rPr>
        <w:t>4</w:t>
      </w:r>
      <w:r>
        <w:t>.5监控记录保持完整，保存时间不应少于90天。</w:t>
      </w:r>
    </w:p>
    <w:p w14:paraId="58EC9F6D">
      <w:pPr>
        <w:adjustRightInd w:val="0"/>
        <w:snapToGrid w:val="0"/>
        <w:spacing w:line="360" w:lineRule="auto"/>
        <w:ind w:firstLine="480" w:firstLineChars="200"/>
      </w:pPr>
      <w:r>
        <w:t>2.</w:t>
      </w:r>
      <w:r>
        <w:rPr>
          <w:rFonts w:hint="eastAsia"/>
        </w:rPr>
        <w:t>4</w:t>
      </w:r>
      <w:r>
        <w:t>.6无关人员进入监控室或查阅监控记录，经授权人批准并做好相关记录。</w:t>
      </w:r>
    </w:p>
    <w:p w14:paraId="68388E84">
      <w:pPr>
        <w:adjustRightInd w:val="0"/>
        <w:snapToGrid w:val="0"/>
        <w:spacing w:line="360" w:lineRule="auto"/>
        <w:ind w:firstLine="480" w:firstLineChars="200"/>
      </w:pPr>
      <w:r>
        <w:t>2.</w:t>
      </w:r>
      <w:r>
        <w:rPr>
          <w:rFonts w:hint="eastAsia"/>
        </w:rPr>
        <w:t>4</w:t>
      </w:r>
      <w:r>
        <w:t>.7监控室收到火情等报警信号、其他异常情况信号后，及时报警并安排其他安保人员前往现场进行处理</w:t>
      </w:r>
      <w:r>
        <w:rPr>
          <w:rFonts w:hint="eastAsia"/>
        </w:rPr>
        <w:t>，</w:t>
      </w:r>
      <w:r>
        <w:t>协助保护现场,采取应对措施,并及时汇报上级和相关部门。</w:t>
      </w:r>
    </w:p>
    <w:p w14:paraId="3650A6A0">
      <w:pPr>
        <w:adjustRightInd w:val="0"/>
        <w:snapToGrid w:val="0"/>
        <w:spacing w:line="360" w:lineRule="auto"/>
        <w:ind w:firstLine="480" w:firstLineChars="200"/>
      </w:pPr>
      <w:r>
        <w:rPr>
          <w:rFonts w:hint="eastAsia"/>
        </w:rPr>
        <w:t>2.4.8......</w:t>
      </w:r>
    </w:p>
    <w:p w14:paraId="50E2CD6C">
      <w:pPr>
        <w:adjustRightInd w:val="0"/>
        <w:snapToGrid w:val="0"/>
        <w:spacing w:line="360" w:lineRule="auto"/>
        <w:ind w:firstLine="480" w:firstLineChars="200"/>
      </w:pPr>
      <w:r>
        <w:t>2.</w:t>
      </w:r>
      <w:r>
        <w:rPr>
          <w:rFonts w:hint="eastAsia"/>
        </w:rPr>
        <w:t>5车辆停放</w:t>
      </w:r>
    </w:p>
    <w:p w14:paraId="1600EA4B">
      <w:pPr>
        <w:adjustRightInd w:val="0"/>
        <w:snapToGrid w:val="0"/>
        <w:spacing w:line="360" w:lineRule="auto"/>
        <w:ind w:firstLine="480" w:firstLineChars="200"/>
      </w:pPr>
      <w:r>
        <w:t>2.</w:t>
      </w:r>
      <w:r>
        <w:rPr>
          <w:rFonts w:hint="eastAsia"/>
        </w:rPr>
        <w:t>5</w:t>
      </w:r>
      <w:r>
        <w:t>.1车辆行驶路线设置合理、规范，导向标志完整、清晰。</w:t>
      </w:r>
    </w:p>
    <w:p w14:paraId="0B6C6DB7">
      <w:pPr>
        <w:adjustRightInd w:val="0"/>
        <w:snapToGrid w:val="0"/>
        <w:spacing w:line="360" w:lineRule="auto"/>
        <w:ind w:firstLine="480" w:firstLineChars="200"/>
      </w:pPr>
      <w:r>
        <w:t>2.</w:t>
      </w:r>
      <w:r>
        <w:rPr>
          <w:rFonts w:hint="eastAsia"/>
        </w:rPr>
        <w:t>5</w:t>
      </w:r>
      <w:r>
        <w:t>.2</w:t>
      </w:r>
      <w:r>
        <w:rPr>
          <w:rFonts w:hint="eastAsia"/>
        </w:rPr>
        <w:t>合理规划车辆停放区域，张贴车辆引导标识，对车辆及停放区域实行规范管理。</w:t>
      </w:r>
    </w:p>
    <w:p w14:paraId="14095B4F">
      <w:pPr>
        <w:adjustRightInd w:val="0"/>
        <w:snapToGrid w:val="0"/>
        <w:spacing w:line="360" w:lineRule="auto"/>
        <w:ind w:firstLine="480" w:firstLineChars="200"/>
      </w:pPr>
      <w:r>
        <w:t>2.</w:t>
      </w:r>
      <w:r>
        <w:rPr>
          <w:rFonts w:hint="eastAsia"/>
        </w:rPr>
        <w:t>5</w:t>
      </w:r>
      <w:r>
        <w:t>.3</w:t>
      </w:r>
      <w:r>
        <w:rPr>
          <w:rFonts w:hint="eastAsia"/>
        </w:rPr>
        <w:t>严禁在办公楼的公用走道、楼梯间、安全出口处等公共区域停放车辆或充电。</w:t>
      </w:r>
    </w:p>
    <w:p w14:paraId="49D40758">
      <w:pPr>
        <w:adjustRightInd w:val="0"/>
        <w:snapToGrid w:val="0"/>
        <w:spacing w:line="360" w:lineRule="auto"/>
        <w:ind w:firstLine="480" w:firstLineChars="200"/>
      </w:pPr>
      <w:r>
        <w:t>2.</w:t>
      </w:r>
      <w:r>
        <w:rPr>
          <w:rFonts w:hint="eastAsia"/>
        </w:rPr>
        <w:t>5</w:t>
      </w:r>
      <w:r>
        <w:t>.4</w:t>
      </w:r>
      <w:r>
        <w:rPr>
          <w:rFonts w:hint="eastAsia"/>
        </w:rPr>
        <w:t>非机动车定点有序停放。</w:t>
      </w:r>
    </w:p>
    <w:p w14:paraId="069DBFC6">
      <w:pPr>
        <w:adjustRightInd w:val="0"/>
        <w:snapToGrid w:val="0"/>
        <w:spacing w:line="360" w:lineRule="auto"/>
        <w:ind w:firstLine="480" w:firstLineChars="200"/>
      </w:pPr>
      <w:r>
        <w:t>2.</w:t>
      </w:r>
      <w:r>
        <w:rPr>
          <w:rFonts w:hint="eastAsia"/>
        </w:rPr>
        <w:t>5</w:t>
      </w:r>
      <w:r>
        <w:t>.5</w:t>
      </w:r>
      <w:r>
        <w:rPr>
          <w:rFonts w:hint="eastAsia"/>
        </w:rPr>
        <w:t>发现车辆异常情况及时通知车主，并做好登记；发生交通事故、自然灾害等意外事故时及时赶赴现场疏导和协助处理，响应时间不超过</w:t>
      </w:r>
      <w:r>
        <w:t>3分钟。</w:t>
      </w:r>
    </w:p>
    <w:p w14:paraId="1505B1CD">
      <w:pPr>
        <w:numPr>
          <w:ilvl w:val="255"/>
          <w:numId w:val="0"/>
        </w:numPr>
        <w:shd w:val="clear" w:color="auto" w:fill="FFFFFF"/>
        <w:adjustRightInd w:val="0"/>
        <w:snapToGrid w:val="0"/>
        <w:spacing w:line="360" w:lineRule="auto"/>
        <w:ind w:firstLine="480" w:firstLineChars="200"/>
      </w:pPr>
      <w:r>
        <w:t>2.</w:t>
      </w:r>
      <w:r>
        <w:rPr>
          <w:rFonts w:hint="eastAsia"/>
        </w:rPr>
        <w:t>5.</w:t>
      </w:r>
      <w:r>
        <w:t>6</w:t>
      </w:r>
      <w:r>
        <w:rPr>
          <w:rFonts w:hint="eastAsia"/>
        </w:rPr>
        <w:t>制定停车场使用条例，停车管理规定。或执行采购人制定的外来车辆管理规定。在停车场区域使用显著的标志指引进出车辆，标志的设置符合</w:t>
      </w:r>
      <w:r>
        <w:t xml:space="preserve"> GB 5768.2 </w:t>
      </w:r>
      <w:r>
        <w:rPr>
          <w:rFonts w:hint="eastAsia"/>
        </w:rPr>
        <w:t>及</w:t>
      </w:r>
      <w:r>
        <w:t xml:space="preserve">GB/T 10001.1 </w:t>
      </w:r>
      <w:r>
        <w:rPr>
          <w:rFonts w:hint="eastAsia"/>
        </w:rPr>
        <w:t>的规范。车辆出、入有记录</w:t>
      </w:r>
      <w:r>
        <w:t>,车辆停放有引导,停放有序。停车场、停车位标识规范、清晰,车辆行驶路线设置合理，临时车辆进出登记及时，车辆进出记录完整。</w:t>
      </w:r>
    </w:p>
    <w:p w14:paraId="516B384C">
      <w:pPr>
        <w:numPr>
          <w:ilvl w:val="255"/>
          <w:numId w:val="0"/>
        </w:numPr>
        <w:adjustRightInd w:val="0"/>
        <w:snapToGrid w:val="0"/>
        <w:spacing w:line="360" w:lineRule="auto"/>
        <w:ind w:firstLine="480" w:firstLineChars="200"/>
      </w:pPr>
      <w:r>
        <w:t>2.</w:t>
      </w:r>
      <w:r>
        <w:rPr>
          <w:rFonts w:hint="eastAsia"/>
        </w:rPr>
        <w:t>5.</w:t>
      </w:r>
      <w:r>
        <w:t>7</w:t>
      </w:r>
      <w:r>
        <w:rPr>
          <w:rFonts w:hint="eastAsia"/>
        </w:rPr>
        <w:t>实行</w:t>
      </w:r>
      <w:r>
        <w:t>24小时值守</w:t>
      </w:r>
      <w:r>
        <w:rPr>
          <w:rFonts w:hint="eastAsia"/>
        </w:rPr>
        <w:t>制度</w:t>
      </w:r>
      <w:r>
        <w:t>，外来车辆进出辖区应登记日期、进出时间、车牌号码。</w:t>
      </w:r>
      <w:r>
        <w:rPr>
          <w:rFonts w:hint="eastAsia"/>
        </w:rPr>
        <w:t>建立登记制度，严防盗抢事件发生。</w:t>
      </w:r>
    </w:p>
    <w:p w14:paraId="43E67869">
      <w:pPr>
        <w:numPr>
          <w:ilvl w:val="255"/>
          <w:numId w:val="0"/>
        </w:numPr>
        <w:adjustRightInd w:val="0"/>
        <w:snapToGrid w:val="0"/>
        <w:spacing w:line="360" w:lineRule="auto"/>
        <w:ind w:firstLine="480" w:firstLineChars="200"/>
      </w:pPr>
      <w:r>
        <w:t>2.</w:t>
      </w:r>
      <w:r>
        <w:rPr>
          <w:rFonts w:hint="eastAsia"/>
        </w:rPr>
        <w:t>5.</w:t>
      </w:r>
      <w:r>
        <w:t>8</w:t>
      </w:r>
      <w:r>
        <w:rPr>
          <w:rFonts w:hint="eastAsia"/>
        </w:rPr>
        <w:t>停车场车位平面图、停车收费标准、管理规定、紧急联系电话等公示于显著位置，对行车、停车秩序进行引导</w:t>
      </w:r>
      <w:r>
        <w:t>,发生交通堵塞及时疏导,发生交通事故及时报告有关部门。非机动车充电管理规范,无私拉、乱扯充电现象，非机动车辆摆放整齐,无乱停乱放现象。</w:t>
      </w:r>
    </w:p>
    <w:p w14:paraId="072605A9">
      <w:pPr>
        <w:numPr>
          <w:ilvl w:val="255"/>
          <w:numId w:val="0"/>
        </w:numPr>
        <w:adjustRightInd w:val="0"/>
        <w:snapToGrid w:val="0"/>
        <w:spacing w:line="360" w:lineRule="auto"/>
        <w:ind w:firstLine="480" w:firstLineChars="200"/>
      </w:pPr>
      <w:r>
        <w:t>2.</w:t>
      </w:r>
      <w:r>
        <w:rPr>
          <w:rFonts w:hint="eastAsia"/>
        </w:rPr>
        <w:t>5.</w:t>
      </w:r>
      <w:r>
        <w:t>9</w:t>
      </w:r>
      <w:r>
        <w:rPr>
          <w:rFonts w:hint="eastAsia"/>
        </w:rPr>
        <w:t>道闸、立体停车场设施运行良好</w:t>
      </w:r>
      <w:r>
        <w:t>,专业维护保养单位维修养护及时，保持出入口环境整洁、有序、道路畅通。</w:t>
      </w:r>
    </w:p>
    <w:p w14:paraId="5ABD0344">
      <w:pPr>
        <w:numPr>
          <w:ilvl w:val="255"/>
          <w:numId w:val="0"/>
        </w:numPr>
        <w:adjustRightInd w:val="0"/>
        <w:snapToGrid w:val="0"/>
        <w:spacing w:line="360" w:lineRule="auto"/>
        <w:ind w:firstLine="480" w:firstLineChars="200"/>
      </w:pPr>
      <w:r>
        <w:t>2.</w:t>
      </w:r>
      <w:r>
        <w:rPr>
          <w:rFonts w:hint="eastAsia"/>
        </w:rPr>
        <w:t>5.</w:t>
      </w:r>
      <w:r>
        <w:t>10</w:t>
      </w:r>
      <w:r>
        <w:rPr>
          <w:rFonts w:hint="eastAsia"/>
        </w:rPr>
        <w:t>办公楼（区）、停车场</w:t>
      </w:r>
      <w:r>
        <w:t>(库)定时巡检,记录完整。</w:t>
      </w:r>
    </w:p>
    <w:p w14:paraId="4440B667">
      <w:pPr>
        <w:adjustRightInd w:val="0"/>
        <w:snapToGrid w:val="0"/>
        <w:spacing w:line="360" w:lineRule="auto"/>
        <w:ind w:firstLine="480" w:firstLineChars="200"/>
      </w:pPr>
      <w:r>
        <w:t>2.</w:t>
      </w:r>
      <w:r>
        <w:rPr>
          <w:rFonts w:hint="eastAsia"/>
        </w:rPr>
        <w:t>5</w:t>
      </w:r>
      <w:r>
        <w:t>.</w:t>
      </w:r>
      <w:r>
        <w:rPr>
          <w:rFonts w:hint="eastAsia"/>
        </w:rPr>
        <w:t>11</w:t>
      </w:r>
      <w:r>
        <w:t>……</w:t>
      </w:r>
    </w:p>
    <w:p w14:paraId="4C9168FB">
      <w:pPr>
        <w:adjustRightInd w:val="0"/>
        <w:snapToGrid w:val="0"/>
        <w:spacing w:line="360" w:lineRule="auto"/>
        <w:ind w:firstLine="480" w:firstLineChars="200"/>
      </w:pPr>
      <w:r>
        <w:t>2.</w:t>
      </w:r>
      <w:r>
        <w:rPr>
          <w:rFonts w:hint="eastAsia"/>
        </w:rPr>
        <w:t>6消防安全管理</w:t>
      </w:r>
    </w:p>
    <w:p w14:paraId="16D0A8D3">
      <w:pPr>
        <w:adjustRightInd w:val="0"/>
        <w:snapToGrid w:val="0"/>
        <w:spacing w:line="360" w:lineRule="auto"/>
        <w:ind w:firstLine="480" w:firstLineChars="200"/>
      </w:pPr>
      <w:r>
        <w:t>2.</w:t>
      </w:r>
      <w:r>
        <w:rPr>
          <w:rFonts w:hint="eastAsia"/>
        </w:rPr>
        <w:t>6</w:t>
      </w:r>
      <w:r>
        <w:t>.1建立消防安全责任制，确定各级消防安全责任人及其职责。</w:t>
      </w:r>
    </w:p>
    <w:p w14:paraId="6BC15C57">
      <w:pPr>
        <w:adjustRightInd w:val="0"/>
        <w:snapToGrid w:val="0"/>
        <w:spacing w:line="360" w:lineRule="auto"/>
        <w:ind w:firstLine="480" w:firstLineChars="200"/>
      </w:pPr>
      <w:r>
        <w:t>2.</w:t>
      </w:r>
      <w:r>
        <w:rPr>
          <w:rFonts w:hint="eastAsia"/>
        </w:rPr>
        <w:t>6</w:t>
      </w:r>
      <w:r>
        <w:t>.2消防控制室实行24小时值班制度，每班不少于2人。</w:t>
      </w:r>
    </w:p>
    <w:p w14:paraId="72E31669">
      <w:pPr>
        <w:adjustRightInd w:val="0"/>
        <w:snapToGrid w:val="0"/>
        <w:spacing w:line="360" w:lineRule="auto"/>
        <w:ind w:firstLine="480" w:firstLineChars="200"/>
      </w:pPr>
      <w:r>
        <w:t>2.</w:t>
      </w:r>
      <w:r>
        <w:rPr>
          <w:rFonts w:hint="eastAsia"/>
        </w:rPr>
        <w:t>6</w:t>
      </w:r>
      <w:r>
        <w:t>.3消火栓、应急照明、应急物资、消防及人员逃生通道、消防车通道可随时正常使用。</w:t>
      </w:r>
    </w:p>
    <w:p w14:paraId="696F932A">
      <w:pPr>
        <w:adjustRightInd w:val="0"/>
        <w:snapToGrid w:val="0"/>
        <w:spacing w:line="360" w:lineRule="auto"/>
        <w:ind w:firstLine="480" w:firstLineChars="200"/>
      </w:pPr>
      <w:r>
        <w:t>2.</w:t>
      </w:r>
      <w:r>
        <w:rPr>
          <w:rFonts w:hint="eastAsia"/>
        </w:rPr>
        <w:t>6</w:t>
      </w:r>
      <w:r>
        <w:t>.4易燃易爆品设专区专人管理，做好相关记录。</w:t>
      </w:r>
    </w:p>
    <w:p w14:paraId="1347E428">
      <w:pPr>
        <w:adjustRightInd w:val="0"/>
        <w:snapToGrid w:val="0"/>
        <w:spacing w:line="360" w:lineRule="auto"/>
        <w:ind w:firstLine="480" w:firstLineChars="200"/>
      </w:pPr>
      <w:r>
        <w:t>2.</w:t>
      </w:r>
      <w:r>
        <w:rPr>
          <w:rFonts w:hint="eastAsia"/>
        </w:rPr>
        <w:t>6</w:t>
      </w:r>
      <w:r>
        <w:t>.5定期组织消防安全宣传，每半年至少开展1次消防演练。</w:t>
      </w:r>
    </w:p>
    <w:p w14:paraId="54021E03">
      <w:pPr>
        <w:adjustRightInd w:val="0"/>
        <w:snapToGrid w:val="0"/>
        <w:spacing w:line="360" w:lineRule="auto"/>
        <w:ind w:firstLine="480" w:firstLineChars="200"/>
      </w:pPr>
      <w:r>
        <w:t>2.</w:t>
      </w:r>
      <w:r>
        <w:rPr>
          <w:rFonts w:hint="eastAsia"/>
        </w:rPr>
        <w:t>6</w:t>
      </w:r>
      <w:r>
        <w:t>.6……</w:t>
      </w:r>
    </w:p>
    <w:p w14:paraId="5CB6F3FA">
      <w:pPr>
        <w:adjustRightInd w:val="0"/>
        <w:snapToGrid w:val="0"/>
        <w:spacing w:line="360" w:lineRule="auto"/>
        <w:ind w:firstLine="480" w:firstLineChars="200"/>
      </w:pPr>
      <w:r>
        <w:t>2.</w:t>
      </w:r>
      <w:r>
        <w:rPr>
          <w:rFonts w:hint="eastAsia"/>
        </w:rPr>
        <w:t>7突发事件处理</w:t>
      </w:r>
    </w:p>
    <w:p w14:paraId="3D5B5105">
      <w:pPr>
        <w:adjustRightInd w:val="0"/>
        <w:snapToGrid w:val="0"/>
        <w:spacing w:line="360" w:lineRule="auto"/>
        <w:ind w:firstLine="480" w:firstLineChars="200"/>
      </w:pPr>
      <w:r>
        <w:t>2.</w:t>
      </w:r>
      <w:r>
        <w:rPr>
          <w:rFonts w:hint="eastAsia"/>
        </w:rPr>
        <w:t>7</w:t>
      </w:r>
      <w:r>
        <w:t>.1制定突发事件安全责任书，明确突发事件责任人及应承担的安全责任。</w:t>
      </w:r>
    </w:p>
    <w:p w14:paraId="5BEBA0FD">
      <w:pPr>
        <w:adjustRightInd w:val="0"/>
        <w:snapToGrid w:val="0"/>
        <w:spacing w:line="360" w:lineRule="auto"/>
        <w:ind w:firstLine="480" w:firstLineChars="200"/>
      </w:pPr>
      <w:r>
        <w:t>2.</w:t>
      </w:r>
      <w:r>
        <w:rPr>
          <w:rFonts w:hint="eastAsia"/>
        </w:rPr>
        <w:t>7</w:t>
      </w:r>
      <w:r>
        <w:t>.2建立应急突发事件处置队伍，明确各自的职责。对日常安防事项做出正确反应，能正确使用消防、物防、技防等器械和设备</w:t>
      </w:r>
      <w:r>
        <w:rPr>
          <w:rFonts w:hint="eastAsia"/>
        </w:rPr>
        <w:t>。</w:t>
      </w:r>
    </w:p>
    <w:p w14:paraId="391F3CBB">
      <w:pPr>
        <w:adjustRightInd w:val="0"/>
        <w:snapToGrid w:val="0"/>
        <w:spacing w:line="360" w:lineRule="auto"/>
        <w:ind w:firstLine="480" w:firstLineChars="200"/>
      </w:pPr>
      <w:r>
        <w:t>2.</w:t>
      </w:r>
      <w:r>
        <w:rPr>
          <w:rFonts w:hint="eastAsia"/>
        </w:rPr>
        <w:t>7</w:t>
      </w:r>
      <w:r>
        <w:t>.3识别、分析各种潜在风险，针对不同风险类型制定相应解决方案，并配备应急物资。</w:t>
      </w:r>
    </w:p>
    <w:p w14:paraId="7F5F2624">
      <w:pPr>
        <w:adjustRightInd w:val="0"/>
        <w:snapToGrid w:val="0"/>
        <w:spacing w:line="360" w:lineRule="auto"/>
        <w:ind w:firstLine="480" w:firstLineChars="200"/>
      </w:pPr>
      <w:r>
        <w:t>2.</w:t>
      </w:r>
      <w:r>
        <w:rPr>
          <w:rFonts w:hint="eastAsia"/>
        </w:rPr>
        <w:t>7</w:t>
      </w:r>
      <w:r>
        <w:t>.4每半年至少开展1次突发事件应急演练，并有相应记录。</w:t>
      </w:r>
    </w:p>
    <w:p w14:paraId="6F385E07">
      <w:pPr>
        <w:adjustRightInd w:val="0"/>
        <w:snapToGrid w:val="0"/>
        <w:spacing w:line="360" w:lineRule="auto"/>
        <w:ind w:firstLine="480" w:firstLineChars="200"/>
      </w:pPr>
      <w:r>
        <w:t>2.</w:t>
      </w:r>
      <w:r>
        <w:rPr>
          <w:rFonts w:hint="eastAsia"/>
        </w:rPr>
        <w:t>7</w:t>
      </w:r>
      <w:r>
        <w:t>.5发生意外事件时，及时采取应急措施，维护办公区域物业服务正常进行，保护人身财产安全。</w:t>
      </w:r>
    </w:p>
    <w:p w14:paraId="76DE0DBE">
      <w:pPr>
        <w:adjustRightInd w:val="0"/>
        <w:snapToGrid w:val="0"/>
        <w:spacing w:line="360" w:lineRule="auto"/>
        <w:ind w:firstLine="480" w:firstLineChars="200"/>
      </w:pPr>
      <w:r>
        <w:t>2.</w:t>
      </w:r>
      <w:r>
        <w:rPr>
          <w:rFonts w:hint="eastAsia"/>
        </w:rPr>
        <w:t>7</w:t>
      </w:r>
      <w:r>
        <w:t>.6办公区域物业服务应急预案终止实施后，积极采取措施，在尽可能短的时间内，消除事故带来的不良影响，妥善安置和慰问受害及受影响的人员和部门。</w:t>
      </w:r>
    </w:p>
    <w:p w14:paraId="12D28383">
      <w:pPr>
        <w:adjustRightInd w:val="0"/>
        <w:snapToGrid w:val="0"/>
        <w:spacing w:line="360" w:lineRule="auto"/>
        <w:ind w:firstLine="480" w:firstLineChars="200"/>
      </w:pPr>
      <w:r>
        <w:t>2.</w:t>
      </w:r>
      <w:r>
        <w:rPr>
          <w:rFonts w:hint="eastAsia"/>
        </w:rPr>
        <w:t>7</w:t>
      </w:r>
      <w:r>
        <w:t>.7事故处理后，及时形成事故应急总结报告，完善应急救援工作方案。</w:t>
      </w:r>
    </w:p>
    <w:p w14:paraId="2567DE9F">
      <w:pPr>
        <w:numPr>
          <w:ilvl w:val="255"/>
          <w:numId w:val="0"/>
        </w:numPr>
        <w:adjustRightInd w:val="0"/>
        <w:snapToGrid w:val="0"/>
        <w:spacing w:line="360" w:lineRule="auto"/>
        <w:ind w:firstLine="480" w:firstLineChars="200"/>
      </w:pPr>
      <w:r>
        <w:t>2.</w:t>
      </w:r>
      <w:r>
        <w:rPr>
          <w:rFonts w:hint="eastAsia"/>
        </w:rPr>
        <w:t>7.8在遇到异常情况、突发事件、重大社会事件时</w:t>
      </w:r>
      <w:r>
        <w:t>,采取积极应对措施,并及时汇报上级和相关部门。白天每两小时巡逻一次,夜间每三小时巡逻一次,重点部位有明确的巡逻要求,并有巡查记录。</w:t>
      </w:r>
    </w:p>
    <w:p w14:paraId="03E2A031">
      <w:pPr>
        <w:adjustRightInd w:val="0"/>
        <w:snapToGrid w:val="0"/>
        <w:spacing w:line="360" w:lineRule="auto"/>
        <w:ind w:firstLine="480" w:firstLineChars="200"/>
      </w:pPr>
      <w:r>
        <w:t>2.</w:t>
      </w:r>
      <w:r>
        <w:rPr>
          <w:rFonts w:hint="eastAsia"/>
        </w:rPr>
        <w:t>7</w:t>
      </w:r>
      <w:r>
        <w:t>.</w:t>
      </w:r>
      <w:r>
        <w:rPr>
          <w:rFonts w:hint="eastAsia"/>
        </w:rPr>
        <w:t>9</w:t>
      </w:r>
      <w:r>
        <w:t>……</w:t>
      </w:r>
    </w:p>
    <w:p w14:paraId="03CE393D">
      <w:pPr>
        <w:adjustRightInd w:val="0"/>
        <w:snapToGrid w:val="0"/>
        <w:spacing w:line="360" w:lineRule="auto"/>
        <w:ind w:firstLine="480" w:firstLineChars="200"/>
      </w:pPr>
      <w:r>
        <w:t>2.</w:t>
      </w:r>
      <w:r>
        <w:rPr>
          <w:rFonts w:hint="eastAsia"/>
        </w:rPr>
        <w:t>8大型活动秩序</w:t>
      </w:r>
    </w:p>
    <w:p w14:paraId="23DC19D4">
      <w:pPr>
        <w:adjustRightInd w:val="0"/>
        <w:snapToGrid w:val="0"/>
        <w:spacing w:line="360" w:lineRule="auto"/>
        <w:ind w:firstLine="480" w:firstLineChars="200"/>
      </w:pPr>
      <w:r>
        <w:t>2.</w:t>
      </w:r>
      <w:r>
        <w:rPr>
          <w:rFonts w:hint="eastAsia"/>
        </w:rPr>
        <w:t>8</w:t>
      </w:r>
      <w:r>
        <w:t>.1</w:t>
      </w:r>
      <w:r>
        <w:rPr>
          <w:rFonts w:hint="eastAsia"/>
        </w:rPr>
        <w:t>制定相应的活动秩序维护方案，合理安排人员，并对场所的安全隐患进行排查。</w:t>
      </w:r>
    </w:p>
    <w:p w14:paraId="43BD0173">
      <w:pPr>
        <w:adjustRightInd w:val="0"/>
        <w:snapToGrid w:val="0"/>
        <w:spacing w:line="360" w:lineRule="auto"/>
        <w:ind w:firstLine="480" w:firstLineChars="200"/>
      </w:pPr>
      <w:r>
        <w:t>2.</w:t>
      </w:r>
      <w:r>
        <w:rPr>
          <w:rFonts w:hint="eastAsia"/>
        </w:rPr>
        <w:t>8</w:t>
      </w:r>
      <w:r>
        <w:t>.2</w:t>
      </w:r>
      <w:r>
        <w:rPr>
          <w:rFonts w:hint="eastAsia"/>
        </w:rPr>
        <w:t>应当保障通道、出入口、停车场等区域畅通。</w:t>
      </w:r>
    </w:p>
    <w:p w14:paraId="1841AD57">
      <w:pPr>
        <w:adjustRightInd w:val="0"/>
        <w:snapToGrid w:val="0"/>
        <w:spacing w:line="360" w:lineRule="auto"/>
        <w:ind w:firstLine="480" w:firstLineChars="200"/>
      </w:pPr>
      <w:r>
        <w:t>2.</w:t>
      </w:r>
      <w:r>
        <w:rPr>
          <w:rFonts w:hint="eastAsia"/>
        </w:rPr>
        <w:t>8</w:t>
      </w:r>
      <w:r>
        <w:t>.3</w:t>
      </w:r>
      <w:r>
        <w:rPr>
          <w:rFonts w:hint="eastAsia"/>
        </w:rPr>
        <w:t>活动举办过程中，做好现场秩序的维护和突发事故的处置工作，确保活动正常进行。</w:t>
      </w:r>
    </w:p>
    <w:p w14:paraId="04F363D1">
      <w:pPr>
        <w:numPr>
          <w:ilvl w:val="255"/>
          <w:numId w:val="0"/>
        </w:numPr>
        <w:adjustRightInd w:val="0"/>
        <w:snapToGrid w:val="0"/>
        <w:spacing w:line="360" w:lineRule="auto"/>
        <w:ind w:firstLine="480" w:firstLineChars="200"/>
      </w:pPr>
      <w:r>
        <w:rPr>
          <w:rFonts w:hint="eastAsia"/>
        </w:rPr>
        <w:t>2.8.4</w:t>
      </w:r>
      <w:r>
        <w:t>……</w:t>
      </w:r>
    </w:p>
    <w:p w14:paraId="2FAD3DCB">
      <w:pPr>
        <w:numPr>
          <w:ilvl w:val="0"/>
          <w:numId w:val="3"/>
        </w:numPr>
        <w:adjustRightInd w:val="0"/>
        <w:snapToGrid w:val="0"/>
        <w:spacing w:line="360" w:lineRule="auto"/>
        <w:ind w:firstLine="482" w:firstLineChars="200"/>
        <w:outlineLvl w:val="1"/>
        <w:rPr>
          <w:rFonts w:ascii="楷体" w:hAnsi="楷体" w:eastAsia="楷体"/>
          <w:b/>
          <w:bCs/>
        </w:rPr>
      </w:pPr>
      <w:bookmarkStart w:id="42" w:name="_Toc172627382"/>
      <w:bookmarkStart w:id="43" w:name="_Toc27133"/>
      <w:r>
        <w:rPr>
          <w:rFonts w:hint="eastAsia" w:ascii="楷体" w:hAnsi="楷体" w:eastAsia="楷体"/>
          <w:b/>
          <w:bCs/>
        </w:rPr>
        <w:t>会议服务</w:t>
      </w:r>
      <w:bookmarkEnd w:id="42"/>
      <w:bookmarkEnd w:id="43"/>
    </w:p>
    <w:p w14:paraId="7C13756F">
      <w:pPr>
        <w:numPr>
          <w:ilvl w:val="255"/>
          <w:numId w:val="0"/>
        </w:numPr>
        <w:adjustRightInd w:val="0"/>
        <w:snapToGrid w:val="0"/>
        <w:spacing w:line="360" w:lineRule="auto"/>
        <w:ind w:firstLine="482" w:firstLineChars="200"/>
        <w:rPr>
          <w:b/>
          <w:bCs/>
        </w:rPr>
      </w:pPr>
      <w:r>
        <w:rPr>
          <w:b/>
          <w:bCs/>
        </w:rPr>
        <w:t>1.服务内容</w:t>
      </w:r>
    </w:p>
    <w:p w14:paraId="0CCB51CD">
      <w:pPr>
        <w:pStyle w:val="30"/>
        <w:widowControl/>
        <w:shd w:val="clear" w:color="auto" w:fill="FFFFFF"/>
        <w:adjustRightInd w:val="0"/>
        <w:snapToGrid w:val="0"/>
        <w:spacing w:beforeAutospacing="0" w:afterAutospacing="0" w:line="360" w:lineRule="auto"/>
        <w:ind w:firstLine="480" w:firstLineChars="200"/>
        <w:rPr>
          <w:rFonts w:ascii="宋体" w:hAnsi="宋体" w:eastAsia="宋体" w:cs="宋体"/>
          <w:kern w:val="2"/>
        </w:rPr>
      </w:pPr>
      <w:r>
        <w:rPr>
          <w:rFonts w:hint="eastAsia" w:ascii="宋体" w:hAnsi="宋体" w:eastAsia="宋体" w:cs="宋体"/>
          <w:kern w:val="2"/>
        </w:rPr>
        <w:t>接受会议预订，记录会议需求，会前准备、引导服务、会中服务、会后工作；小型会议、大型会议、会议服务耗材、涉密会议服务。</w:t>
      </w:r>
    </w:p>
    <w:p w14:paraId="438349DD">
      <w:pPr>
        <w:numPr>
          <w:ilvl w:val="255"/>
          <w:numId w:val="0"/>
        </w:numPr>
        <w:adjustRightInd w:val="0"/>
        <w:snapToGrid w:val="0"/>
        <w:spacing w:line="360" w:lineRule="auto"/>
        <w:ind w:firstLine="482" w:firstLineChars="200"/>
        <w:rPr>
          <w:b/>
          <w:bCs/>
        </w:rPr>
      </w:pPr>
      <w:r>
        <w:rPr>
          <w:b/>
          <w:bCs/>
        </w:rPr>
        <w:t>2.服务标准</w:t>
      </w:r>
    </w:p>
    <w:p w14:paraId="29475DFC">
      <w:pPr>
        <w:adjustRightInd w:val="0"/>
        <w:snapToGrid w:val="0"/>
        <w:spacing w:line="360" w:lineRule="auto"/>
        <w:ind w:firstLine="480" w:firstLineChars="200"/>
        <w:rPr>
          <w:bCs/>
        </w:rPr>
      </w:pPr>
      <w:r>
        <w:rPr>
          <w:rFonts w:hint="eastAsia"/>
          <w:bCs/>
        </w:rPr>
        <w:t>2.1接受会议预订，记录会议需求。</w:t>
      </w:r>
    </w:p>
    <w:p w14:paraId="56CB30CE">
      <w:pPr>
        <w:adjustRightInd w:val="0"/>
        <w:snapToGrid w:val="0"/>
        <w:spacing w:line="360" w:lineRule="auto"/>
        <w:ind w:firstLine="480" w:firstLineChars="200"/>
        <w:rPr>
          <w:bCs/>
        </w:rPr>
      </w:pPr>
      <w:r>
        <w:rPr>
          <w:rFonts w:hint="eastAsia"/>
          <w:bCs/>
        </w:rPr>
        <w:t>2.2根据会议需求、场地大小、用途，明确会议桌椅、物品、设备、文具等摆放规定，音、视频设施保障措施。</w:t>
      </w:r>
    </w:p>
    <w:p w14:paraId="0BDE5E49">
      <w:pPr>
        <w:adjustRightInd w:val="0"/>
        <w:snapToGrid w:val="0"/>
        <w:spacing w:line="360" w:lineRule="auto"/>
        <w:ind w:firstLine="480" w:firstLineChars="200"/>
        <w:rPr>
          <w:bCs/>
        </w:rPr>
      </w:pPr>
      <w:r>
        <w:rPr>
          <w:bCs/>
        </w:rPr>
        <w:t>2.</w:t>
      </w:r>
      <w:r>
        <w:rPr>
          <w:rFonts w:hint="eastAsia"/>
          <w:bCs/>
        </w:rPr>
        <w:t>2</w:t>
      </w:r>
      <w:r>
        <w:rPr>
          <w:bCs/>
        </w:rPr>
        <w:t>.1小型会议会前准备：会前1小时，调试灯光音响设备，保证正常使用，检查室内卫生，打开门窗通风，按规范要求做好会议摆台；会前30分钟，启动空调设备，服务人员就位，迎候与会人员，引导落座，协助安放随身物品；会前5分钟，摆放湿巾、备好茶水。</w:t>
      </w:r>
      <w:r>
        <w:rPr>
          <w:rFonts w:hint="eastAsia"/>
          <w:bCs/>
        </w:rPr>
        <w:t>做好引导牌并放置在指定位置，引导人员引导手势规范，语言标准。</w:t>
      </w:r>
    </w:p>
    <w:p w14:paraId="2CB384C7">
      <w:pPr>
        <w:adjustRightInd w:val="0"/>
        <w:snapToGrid w:val="0"/>
        <w:spacing w:line="360" w:lineRule="auto"/>
        <w:ind w:firstLine="480" w:firstLineChars="200"/>
        <w:rPr>
          <w:bCs/>
        </w:rPr>
      </w:pPr>
      <w:r>
        <w:rPr>
          <w:rFonts w:hint="eastAsia"/>
          <w:bCs/>
        </w:rPr>
        <w:t>2.2.2</w:t>
      </w:r>
      <w:r>
        <w:rPr>
          <w:bCs/>
        </w:rPr>
        <w:t>大型会议会前准备：按照要求布置会场，提前2小时请采购人检查会场；会前1小时，调试好灯光音响设备，检查室内卫生，打开门窗通风，按规范要求做好会议摆台；会前30分钟，启动空调设备，服务人员就位，迎候与会人员，引导落座，协助安放随身物品；会前10分钟，为主席台摆放湿巾、备好茶水。</w:t>
      </w:r>
      <w:r>
        <w:rPr>
          <w:rFonts w:hint="eastAsia"/>
          <w:bCs/>
        </w:rPr>
        <w:t>做好引导牌并放置在指定位置，引导人员引导手势规范，语言标准。</w:t>
      </w:r>
    </w:p>
    <w:p w14:paraId="3280C679">
      <w:pPr>
        <w:adjustRightInd w:val="0"/>
        <w:snapToGrid w:val="0"/>
        <w:spacing w:line="360" w:lineRule="auto"/>
        <w:ind w:firstLine="480" w:firstLineChars="200"/>
        <w:rPr>
          <w:bCs/>
        </w:rPr>
      </w:pPr>
      <w:r>
        <w:rPr>
          <w:rFonts w:hint="eastAsia"/>
          <w:bCs/>
        </w:rPr>
        <w:t>2.3做好引导牌并放置在指定位置，引导人员引导手势规范，语言标准。</w:t>
      </w:r>
    </w:p>
    <w:p w14:paraId="23E7428A">
      <w:pPr>
        <w:adjustRightInd w:val="0"/>
        <w:snapToGrid w:val="0"/>
        <w:spacing w:line="360" w:lineRule="auto"/>
        <w:ind w:firstLine="480" w:firstLineChars="200"/>
        <w:rPr>
          <w:bCs/>
        </w:rPr>
      </w:pPr>
      <w:r>
        <w:rPr>
          <w:rFonts w:hint="eastAsia"/>
          <w:bCs/>
        </w:rPr>
        <w:t>2.4会议期间按要求加水。</w:t>
      </w:r>
      <w:r>
        <w:rPr>
          <w:bCs/>
        </w:rPr>
        <w:t>每隔30分钟续水一次。涉密会议无会中服务，须提前将热水准备好。</w:t>
      </w:r>
    </w:p>
    <w:p w14:paraId="3D09C475">
      <w:pPr>
        <w:adjustRightInd w:val="0"/>
        <w:snapToGrid w:val="0"/>
        <w:spacing w:line="360" w:lineRule="auto"/>
        <w:ind w:firstLine="480" w:firstLineChars="200"/>
        <w:rPr>
          <w:bCs/>
        </w:rPr>
      </w:pPr>
      <w:r>
        <w:rPr>
          <w:rFonts w:hint="eastAsia"/>
          <w:bCs/>
        </w:rPr>
        <w:t>2.5对会议现场进行检查，做好会场清扫工作。</w:t>
      </w:r>
      <w:r>
        <w:rPr>
          <w:bCs/>
        </w:rPr>
        <w:t>及时提醒、协助与会人员带好随身物品，对遗留的文件和物品，及时交有关部门处理</w:t>
      </w:r>
      <w:r>
        <w:rPr>
          <w:rFonts w:hint="eastAsia"/>
          <w:bCs/>
        </w:rPr>
        <w:t>，</w:t>
      </w:r>
      <w:r>
        <w:rPr>
          <w:bCs/>
        </w:rPr>
        <w:t>按分工清理会议用品</w:t>
      </w:r>
      <w:r>
        <w:rPr>
          <w:rFonts w:hint="eastAsia"/>
          <w:bCs/>
        </w:rPr>
        <w:t>，</w:t>
      </w:r>
      <w:r>
        <w:rPr>
          <w:bCs/>
        </w:rPr>
        <w:t>清扫消毒会场，关闭空调音响设备及灯具</w:t>
      </w:r>
      <w:r>
        <w:rPr>
          <w:rFonts w:hint="eastAsia"/>
          <w:bCs/>
        </w:rPr>
        <w:t>，</w:t>
      </w:r>
      <w:r>
        <w:rPr>
          <w:bCs/>
        </w:rPr>
        <w:t>恢复原会场形式并做好消毒</w:t>
      </w:r>
      <w:r>
        <w:rPr>
          <w:rFonts w:hint="eastAsia"/>
          <w:bCs/>
        </w:rPr>
        <w:t>。</w:t>
      </w:r>
    </w:p>
    <w:p w14:paraId="1D315C37">
      <w:pPr>
        <w:adjustRightInd w:val="0"/>
        <w:snapToGrid w:val="0"/>
        <w:spacing w:line="360" w:lineRule="auto"/>
        <w:ind w:firstLine="480" w:firstLineChars="200"/>
        <w:rPr>
          <w:bCs/>
        </w:rPr>
      </w:pPr>
      <w:r>
        <w:rPr>
          <w:bCs/>
        </w:rPr>
        <w:t>2.</w:t>
      </w:r>
      <w:r>
        <w:rPr>
          <w:rFonts w:hint="eastAsia"/>
          <w:bCs/>
        </w:rPr>
        <w:t>6</w:t>
      </w:r>
      <w:r>
        <w:rPr>
          <w:bCs/>
        </w:rPr>
        <w:t>会议服务耗材（如茶叶、纸杯等）由</w:t>
      </w:r>
      <w:r>
        <w:rPr>
          <w:rFonts w:hint="eastAsia"/>
          <w:bCs/>
          <w:u w:val="single"/>
        </w:rPr>
        <w:t xml:space="preserve">    </w:t>
      </w:r>
      <w:r>
        <w:rPr>
          <w:bCs/>
        </w:rPr>
        <w:t>提供。</w:t>
      </w:r>
    </w:p>
    <w:p w14:paraId="0C0E716C">
      <w:pPr>
        <w:numPr>
          <w:ilvl w:val="0"/>
          <w:numId w:val="3"/>
        </w:numPr>
        <w:adjustRightInd w:val="0"/>
        <w:snapToGrid w:val="0"/>
        <w:spacing w:line="360" w:lineRule="auto"/>
        <w:ind w:firstLine="482" w:firstLineChars="200"/>
        <w:outlineLvl w:val="1"/>
        <w:rPr>
          <w:rFonts w:ascii="楷体" w:hAnsi="楷体" w:eastAsia="楷体"/>
          <w:b/>
          <w:bCs/>
        </w:rPr>
      </w:pPr>
      <w:bookmarkStart w:id="44" w:name="_Toc172627383"/>
      <w:bookmarkStart w:id="45" w:name="_Toc1339"/>
      <w:r>
        <w:rPr>
          <w:rFonts w:hint="eastAsia" w:ascii="楷体" w:hAnsi="楷体" w:eastAsia="楷体"/>
          <w:b/>
          <w:bCs/>
        </w:rPr>
        <w:t>餐厅管理服务</w:t>
      </w:r>
      <w:bookmarkEnd w:id="44"/>
      <w:bookmarkEnd w:id="45"/>
    </w:p>
    <w:p w14:paraId="1F56CE67">
      <w:pPr>
        <w:numPr>
          <w:ilvl w:val="255"/>
          <w:numId w:val="0"/>
        </w:numPr>
        <w:adjustRightInd w:val="0"/>
        <w:snapToGrid w:val="0"/>
        <w:spacing w:line="360" w:lineRule="auto"/>
        <w:ind w:firstLine="482" w:firstLineChars="200"/>
        <w:rPr>
          <w:b/>
          <w:bCs/>
        </w:rPr>
      </w:pPr>
      <w:r>
        <w:rPr>
          <w:b/>
          <w:bCs/>
        </w:rPr>
        <w:t>1.服务内容</w:t>
      </w:r>
    </w:p>
    <w:p w14:paraId="075C00F0">
      <w:pPr>
        <w:numPr>
          <w:ilvl w:val="255"/>
          <w:numId w:val="0"/>
        </w:num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sz w:val="24"/>
        </w:rPr>
        <w:t>餐饮服务</w:t>
      </w:r>
      <w:r>
        <w:rPr>
          <w:rFonts w:hint="eastAsia" w:ascii="宋体" w:hAnsi="宋体" w:eastAsia="宋体" w:cs="宋体"/>
          <w:bCs/>
          <w:sz w:val="24"/>
        </w:rPr>
        <w:t>包括提供用餐、用餐区域、食品安全管理、餐具设备管理</w:t>
      </w:r>
      <w:r>
        <w:rPr>
          <w:rFonts w:hint="eastAsia" w:ascii="宋体" w:hAnsi="宋体" w:eastAsia="宋体" w:cs="宋体"/>
          <w:bCs/>
          <w:sz w:val="24"/>
          <w:lang w:eastAsia="zh-CN"/>
        </w:rPr>
        <w:t>、</w:t>
      </w:r>
      <w:r>
        <w:rPr>
          <w:rFonts w:hint="eastAsia" w:ascii="宋体" w:hAnsi="宋体" w:eastAsia="宋体" w:cs="宋体"/>
          <w:bCs/>
          <w:sz w:val="24"/>
          <w:lang w:val="en-US" w:eastAsia="zh-CN"/>
        </w:rPr>
        <w:t>厨房设备设施管理</w:t>
      </w:r>
      <w:r>
        <w:rPr>
          <w:rFonts w:hint="eastAsia" w:ascii="宋体" w:hAnsi="宋体" w:eastAsia="宋体" w:cs="宋体"/>
          <w:bCs/>
          <w:sz w:val="24"/>
        </w:rPr>
        <w:t>、厨余垃圾管理等服务。</w:t>
      </w:r>
    </w:p>
    <w:p w14:paraId="6AE0A694">
      <w:pPr>
        <w:adjustRightInd w:val="0"/>
        <w:snapToGrid w:val="0"/>
        <w:spacing w:line="360" w:lineRule="auto"/>
        <w:ind w:firstLine="480" w:firstLineChars="200"/>
      </w:pPr>
      <w:r>
        <w:t>……</w:t>
      </w:r>
    </w:p>
    <w:p w14:paraId="09C83372">
      <w:pPr>
        <w:adjustRightInd w:val="0"/>
        <w:snapToGrid w:val="0"/>
        <w:spacing w:line="360" w:lineRule="auto"/>
        <w:ind w:firstLine="482" w:firstLineChars="200"/>
        <w:rPr>
          <w:b/>
          <w:bCs/>
        </w:rPr>
      </w:pPr>
      <w:r>
        <w:rPr>
          <w:b/>
          <w:bCs/>
        </w:rPr>
        <w:t>2.服务标准</w:t>
      </w:r>
    </w:p>
    <w:p w14:paraId="390AA121">
      <w:pPr>
        <w:adjustRightInd w:val="0"/>
        <w:snapToGrid w:val="0"/>
        <w:spacing w:line="360" w:lineRule="auto"/>
        <w:ind w:firstLine="480" w:firstLineChars="200"/>
        <w:rPr>
          <w:bCs/>
        </w:rPr>
      </w:pPr>
      <w:r>
        <w:rPr>
          <w:bCs/>
        </w:rPr>
        <w:t>2.1按照食谱提供早餐、午餐、晚餐、会议餐、值（加）班餐等服务。</w:t>
      </w:r>
    </w:p>
    <w:p w14:paraId="33D55ADC">
      <w:pPr>
        <w:adjustRightInd w:val="0"/>
        <w:snapToGrid w:val="0"/>
        <w:spacing w:line="360" w:lineRule="auto"/>
        <w:ind w:firstLine="480" w:firstLineChars="200"/>
        <w:rPr>
          <w:bCs/>
        </w:rPr>
      </w:pPr>
      <w:r>
        <w:rPr>
          <w:bCs/>
        </w:rPr>
        <w:t>2.2流程管理</w:t>
      </w:r>
      <w:r>
        <w:rPr>
          <w:rFonts w:hint="eastAsia"/>
          <w:bCs/>
        </w:rPr>
        <w:t>：</w:t>
      </w:r>
      <w:r>
        <w:rPr>
          <w:bCs/>
        </w:rPr>
        <w:t>遵守食堂按原料进入、原料加工、半成品加工、成品供应的布局流程。设置食品处理区、就餐区、辅助区，实行分区管理。</w:t>
      </w:r>
    </w:p>
    <w:p w14:paraId="2CF1D5FD">
      <w:pPr>
        <w:adjustRightInd w:val="0"/>
        <w:snapToGrid w:val="0"/>
        <w:spacing w:line="360" w:lineRule="auto"/>
        <w:ind w:firstLine="480" w:firstLineChars="200"/>
        <w:rPr>
          <w:bCs/>
        </w:rPr>
      </w:pPr>
      <w:r>
        <w:rPr>
          <w:bCs/>
        </w:rPr>
        <w:t>2.3食品安全管理</w:t>
      </w:r>
      <w:r>
        <w:rPr>
          <w:rFonts w:hint="eastAsia"/>
          <w:bCs/>
        </w:rPr>
        <w:t>：</w:t>
      </w:r>
      <w:r>
        <w:rPr>
          <w:bCs/>
        </w:rPr>
        <w:t>应具备食品经营许可证。餐饮服务人员应当持有有效期内健康合格证以及卫生培训合格证上岗。食堂应当设立食品安全管理机构，食材采购全流程安全管理配备专职食品安全管理人员，建立食品安全和卫生管理制度。食堂应当定期对大宗食品原料、加工制作环境进行包括农药残留、兽药残留、致病性微生物、餐饮具清洗消毒效果等的检验检测。</w:t>
      </w:r>
    </w:p>
    <w:p w14:paraId="3CC9AEE0">
      <w:pPr>
        <w:adjustRightInd w:val="0"/>
        <w:snapToGrid w:val="0"/>
        <w:spacing w:line="360" w:lineRule="auto"/>
        <w:ind w:firstLine="480" w:firstLineChars="200"/>
        <w:rPr>
          <w:bCs/>
        </w:rPr>
      </w:pPr>
      <w:r>
        <w:rPr>
          <w:bCs/>
        </w:rPr>
        <w:t>2.4消防安全管理</w:t>
      </w:r>
      <w:r>
        <w:rPr>
          <w:rFonts w:hint="eastAsia"/>
          <w:bCs/>
        </w:rPr>
        <w:t>：</w:t>
      </w:r>
      <w:r>
        <w:rPr>
          <w:bCs/>
        </w:rPr>
        <w:t>食堂应当制定消防安全管理制度，实行消防安全责任制，确定消防安全管理人，明确各岗位的防火责任区和消防职责。食堂应当制定符合实际的灭火和应急疏散预案，组织防火检查，及时处理涉及消防安全的重大问题，并实施演练。食堂应当组织实行每日</w:t>
      </w:r>
      <w:r>
        <w:rPr>
          <w:rFonts w:hint="eastAsia"/>
          <w:bCs/>
        </w:rPr>
        <w:t>防火巡查和火灾隐患检查整改工作，建立巡查记录和消防安全档案。</w:t>
      </w:r>
    </w:p>
    <w:p w14:paraId="39DDCC37">
      <w:pPr>
        <w:adjustRightInd w:val="0"/>
        <w:snapToGrid w:val="0"/>
        <w:spacing w:line="360" w:lineRule="auto"/>
        <w:ind w:firstLine="480" w:firstLineChars="200"/>
        <w:rPr>
          <w:bCs/>
        </w:rPr>
      </w:pPr>
      <w:r>
        <w:rPr>
          <w:bCs/>
        </w:rPr>
        <w:t>2.5设施设备管理</w:t>
      </w:r>
      <w:r>
        <w:rPr>
          <w:rFonts w:hint="eastAsia"/>
          <w:bCs/>
        </w:rPr>
        <w:t>：</w:t>
      </w:r>
      <w:r>
        <w:rPr>
          <w:bCs/>
        </w:rPr>
        <w:t>食堂应当建立设施设备管理责任制，每台设施设备应当建档立卡并指定专人管理。维护保养记录。</w:t>
      </w:r>
    </w:p>
    <w:p w14:paraId="453E20A8">
      <w:pPr>
        <w:adjustRightInd w:val="0"/>
        <w:snapToGrid w:val="0"/>
        <w:spacing w:line="360" w:lineRule="auto"/>
        <w:ind w:firstLine="480" w:firstLineChars="200"/>
        <w:rPr>
          <w:bCs/>
        </w:rPr>
      </w:pPr>
      <w:r>
        <w:rPr>
          <w:bCs/>
        </w:rPr>
        <w:t>2.6留样管理</w:t>
      </w:r>
      <w:r>
        <w:rPr>
          <w:rFonts w:hint="eastAsia"/>
          <w:bCs/>
        </w:rPr>
        <w:t>：</w:t>
      </w:r>
      <w:r>
        <w:rPr>
          <w:bCs/>
        </w:rPr>
        <w:t>食堂留样工作应当由专人负责、</w:t>
      </w:r>
      <w:r>
        <w:rPr>
          <w:rFonts w:hint="eastAsia"/>
          <w:bCs/>
        </w:rPr>
        <w:t>专人操作、专人记录。</w:t>
      </w:r>
    </w:p>
    <w:p w14:paraId="5694A3F0">
      <w:pPr>
        <w:adjustRightInd w:val="0"/>
        <w:snapToGrid w:val="0"/>
        <w:spacing w:line="360" w:lineRule="auto"/>
        <w:ind w:firstLine="480" w:firstLineChars="200"/>
        <w:rPr>
          <w:bCs/>
        </w:rPr>
      </w:pPr>
      <w:r>
        <w:rPr>
          <w:bCs/>
        </w:rPr>
        <w:t>2.7秩序管理</w:t>
      </w:r>
      <w:r>
        <w:rPr>
          <w:rFonts w:hint="eastAsia"/>
          <w:bCs/>
        </w:rPr>
        <w:t>：</w:t>
      </w:r>
      <w:r>
        <w:rPr>
          <w:bCs/>
        </w:rPr>
        <w:t>就餐区内专人负责现场的秩序维护、人员引导和员工工作状况、物品摆放等的巡检。</w:t>
      </w:r>
      <w:r>
        <w:rPr>
          <w:rFonts w:hint="eastAsia"/>
          <w:bCs/>
        </w:rPr>
        <w:t>定期</w:t>
      </w:r>
      <w:r>
        <w:rPr>
          <w:bCs/>
        </w:rPr>
        <w:t>检查待供应食品，发现有腐败变质或者其他异常的，应当撤回并立即上报。食堂应当张贴食品安全、均衡营养、健康饮食、良好行为习惯等宣传资料，引导就餐人员安全用餐、文明用餐、营养用餐。</w:t>
      </w:r>
    </w:p>
    <w:p w14:paraId="6B5A23E8">
      <w:pPr>
        <w:adjustRightInd w:val="0"/>
        <w:snapToGrid w:val="0"/>
        <w:spacing w:line="360" w:lineRule="auto"/>
        <w:ind w:firstLine="480" w:firstLineChars="200"/>
        <w:rPr>
          <w:bCs/>
        </w:rPr>
      </w:pPr>
      <w:r>
        <w:rPr>
          <w:bCs/>
        </w:rPr>
        <w:t>2.8食堂应当建章立制、加强监管、大力宣传，抓好精细管理、控制成本等工作，切实把节约资源能源、节约粮食、光盘行动等厉行节约反对浪费各项要求落实到餐饮服务工作中。</w:t>
      </w:r>
    </w:p>
    <w:p w14:paraId="1FF604DD">
      <w:pPr>
        <w:adjustRightInd w:val="0"/>
        <w:snapToGrid w:val="0"/>
        <w:spacing w:line="360" w:lineRule="auto"/>
        <w:ind w:firstLine="480" w:firstLineChars="200"/>
        <w:rPr>
          <w:bCs/>
        </w:rPr>
      </w:pPr>
      <w:r>
        <w:rPr>
          <w:bCs/>
        </w:rPr>
        <w:t>2.9应急处置管理</w:t>
      </w:r>
      <w:r>
        <w:rPr>
          <w:rFonts w:hint="eastAsia"/>
          <w:bCs/>
        </w:rPr>
        <w:t>：</w:t>
      </w:r>
      <w:r>
        <w:rPr>
          <w:bCs/>
        </w:rPr>
        <w:t>食堂应当建立食品安全和生产安全事故处理机制，</w:t>
      </w:r>
      <w:r>
        <w:rPr>
          <w:rFonts w:hint="eastAsia"/>
          <w:bCs/>
        </w:rPr>
        <w:t>完善事故的处置预案，按照方案要求进行应急演练和处置。</w:t>
      </w:r>
    </w:p>
    <w:p w14:paraId="0BDC63F5">
      <w:pPr>
        <w:adjustRightInd w:val="0"/>
        <w:snapToGrid w:val="0"/>
        <w:spacing w:line="360" w:lineRule="auto"/>
        <w:ind w:firstLine="480" w:firstLineChars="200"/>
        <w:rPr>
          <w:bCs/>
        </w:rPr>
      </w:pPr>
      <w:r>
        <w:rPr>
          <w:bCs/>
        </w:rPr>
        <w:t>2.10厨余垃圾管理</w:t>
      </w:r>
      <w:r>
        <w:rPr>
          <w:rFonts w:hint="eastAsia"/>
          <w:bCs/>
        </w:rPr>
        <w:t>：</w:t>
      </w:r>
      <w:r>
        <w:rPr>
          <w:bCs/>
        </w:rPr>
        <w:t>厨余垃圾日产日清，盛放容器密闭清洁、定期消毒</w:t>
      </w:r>
      <w:r>
        <w:rPr>
          <w:rFonts w:hint="eastAsia"/>
        </w:rPr>
        <w:t>（可选消毒</w:t>
      </w:r>
      <w:r>
        <w:t>间隔</w:t>
      </w:r>
      <w:r>
        <w:rPr>
          <w:rFonts w:hint="eastAsia"/>
        </w:rPr>
        <w:t>）</w:t>
      </w:r>
      <w:r>
        <w:rPr>
          <w:rFonts w:hint="eastAsia"/>
          <w:bCs/>
        </w:rPr>
        <w:t>。建立厨余垃圾处理台账，详细记录厨余垃圾的种类、数量、去向、用途等信息。</w:t>
      </w:r>
    </w:p>
    <w:p w14:paraId="387E9321">
      <w:pPr>
        <w:adjustRightInd w:val="0"/>
        <w:snapToGrid w:val="0"/>
        <w:spacing w:line="360" w:lineRule="auto"/>
        <w:ind w:firstLine="480" w:firstLineChars="200"/>
        <w:rPr>
          <w:bCs/>
        </w:rPr>
      </w:pPr>
      <w:r>
        <w:rPr>
          <w:rFonts w:hint="eastAsia"/>
          <w:bCs/>
        </w:rPr>
        <w:t>2.11</w:t>
      </w:r>
      <w:r>
        <w:rPr>
          <w:bCs/>
        </w:rPr>
        <w:t>遇有突发公共卫生事件，按照相关规定做好应对和处置工作。</w:t>
      </w:r>
    </w:p>
    <w:p w14:paraId="6BAB7408">
      <w:pPr>
        <w:adjustRightInd w:val="0"/>
        <w:snapToGrid w:val="0"/>
        <w:spacing w:line="360" w:lineRule="auto"/>
        <w:ind w:firstLine="480" w:firstLineChars="200"/>
        <w:sectPr>
          <w:pgSz w:w="11910" w:h="16840"/>
          <w:pgMar w:top="1418" w:right="1134" w:bottom="1418" w:left="1701" w:header="720" w:footer="720" w:gutter="0"/>
          <w:pgNumType w:fmt="decimal"/>
          <w:cols w:space="720" w:num="1"/>
          <w:docGrid w:linePitch="286" w:charSpace="0"/>
        </w:sectPr>
      </w:pPr>
      <w:r>
        <w:rPr>
          <w:bCs/>
        </w:rPr>
        <w:t>2.1</w:t>
      </w:r>
      <w:r>
        <w:rPr>
          <w:rFonts w:hint="eastAsia"/>
          <w:bCs/>
        </w:rPr>
        <w:t>2</w:t>
      </w:r>
      <w:r>
        <w:t>……</w:t>
      </w:r>
    </w:p>
    <w:p w14:paraId="6BA6D944">
      <w:pPr>
        <w:numPr>
          <w:ilvl w:val="0"/>
          <w:numId w:val="3"/>
        </w:numPr>
        <w:adjustRightInd w:val="0"/>
        <w:snapToGrid w:val="0"/>
        <w:spacing w:line="360" w:lineRule="auto"/>
        <w:ind w:firstLine="482" w:firstLineChars="200"/>
        <w:outlineLvl w:val="1"/>
        <w:rPr>
          <w:rFonts w:ascii="楷体" w:hAnsi="楷体" w:eastAsia="楷体"/>
          <w:b/>
          <w:bCs/>
        </w:rPr>
      </w:pPr>
      <w:bookmarkStart w:id="46" w:name="_Toc165300833"/>
      <w:bookmarkStart w:id="47" w:name="_Toc172627384"/>
      <w:bookmarkStart w:id="48" w:name="_Toc28175"/>
      <w:r>
        <w:rPr>
          <w:rFonts w:hint="eastAsia" w:ascii="楷体" w:hAnsi="楷体" w:eastAsia="楷体"/>
          <w:b/>
          <w:bCs/>
        </w:rPr>
        <w:t>医疗垃圾清运</w:t>
      </w:r>
      <w:bookmarkEnd w:id="46"/>
      <w:bookmarkEnd w:id="47"/>
      <w:bookmarkEnd w:id="48"/>
    </w:p>
    <w:p w14:paraId="397129DC">
      <w:pPr>
        <w:adjustRightInd w:val="0"/>
        <w:snapToGrid w:val="0"/>
        <w:spacing w:line="360" w:lineRule="auto"/>
        <w:ind w:firstLine="482" w:firstLineChars="200"/>
        <w:rPr>
          <w:b/>
          <w:bCs/>
        </w:rPr>
      </w:pPr>
      <w:r>
        <w:rPr>
          <w:rFonts w:hint="eastAsia"/>
          <w:b/>
          <w:bCs/>
        </w:rPr>
        <w:t>1</w:t>
      </w:r>
      <w:r>
        <w:rPr>
          <w:b/>
          <w:bCs/>
        </w:rPr>
        <w:t>.</w:t>
      </w:r>
      <w:r>
        <w:rPr>
          <w:rFonts w:hint="eastAsia"/>
          <w:b/>
          <w:bCs/>
        </w:rPr>
        <w:t>服务内容</w:t>
      </w:r>
    </w:p>
    <w:p w14:paraId="7D3D6DD3">
      <w:pPr>
        <w:adjustRightInd w:val="0"/>
        <w:snapToGrid w:val="0"/>
        <w:spacing w:line="360" w:lineRule="auto"/>
        <w:ind w:firstLine="480" w:firstLineChars="200"/>
      </w:pPr>
      <w:r>
        <w:rPr>
          <w:rFonts w:hint="eastAsia"/>
        </w:rPr>
        <w:t>1.1从源头收集（垃圾桶的位置）、进行分类、转运至垃圾暂存站，进行暂时管理。</w:t>
      </w:r>
    </w:p>
    <w:p w14:paraId="03B60EAF">
      <w:pPr>
        <w:adjustRightInd w:val="0"/>
        <w:snapToGrid w:val="0"/>
        <w:spacing w:line="360" w:lineRule="auto"/>
        <w:ind w:firstLine="480" w:firstLineChars="200"/>
      </w:pPr>
      <w:r>
        <w:rPr>
          <w:rFonts w:hint="eastAsia"/>
        </w:rPr>
        <w:t>1.2落实普通垃圾分类称重、上传数据、打印条码、张贴条码，实现垃圾分类信息化管理。</w:t>
      </w:r>
    </w:p>
    <w:p w14:paraId="248D1FF7">
      <w:pPr>
        <w:adjustRightInd w:val="0"/>
        <w:snapToGrid w:val="0"/>
        <w:spacing w:line="360" w:lineRule="auto"/>
        <w:ind w:firstLine="482" w:firstLineChars="200"/>
        <w:rPr>
          <w:b/>
          <w:bCs/>
        </w:rPr>
      </w:pPr>
      <w:r>
        <w:rPr>
          <w:rFonts w:hint="eastAsia"/>
          <w:b/>
          <w:bCs/>
        </w:rPr>
        <w:t>2.服务标准</w:t>
      </w:r>
    </w:p>
    <w:p w14:paraId="4C40AEDE">
      <w:pPr>
        <w:adjustRightInd w:val="0"/>
        <w:snapToGrid w:val="0"/>
        <w:spacing w:line="360" w:lineRule="auto"/>
        <w:ind w:firstLine="480" w:firstLineChars="200"/>
      </w:pPr>
      <w:r>
        <w:rPr>
          <w:rFonts w:hint="eastAsia"/>
        </w:rPr>
        <w:t>2.1转运负责人要求、防护标准</w:t>
      </w:r>
    </w:p>
    <w:p w14:paraId="66E4D5D8">
      <w:pPr>
        <w:adjustRightInd w:val="0"/>
        <w:snapToGrid w:val="0"/>
        <w:spacing w:line="360" w:lineRule="auto"/>
        <w:ind w:firstLine="480" w:firstLineChars="200"/>
      </w:pPr>
      <w:r>
        <w:rPr>
          <w:rFonts w:hint="eastAsia"/>
        </w:rPr>
        <w:t>2.1.1佩戴专用手套、帽子、隔离衣。</w:t>
      </w:r>
    </w:p>
    <w:p w14:paraId="75295B0A">
      <w:pPr>
        <w:adjustRightInd w:val="0"/>
        <w:snapToGrid w:val="0"/>
        <w:spacing w:line="360" w:lineRule="auto"/>
        <w:ind w:firstLine="480" w:firstLineChars="200"/>
      </w:pPr>
      <w:r>
        <w:rPr>
          <w:rFonts w:hint="eastAsia"/>
        </w:rPr>
        <w:t>2.1.2运送人员在运送医疗废物前，应检查包装袋或容器的标识，标签及封口是否符合要求，不得将不符合要求的医疗废物运送至暂时储存地点。</w:t>
      </w:r>
    </w:p>
    <w:p w14:paraId="4D87A547">
      <w:pPr>
        <w:adjustRightInd w:val="0"/>
        <w:snapToGrid w:val="0"/>
        <w:spacing w:line="360" w:lineRule="auto"/>
        <w:ind w:firstLine="480" w:firstLineChars="200"/>
      </w:pPr>
      <w:r>
        <w:rPr>
          <w:rFonts w:hint="eastAsia"/>
        </w:rPr>
        <w:t>2.1.3每日运送工作结束后，应当对运送工具进行清洁和消毒。</w:t>
      </w:r>
    </w:p>
    <w:p w14:paraId="1E68245B">
      <w:pPr>
        <w:adjustRightInd w:val="0"/>
        <w:snapToGrid w:val="0"/>
        <w:spacing w:line="360" w:lineRule="auto"/>
        <w:ind w:firstLine="480" w:firstLineChars="200"/>
      </w:pPr>
      <w:r>
        <w:rPr>
          <w:rFonts w:hint="eastAsia"/>
        </w:rPr>
        <w:t>2.2专用运送工具</w:t>
      </w:r>
    </w:p>
    <w:p w14:paraId="4D1D2AAB">
      <w:pPr>
        <w:adjustRightInd w:val="0"/>
        <w:snapToGrid w:val="0"/>
        <w:spacing w:line="360" w:lineRule="auto"/>
        <w:ind w:firstLine="480" w:firstLineChars="200"/>
      </w:pPr>
      <w:r>
        <w:rPr>
          <w:rFonts w:hint="eastAsia"/>
        </w:rPr>
        <w:t>2.2.1防渗漏、防遗撒、无锐利边角、易于装卸和清洁。</w:t>
      </w:r>
    </w:p>
    <w:p w14:paraId="0FC9D135">
      <w:pPr>
        <w:adjustRightInd w:val="0"/>
        <w:snapToGrid w:val="0"/>
        <w:spacing w:line="360" w:lineRule="auto"/>
        <w:ind w:firstLine="480" w:firstLineChars="200"/>
      </w:pPr>
      <w:r>
        <w:rPr>
          <w:rFonts w:hint="eastAsia"/>
        </w:rPr>
        <w:t>2.2.2医疗废物运输使用车辆应符合GB 19217的要求，使用专业周转箱进行封闭装运，不得遗潵、暴露和污染环境。运输车辆实行专人专管，不准随便转借、转让、换人或挪做他用；车辆行驶前，必须先检查，做到无故障行车；发现问题，应及时修理或解决。</w:t>
      </w:r>
    </w:p>
    <w:p w14:paraId="047918C8">
      <w:pPr>
        <w:adjustRightInd w:val="0"/>
        <w:snapToGrid w:val="0"/>
        <w:spacing w:line="360" w:lineRule="auto"/>
        <w:ind w:firstLine="480" w:firstLineChars="200"/>
      </w:pPr>
      <w:r>
        <w:rPr>
          <w:rFonts w:hint="eastAsia"/>
        </w:rPr>
        <w:t>2.2.3转运的医疗废物应及时放入医疗废物贮存室，不得随意室外堆放或丢弃，严禁往外转运和倒卖医疗废物。</w:t>
      </w:r>
    </w:p>
    <w:p w14:paraId="4222C8AC">
      <w:pPr>
        <w:adjustRightInd w:val="0"/>
        <w:snapToGrid w:val="0"/>
        <w:spacing w:line="360" w:lineRule="auto"/>
        <w:ind w:firstLine="480" w:firstLineChars="200"/>
      </w:pPr>
      <w:r>
        <w:rPr>
          <w:rFonts w:hint="eastAsia"/>
        </w:rPr>
        <w:t>2.2.</w:t>
      </w:r>
      <w:r>
        <w:t>4</w:t>
      </w:r>
      <w:r>
        <w:rPr>
          <w:rFonts w:hint="eastAsia"/>
        </w:rPr>
        <w:t>运输车辆、转运工具、周转箱/桶每次使用后应及时（24小时内）清洗消毒。</w:t>
      </w:r>
    </w:p>
    <w:p w14:paraId="33DF1286">
      <w:pPr>
        <w:adjustRightInd w:val="0"/>
        <w:snapToGrid w:val="0"/>
        <w:spacing w:line="360" w:lineRule="auto"/>
        <w:ind w:firstLine="480" w:firstLineChars="200"/>
      </w:pPr>
      <w:r>
        <w:rPr>
          <w:rFonts w:hint="eastAsia"/>
        </w:rPr>
        <w:t>2.3废物包装袋容量限制</w:t>
      </w:r>
    </w:p>
    <w:p w14:paraId="67C44EE0">
      <w:pPr>
        <w:adjustRightInd w:val="0"/>
        <w:snapToGrid w:val="0"/>
        <w:spacing w:line="360" w:lineRule="auto"/>
        <w:ind w:firstLine="480" w:firstLineChars="200"/>
      </w:pPr>
      <w:r>
        <w:rPr>
          <w:rFonts w:hint="eastAsia"/>
        </w:rPr>
        <w:t>2.3.1废物不应超过袋子的3/4，并做到包扎完好，每个包装袋或容器上应标明废物产生单位、产生日期、主要内容物、运送目的地及特别说明。</w:t>
      </w:r>
    </w:p>
    <w:p w14:paraId="3CB03CB2">
      <w:pPr>
        <w:adjustRightInd w:val="0"/>
        <w:snapToGrid w:val="0"/>
        <w:spacing w:line="360" w:lineRule="auto"/>
        <w:ind w:firstLine="480" w:firstLineChars="200"/>
      </w:pPr>
      <w:r>
        <w:rPr>
          <w:rFonts w:hint="eastAsia"/>
        </w:rPr>
        <w:t>2.3.2隔离的传染患者产生的感染性废物应当使用双层包装物，并及时封存。</w:t>
      </w:r>
    </w:p>
    <w:p w14:paraId="5EF39706">
      <w:pPr>
        <w:adjustRightInd w:val="0"/>
        <w:snapToGrid w:val="0"/>
        <w:spacing w:line="360" w:lineRule="auto"/>
        <w:ind w:firstLine="480" w:firstLineChars="200"/>
      </w:pPr>
      <w:r>
        <w:rPr>
          <w:rFonts w:hint="eastAsia"/>
        </w:rPr>
        <w:t>2.4医疗垃圾站管理标准</w:t>
      </w:r>
    </w:p>
    <w:p w14:paraId="664EDFA3">
      <w:pPr>
        <w:adjustRightInd w:val="0"/>
        <w:snapToGrid w:val="0"/>
        <w:spacing w:line="360" w:lineRule="auto"/>
        <w:ind w:firstLine="480" w:firstLineChars="200"/>
      </w:pPr>
      <w:r>
        <w:rPr>
          <w:rFonts w:hint="eastAsia"/>
        </w:rPr>
        <w:t>2.4.1严格遵守医疗废物管理相关法规和规定，每日按采购人指定的线路、地点，及时回收、转运各科室医疗废物。不得随便乱堆、乱放、乱倒，不得随便混装、混倒医疗废物。</w:t>
      </w:r>
    </w:p>
    <w:p w14:paraId="79845AC4">
      <w:pPr>
        <w:adjustRightInd w:val="0"/>
        <w:snapToGrid w:val="0"/>
        <w:spacing w:line="360" w:lineRule="auto"/>
        <w:ind w:firstLine="480" w:firstLineChars="200"/>
      </w:pPr>
      <w:r>
        <w:rPr>
          <w:rFonts w:hint="eastAsia"/>
        </w:rPr>
        <w:t>2.4.2转运医疗废物做好必要的防护准备和保护措施，必须穿工作服，戴帽子、口罩、防刺手套，做到勤洗手、勤洗衣、勤消毒。</w:t>
      </w:r>
    </w:p>
    <w:p w14:paraId="58AC6843">
      <w:pPr>
        <w:adjustRightInd w:val="0"/>
        <w:snapToGrid w:val="0"/>
        <w:spacing w:line="360" w:lineRule="auto"/>
        <w:ind w:firstLine="480" w:firstLineChars="200"/>
        <w:rPr>
          <w:rFonts w:hint="eastAsia"/>
        </w:rPr>
      </w:pPr>
      <w:r>
        <w:rPr>
          <w:rFonts w:hint="eastAsia"/>
        </w:rPr>
        <w:t>2.4.3到科室或病房转运医疗废物必须与各科室双方确认废物数量、有无明确的标签和标识。确认无误后，双方签字。</w:t>
      </w:r>
    </w:p>
    <w:p w14:paraId="534CCB11">
      <w:pPr>
        <w:adjustRightInd w:val="0"/>
        <w:snapToGrid w:val="0"/>
        <w:spacing w:line="360" w:lineRule="auto"/>
        <w:ind w:firstLine="480" w:firstLineChars="200"/>
        <w:rPr>
          <w:rFonts w:hint="eastAsia"/>
          <w:lang w:val="en-US" w:eastAsia="zh-CN"/>
        </w:rPr>
      </w:pPr>
      <w:r>
        <w:rPr>
          <w:rFonts w:hint="eastAsia"/>
          <w:lang w:val="en-US" w:eastAsia="zh-CN"/>
        </w:rPr>
        <w:t>2.4.4医疗废物的收集、运送、贮存、处置必须按照《医疗废物管理条例》以及院方规定执行。</w:t>
      </w:r>
    </w:p>
    <w:p w14:paraId="7E14CCA4">
      <w:pPr>
        <w:numPr>
          <w:ilvl w:val="0"/>
          <w:numId w:val="4"/>
        </w:numPr>
        <w:adjustRightInd w:val="0"/>
        <w:snapToGrid w:val="0"/>
        <w:spacing w:line="360" w:lineRule="auto"/>
        <w:ind w:firstLine="480" w:firstLineChars="200"/>
        <w:rPr>
          <w:rFonts w:hint="eastAsia"/>
          <w:lang w:val="en-US" w:eastAsia="zh-CN"/>
        </w:rPr>
      </w:pPr>
      <w:r>
        <w:rPr>
          <w:rFonts w:hint="eastAsia"/>
          <w:lang w:val="en-US" w:eastAsia="zh-CN"/>
        </w:rPr>
        <w:t>按类别使用专用医疗废物容器、垃圾袋包装，收集时确认是否严密封口并贴上注明来源、种类、重量或者数量、交接时间、处置方法、最终去向以及经办人签名的标签；</w:t>
      </w:r>
    </w:p>
    <w:p w14:paraId="09F6D18D">
      <w:pPr>
        <w:numPr>
          <w:ilvl w:val="0"/>
          <w:numId w:val="4"/>
        </w:numPr>
        <w:adjustRightInd w:val="0"/>
        <w:snapToGrid w:val="0"/>
        <w:spacing w:line="360" w:lineRule="auto"/>
        <w:ind w:firstLine="480" w:firstLineChars="200"/>
        <w:rPr>
          <w:rFonts w:hint="eastAsia"/>
          <w:lang w:val="en-US" w:eastAsia="zh-CN"/>
        </w:rPr>
      </w:pPr>
      <w:r>
        <w:rPr>
          <w:rFonts w:hint="eastAsia"/>
          <w:lang w:val="en-US" w:eastAsia="zh-CN"/>
        </w:rPr>
        <w:t>按规定的清运路线及时转运到医院指定的医疗废物暂存间，并由专人负责管理；</w:t>
      </w:r>
    </w:p>
    <w:p w14:paraId="3C3BF91C">
      <w:pPr>
        <w:numPr>
          <w:ilvl w:val="0"/>
          <w:numId w:val="4"/>
        </w:numPr>
        <w:adjustRightInd w:val="0"/>
        <w:snapToGrid w:val="0"/>
        <w:spacing w:line="360" w:lineRule="auto"/>
        <w:ind w:firstLine="480" w:firstLineChars="200"/>
        <w:rPr>
          <w:rFonts w:hint="eastAsia"/>
          <w:lang w:val="en-US" w:eastAsia="zh-CN"/>
        </w:rPr>
      </w:pPr>
      <w:r>
        <w:rPr>
          <w:rFonts w:hint="eastAsia"/>
          <w:lang w:val="en-US" w:eastAsia="zh-CN"/>
        </w:rPr>
        <w:t>医疗废物暂存一般不应超过48小时；</w:t>
      </w:r>
    </w:p>
    <w:p w14:paraId="75322DB1">
      <w:pPr>
        <w:numPr>
          <w:ilvl w:val="0"/>
          <w:numId w:val="4"/>
        </w:numPr>
        <w:adjustRightInd w:val="0"/>
        <w:snapToGrid w:val="0"/>
        <w:spacing w:line="360" w:lineRule="auto"/>
        <w:ind w:firstLine="480" w:firstLineChars="200"/>
        <w:rPr>
          <w:rFonts w:hint="eastAsia"/>
          <w:lang w:val="en-US" w:eastAsia="zh-CN"/>
        </w:rPr>
      </w:pPr>
      <w:r>
        <w:rPr>
          <w:rFonts w:hint="eastAsia"/>
          <w:lang w:val="en-US" w:eastAsia="zh-CN"/>
        </w:rPr>
        <w:t>交由医院指定的有医疗废物处置资质的单位进行集中处置，所有交接环节严格执行交接双签登记，记录保存不低于三年。</w:t>
      </w:r>
    </w:p>
    <w:p w14:paraId="41230866">
      <w:pPr>
        <w:adjustRightInd w:val="0"/>
        <w:snapToGrid w:val="0"/>
        <w:spacing w:line="360" w:lineRule="auto"/>
        <w:ind w:firstLine="480" w:firstLineChars="200"/>
      </w:pPr>
      <w:r>
        <w:rPr>
          <w:rFonts w:hint="eastAsia"/>
        </w:rPr>
        <w:t>2.5处理突发事件应急能力</w:t>
      </w:r>
    </w:p>
    <w:p w14:paraId="118760D7">
      <w:pPr>
        <w:adjustRightInd w:val="0"/>
        <w:snapToGrid w:val="0"/>
        <w:spacing w:line="360" w:lineRule="auto"/>
        <w:ind w:firstLine="480" w:firstLineChars="200"/>
      </w:pPr>
      <w:r>
        <w:rPr>
          <w:rFonts w:hint="eastAsia"/>
        </w:rPr>
        <w:t>2.5.1当发生医疗垃圾泄漏事件时，启动相关应急预案做好泄漏区域的消毒处置，同时向采购人报告并履行相关记录手续。</w:t>
      </w:r>
    </w:p>
    <w:p w14:paraId="4EEF0B4F">
      <w:pPr>
        <w:adjustRightInd w:val="0"/>
        <w:snapToGrid w:val="0"/>
        <w:spacing w:line="360" w:lineRule="auto"/>
        <w:ind w:firstLine="480" w:firstLineChars="200"/>
      </w:pPr>
      <w:r>
        <w:rPr>
          <w:rFonts w:hint="eastAsia"/>
        </w:rPr>
        <w:t>2.5.2当清运医疗垃圾发生锐器意外刺伤时，启动相关应急预案进行初步处理，同时向采购人报告并履行相关记录手续。</w:t>
      </w:r>
    </w:p>
    <w:p w14:paraId="65A4CD50">
      <w:pPr>
        <w:adjustRightInd w:val="0"/>
        <w:snapToGrid w:val="0"/>
        <w:spacing w:line="360" w:lineRule="auto"/>
        <w:ind w:firstLine="480" w:firstLineChars="200"/>
      </w:pPr>
      <w:r>
        <w:rPr>
          <w:rFonts w:hint="eastAsia"/>
        </w:rPr>
        <w:t>2.5.3当发生重大事件时及时向采购人报告，及时协调应对，确保工作安全有序。</w:t>
      </w:r>
    </w:p>
    <w:p w14:paraId="0E11E7FD">
      <w:pPr>
        <w:adjustRightInd w:val="0"/>
        <w:snapToGrid w:val="0"/>
        <w:spacing w:line="360" w:lineRule="auto"/>
        <w:ind w:firstLine="480" w:firstLineChars="200"/>
      </w:pPr>
      <w:r>
        <w:rPr>
          <w:rFonts w:hint="eastAsia"/>
        </w:rPr>
        <w:t>2.5.4对医疗废弃物的处置按照采购人规定的标准执行消毒隔离规定，并制定相关制度、标准、措施。</w:t>
      </w:r>
    </w:p>
    <w:p w14:paraId="3987F980">
      <w:pPr>
        <w:adjustRightInd w:val="0"/>
        <w:snapToGrid w:val="0"/>
        <w:spacing w:line="360" w:lineRule="auto"/>
        <w:ind w:firstLine="480" w:firstLineChars="200"/>
      </w:pPr>
      <w:r>
        <w:rPr>
          <w:rFonts w:hint="eastAsia"/>
        </w:rPr>
        <w:t>2.6禁止处理医疗废物和未经允许的废品。</w:t>
      </w:r>
    </w:p>
    <w:p w14:paraId="2BED7E86">
      <w:pPr>
        <w:numPr>
          <w:ilvl w:val="0"/>
          <w:numId w:val="3"/>
        </w:numPr>
        <w:adjustRightInd w:val="0"/>
        <w:snapToGrid w:val="0"/>
        <w:spacing w:line="360" w:lineRule="auto"/>
        <w:ind w:firstLine="482" w:firstLineChars="200"/>
        <w:outlineLvl w:val="1"/>
        <w:rPr>
          <w:rFonts w:ascii="楷体" w:hAnsi="楷体" w:eastAsia="楷体"/>
          <w:b/>
          <w:bCs/>
        </w:rPr>
      </w:pPr>
      <w:bookmarkStart w:id="49" w:name="_Toc172627385"/>
      <w:bookmarkStart w:id="50" w:name="_Toc165300834"/>
      <w:bookmarkStart w:id="51" w:name="_Toc3291"/>
      <w:r>
        <w:rPr>
          <w:rFonts w:hint="eastAsia" w:ascii="楷体" w:hAnsi="楷体" w:eastAsia="楷体"/>
          <w:b/>
          <w:bCs/>
        </w:rPr>
        <w:t>物业服务总机管理</w:t>
      </w:r>
      <w:bookmarkEnd w:id="49"/>
      <w:bookmarkEnd w:id="50"/>
      <w:bookmarkEnd w:id="51"/>
    </w:p>
    <w:p w14:paraId="1F757F43">
      <w:pPr>
        <w:adjustRightInd w:val="0"/>
        <w:snapToGrid w:val="0"/>
        <w:spacing w:line="360" w:lineRule="auto"/>
        <w:ind w:firstLine="482" w:firstLineChars="200"/>
        <w:rPr>
          <w:b/>
          <w:bCs/>
        </w:rPr>
      </w:pPr>
      <w:r>
        <w:rPr>
          <w:rFonts w:hint="eastAsia"/>
          <w:b/>
          <w:bCs/>
        </w:rPr>
        <w:t>1</w:t>
      </w:r>
      <w:r>
        <w:rPr>
          <w:b/>
          <w:bCs/>
        </w:rPr>
        <w:t>.</w:t>
      </w:r>
      <w:r>
        <w:rPr>
          <w:rFonts w:hint="eastAsia"/>
          <w:b/>
          <w:bCs/>
        </w:rPr>
        <w:t>服务内容</w:t>
      </w:r>
    </w:p>
    <w:p w14:paraId="79154D6A">
      <w:pPr>
        <w:adjustRightInd w:val="0"/>
        <w:snapToGrid w:val="0"/>
        <w:spacing w:line="360" w:lineRule="auto"/>
        <w:ind w:firstLine="480" w:firstLineChars="200"/>
      </w:pPr>
      <w:r>
        <w:rPr>
          <w:rFonts w:hint="eastAsia"/>
        </w:rPr>
        <w:t>1.1负责接听转接电话、报修派工工作。</w:t>
      </w:r>
    </w:p>
    <w:p w14:paraId="710AB95F">
      <w:pPr>
        <w:adjustRightInd w:val="0"/>
        <w:snapToGrid w:val="0"/>
        <w:spacing w:line="360" w:lineRule="auto"/>
        <w:ind w:firstLine="480" w:firstLineChars="200"/>
      </w:pPr>
      <w:r>
        <w:rPr>
          <w:rFonts w:hint="eastAsia"/>
        </w:rPr>
        <w:t>1.2协助完成数据收集，及时反馈工作中存在的问题。</w:t>
      </w:r>
    </w:p>
    <w:p w14:paraId="12A8023F">
      <w:pPr>
        <w:adjustRightInd w:val="0"/>
        <w:snapToGrid w:val="0"/>
        <w:spacing w:line="360" w:lineRule="auto"/>
        <w:ind w:firstLine="480" w:firstLineChars="200"/>
      </w:pPr>
      <w:r>
        <w:rPr>
          <w:rFonts w:hint="eastAsia"/>
        </w:rPr>
        <w:t>1.3完成相关材料的收集和整理工作。</w:t>
      </w:r>
    </w:p>
    <w:p w14:paraId="6965023D">
      <w:pPr>
        <w:adjustRightInd w:val="0"/>
        <w:snapToGrid w:val="0"/>
        <w:spacing w:line="360" w:lineRule="auto"/>
        <w:ind w:firstLine="480" w:firstLineChars="200"/>
      </w:pPr>
      <w:r>
        <w:rPr>
          <w:rFonts w:hint="eastAsia"/>
        </w:rPr>
        <w:t>1.4负责全院电话通信，话务服务，热线咨询，院内电话及相关设备的日常维修；负责电话分机的装、撤、移、改工作及相关业务。</w:t>
      </w:r>
    </w:p>
    <w:p w14:paraId="2C1DA9FD">
      <w:pPr>
        <w:adjustRightInd w:val="0"/>
        <w:snapToGrid w:val="0"/>
        <w:spacing w:line="360" w:lineRule="auto"/>
        <w:ind w:firstLine="482" w:firstLineChars="200"/>
      </w:pPr>
      <w:r>
        <w:rPr>
          <w:rFonts w:hint="eastAsia"/>
          <w:b/>
          <w:bCs/>
        </w:rPr>
        <w:t>2.服务标准</w:t>
      </w:r>
    </w:p>
    <w:p w14:paraId="2869420C">
      <w:pPr>
        <w:adjustRightInd w:val="0"/>
        <w:snapToGrid w:val="0"/>
        <w:spacing w:line="360" w:lineRule="auto"/>
        <w:ind w:firstLine="480" w:firstLineChars="200"/>
      </w:pPr>
      <w:r>
        <w:rPr>
          <w:rFonts w:hint="eastAsia"/>
        </w:rPr>
        <w:t>2.1熟悉分机电话，熟悉各病区区域。</w:t>
      </w:r>
    </w:p>
    <w:p w14:paraId="5670042A">
      <w:pPr>
        <w:adjustRightInd w:val="0"/>
        <w:snapToGrid w:val="0"/>
        <w:spacing w:line="360" w:lineRule="auto"/>
        <w:ind w:firstLine="480" w:firstLineChars="200"/>
      </w:pPr>
      <w:r>
        <w:rPr>
          <w:rFonts w:hint="eastAsia"/>
        </w:rPr>
        <w:t>2.2普通话标准，沟通表达能力强。</w:t>
      </w:r>
    </w:p>
    <w:p w14:paraId="7E7F2287">
      <w:pPr>
        <w:adjustRightInd w:val="0"/>
        <w:snapToGrid w:val="0"/>
        <w:spacing w:line="360" w:lineRule="auto"/>
        <w:ind w:firstLine="480" w:firstLineChars="200"/>
      </w:pPr>
      <w:r>
        <w:rPr>
          <w:rFonts w:hint="eastAsia"/>
        </w:rPr>
        <w:t>2.3具备良好的执行力和团队合作精神。</w:t>
      </w:r>
    </w:p>
    <w:p w14:paraId="0B730180">
      <w:pPr>
        <w:adjustRightInd w:val="0"/>
        <w:snapToGrid w:val="0"/>
        <w:spacing w:line="360" w:lineRule="auto"/>
        <w:ind w:firstLine="480" w:firstLineChars="200"/>
      </w:pPr>
      <w:r>
        <w:rPr>
          <w:rFonts w:hint="eastAsia"/>
        </w:rPr>
        <w:t>2.4认真、耐心、专业的完成每一天每一次的话务服务。</w:t>
      </w:r>
    </w:p>
    <w:p w14:paraId="478025C5">
      <w:pPr>
        <w:adjustRightInd w:val="0"/>
        <w:snapToGrid w:val="0"/>
        <w:spacing w:line="360" w:lineRule="auto"/>
        <w:ind w:firstLine="480" w:firstLineChars="200"/>
      </w:pPr>
      <w:r>
        <w:rPr>
          <w:rFonts w:hint="eastAsia"/>
        </w:rPr>
        <w:t>2.5接报派遣的标准用语（包含但不限于以下内容）：</w:t>
      </w:r>
    </w:p>
    <w:p w14:paraId="560DEA6A">
      <w:pPr>
        <w:adjustRightInd w:val="0"/>
        <w:snapToGrid w:val="0"/>
        <w:spacing w:line="360" w:lineRule="auto"/>
        <w:ind w:firstLine="480" w:firstLineChars="200"/>
      </w:pPr>
      <w:r>
        <w:rPr>
          <w:rFonts w:hint="eastAsia"/>
        </w:rPr>
        <w:t>2.5.1“您好，XX服务中心，请问有什么可以帮您？”</w:t>
      </w:r>
    </w:p>
    <w:p w14:paraId="5991F755">
      <w:pPr>
        <w:adjustRightInd w:val="0"/>
        <w:snapToGrid w:val="0"/>
        <w:spacing w:line="360" w:lineRule="auto"/>
        <w:ind w:firstLine="480" w:firstLineChars="200"/>
      </w:pPr>
      <w:r>
        <w:rPr>
          <w:rFonts w:hint="eastAsia"/>
        </w:rPr>
        <w:t>2.5.2“好的，您的需要我已经帮您记录下来了，请问您还有其他问题吗？”</w:t>
      </w:r>
    </w:p>
    <w:p w14:paraId="4790D868">
      <w:pPr>
        <w:adjustRightInd w:val="0"/>
        <w:snapToGrid w:val="0"/>
        <w:spacing w:line="360" w:lineRule="auto"/>
        <w:ind w:firstLine="480" w:firstLineChars="200"/>
      </w:pPr>
      <w:r>
        <w:rPr>
          <w:rFonts w:hint="eastAsia"/>
        </w:rPr>
        <w:t>2.5.3“这边尽快帮您联系，感谢您的来电，谢谢”</w:t>
      </w:r>
    </w:p>
    <w:p w14:paraId="423B648E">
      <w:pPr>
        <w:adjustRightInd w:val="0"/>
        <w:snapToGrid w:val="0"/>
        <w:spacing w:line="360" w:lineRule="auto"/>
        <w:ind w:firstLine="480" w:firstLineChars="200"/>
      </w:pPr>
      <w:r>
        <w:rPr>
          <w:rFonts w:hint="eastAsia"/>
        </w:rPr>
        <w:t>2.6回访时的标准用语（包含但不限于以下内容）：</w:t>
      </w:r>
    </w:p>
    <w:p w14:paraId="3932477B">
      <w:pPr>
        <w:adjustRightInd w:val="0"/>
        <w:snapToGrid w:val="0"/>
        <w:spacing w:line="360" w:lineRule="auto"/>
        <w:ind w:firstLine="480" w:firstLineChars="200"/>
      </w:pPr>
      <w:r>
        <w:rPr>
          <w:rFonts w:hint="eastAsia"/>
        </w:rPr>
        <w:t>2.6.1“您好，我们这边是XX服务中心满意度调查员，根据工作要求我们需要对您近期的报修做个回访”</w:t>
      </w:r>
    </w:p>
    <w:p w14:paraId="7A1AF966">
      <w:pPr>
        <w:adjustRightInd w:val="0"/>
        <w:snapToGrid w:val="0"/>
        <w:spacing w:line="360" w:lineRule="auto"/>
        <w:ind w:firstLine="480" w:firstLineChars="200"/>
      </w:pPr>
      <w:r>
        <w:rPr>
          <w:rFonts w:hint="eastAsia"/>
        </w:rPr>
        <w:t>2.6.2“您对近期维修的结果是否满意？维修人员的服务态度是否满意？”</w:t>
      </w:r>
    </w:p>
    <w:p w14:paraId="277BE9F2">
      <w:pPr>
        <w:adjustRightInd w:val="0"/>
        <w:snapToGrid w:val="0"/>
        <w:spacing w:line="360" w:lineRule="auto"/>
        <w:ind w:firstLine="480" w:firstLineChars="200"/>
      </w:pPr>
      <w:r>
        <w:rPr>
          <w:rFonts w:hint="eastAsia"/>
        </w:rPr>
        <w:t>2.6.3“如果您还有什么意见要提我们可以帮您记录”</w:t>
      </w:r>
    </w:p>
    <w:p w14:paraId="54281777">
      <w:pPr>
        <w:adjustRightInd w:val="0"/>
        <w:snapToGrid w:val="0"/>
        <w:spacing w:line="360" w:lineRule="auto"/>
        <w:ind w:firstLine="480" w:firstLineChars="200"/>
      </w:pPr>
      <w:r>
        <w:rPr>
          <w:rFonts w:hint="eastAsia"/>
        </w:rPr>
        <w:t>2.7认真处理问题，急用户所急，力争做到用户满意，不推不顶。</w:t>
      </w:r>
    </w:p>
    <w:p w14:paraId="4E6F1C82">
      <w:pPr>
        <w:adjustRightInd w:val="0"/>
        <w:snapToGrid w:val="0"/>
        <w:spacing w:line="360" w:lineRule="auto"/>
        <w:ind w:firstLine="480" w:firstLineChars="200"/>
      </w:pPr>
      <w:r>
        <w:rPr>
          <w:rFonts w:hint="eastAsia"/>
        </w:rPr>
        <w:t>2.</w:t>
      </w:r>
      <w:r>
        <w:t>8</w:t>
      </w:r>
      <w:r>
        <w:rPr>
          <w:rFonts w:hint="eastAsia"/>
        </w:rPr>
        <w:t>工作中认真负责，认真执行岗位责任制，熟练掌握应知应会内容。</w:t>
      </w:r>
    </w:p>
    <w:p w14:paraId="3C898849">
      <w:pPr>
        <w:adjustRightInd w:val="0"/>
        <w:snapToGrid w:val="0"/>
        <w:spacing w:line="360" w:lineRule="auto"/>
        <w:ind w:firstLine="480" w:firstLineChars="200"/>
      </w:pPr>
      <w:r>
        <w:rPr>
          <w:rFonts w:hint="eastAsia"/>
        </w:rPr>
        <w:t>2.</w:t>
      </w:r>
      <w:r>
        <w:t>9</w:t>
      </w:r>
      <w:r>
        <w:rPr>
          <w:rFonts w:hint="eastAsia"/>
        </w:rPr>
        <w:t>处理故障认真负责，保证用户通话畅通。严重故障不隔班，不过夜。</w:t>
      </w:r>
    </w:p>
    <w:p w14:paraId="58855D31">
      <w:pPr>
        <w:adjustRightInd w:val="0"/>
        <w:snapToGrid w:val="0"/>
        <w:spacing w:line="360" w:lineRule="auto"/>
        <w:ind w:firstLine="480" w:firstLineChars="200"/>
      </w:pPr>
      <w:r>
        <w:rPr>
          <w:rFonts w:hint="eastAsia"/>
        </w:rPr>
        <w:t>2.1</w:t>
      </w:r>
      <w:r>
        <w:t>0</w:t>
      </w:r>
      <w:r>
        <w:rPr>
          <w:rFonts w:hint="eastAsia"/>
        </w:rPr>
        <w:t>每月电话回访满意度不低于95%，如有不方便接受回访情形，需三日内再次致电回访，做好回访记录，将意见和建议传达相关部门并限时整改。</w:t>
      </w:r>
    </w:p>
    <w:p w14:paraId="71ACD73B">
      <w:pPr>
        <w:numPr>
          <w:ilvl w:val="0"/>
          <w:numId w:val="3"/>
        </w:numPr>
        <w:adjustRightInd w:val="0"/>
        <w:snapToGrid w:val="0"/>
        <w:spacing w:line="360" w:lineRule="auto"/>
        <w:ind w:firstLine="482" w:firstLineChars="200"/>
        <w:outlineLvl w:val="1"/>
        <w:rPr>
          <w:rFonts w:ascii="楷体" w:hAnsi="楷体" w:eastAsia="楷体"/>
          <w:b/>
          <w:bCs/>
        </w:rPr>
      </w:pPr>
      <w:bookmarkStart w:id="52" w:name="_Toc165300835"/>
      <w:bookmarkStart w:id="53" w:name="_Toc172627386"/>
      <w:bookmarkStart w:id="54" w:name="_Toc18895"/>
      <w:r>
        <w:rPr>
          <w:rFonts w:hint="eastAsia" w:ascii="楷体" w:hAnsi="楷体" w:eastAsia="楷体"/>
          <w:b/>
          <w:bCs/>
        </w:rPr>
        <w:t>物流服务</w:t>
      </w:r>
      <w:bookmarkEnd w:id="52"/>
      <w:bookmarkEnd w:id="53"/>
      <w:bookmarkEnd w:id="54"/>
    </w:p>
    <w:p w14:paraId="7206BFEA">
      <w:pPr>
        <w:adjustRightInd w:val="0"/>
        <w:snapToGrid w:val="0"/>
        <w:spacing w:line="360" w:lineRule="auto"/>
        <w:ind w:firstLine="482" w:firstLineChars="200"/>
        <w:rPr>
          <w:b/>
          <w:bCs/>
        </w:rPr>
      </w:pPr>
      <w:r>
        <w:rPr>
          <w:rFonts w:hint="eastAsia"/>
          <w:b/>
          <w:bCs/>
        </w:rPr>
        <w:t>1</w:t>
      </w:r>
      <w:r>
        <w:rPr>
          <w:b/>
          <w:bCs/>
        </w:rPr>
        <w:t>.</w:t>
      </w:r>
      <w:r>
        <w:rPr>
          <w:rFonts w:hint="eastAsia"/>
          <w:b/>
          <w:bCs/>
        </w:rPr>
        <w:t>服务内容</w:t>
      </w:r>
    </w:p>
    <w:p w14:paraId="6B39E7A8">
      <w:pPr>
        <w:adjustRightInd w:val="0"/>
        <w:snapToGrid w:val="0"/>
        <w:spacing w:line="360" w:lineRule="auto"/>
        <w:ind w:firstLine="480" w:firstLineChars="200"/>
      </w:pPr>
      <w:r>
        <w:rPr>
          <w:rFonts w:hint="eastAsia"/>
        </w:rPr>
        <w:t>1.</w:t>
      </w:r>
      <w:r>
        <w:t>1</w:t>
      </w:r>
      <w:r>
        <w:rPr>
          <w:rFonts w:hint="eastAsia"/>
        </w:rPr>
        <w:t>中药代煎代送辅助服务：协助中药代煎室进行药品运送、收货、摆放等工作，严格按规范煎煮中药汤剂。</w:t>
      </w:r>
    </w:p>
    <w:p w14:paraId="2FB217A1">
      <w:pPr>
        <w:adjustRightInd w:val="0"/>
        <w:snapToGrid w:val="0"/>
        <w:spacing w:line="360" w:lineRule="auto"/>
        <w:ind w:firstLine="480" w:firstLineChars="200"/>
      </w:pPr>
      <w:r>
        <w:rPr>
          <w:rFonts w:hint="eastAsia"/>
        </w:rPr>
        <w:t>1.</w:t>
      </w:r>
      <w:r>
        <w:t>2</w:t>
      </w:r>
      <w:r>
        <w:rPr>
          <w:rFonts w:hint="eastAsia"/>
        </w:rPr>
        <w:t>负责住院患者院内的特殊检查、治疗、会诊等预约检查治疗。</w:t>
      </w:r>
    </w:p>
    <w:p w14:paraId="22675AB0">
      <w:pPr>
        <w:adjustRightInd w:val="0"/>
        <w:snapToGrid w:val="0"/>
        <w:spacing w:line="360" w:lineRule="auto"/>
        <w:ind w:firstLine="480" w:firstLineChars="200"/>
      </w:pPr>
      <w:r>
        <w:rPr>
          <w:rFonts w:hint="eastAsia"/>
        </w:rPr>
        <w:t>1.</w:t>
      </w:r>
      <w:r>
        <w:t>3</w:t>
      </w:r>
      <w:r>
        <w:rPr>
          <w:rFonts w:hint="eastAsia"/>
        </w:rPr>
        <w:t>协助医护人员转运患者往返病区至ICU/转科，或临时危重患者作特殊检查。</w:t>
      </w:r>
    </w:p>
    <w:p w14:paraId="22CBD378">
      <w:pPr>
        <w:adjustRightInd w:val="0"/>
        <w:snapToGrid w:val="0"/>
        <w:spacing w:line="360" w:lineRule="auto"/>
        <w:ind w:firstLine="480" w:firstLineChars="200"/>
      </w:pPr>
      <w:r>
        <w:rPr>
          <w:rFonts w:hint="eastAsia"/>
        </w:rPr>
        <w:t>1.</w:t>
      </w:r>
      <w:r>
        <w:t>4</w:t>
      </w:r>
      <w:r>
        <w:rPr>
          <w:rFonts w:hint="eastAsia"/>
        </w:rPr>
        <w:t>负责院内所有区域的患者向检查、检验部门，取送各类生物标本、病理标本、特殊报告单（不能网上传递）、中成药、汤药、外用药品、消毒剂。</w:t>
      </w:r>
    </w:p>
    <w:p w14:paraId="6DD3AF4F">
      <w:pPr>
        <w:adjustRightInd w:val="0"/>
        <w:snapToGrid w:val="0"/>
        <w:spacing w:line="360" w:lineRule="auto"/>
        <w:ind w:firstLine="480" w:firstLineChars="200"/>
      </w:pPr>
      <w:r>
        <w:rPr>
          <w:rFonts w:hint="eastAsia"/>
        </w:rPr>
        <w:t>1.</w:t>
      </w:r>
      <w:r>
        <w:t>5</w:t>
      </w:r>
      <w:r>
        <w:rPr>
          <w:rFonts w:hint="eastAsia"/>
        </w:rPr>
        <w:t>收集计算机网上预约/人工预约的住院患者院内检查及检验项目信息，安排并运送患者。</w:t>
      </w:r>
    </w:p>
    <w:p w14:paraId="6D3D58BC">
      <w:pPr>
        <w:adjustRightInd w:val="0"/>
        <w:snapToGrid w:val="0"/>
        <w:spacing w:line="360" w:lineRule="auto"/>
        <w:ind w:firstLine="480" w:firstLineChars="200"/>
      </w:pPr>
      <w:r>
        <w:rPr>
          <w:rFonts w:hint="eastAsia"/>
        </w:rPr>
        <w:t>1.6负责取送院内各类医疗文件和报告。</w:t>
      </w:r>
    </w:p>
    <w:p w14:paraId="501B0E3A">
      <w:pPr>
        <w:adjustRightInd w:val="0"/>
        <w:snapToGrid w:val="0"/>
        <w:spacing w:line="360" w:lineRule="auto"/>
        <w:ind w:firstLine="480" w:firstLineChars="200"/>
      </w:pPr>
      <w:r>
        <w:rPr>
          <w:rFonts w:hint="eastAsia"/>
        </w:rPr>
        <w:t>1.7负责从氧气站至病区取冰块，用于患者物理降温。</w:t>
      </w:r>
    </w:p>
    <w:p w14:paraId="4434EA7C">
      <w:pPr>
        <w:adjustRightInd w:val="0"/>
        <w:snapToGrid w:val="0"/>
        <w:spacing w:line="360" w:lineRule="auto"/>
        <w:ind w:firstLine="480" w:firstLineChars="200"/>
      </w:pPr>
      <w:r>
        <w:rPr>
          <w:rFonts w:hint="eastAsia"/>
        </w:rPr>
        <w:t>1.8负责取送行政办公区域和门诊区域工作人员的工作服 2 次/周。</w:t>
      </w:r>
    </w:p>
    <w:p w14:paraId="56114DF7">
      <w:pPr>
        <w:adjustRightInd w:val="0"/>
        <w:snapToGrid w:val="0"/>
        <w:spacing w:line="360" w:lineRule="auto"/>
        <w:ind w:firstLine="480" w:firstLineChars="200"/>
      </w:pPr>
      <w:r>
        <w:rPr>
          <w:rFonts w:hint="eastAsia"/>
        </w:rPr>
        <w:t>1.9负责取送院内医疗设备的运送、送修。</w:t>
      </w:r>
    </w:p>
    <w:p w14:paraId="14426281">
      <w:pPr>
        <w:adjustRightInd w:val="0"/>
        <w:snapToGrid w:val="0"/>
        <w:spacing w:line="360" w:lineRule="auto"/>
        <w:ind w:firstLine="480" w:firstLineChars="200"/>
      </w:pPr>
      <w:r>
        <w:rPr>
          <w:rFonts w:hint="eastAsia"/>
        </w:rPr>
        <w:t>1.</w:t>
      </w:r>
      <w:r>
        <w:t>1</w:t>
      </w:r>
      <w:r>
        <w:rPr>
          <w:rFonts w:hint="eastAsia"/>
        </w:rPr>
        <w:t>0负责抢救患者夜间借用药品（不拆包装）的运送，不负责非抢救用药、贵重药、毒麻药、和散装药品的运送。</w:t>
      </w:r>
    </w:p>
    <w:p w14:paraId="7801075F">
      <w:pPr>
        <w:adjustRightInd w:val="0"/>
        <w:snapToGrid w:val="0"/>
        <w:spacing w:line="360" w:lineRule="auto"/>
        <w:ind w:firstLine="480" w:firstLineChars="200"/>
      </w:pPr>
      <w:r>
        <w:t>1.1</w:t>
      </w:r>
      <w:r>
        <w:rPr>
          <w:rFonts w:hint="eastAsia"/>
        </w:rPr>
        <w:t>1负责医院科室集中配送次数外的零星取送的运送任务。</w:t>
      </w:r>
    </w:p>
    <w:p w14:paraId="2F669B56">
      <w:pPr>
        <w:adjustRightInd w:val="0"/>
        <w:snapToGrid w:val="0"/>
        <w:spacing w:line="360" w:lineRule="auto"/>
        <w:ind w:firstLine="480" w:firstLineChars="200"/>
      </w:pPr>
      <w:r>
        <w:rPr>
          <w:rFonts w:hint="eastAsia"/>
        </w:rPr>
        <w:t>1.12物流配送人员编制及工作分配表</w:t>
      </w:r>
    </w:p>
    <w:tbl>
      <w:tblPr>
        <w:tblStyle w:val="32"/>
        <w:tblW w:w="9355"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7"/>
        <w:gridCol w:w="851"/>
        <w:gridCol w:w="5953"/>
        <w:gridCol w:w="1134"/>
      </w:tblGrid>
      <w:tr w14:paraId="78D64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trPr>
        <w:tc>
          <w:tcPr>
            <w:tcW w:w="1417" w:type="dxa"/>
            <w:vAlign w:val="center"/>
          </w:tcPr>
          <w:p w14:paraId="142E5D6C">
            <w:r>
              <w:rPr>
                <w:rFonts w:hint="eastAsia"/>
              </w:rPr>
              <w:t>岗位</w:t>
            </w:r>
          </w:p>
        </w:tc>
        <w:tc>
          <w:tcPr>
            <w:tcW w:w="851" w:type="dxa"/>
            <w:vAlign w:val="center"/>
          </w:tcPr>
          <w:p w14:paraId="6C82E5D3">
            <w:r>
              <w:rPr>
                <w:rFonts w:hint="eastAsia"/>
              </w:rPr>
              <w:t>人数</w:t>
            </w:r>
          </w:p>
        </w:tc>
        <w:tc>
          <w:tcPr>
            <w:tcW w:w="5953" w:type="dxa"/>
            <w:vAlign w:val="center"/>
          </w:tcPr>
          <w:p w14:paraId="6B45643D">
            <w:r>
              <w:rPr>
                <w:rFonts w:hint="eastAsia"/>
              </w:rPr>
              <w:t>工作内容</w:t>
            </w:r>
          </w:p>
        </w:tc>
        <w:tc>
          <w:tcPr>
            <w:tcW w:w="1134" w:type="dxa"/>
            <w:vAlign w:val="center"/>
          </w:tcPr>
          <w:p w14:paraId="20A10200">
            <w:r>
              <w:rPr>
                <w:rFonts w:hint="eastAsia"/>
              </w:rPr>
              <w:t>工作时间</w:t>
            </w:r>
          </w:p>
        </w:tc>
      </w:tr>
      <w:tr w14:paraId="37F02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vMerge w:val="restart"/>
            <w:vAlign w:val="center"/>
          </w:tcPr>
          <w:p w14:paraId="0B77D9A3">
            <w:r>
              <w:rPr>
                <w:rFonts w:hint="eastAsia"/>
              </w:rPr>
              <w:t>取送标本及检验结果</w:t>
            </w:r>
          </w:p>
        </w:tc>
        <w:tc>
          <w:tcPr>
            <w:tcW w:w="851" w:type="dxa"/>
            <w:vAlign w:val="center"/>
          </w:tcPr>
          <w:p w14:paraId="25DF36B3"/>
        </w:tc>
        <w:tc>
          <w:tcPr>
            <w:tcW w:w="5953" w:type="dxa"/>
            <w:vAlign w:val="center"/>
          </w:tcPr>
          <w:p w14:paraId="3E85AAA2">
            <w:r>
              <w:rPr>
                <w:rFonts w:hint="eastAsia"/>
              </w:rPr>
              <w:t>全院病房、门诊、手术室等科室的各种标本取送至检验科、病理科、输血科等，并将检验结果送回至各科室。</w:t>
            </w:r>
          </w:p>
        </w:tc>
        <w:tc>
          <w:tcPr>
            <w:tcW w:w="1134" w:type="dxa"/>
            <w:vAlign w:val="center"/>
          </w:tcPr>
          <w:p w14:paraId="502016CD"/>
        </w:tc>
      </w:tr>
      <w:tr w14:paraId="647B4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vMerge w:val="continue"/>
            <w:vAlign w:val="center"/>
          </w:tcPr>
          <w:p w14:paraId="0B8739EB"/>
        </w:tc>
        <w:tc>
          <w:tcPr>
            <w:tcW w:w="851" w:type="dxa"/>
            <w:vAlign w:val="center"/>
          </w:tcPr>
          <w:p w14:paraId="6083E765"/>
        </w:tc>
        <w:tc>
          <w:tcPr>
            <w:tcW w:w="5953" w:type="dxa"/>
            <w:vAlign w:val="center"/>
          </w:tcPr>
          <w:p w14:paraId="2E1C4F96">
            <w:r>
              <w:rPr>
                <w:rFonts w:hint="eastAsia"/>
              </w:rPr>
              <w:t>全院各科室的急查化验的取送、检查患者的接送、应急用药取送至各科室。</w:t>
            </w:r>
          </w:p>
        </w:tc>
        <w:tc>
          <w:tcPr>
            <w:tcW w:w="1134" w:type="dxa"/>
            <w:vAlign w:val="center"/>
          </w:tcPr>
          <w:p w14:paraId="7D2ED860"/>
        </w:tc>
      </w:tr>
      <w:tr w14:paraId="79D7A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vMerge w:val="restart"/>
            <w:vAlign w:val="center"/>
          </w:tcPr>
          <w:p w14:paraId="65D36718">
            <w:r>
              <w:rPr>
                <w:rFonts w:hint="eastAsia"/>
              </w:rPr>
              <w:t>院内陪检</w:t>
            </w:r>
          </w:p>
        </w:tc>
        <w:tc>
          <w:tcPr>
            <w:tcW w:w="851" w:type="dxa"/>
            <w:vAlign w:val="center"/>
          </w:tcPr>
          <w:p w14:paraId="764B0C28"/>
        </w:tc>
        <w:tc>
          <w:tcPr>
            <w:tcW w:w="5953" w:type="dxa"/>
            <w:vAlign w:val="center"/>
          </w:tcPr>
          <w:p w14:paraId="5519950F">
            <w:r>
              <w:rPr>
                <w:rFonts w:hint="eastAsia"/>
              </w:rPr>
              <w:t>全院住院患者的院内陪检：接送各种检查，如心电图、B超、CT、核磁、会诊等，下午将检验结果送回至各科室。</w:t>
            </w:r>
          </w:p>
        </w:tc>
        <w:tc>
          <w:tcPr>
            <w:tcW w:w="1134" w:type="dxa"/>
            <w:vAlign w:val="center"/>
          </w:tcPr>
          <w:p w14:paraId="7C3155A3"/>
        </w:tc>
      </w:tr>
      <w:tr w14:paraId="6E041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vMerge w:val="continue"/>
            <w:vAlign w:val="center"/>
          </w:tcPr>
          <w:p w14:paraId="29FFDB0C"/>
        </w:tc>
        <w:tc>
          <w:tcPr>
            <w:tcW w:w="851" w:type="dxa"/>
            <w:vAlign w:val="center"/>
          </w:tcPr>
          <w:p w14:paraId="1651BB55"/>
        </w:tc>
        <w:tc>
          <w:tcPr>
            <w:tcW w:w="5953" w:type="dxa"/>
            <w:vAlign w:val="center"/>
          </w:tcPr>
          <w:p w14:paraId="34295DB9">
            <w:r>
              <w:rPr>
                <w:rFonts w:hint="eastAsia"/>
              </w:rPr>
              <w:t>急诊科留观患者的陪检及转运。</w:t>
            </w:r>
          </w:p>
        </w:tc>
        <w:tc>
          <w:tcPr>
            <w:tcW w:w="1134" w:type="dxa"/>
            <w:vAlign w:val="center"/>
          </w:tcPr>
          <w:p w14:paraId="5DD0F1BC"/>
        </w:tc>
      </w:tr>
      <w:tr w14:paraId="30D62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vMerge w:val="restart"/>
            <w:vAlign w:val="center"/>
          </w:tcPr>
          <w:p w14:paraId="0AAD1860">
            <w:r>
              <w:rPr>
                <w:rFonts w:hint="eastAsia"/>
              </w:rPr>
              <w:t>送药</w:t>
            </w:r>
          </w:p>
        </w:tc>
        <w:tc>
          <w:tcPr>
            <w:tcW w:w="851" w:type="dxa"/>
            <w:vAlign w:val="center"/>
          </w:tcPr>
          <w:p w14:paraId="4FCF366A"/>
        </w:tc>
        <w:tc>
          <w:tcPr>
            <w:tcW w:w="5953" w:type="dxa"/>
            <w:vAlign w:val="center"/>
          </w:tcPr>
          <w:p w14:paraId="76221DEF">
            <w:r>
              <w:rPr>
                <w:rFonts w:hint="eastAsia"/>
              </w:rPr>
              <w:t>全院各科室的药物（输液、注射、口服、外用、滴剂等）从药房领出送至各科室。</w:t>
            </w:r>
          </w:p>
        </w:tc>
        <w:tc>
          <w:tcPr>
            <w:tcW w:w="1134" w:type="dxa"/>
            <w:vAlign w:val="center"/>
          </w:tcPr>
          <w:p w14:paraId="51E1B6FD"/>
        </w:tc>
      </w:tr>
      <w:tr w14:paraId="7DF70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vMerge w:val="continue"/>
            <w:vAlign w:val="center"/>
          </w:tcPr>
          <w:p w14:paraId="414014DA"/>
        </w:tc>
        <w:tc>
          <w:tcPr>
            <w:tcW w:w="851" w:type="dxa"/>
            <w:vAlign w:val="center"/>
          </w:tcPr>
          <w:p w14:paraId="5C6B1837"/>
        </w:tc>
        <w:tc>
          <w:tcPr>
            <w:tcW w:w="5953" w:type="dxa"/>
            <w:vAlign w:val="center"/>
          </w:tcPr>
          <w:p w14:paraId="31FC0BEA">
            <w:r>
              <w:rPr>
                <w:rFonts w:hint="eastAsia"/>
              </w:rPr>
              <w:t>全院医疗器械取送（呼吸机、输液泵等），送至各科室。</w:t>
            </w:r>
          </w:p>
        </w:tc>
        <w:tc>
          <w:tcPr>
            <w:tcW w:w="1134" w:type="dxa"/>
            <w:vAlign w:val="center"/>
          </w:tcPr>
          <w:p w14:paraId="21D25274"/>
        </w:tc>
      </w:tr>
      <w:tr w14:paraId="4A013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vAlign w:val="center"/>
          </w:tcPr>
          <w:p w14:paraId="17FBB5DC">
            <w:r>
              <w:rPr>
                <w:rFonts w:hint="eastAsia"/>
              </w:rPr>
              <w:t>医工处运送</w:t>
            </w:r>
          </w:p>
        </w:tc>
        <w:tc>
          <w:tcPr>
            <w:tcW w:w="851" w:type="dxa"/>
            <w:vAlign w:val="center"/>
          </w:tcPr>
          <w:p w14:paraId="5C383008"/>
        </w:tc>
        <w:tc>
          <w:tcPr>
            <w:tcW w:w="5953" w:type="dxa"/>
            <w:vAlign w:val="center"/>
          </w:tcPr>
          <w:p w14:paraId="1C618BF9">
            <w:r>
              <w:rPr>
                <w:rFonts w:hint="eastAsia"/>
              </w:rPr>
              <w:t>负责领取医疗物资送至所需科室。</w:t>
            </w:r>
          </w:p>
        </w:tc>
        <w:tc>
          <w:tcPr>
            <w:tcW w:w="1134" w:type="dxa"/>
            <w:vAlign w:val="center"/>
          </w:tcPr>
          <w:p w14:paraId="2BA3B7A2"/>
        </w:tc>
      </w:tr>
      <w:tr w14:paraId="717E1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vAlign w:val="center"/>
          </w:tcPr>
          <w:p w14:paraId="323C5914">
            <w:r>
              <w:rPr>
                <w:rFonts w:hint="eastAsia"/>
              </w:rPr>
              <w:t>机动、替班</w:t>
            </w:r>
          </w:p>
        </w:tc>
        <w:tc>
          <w:tcPr>
            <w:tcW w:w="851" w:type="dxa"/>
            <w:vAlign w:val="center"/>
          </w:tcPr>
          <w:p w14:paraId="0C51C86A"/>
        </w:tc>
        <w:tc>
          <w:tcPr>
            <w:tcW w:w="7087" w:type="dxa"/>
            <w:gridSpan w:val="2"/>
            <w:vAlign w:val="center"/>
          </w:tcPr>
          <w:p w14:paraId="53E314A6">
            <w:r>
              <w:rPr>
                <w:rFonts w:hint="eastAsia"/>
              </w:rPr>
              <w:t>各岗位物流运送人员倒休。</w:t>
            </w:r>
          </w:p>
        </w:tc>
      </w:tr>
      <w:tr w14:paraId="668A9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vAlign w:val="center"/>
          </w:tcPr>
          <w:p w14:paraId="2979F88A">
            <w:r>
              <w:rPr>
                <w:rFonts w:hint="eastAsia"/>
              </w:rPr>
              <w:t>中药代煎代送</w:t>
            </w:r>
          </w:p>
        </w:tc>
        <w:tc>
          <w:tcPr>
            <w:tcW w:w="851" w:type="dxa"/>
            <w:vAlign w:val="center"/>
          </w:tcPr>
          <w:p w14:paraId="024A6AAE"/>
        </w:tc>
        <w:tc>
          <w:tcPr>
            <w:tcW w:w="7087" w:type="dxa"/>
            <w:gridSpan w:val="2"/>
            <w:vAlign w:val="center"/>
          </w:tcPr>
          <w:p w14:paraId="21E222BF"/>
        </w:tc>
      </w:tr>
      <w:tr w14:paraId="0B8C9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1417" w:type="dxa"/>
            <w:vAlign w:val="center"/>
          </w:tcPr>
          <w:p w14:paraId="41CD0647">
            <w:r>
              <w:rPr>
                <w:rFonts w:hint="eastAsia"/>
              </w:rPr>
              <w:t>合计</w:t>
            </w:r>
          </w:p>
        </w:tc>
        <w:tc>
          <w:tcPr>
            <w:tcW w:w="851" w:type="dxa"/>
            <w:vAlign w:val="center"/>
          </w:tcPr>
          <w:p w14:paraId="289395AA"/>
        </w:tc>
        <w:tc>
          <w:tcPr>
            <w:tcW w:w="7087" w:type="dxa"/>
            <w:gridSpan w:val="2"/>
          </w:tcPr>
          <w:p w14:paraId="71934A41"/>
        </w:tc>
      </w:tr>
    </w:tbl>
    <w:p w14:paraId="47665861">
      <w:pPr>
        <w:adjustRightInd w:val="0"/>
        <w:snapToGrid w:val="0"/>
        <w:spacing w:line="360" w:lineRule="auto"/>
        <w:ind w:firstLine="482" w:firstLineChars="200"/>
        <w:rPr>
          <w:b/>
          <w:bCs/>
        </w:rPr>
      </w:pPr>
      <w:r>
        <w:rPr>
          <w:rFonts w:hint="eastAsia"/>
          <w:b/>
          <w:bCs/>
        </w:rPr>
        <w:t>2.服务标准</w:t>
      </w:r>
    </w:p>
    <w:p w14:paraId="49FE0FC2">
      <w:pPr>
        <w:adjustRightInd w:val="0"/>
        <w:snapToGrid w:val="0"/>
        <w:spacing w:line="360" w:lineRule="auto"/>
        <w:ind w:firstLine="480" w:firstLineChars="200"/>
      </w:pPr>
      <w:r>
        <w:rPr>
          <w:rFonts w:hint="eastAsia"/>
        </w:rPr>
        <w:t>2.</w:t>
      </w:r>
      <w:r>
        <w:t>1</w:t>
      </w:r>
      <w:r>
        <w:rPr>
          <w:rFonts w:hint="eastAsia"/>
        </w:rPr>
        <w:t>中药代煎代送辅助工作：运送准时、保证物品完整，做好运送记录工作。</w:t>
      </w:r>
    </w:p>
    <w:p w14:paraId="77128E26">
      <w:pPr>
        <w:adjustRightInd w:val="0"/>
        <w:snapToGrid w:val="0"/>
        <w:spacing w:line="360" w:lineRule="auto"/>
        <w:ind w:firstLine="480" w:firstLineChars="200"/>
      </w:pPr>
      <w:r>
        <w:rPr>
          <w:rFonts w:hint="eastAsia"/>
        </w:rPr>
        <w:t>2.</w:t>
      </w:r>
      <w:r>
        <w:t>2</w:t>
      </w:r>
      <w:r>
        <w:rPr>
          <w:rFonts w:hint="eastAsia"/>
        </w:rPr>
        <w:t>对运送人员进行院规、专项职业道德教育及礼仪礼貌培训。</w:t>
      </w:r>
    </w:p>
    <w:p w14:paraId="7D470E92">
      <w:pPr>
        <w:adjustRightInd w:val="0"/>
        <w:snapToGrid w:val="0"/>
        <w:spacing w:line="360" w:lineRule="auto"/>
        <w:ind w:firstLine="480" w:firstLineChars="200"/>
      </w:pPr>
      <w:r>
        <w:rPr>
          <w:rFonts w:hint="eastAsia"/>
        </w:rPr>
        <w:t>2.</w:t>
      </w:r>
      <w:r>
        <w:t>3</w:t>
      </w:r>
      <w:r>
        <w:rPr>
          <w:rFonts w:hint="eastAsia"/>
        </w:rPr>
        <w:t>对运送人员进行岗前体检，提供必需劳保、安全防护用品。</w:t>
      </w:r>
    </w:p>
    <w:p w14:paraId="4C4094F3">
      <w:pPr>
        <w:adjustRightInd w:val="0"/>
        <w:snapToGrid w:val="0"/>
        <w:spacing w:line="360" w:lineRule="auto"/>
        <w:ind w:firstLine="480" w:firstLineChars="200"/>
      </w:pPr>
      <w:r>
        <w:rPr>
          <w:rFonts w:hint="eastAsia"/>
        </w:rPr>
        <w:t>2.</w:t>
      </w:r>
      <w:r>
        <w:t>4</w:t>
      </w:r>
      <w:r>
        <w:rPr>
          <w:rFonts w:hint="eastAsia"/>
        </w:rPr>
        <w:t>对运送人员进行专项安全操作(转运工具选择、核对患者检查信息、特殊科室运送检查安全内容等)教育及考核。</w:t>
      </w:r>
    </w:p>
    <w:p w14:paraId="41BAFB45">
      <w:pPr>
        <w:adjustRightInd w:val="0"/>
        <w:snapToGrid w:val="0"/>
        <w:spacing w:line="360" w:lineRule="auto"/>
        <w:ind w:firstLine="480" w:firstLineChars="200"/>
      </w:pPr>
      <w:r>
        <w:rPr>
          <w:rFonts w:hint="eastAsia"/>
        </w:rPr>
        <w:t>2.</w:t>
      </w:r>
      <w:r>
        <w:t>5</w:t>
      </w:r>
      <w:r>
        <w:rPr>
          <w:rFonts w:hint="eastAsia"/>
        </w:rPr>
        <w:t>对运送人员进行消毒隔离及个人防护知识培训。</w:t>
      </w:r>
    </w:p>
    <w:p w14:paraId="35F1345A">
      <w:pPr>
        <w:adjustRightInd w:val="0"/>
        <w:snapToGrid w:val="0"/>
        <w:spacing w:line="360" w:lineRule="auto"/>
        <w:ind w:firstLine="480" w:firstLineChars="200"/>
      </w:pPr>
      <w:r>
        <w:rPr>
          <w:rFonts w:hint="eastAsia"/>
        </w:rPr>
        <w:t>2.</w:t>
      </w:r>
      <w:r>
        <w:t>6</w:t>
      </w:r>
      <w:r>
        <w:rPr>
          <w:rFonts w:hint="eastAsia"/>
        </w:rPr>
        <w:t>运送人员对运送工具按规定使用消毒剂进行清洁消毒。</w:t>
      </w:r>
    </w:p>
    <w:p w14:paraId="61665C88">
      <w:pPr>
        <w:adjustRightInd w:val="0"/>
        <w:snapToGrid w:val="0"/>
        <w:spacing w:line="360" w:lineRule="auto"/>
        <w:ind w:firstLine="480" w:firstLineChars="200"/>
      </w:pPr>
      <w:r>
        <w:rPr>
          <w:rFonts w:hint="eastAsia"/>
        </w:rPr>
        <w:t>2.</w:t>
      </w:r>
      <w:r>
        <w:t>7</w:t>
      </w:r>
      <w:r>
        <w:rPr>
          <w:rFonts w:hint="eastAsia"/>
        </w:rPr>
        <w:t>运送高致病生物标本，制定有效安全措施，做好个人防护。</w:t>
      </w:r>
    </w:p>
    <w:p w14:paraId="5212004C">
      <w:pPr>
        <w:adjustRightInd w:val="0"/>
        <w:snapToGrid w:val="0"/>
        <w:spacing w:line="360" w:lineRule="auto"/>
        <w:ind w:firstLine="480" w:firstLineChars="200"/>
      </w:pPr>
      <w:r>
        <w:rPr>
          <w:rFonts w:hint="eastAsia"/>
        </w:rPr>
        <w:t>2.</w:t>
      </w:r>
      <w:r>
        <w:t>8</w:t>
      </w:r>
      <w:r>
        <w:rPr>
          <w:rFonts w:hint="eastAsia"/>
        </w:rPr>
        <w:t>运送人员严格执行运送工作流程及安全操作规程。</w:t>
      </w:r>
    </w:p>
    <w:p w14:paraId="11678241">
      <w:pPr>
        <w:adjustRightInd w:val="0"/>
        <w:snapToGrid w:val="0"/>
        <w:spacing w:line="360" w:lineRule="auto"/>
        <w:ind w:firstLine="480" w:firstLineChars="200"/>
      </w:pPr>
      <w:r>
        <w:rPr>
          <w:rFonts w:hint="eastAsia"/>
        </w:rPr>
        <w:t>2.</w:t>
      </w:r>
      <w:r>
        <w:t>9</w:t>
      </w:r>
      <w:r>
        <w:rPr>
          <w:rFonts w:hint="eastAsia"/>
        </w:rPr>
        <w:t>部门经理、主管经常到运送一线，了解临床科室需求并及时解决现场问题。</w:t>
      </w:r>
    </w:p>
    <w:p w14:paraId="65ADF9FD">
      <w:pPr>
        <w:adjustRightInd w:val="0"/>
        <w:snapToGrid w:val="0"/>
        <w:spacing w:line="360" w:lineRule="auto"/>
        <w:ind w:firstLine="480" w:firstLineChars="200"/>
      </w:pPr>
      <w:r>
        <w:rPr>
          <w:rFonts w:hint="eastAsia"/>
        </w:rPr>
        <w:t>2.1</w:t>
      </w:r>
      <w:r>
        <w:t>0</w:t>
      </w:r>
      <w:r>
        <w:rPr>
          <w:rFonts w:hint="eastAsia"/>
        </w:rPr>
        <w:t>每周统计、每月汇总工作量，按时反馈给供应商及采购人。</w:t>
      </w:r>
    </w:p>
    <w:p w14:paraId="678AB593">
      <w:pPr>
        <w:adjustRightInd w:val="0"/>
        <w:snapToGrid w:val="0"/>
        <w:spacing w:line="360" w:lineRule="auto"/>
        <w:ind w:firstLine="480" w:firstLineChars="200"/>
      </w:pPr>
      <w:r>
        <w:rPr>
          <w:rFonts w:hint="eastAsia"/>
        </w:rPr>
        <w:t>2.1</w:t>
      </w:r>
      <w:r>
        <w:t>1</w:t>
      </w:r>
      <w:r>
        <w:rPr>
          <w:rFonts w:hint="eastAsia"/>
        </w:rPr>
        <w:t>运送应急能力，当发生生物标本洒漏事件时，启动相关应急预案，做好洒漏区域的消毒处置，同时按照《标本遗洒应急预案》报告检验科、供应商和采购人。</w:t>
      </w:r>
    </w:p>
    <w:p w14:paraId="4DD8119C">
      <w:pPr>
        <w:adjustRightInd w:val="0"/>
        <w:snapToGrid w:val="0"/>
        <w:spacing w:line="360" w:lineRule="auto"/>
        <w:ind w:firstLine="480" w:firstLineChars="200"/>
      </w:pPr>
      <w:r>
        <w:rPr>
          <w:rFonts w:hint="eastAsia"/>
        </w:rPr>
        <w:t>2.1</w:t>
      </w:r>
      <w:r>
        <w:t>2</w:t>
      </w:r>
      <w:r>
        <w:rPr>
          <w:rFonts w:hint="eastAsia"/>
        </w:rPr>
        <w:t>在员工运送生物标本不慎被锐器意外刺伤时，启动相关应急预案进行就近初步处理，同时报告供应商和采购人并填写登记表。</w:t>
      </w:r>
    </w:p>
    <w:p w14:paraId="74FBB160">
      <w:pPr>
        <w:adjustRightInd w:val="0"/>
        <w:snapToGrid w:val="0"/>
        <w:spacing w:line="360" w:lineRule="auto"/>
        <w:ind w:firstLine="480" w:firstLineChars="200"/>
      </w:pPr>
      <w:r>
        <w:rPr>
          <w:rFonts w:hint="eastAsia"/>
        </w:rPr>
        <w:t>2.1</w:t>
      </w:r>
      <w:r>
        <w:t>3</w:t>
      </w:r>
      <w:r>
        <w:rPr>
          <w:rFonts w:hint="eastAsia"/>
        </w:rPr>
        <w:t>当发生重大事件时，及时向供应商报告，并启动应急储备力量协调应对，确保本部门工作有序，保障医疗环境安全。</w:t>
      </w:r>
    </w:p>
    <w:p w14:paraId="2287C3CE">
      <w:pPr>
        <w:numPr>
          <w:ilvl w:val="0"/>
          <w:numId w:val="3"/>
        </w:numPr>
        <w:adjustRightInd w:val="0"/>
        <w:snapToGrid w:val="0"/>
        <w:spacing w:line="360" w:lineRule="auto"/>
        <w:ind w:firstLine="482" w:firstLineChars="200"/>
        <w:outlineLvl w:val="1"/>
        <w:rPr>
          <w:rFonts w:ascii="楷体" w:hAnsi="楷体" w:eastAsia="楷体"/>
          <w:b/>
          <w:bCs/>
        </w:rPr>
      </w:pPr>
      <w:bookmarkStart w:id="55" w:name="_Toc172627387"/>
      <w:bookmarkStart w:id="56" w:name="_Toc165300836"/>
      <w:bookmarkStart w:id="57" w:name="_Toc5975"/>
      <w:r>
        <w:rPr>
          <w:rFonts w:hint="eastAsia" w:ascii="楷体" w:hAnsi="楷体" w:eastAsia="楷体"/>
          <w:b/>
          <w:bCs/>
        </w:rPr>
        <w:t>导医服务</w:t>
      </w:r>
      <w:bookmarkEnd w:id="55"/>
      <w:bookmarkEnd w:id="56"/>
      <w:bookmarkEnd w:id="57"/>
    </w:p>
    <w:p w14:paraId="747E8F37">
      <w:pPr>
        <w:adjustRightInd w:val="0"/>
        <w:snapToGrid w:val="0"/>
        <w:spacing w:line="360" w:lineRule="auto"/>
        <w:ind w:firstLine="482" w:firstLineChars="200"/>
        <w:rPr>
          <w:b/>
          <w:bCs/>
        </w:rPr>
      </w:pPr>
      <w:r>
        <w:rPr>
          <w:rFonts w:hint="eastAsia"/>
          <w:b/>
          <w:bCs/>
        </w:rPr>
        <w:t>1</w:t>
      </w:r>
      <w:r>
        <w:rPr>
          <w:b/>
          <w:bCs/>
        </w:rPr>
        <w:t>.</w:t>
      </w:r>
      <w:r>
        <w:rPr>
          <w:rFonts w:hint="eastAsia"/>
          <w:b/>
          <w:bCs/>
        </w:rPr>
        <w:t>服务内容</w:t>
      </w:r>
    </w:p>
    <w:p w14:paraId="17F836FF">
      <w:pPr>
        <w:adjustRightInd w:val="0"/>
        <w:snapToGrid w:val="0"/>
        <w:spacing w:line="360" w:lineRule="auto"/>
        <w:ind w:firstLine="480" w:firstLineChars="200"/>
      </w:pPr>
      <w:r>
        <w:rPr>
          <w:rFonts w:hint="eastAsia"/>
        </w:rPr>
        <w:t>1.1配合医护人员负责楼层引导、就诊咨询、候诊提醒及特殊事件的处理。</w:t>
      </w:r>
    </w:p>
    <w:p w14:paraId="6673727C">
      <w:pPr>
        <w:adjustRightInd w:val="0"/>
        <w:snapToGrid w:val="0"/>
        <w:spacing w:line="360" w:lineRule="auto"/>
        <w:ind w:firstLine="480" w:firstLineChars="200"/>
      </w:pPr>
      <w:r>
        <w:rPr>
          <w:rFonts w:hint="eastAsia"/>
        </w:rPr>
        <w:t>1.2进行有序排队疏导，维护就诊区域环境和秩序，发现问题及时通知管理部门。</w:t>
      </w:r>
    </w:p>
    <w:p w14:paraId="2780D365">
      <w:pPr>
        <w:adjustRightInd w:val="0"/>
        <w:snapToGrid w:val="0"/>
        <w:spacing w:line="360" w:lineRule="auto"/>
        <w:ind w:firstLine="482" w:firstLineChars="200"/>
        <w:rPr>
          <w:b/>
          <w:bCs/>
        </w:rPr>
      </w:pPr>
      <w:r>
        <w:rPr>
          <w:rFonts w:hint="eastAsia"/>
          <w:b/>
          <w:bCs/>
        </w:rPr>
        <w:t>2.服务标准</w:t>
      </w:r>
    </w:p>
    <w:p w14:paraId="56A2E2F3">
      <w:pPr>
        <w:adjustRightInd w:val="0"/>
        <w:snapToGrid w:val="0"/>
        <w:spacing w:line="360" w:lineRule="auto"/>
        <w:ind w:firstLine="480" w:firstLineChars="200"/>
      </w:pPr>
      <w:r>
        <w:rPr>
          <w:rFonts w:hint="eastAsia"/>
        </w:rPr>
        <w:t>2.1认真遵守采购人和供应商的各项规章制度，了解基本医学分类知识，掌握院容、院貌和各科室的具体位置。</w:t>
      </w:r>
    </w:p>
    <w:p w14:paraId="06382FF9">
      <w:pPr>
        <w:adjustRightInd w:val="0"/>
        <w:snapToGrid w:val="0"/>
        <w:spacing w:line="360" w:lineRule="auto"/>
        <w:ind w:firstLine="480" w:firstLineChars="200"/>
      </w:pPr>
      <w:r>
        <w:rPr>
          <w:rFonts w:hint="eastAsia"/>
        </w:rPr>
        <w:t>2.2熟知各科室的专业水平及特色专科的设备，准确无误地引导患者就诊，为患者的就诊提供方便、快捷、优质的服务。</w:t>
      </w:r>
    </w:p>
    <w:p w14:paraId="7748D251">
      <w:pPr>
        <w:adjustRightInd w:val="0"/>
        <w:snapToGrid w:val="0"/>
        <w:spacing w:line="360" w:lineRule="auto"/>
        <w:ind w:firstLine="480" w:firstLineChars="200"/>
      </w:pPr>
      <w:r>
        <w:rPr>
          <w:rFonts w:hint="eastAsia"/>
        </w:rPr>
        <w:t>2.3热情主动接待患者，耐心向患者解释，做到有礼貌、有问必答、百问不厌；引导患者挂号、候诊。</w:t>
      </w:r>
    </w:p>
    <w:p w14:paraId="6CDCACD5">
      <w:pPr>
        <w:adjustRightInd w:val="0"/>
        <w:snapToGrid w:val="0"/>
        <w:spacing w:line="360" w:lineRule="auto"/>
        <w:ind w:firstLine="480" w:firstLineChars="200"/>
      </w:pPr>
      <w:r>
        <w:rPr>
          <w:rFonts w:hint="eastAsia"/>
        </w:rPr>
        <w:t>2.4注重仪表、仪容及文明用语，工装要整齐、举止要大方，主动热情地处理患者提出的各种问题。</w:t>
      </w:r>
    </w:p>
    <w:p w14:paraId="2E31C5E3">
      <w:pPr>
        <w:adjustRightInd w:val="0"/>
        <w:snapToGrid w:val="0"/>
        <w:spacing w:line="360" w:lineRule="auto"/>
        <w:ind w:firstLine="480" w:firstLineChars="200"/>
      </w:pPr>
      <w:r>
        <w:rPr>
          <w:rFonts w:hint="eastAsia"/>
        </w:rPr>
        <w:t>2.5主动向患者介绍就诊流程，正确指导患者就诊，对患者提出的问题耐心解答。</w:t>
      </w:r>
    </w:p>
    <w:p w14:paraId="79A200A0">
      <w:pPr>
        <w:numPr>
          <w:ilvl w:val="0"/>
          <w:numId w:val="3"/>
        </w:numPr>
        <w:adjustRightInd w:val="0"/>
        <w:snapToGrid w:val="0"/>
        <w:spacing w:line="360" w:lineRule="auto"/>
        <w:ind w:firstLine="482" w:firstLineChars="200"/>
        <w:outlineLvl w:val="1"/>
        <w:rPr>
          <w:rFonts w:ascii="楷体" w:hAnsi="楷体" w:eastAsia="楷体"/>
          <w:b/>
          <w:bCs/>
        </w:rPr>
      </w:pPr>
      <w:bookmarkStart w:id="58" w:name="_Toc172627388"/>
      <w:bookmarkStart w:id="59" w:name="_Toc165300837"/>
      <w:bookmarkStart w:id="60" w:name="_Toc28740"/>
      <w:r>
        <w:rPr>
          <w:rFonts w:hint="eastAsia" w:ascii="楷体" w:hAnsi="楷体" w:eastAsia="楷体"/>
          <w:b/>
          <w:bCs/>
        </w:rPr>
        <w:t>医用信息化服务</w:t>
      </w:r>
      <w:bookmarkEnd w:id="58"/>
      <w:bookmarkEnd w:id="59"/>
      <w:bookmarkEnd w:id="60"/>
    </w:p>
    <w:p w14:paraId="485323F0">
      <w:pPr>
        <w:adjustRightInd w:val="0"/>
        <w:snapToGrid w:val="0"/>
        <w:spacing w:line="360" w:lineRule="auto"/>
        <w:ind w:firstLine="482" w:firstLineChars="200"/>
        <w:rPr>
          <w:b/>
          <w:bCs/>
        </w:rPr>
      </w:pPr>
      <w:r>
        <w:rPr>
          <w:rFonts w:hint="eastAsia"/>
          <w:b/>
          <w:bCs/>
        </w:rPr>
        <w:t>1</w:t>
      </w:r>
      <w:r>
        <w:rPr>
          <w:b/>
          <w:bCs/>
        </w:rPr>
        <w:t>.</w:t>
      </w:r>
      <w:r>
        <w:rPr>
          <w:rFonts w:hint="eastAsia"/>
          <w:b/>
          <w:bCs/>
        </w:rPr>
        <w:t>服务内容</w:t>
      </w:r>
    </w:p>
    <w:p w14:paraId="162980FB">
      <w:pPr>
        <w:adjustRightInd w:val="0"/>
        <w:snapToGrid w:val="0"/>
        <w:spacing w:line="360" w:lineRule="auto"/>
        <w:ind w:firstLine="480" w:firstLineChars="200"/>
      </w:pPr>
      <w:r>
        <w:rPr>
          <w:rFonts w:hint="eastAsia"/>
        </w:rPr>
        <w:t>1.1保洁服务管理系统</w:t>
      </w:r>
    </w:p>
    <w:p w14:paraId="2E76D222">
      <w:pPr>
        <w:adjustRightInd w:val="0"/>
        <w:snapToGrid w:val="0"/>
        <w:spacing w:line="360" w:lineRule="auto"/>
        <w:ind w:firstLine="480" w:firstLineChars="200"/>
      </w:pPr>
      <w:r>
        <w:rPr>
          <w:rFonts w:hint="eastAsia"/>
        </w:rPr>
        <w:t>1.2卫生间管理信息系统</w:t>
      </w:r>
    </w:p>
    <w:p w14:paraId="618D2FE7">
      <w:pPr>
        <w:adjustRightInd w:val="0"/>
        <w:snapToGrid w:val="0"/>
        <w:spacing w:line="360" w:lineRule="auto"/>
        <w:ind w:firstLine="480" w:firstLineChars="200"/>
      </w:pPr>
      <w:r>
        <w:rPr>
          <w:rFonts w:hint="eastAsia"/>
        </w:rPr>
        <w:t>1.3医疗废物管理系统</w:t>
      </w:r>
    </w:p>
    <w:p w14:paraId="7FEA12A9">
      <w:pPr>
        <w:adjustRightInd w:val="0"/>
        <w:snapToGrid w:val="0"/>
        <w:spacing w:line="360" w:lineRule="auto"/>
        <w:ind w:firstLine="480" w:firstLineChars="200"/>
      </w:pPr>
      <w:r>
        <w:rPr>
          <w:rFonts w:hint="eastAsia"/>
        </w:rPr>
        <w:t>1.4生活垃圾分类管理系统</w:t>
      </w:r>
    </w:p>
    <w:p w14:paraId="1394132A">
      <w:pPr>
        <w:adjustRightInd w:val="0"/>
        <w:snapToGrid w:val="0"/>
        <w:spacing w:line="360" w:lineRule="auto"/>
        <w:ind w:firstLine="480" w:firstLineChars="200"/>
      </w:pPr>
      <w:r>
        <w:rPr>
          <w:rFonts w:hint="eastAsia"/>
        </w:rPr>
        <w:t>1.5设施设备台账系统</w:t>
      </w:r>
    </w:p>
    <w:p w14:paraId="61F22692">
      <w:pPr>
        <w:adjustRightInd w:val="0"/>
        <w:snapToGrid w:val="0"/>
        <w:spacing w:line="360" w:lineRule="auto"/>
        <w:ind w:firstLine="480" w:firstLineChars="200"/>
      </w:pPr>
      <w:r>
        <w:rPr>
          <w:rFonts w:hint="eastAsia"/>
        </w:rPr>
        <w:t>1.6一键报事、维修报修工单管理系统</w:t>
      </w:r>
    </w:p>
    <w:p w14:paraId="4A597A2A">
      <w:pPr>
        <w:adjustRightInd w:val="0"/>
        <w:snapToGrid w:val="0"/>
        <w:spacing w:line="360" w:lineRule="auto"/>
        <w:ind w:firstLine="480" w:firstLineChars="200"/>
      </w:pPr>
      <w:r>
        <w:rPr>
          <w:rFonts w:hint="eastAsia"/>
        </w:rPr>
        <w:t>1.7绿化管理系统</w:t>
      </w:r>
    </w:p>
    <w:p w14:paraId="6EE3C84E">
      <w:pPr>
        <w:adjustRightInd w:val="0"/>
        <w:snapToGrid w:val="0"/>
        <w:spacing w:line="360" w:lineRule="auto"/>
        <w:ind w:firstLine="482" w:firstLineChars="200"/>
        <w:rPr>
          <w:b/>
          <w:bCs/>
        </w:rPr>
      </w:pPr>
      <w:r>
        <w:rPr>
          <w:rFonts w:hint="eastAsia"/>
          <w:b/>
          <w:bCs/>
        </w:rPr>
        <w:t>2.服务标准</w:t>
      </w:r>
    </w:p>
    <w:p w14:paraId="1121FABF">
      <w:pPr>
        <w:adjustRightInd w:val="0"/>
        <w:snapToGrid w:val="0"/>
        <w:spacing w:line="360" w:lineRule="auto"/>
        <w:ind w:firstLine="480" w:firstLineChars="200"/>
      </w:pPr>
      <w:r>
        <w:rPr>
          <w:rFonts w:hint="eastAsia"/>
        </w:rPr>
        <w:t>2.1保证相关数据需定期、安全、稳定地传到采购人的一体化管理平台数据库或存储设备。</w:t>
      </w:r>
    </w:p>
    <w:p w14:paraId="6E5684E0">
      <w:pPr>
        <w:adjustRightInd w:val="0"/>
        <w:snapToGrid w:val="0"/>
        <w:spacing w:line="360" w:lineRule="auto"/>
        <w:ind w:firstLine="480" w:firstLineChars="200"/>
      </w:pPr>
      <w:r>
        <w:rPr>
          <w:rFonts w:hint="eastAsia"/>
        </w:rPr>
        <w:t>2.2连接内网的任何一台计算机都不能直接或间接与互联网相连。</w:t>
      </w:r>
    </w:p>
    <w:p w14:paraId="709CF9A6">
      <w:pPr>
        <w:adjustRightInd w:val="0"/>
        <w:snapToGrid w:val="0"/>
        <w:spacing w:line="360" w:lineRule="auto"/>
        <w:ind w:firstLine="480" w:firstLineChars="200"/>
      </w:pPr>
      <w:r>
        <w:rPr>
          <w:rFonts w:hint="eastAsia"/>
        </w:rPr>
        <w:t>2.3制定对信息系统安全保护的制度。</w:t>
      </w:r>
    </w:p>
    <w:p w14:paraId="182C048F">
      <w:pPr>
        <w:adjustRightInd w:val="0"/>
        <w:snapToGrid w:val="0"/>
        <w:spacing w:line="360" w:lineRule="auto"/>
        <w:ind w:firstLine="480" w:firstLineChars="200"/>
      </w:pPr>
      <w:r>
        <w:rPr>
          <w:rFonts w:hint="eastAsia"/>
        </w:rPr>
        <w:t>2.4计算机等日常信息化设备的维护交由专人负责，出现故障等情况应及时上报并记录.</w:t>
      </w:r>
    </w:p>
    <w:p w14:paraId="7ADF976A">
      <w:pPr>
        <w:numPr>
          <w:ilvl w:val="0"/>
          <w:numId w:val="3"/>
        </w:numPr>
        <w:adjustRightInd w:val="0"/>
        <w:snapToGrid w:val="0"/>
        <w:spacing w:line="360" w:lineRule="auto"/>
        <w:ind w:firstLine="482" w:firstLineChars="200"/>
        <w:outlineLvl w:val="1"/>
        <w:rPr>
          <w:rFonts w:ascii="楷体" w:hAnsi="楷体" w:eastAsia="楷体"/>
          <w:b/>
          <w:bCs/>
        </w:rPr>
      </w:pPr>
      <w:bookmarkStart w:id="61" w:name="_Toc165300838"/>
      <w:bookmarkStart w:id="62" w:name="_Toc172627389"/>
      <w:bookmarkStart w:id="63" w:name="_Toc29920"/>
      <w:r>
        <w:rPr>
          <w:rFonts w:hint="eastAsia" w:ascii="楷体" w:hAnsi="楷体" w:eastAsia="楷体"/>
          <w:b/>
          <w:bCs/>
        </w:rPr>
        <w:t>探视管理服务</w:t>
      </w:r>
      <w:bookmarkEnd w:id="61"/>
      <w:bookmarkEnd w:id="62"/>
      <w:bookmarkEnd w:id="63"/>
    </w:p>
    <w:p w14:paraId="38F5B22D">
      <w:pPr>
        <w:adjustRightInd w:val="0"/>
        <w:snapToGrid w:val="0"/>
        <w:spacing w:line="360" w:lineRule="auto"/>
        <w:ind w:firstLine="482" w:firstLineChars="200"/>
        <w:rPr>
          <w:b/>
          <w:bCs/>
        </w:rPr>
      </w:pPr>
      <w:r>
        <w:rPr>
          <w:rFonts w:hint="eastAsia"/>
          <w:b/>
          <w:bCs/>
        </w:rPr>
        <w:t>1</w:t>
      </w:r>
      <w:r>
        <w:rPr>
          <w:b/>
          <w:bCs/>
        </w:rPr>
        <w:t>.</w:t>
      </w:r>
      <w:r>
        <w:rPr>
          <w:rFonts w:hint="eastAsia"/>
          <w:b/>
          <w:bCs/>
        </w:rPr>
        <w:t>服务内容</w:t>
      </w:r>
    </w:p>
    <w:p w14:paraId="468FFF5F">
      <w:pPr>
        <w:adjustRightInd w:val="0"/>
        <w:snapToGrid w:val="0"/>
        <w:spacing w:line="360" w:lineRule="auto"/>
        <w:ind w:firstLine="480" w:firstLineChars="200"/>
      </w:pPr>
      <w:r>
        <w:rPr>
          <w:rFonts w:hint="eastAsia"/>
        </w:rPr>
        <w:t>在</w:t>
      </w:r>
      <w:r>
        <w:t>住院部各出入口进行</w:t>
      </w:r>
      <w:r>
        <w:rPr>
          <w:rFonts w:hint="eastAsia"/>
          <w:bCs/>
        </w:rPr>
        <w:t>监督和管理进入来访者的情况</w:t>
      </w:r>
      <w:r>
        <w:t>，</w:t>
      </w:r>
      <w:r>
        <w:rPr>
          <w:rFonts w:hint="eastAsia"/>
        </w:rPr>
        <w:t>机动替岗、病房巡视。</w:t>
      </w:r>
    </w:p>
    <w:p w14:paraId="00DFEDA4">
      <w:pPr>
        <w:adjustRightInd w:val="0"/>
        <w:snapToGrid w:val="0"/>
        <w:spacing w:line="360" w:lineRule="auto"/>
        <w:ind w:firstLine="482" w:firstLineChars="200"/>
        <w:rPr>
          <w:b/>
          <w:bCs/>
        </w:rPr>
      </w:pPr>
      <w:r>
        <w:rPr>
          <w:rFonts w:hint="eastAsia"/>
          <w:b/>
          <w:bCs/>
        </w:rPr>
        <w:t>2.服务标准</w:t>
      </w:r>
    </w:p>
    <w:p w14:paraId="6124DA60">
      <w:pPr>
        <w:adjustRightInd w:val="0"/>
        <w:snapToGrid w:val="0"/>
        <w:spacing w:line="360" w:lineRule="auto"/>
        <w:ind w:firstLine="480" w:firstLineChars="200"/>
        <w:rPr>
          <w:bCs/>
        </w:rPr>
      </w:pPr>
      <w:r>
        <w:rPr>
          <w:bCs/>
        </w:rPr>
        <w:t>2.1</w:t>
      </w:r>
      <w:r>
        <w:rPr>
          <w:rFonts w:hint="eastAsia"/>
          <w:bCs/>
        </w:rPr>
        <w:t>认真执行医院的探视管理规定，值守各通道，监督和管理各类来访者的情况，禁止闲杂人员进入病区。</w:t>
      </w:r>
    </w:p>
    <w:p w14:paraId="434D91AC">
      <w:pPr>
        <w:adjustRightInd w:val="0"/>
        <w:snapToGrid w:val="0"/>
        <w:spacing w:line="360" w:lineRule="auto"/>
        <w:ind w:firstLine="480" w:firstLineChars="200"/>
        <w:rPr>
          <w:bCs/>
        </w:rPr>
      </w:pPr>
      <w:r>
        <w:rPr>
          <w:bCs/>
        </w:rPr>
        <w:t>2.2</w:t>
      </w:r>
      <w:r>
        <w:rPr>
          <w:rFonts w:hint="eastAsia"/>
          <w:bCs/>
        </w:rPr>
        <w:t>接待来访者时态度和蔼、有礼貌，工作中使用文明用语，耐心解释医院的制度，主动热情的做好咨询服务工作。</w:t>
      </w:r>
    </w:p>
    <w:p w14:paraId="70F9C2C1">
      <w:pPr>
        <w:adjustRightInd w:val="0"/>
        <w:snapToGrid w:val="0"/>
        <w:spacing w:line="360" w:lineRule="auto"/>
        <w:ind w:firstLine="480" w:firstLineChars="200"/>
        <w:rPr>
          <w:bCs/>
        </w:rPr>
      </w:pPr>
      <w:r>
        <w:rPr>
          <w:bCs/>
        </w:rPr>
        <w:t>2.3</w:t>
      </w:r>
      <w:r>
        <w:rPr>
          <w:rFonts w:hint="eastAsia"/>
          <w:bCs/>
        </w:rPr>
        <w:t>按时交接班，做好交班记录，特殊情况要登记，重大事情在</w:t>
      </w:r>
      <w:r>
        <w:rPr>
          <w:bCs/>
        </w:rPr>
        <w:t>XX</w:t>
      </w:r>
      <w:r>
        <w:rPr>
          <w:rFonts w:hint="eastAsia"/>
          <w:bCs/>
        </w:rPr>
        <w:t>分钟内上报采购人</w:t>
      </w:r>
      <w:r>
        <w:rPr>
          <w:bCs/>
        </w:rPr>
        <w:t>，并做好记录工作</w:t>
      </w:r>
      <w:r>
        <w:rPr>
          <w:rFonts w:hint="eastAsia"/>
          <w:bCs/>
        </w:rPr>
        <w:t>。</w:t>
      </w:r>
    </w:p>
    <w:p w14:paraId="0A82A935">
      <w:pPr>
        <w:numPr>
          <w:ilvl w:val="0"/>
          <w:numId w:val="3"/>
        </w:numPr>
        <w:adjustRightInd w:val="0"/>
        <w:snapToGrid w:val="0"/>
        <w:spacing w:line="360" w:lineRule="auto"/>
        <w:ind w:firstLine="482" w:firstLineChars="200"/>
        <w:outlineLvl w:val="1"/>
        <w:rPr>
          <w:rFonts w:ascii="楷体" w:hAnsi="楷体" w:eastAsia="楷体"/>
          <w:b/>
          <w:bCs/>
        </w:rPr>
      </w:pPr>
      <w:bookmarkStart w:id="64" w:name="_Toc165300839"/>
      <w:bookmarkStart w:id="65" w:name="_Toc172627390"/>
      <w:bookmarkStart w:id="66" w:name="_Toc32018"/>
      <w:r>
        <w:rPr>
          <w:rFonts w:hint="eastAsia" w:ascii="楷体" w:hAnsi="楷体" w:eastAsia="楷体"/>
          <w:b/>
          <w:bCs/>
        </w:rPr>
        <w:t>院内</w:t>
      </w:r>
      <w:r>
        <w:rPr>
          <w:rFonts w:ascii="楷体" w:hAnsi="楷体" w:eastAsia="楷体"/>
          <w:b/>
          <w:bCs/>
        </w:rPr>
        <w:t>洗衣</w:t>
      </w:r>
      <w:r>
        <w:rPr>
          <w:rFonts w:hint="eastAsia" w:ascii="楷体" w:hAnsi="楷体" w:eastAsia="楷体"/>
          <w:b/>
          <w:bCs/>
        </w:rPr>
        <w:t>服务</w:t>
      </w:r>
      <w:bookmarkEnd w:id="64"/>
      <w:bookmarkEnd w:id="65"/>
      <w:bookmarkEnd w:id="66"/>
    </w:p>
    <w:p w14:paraId="5C307AEB">
      <w:pPr>
        <w:numPr>
          <w:ilvl w:val="255"/>
          <w:numId w:val="0"/>
        </w:numPr>
        <w:adjustRightInd w:val="0"/>
        <w:snapToGrid w:val="0"/>
        <w:spacing w:line="360" w:lineRule="auto"/>
        <w:ind w:firstLine="480" w:firstLineChars="200"/>
      </w:pPr>
      <w:r>
        <w:rPr>
          <w:rFonts w:hint="eastAsia"/>
        </w:rPr>
        <w:t>采购人根据实际需求提供。</w:t>
      </w:r>
    </w:p>
    <w:p w14:paraId="78F7F26F">
      <w:pPr>
        <w:numPr>
          <w:ilvl w:val="0"/>
          <w:numId w:val="3"/>
        </w:numPr>
        <w:adjustRightInd w:val="0"/>
        <w:snapToGrid w:val="0"/>
        <w:spacing w:line="360" w:lineRule="auto"/>
        <w:ind w:firstLine="482" w:firstLineChars="200"/>
        <w:outlineLvl w:val="1"/>
        <w:rPr>
          <w:rFonts w:ascii="楷体" w:hAnsi="楷体" w:eastAsia="楷体"/>
          <w:b/>
          <w:bCs/>
        </w:rPr>
      </w:pPr>
      <w:bookmarkStart w:id="67" w:name="_Toc172627391"/>
      <w:bookmarkStart w:id="68" w:name="_Toc165300840"/>
      <w:bookmarkStart w:id="69" w:name="_Toc5595"/>
      <w:r>
        <w:rPr>
          <w:rFonts w:hint="eastAsia" w:ascii="楷体" w:hAnsi="楷体" w:eastAsia="楷体"/>
          <w:b/>
          <w:bCs/>
        </w:rPr>
        <w:t>司梯员服务</w:t>
      </w:r>
      <w:bookmarkEnd w:id="67"/>
      <w:bookmarkEnd w:id="68"/>
      <w:bookmarkEnd w:id="69"/>
    </w:p>
    <w:p w14:paraId="2A867835">
      <w:pPr>
        <w:adjustRightInd w:val="0"/>
        <w:snapToGrid w:val="0"/>
        <w:spacing w:line="360" w:lineRule="auto"/>
        <w:ind w:firstLine="482" w:firstLineChars="200"/>
        <w:rPr>
          <w:b/>
          <w:bCs/>
        </w:rPr>
      </w:pPr>
      <w:r>
        <w:rPr>
          <w:rFonts w:hint="eastAsia"/>
          <w:b/>
          <w:bCs/>
        </w:rPr>
        <w:t>1</w:t>
      </w:r>
      <w:r>
        <w:rPr>
          <w:b/>
          <w:bCs/>
        </w:rPr>
        <w:t>.</w:t>
      </w:r>
      <w:r>
        <w:rPr>
          <w:rFonts w:hint="eastAsia"/>
          <w:b/>
          <w:bCs/>
        </w:rPr>
        <w:t>服务内容</w:t>
      </w:r>
    </w:p>
    <w:p w14:paraId="6FE6B7C0">
      <w:pPr>
        <w:adjustRightInd w:val="0"/>
        <w:snapToGrid w:val="0"/>
        <w:spacing w:line="360" w:lineRule="auto"/>
        <w:ind w:firstLine="480" w:firstLineChars="200"/>
      </w:pPr>
      <w:r>
        <w:rPr>
          <w:rFonts w:hint="eastAsia"/>
        </w:rPr>
        <w:t>负责安排在电梯使用高峰期一层的导梯服务及报站工作，</w:t>
      </w:r>
      <w:r>
        <w:rPr>
          <w:rFonts w:hint="eastAsia"/>
          <w:bCs/>
        </w:rPr>
        <w:t>在电梯和自动扶梯前厅进行乘梯指引和疏导工作</w:t>
      </w:r>
      <w:r>
        <w:rPr>
          <w:rFonts w:hint="eastAsia"/>
        </w:rPr>
        <w:t>；负责按采购人需求，合理安排各部电梯运行时间及人员排班；根据电梯运行时间，司梯员为医院门急诊及住院部患者提供全天候24小时（倒班）服务，每周工作7天包括所有节假日；负责按供应商管理规定，合理安排各部电梯运行时间及人员排班；负责所辖区域内电梯故障的紧急报修，按照专业维保人员要求安抚疏导乘客。</w:t>
      </w:r>
    </w:p>
    <w:p w14:paraId="6D3CB97D">
      <w:pPr>
        <w:adjustRightInd w:val="0"/>
        <w:snapToGrid w:val="0"/>
        <w:spacing w:line="360" w:lineRule="auto"/>
        <w:ind w:firstLine="482" w:firstLineChars="200"/>
        <w:rPr>
          <w:b/>
          <w:bCs/>
        </w:rPr>
      </w:pPr>
      <w:r>
        <w:rPr>
          <w:b/>
          <w:bCs/>
        </w:rPr>
        <w:t>2.</w:t>
      </w:r>
      <w:r>
        <w:rPr>
          <w:rFonts w:hint="eastAsia"/>
          <w:b/>
          <w:bCs/>
        </w:rPr>
        <w:t>服务标准</w:t>
      </w:r>
    </w:p>
    <w:p w14:paraId="192E14E2">
      <w:pPr>
        <w:adjustRightInd w:val="0"/>
        <w:snapToGrid w:val="0"/>
        <w:spacing w:line="360" w:lineRule="auto"/>
        <w:ind w:firstLine="480" w:firstLineChars="200"/>
        <w:rPr>
          <w:bCs/>
        </w:rPr>
      </w:pPr>
      <w:r>
        <w:rPr>
          <w:bCs/>
        </w:rPr>
        <w:t>2.</w:t>
      </w:r>
      <w:r>
        <w:rPr>
          <w:rFonts w:hint="eastAsia"/>
          <w:bCs/>
        </w:rPr>
        <w:t>1仪容仪表：统一着工装、工鞋，穿着整洁，仪表端庄</w:t>
      </w:r>
      <w:r>
        <w:t>。</w:t>
      </w:r>
    </w:p>
    <w:p w14:paraId="16383D3C">
      <w:pPr>
        <w:adjustRightInd w:val="0"/>
        <w:snapToGrid w:val="0"/>
        <w:spacing w:line="360" w:lineRule="auto"/>
        <w:ind w:firstLine="480" w:firstLineChars="200"/>
        <w:rPr>
          <w:bCs/>
        </w:rPr>
      </w:pPr>
      <w:r>
        <w:rPr>
          <w:bCs/>
        </w:rPr>
        <w:t>2</w:t>
      </w:r>
      <w:r>
        <w:rPr>
          <w:rFonts w:hint="eastAsia"/>
          <w:bCs/>
        </w:rPr>
        <w:t>.2行为举止：精神饱满、诚实稳重、言谈举止文明、不大声喧哗、上岗期间不得玩手机</w:t>
      </w:r>
      <w:r>
        <w:t>。</w:t>
      </w:r>
    </w:p>
    <w:p w14:paraId="6605438C">
      <w:pPr>
        <w:adjustRightInd w:val="0"/>
        <w:snapToGrid w:val="0"/>
        <w:spacing w:line="360" w:lineRule="auto"/>
        <w:ind w:firstLine="480" w:firstLineChars="200"/>
        <w:rPr>
          <w:bCs/>
        </w:rPr>
      </w:pPr>
      <w:r>
        <w:rPr>
          <w:bCs/>
        </w:rPr>
        <w:t>2.</w:t>
      </w:r>
      <w:r>
        <w:rPr>
          <w:rFonts w:hint="eastAsia"/>
          <w:bCs/>
        </w:rPr>
        <w:t>3文明礼貌：尊重他人、态度和蔼、保护患者隐私、使用文明用语</w:t>
      </w:r>
      <w:r>
        <w:t>。</w:t>
      </w:r>
    </w:p>
    <w:p w14:paraId="0DAF1518">
      <w:pPr>
        <w:adjustRightInd w:val="0"/>
        <w:snapToGrid w:val="0"/>
        <w:spacing w:line="360" w:lineRule="auto"/>
        <w:ind w:firstLine="480" w:firstLineChars="200"/>
        <w:rPr>
          <w:bCs/>
        </w:rPr>
      </w:pPr>
      <w:r>
        <w:rPr>
          <w:bCs/>
        </w:rPr>
        <w:t>2.</w:t>
      </w:r>
      <w:r>
        <w:rPr>
          <w:rFonts w:hint="eastAsia"/>
          <w:bCs/>
        </w:rPr>
        <w:t>4遵规守纪：遵纪守法、遵守操作规程、遵守劳动纪律、遵守医院规章制度</w:t>
      </w:r>
      <w:r>
        <w:t>。</w:t>
      </w:r>
    </w:p>
    <w:p w14:paraId="3910C4FB">
      <w:pPr>
        <w:adjustRightInd w:val="0"/>
        <w:snapToGrid w:val="0"/>
        <w:spacing w:line="360" w:lineRule="auto"/>
        <w:ind w:firstLine="480" w:firstLineChars="200"/>
        <w:rPr>
          <w:bCs/>
        </w:rPr>
      </w:pPr>
      <w:r>
        <w:rPr>
          <w:bCs/>
        </w:rPr>
        <w:t>2.</w:t>
      </w:r>
      <w:r>
        <w:rPr>
          <w:rFonts w:hint="eastAsia"/>
          <w:bCs/>
        </w:rPr>
        <w:t>5服务礼仪：岗前培训考核合格后，方可上岗，为乘梯人员提供主动热情的服务。</w:t>
      </w:r>
    </w:p>
    <w:p w14:paraId="1C8134F0">
      <w:pPr>
        <w:adjustRightInd w:val="0"/>
        <w:snapToGrid w:val="0"/>
        <w:spacing w:line="360" w:lineRule="auto"/>
        <w:ind w:firstLine="480" w:firstLineChars="200"/>
        <w:rPr>
          <w:bCs/>
        </w:rPr>
      </w:pPr>
      <w:r>
        <w:rPr>
          <w:bCs/>
        </w:rPr>
        <w:t>2.</w:t>
      </w:r>
      <w:r>
        <w:rPr>
          <w:rFonts w:hint="eastAsia"/>
          <w:bCs/>
        </w:rPr>
        <w:t>6熟知电梯运行与维护保养相关业务知识</w:t>
      </w:r>
      <w:r>
        <w:t>。</w:t>
      </w:r>
    </w:p>
    <w:p w14:paraId="72EDB09D">
      <w:pPr>
        <w:adjustRightInd w:val="0"/>
        <w:snapToGrid w:val="0"/>
        <w:spacing w:line="360" w:lineRule="auto"/>
        <w:ind w:firstLine="480" w:firstLineChars="200"/>
        <w:rPr>
          <w:bCs/>
        </w:rPr>
      </w:pPr>
      <w:r>
        <w:rPr>
          <w:bCs/>
        </w:rPr>
        <w:t>2.</w:t>
      </w:r>
      <w:r>
        <w:rPr>
          <w:rFonts w:hint="eastAsia"/>
          <w:bCs/>
        </w:rPr>
        <w:t>7严格执行采购人规定的电梯运行服务人员管理要求</w:t>
      </w:r>
      <w:r>
        <w:t>。</w:t>
      </w:r>
    </w:p>
    <w:p w14:paraId="4461E655">
      <w:pPr>
        <w:adjustRightInd w:val="0"/>
        <w:snapToGrid w:val="0"/>
        <w:spacing w:line="360" w:lineRule="auto"/>
        <w:ind w:firstLine="480" w:firstLineChars="200"/>
        <w:rPr>
          <w:bCs/>
        </w:rPr>
      </w:pPr>
      <w:r>
        <w:rPr>
          <w:bCs/>
        </w:rPr>
        <w:t>2.</w:t>
      </w:r>
      <w:r>
        <w:rPr>
          <w:rFonts w:hint="eastAsia"/>
          <w:bCs/>
        </w:rPr>
        <w:t>8严格执行电梯运行服务人员培训考核制度，进行专业岗位知识培训（其中岗前培训不少于XX小时，日常岗位培训不少于XX小时/月）。</w:t>
      </w:r>
    </w:p>
    <w:p w14:paraId="459A8ED6">
      <w:pPr>
        <w:adjustRightInd w:val="0"/>
        <w:snapToGrid w:val="0"/>
        <w:spacing w:line="360" w:lineRule="auto"/>
        <w:ind w:firstLine="480" w:firstLineChars="200"/>
        <w:rPr>
          <w:bCs/>
        </w:rPr>
      </w:pPr>
      <w:r>
        <w:rPr>
          <w:bCs/>
        </w:rPr>
        <w:t>2.</w:t>
      </w:r>
      <w:r>
        <w:rPr>
          <w:rFonts w:hint="eastAsia"/>
          <w:bCs/>
        </w:rPr>
        <w:t>9严格执行运行中的各项操作规程，掌握相关意外事件应急处理知识并操作执行到位。</w:t>
      </w:r>
    </w:p>
    <w:p w14:paraId="7EC60E41">
      <w:pPr>
        <w:adjustRightInd w:val="0"/>
        <w:snapToGrid w:val="0"/>
        <w:spacing w:line="360" w:lineRule="auto"/>
        <w:ind w:firstLine="480" w:firstLineChars="200"/>
        <w:rPr>
          <w:bCs/>
        </w:rPr>
      </w:pPr>
      <w:r>
        <w:rPr>
          <w:bCs/>
        </w:rPr>
        <w:t>2.</w:t>
      </w:r>
      <w:r>
        <w:rPr>
          <w:rFonts w:hint="eastAsia"/>
          <w:bCs/>
        </w:rPr>
        <w:t>10导梯服务耐心细致，能够做到帮助行动不便者</w:t>
      </w:r>
      <w:r>
        <w:t>。</w:t>
      </w:r>
    </w:p>
    <w:p w14:paraId="49F28987">
      <w:pPr>
        <w:adjustRightInd w:val="0"/>
        <w:snapToGrid w:val="0"/>
        <w:spacing w:line="360" w:lineRule="auto"/>
        <w:ind w:firstLine="480" w:firstLineChars="200"/>
        <w:rPr>
          <w:bCs/>
        </w:rPr>
      </w:pPr>
      <w:r>
        <w:rPr>
          <w:bCs/>
        </w:rPr>
        <w:t>2.</w:t>
      </w:r>
      <w:r>
        <w:rPr>
          <w:rFonts w:hint="eastAsia"/>
          <w:bCs/>
        </w:rPr>
        <w:t>11对电梯运送需求进行科学分析，制定并实施电梯联动方案和客流高峰、低峰时段电梯运行方案。</w:t>
      </w:r>
    </w:p>
    <w:p w14:paraId="772B174C">
      <w:pPr>
        <w:adjustRightInd w:val="0"/>
        <w:snapToGrid w:val="0"/>
        <w:spacing w:line="360" w:lineRule="auto"/>
        <w:ind w:firstLine="480" w:firstLineChars="200"/>
        <w:rPr>
          <w:bCs/>
        </w:rPr>
      </w:pPr>
      <w:r>
        <w:rPr>
          <w:bCs/>
        </w:rPr>
        <w:t>2.</w:t>
      </w:r>
      <w:r>
        <w:rPr>
          <w:rFonts w:hint="eastAsia"/>
          <w:bCs/>
        </w:rPr>
        <w:t>11电梯运行服务应遵循急救、重症、残疾人、孕妇、老人、儿童等特殊人群优先原则，保障上述人群优先乘坐电梯；电梯司机或电梯导梯应提醒上述特殊人群需有人陪同乘梯。</w:t>
      </w:r>
    </w:p>
    <w:p w14:paraId="67FF7CE7">
      <w:pPr>
        <w:numPr>
          <w:ilvl w:val="0"/>
          <w:numId w:val="3"/>
        </w:numPr>
        <w:adjustRightInd w:val="0"/>
        <w:snapToGrid w:val="0"/>
        <w:spacing w:line="360" w:lineRule="auto"/>
        <w:ind w:firstLine="482" w:firstLineChars="200"/>
        <w:outlineLvl w:val="1"/>
        <w:rPr>
          <w:rFonts w:ascii="楷体" w:hAnsi="楷体" w:eastAsia="楷体"/>
          <w:b/>
          <w:bCs/>
        </w:rPr>
      </w:pPr>
      <w:bookmarkStart w:id="70" w:name="_Toc172627392"/>
      <w:bookmarkStart w:id="71" w:name="_Toc7446"/>
      <w:r>
        <w:rPr>
          <w:rFonts w:hint="eastAsia" w:ascii="楷体" w:hAnsi="楷体" w:eastAsia="楷体"/>
          <w:b/>
          <w:bCs/>
        </w:rPr>
        <w:t>承接查验</w:t>
      </w:r>
      <w:bookmarkEnd w:id="70"/>
      <w:bookmarkEnd w:id="71"/>
    </w:p>
    <w:p w14:paraId="304D633D">
      <w:pPr>
        <w:numPr>
          <w:ilvl w:val="255"/>
          <w:numId w:val="0"/>
        </w:numPr>
        <w:adjustRightInd w:val="0"/>
        <w:snapToGrid w:val="0"/>
        <w:spacing w:line="360" w:lineRule="auto"/>
        <w:ind w:firstLine="480" w:firstLineChars="200"/>
      </w:pPr>
      <w:r>
        <w:rPr>
          <w:rFonts w:hint="eastAsia"/>
        </w:rPr>
        <w:t>承接物业前，采购人委托查验单位，与建设单位按照国家有关规定和物业服务合同的约定，共同对物业房屋部位、设施设备、隐蔽工程、室内装修、室外装修、变配电设备、电梯、通风与空调系统、给排水系统、消防设备、楼宇自控设备、绿化工程、物业项目的资料移交、钥匙、中修、大修等进行检查和验收的活动。</w:t>
      </w:r>
    </w:p>
    <w:p w14:paraId="255D48B1">
      <w:pPr>
        <w:numPr>
          <w:ilvl w:val="0"/>
          <w:numId w:val="3"/>
        </w:numPr>
        <w:adjustRightInd w:val="0"/>
        <w:snapToGrid w:val="0"/>
        <w:spacing w:line="360" w:lineRule="auto"/>
        <w:ind w:firstLine="482" w:firstLineChars="200"/>
        <w:outlineLvl w:val="1"/>
        <w:rPr>
          <w:rFonts w:ascii="楷体" w:hAnsi="楷体" w:eastAsia="楷体"/>
          <w:b/>
          <w:bCs/>
        </w:rPr>
      </w:pPr>
      <w:bookmarkStart w:id="72" w:name="_Toc172627393"/>
      <w:bookmarkStart w:id="73" w:name="_Toc8591"/>
      <w:r>
        <w:rPr>
          <w:rFonts w:hint="eastAsia" w:ascii="楷体" w:hAnsi="楷体" w:eastAsia="楷体"/>
          <w:b/>
          <w:bCs/>
        </w:rPr>
        <w:t>涉密管理服务</w:t>
      </w:r>
      <w:bookmarkEnd w:id="72"/>
      <w:bookmarkEnd w:id="73"/>
    </w:p>
    <w:p w14:paraId="7F166CD3">
      <w:pPr>
        <w:numPr>
          <w:ilvl w:val="255"/>
          <w:numId w:val="0"/>
        </w:numPr>
        <w:adjustRightInd w:val="0"/>
        <w:snapToGrid w:val="0"/>
        <w:spacing w:line="360" w:lineRule="auto"/>
        <w:rPr>
          <w:rFonts w:asciiTheme="minorEastAsia" w:hAnsiTheme="minorEastAsia"/>
        </w:rPr>
      </w:pPr>
      <w:r>
        <w:rPr>
          <w:rFonts w:asciiTheme="minorEastAsia" w:hAnsiTheme="minorEastAsia"/>
        </w:rPr>
        <w:t xml:space="preserve">     </w:t>
      </w:r>
      <w:r>
        <w:rPr>
          <w:rFonts w:hint="eastAsia" w:asciiTheme="minorEastAsia" w:hAnsiTheme="minorEastAsia"/>
        </w:rPr>
        <w:t>采购人根据实际需求提供。</w:t>
      </w:r>
    </w:p>
    <w:p w14:paraId="5872C715">
      <w:pPr>
        <w:numPr>
          <w:ilvl w:val="0"/>
          <w:numId w:val="3"/>
        </w:numPr>
        <w:adjustRightInd w:val="0"/>
        <w:snapToGrid w:val="0"/>
        <w:spacing w:line="360" w:lineRule="auto"/>
        <w:ind w:firstLine="482" w:firstLineChars="200"/>
        <w:outlineLvl w:val="1"/>
        <w:rPr>
          <w:rFonts w:ascii="楷体" w:hAnsi="楷体" w:eastAsia="楷体"/>
          <w:b/>
          <w:bCs/>
        </w:rPr>
      </w:pPr>
      <w:bookmarkStart w:id="74" w:name="_Toc172627394"/>
      <w:bookmarkStart w:id="75" w:name="_Toc22741"/>
      <w:r>
        <w:rPr>
          <w:rFonts w:hint="eastAsia" w:ascii="楷体" w:hAnsi="楷体" w:eastAsia="楷体"/>
          <w:b/>
          <w:bCs/>
        </w:rPr>
        <w:t>绿色物业管理服务</w:t>
      </w:r>
      <w:bookmarkEnd w:id="74"/>
      <w:bookmarkEnd w:id="75"/>
    </w:p>
    <w:p w14:paraId="533E46C1">
      <w:pPr>
        <w:adjustRightInd w:val="0"/>
        <w:snapToGrid w:val="0"/>
        <w:spacing w:line="360" w:lineRule="auto"/>
        <w:ind w:firstLine="480" w:firstLineChars="200"/>
        <w:rPr>
          <w:rFonts w:asciiTheme="minorEastAsia" w:hAnsiTheme="minorEastAsia"/>
        </w:rPr>
      </w:pPr>
      <w:r>
        <w:rPr>
          <w:rFonts w:hint="eastAsia" w:asciiTheme="minorEastAsia" w:hAnsiTheme="minorEastAsia"/>
        </w:rPr>
        <w:t>采购人根据实际需求提供。</w:t>
      </w:r>
    </w:p>
    <w:p w14:paraId="188A6B6B">
      <w:pPr>
        <w:numPr>
          <w:ilvl w:val="0"/>
          <w:numId w:val="3"/>
        </w:numPr>
        <w:adjustRightInd w:val="0"/>
        <w:snapToGrid w:val="0"/>
        <w:spacing w:line="360" w:lineRule="auto"/>
        <w:ind w:firstLine="482" w:firstLineChars="200"/>
        <w:outlineLvl w:val="1"/>
        <w:rPr>
          <w:rFonts w:ascii="楷体" w:hAnsi="楷体" w:eastAsia="楷体"/>
          <w:b/>
          <w:bCs/>
        </w:rPr>
      </w:pPr>
      <w:bookmarkStart w:id="76" w:name="_Toc172627395"/>
      <w:bookmarkStart w:id="77" w:name="_Toc24430_WPSOffice_Level2"/>
      <w:bookmarkStart w:id="78" w:name="_Toc27494"/>
      <w:r>
        <w:rPr>
          <w:rFonts w:hint="eastAsia" w:ascii="楷体" w:hAnsi="楷体" w:eastAsia="楷体"/>
          <w:b/>
          <w:bCs/>
        </w:rPr>
        <w:t>标准化建设服务</w:t>
      </w:r>
      <w:bookmarkEnd w:id="76"/>
      <w:bookmarkEnd w:id="77"/>
      <w:bookmarkEnd w:id="78"/>
    </w:p>
    <w:p w14:paraId="4CACDBC1">
      <w:pPr>
        <w:adjustRightInd w:val="0"/>
        <w:snapToGrid w:val="0"/>
        <w:spacing w:line="360" w:lineRule="auto"/>
        <w:ind w:firstLine="480" w:firstLineChars="200"/>
        <w:rPr>
          <w:rFonts w:asciiTheme="minorEastAsia" w:hAnsiTheme="minorEastAsia"/>
        </w:rPr>
      </w:pPr>
      <w:r>
        <w:rPr>
          <w:rFonts w:hint="eastAsia" w:asciiTheme="minorEastAsia" w:hAnsiTheme="minorEastAsia"/>
        </w:rPr>
        <w:t>采购人根据实际需求提供。</w:t>
      </w:r>
    </w:p>
    <w:p w14:paraId="004CC81E">
      <w:pPr>
        <w:numPr>
          <w:ilvl w:val="0"/>
          <w:numId w:val="3"/>
        </w:numPr>
        <w:adjustRightInd w:val="0"/>
        <w:snapToGrid w:val="0"/>
        <w:spacing w:line="360" w:lineRule="auto"/>
        <w:ind w:firstLine="482" w:firstLineChars="200"/>
        <w:outlineLvl w:val="1"/>
        <w:rPr>
          <w:rFonts w:ascii="楷体" w:hAnsi="楷体" w:eastAsia="楷体"/>
          <w:b/>
          <w:bCs/>
        </w:rPr>
      </w:pPr>
      <w:bookmarkStart w:id="79" w:name="_Toc172627396"/>
      <w:bookmarkStart w:id="80" w:name="_Toc7464_WPSOffice_Level2"/>
      <w:bookmarkStart w:id="81" w:name="_Toc14136"/>
      <w:r>
        <w:rPr>
          <w:rFonts w:hint="eastAsia" w:ascii="楷体" w:hAnsi="楷体" w:eastAsia="楷体"/>
          <w:b/>
          <w:bCs/>
        </w:rPr>
        <w:t>其他服务</w:t>
      </w:r>
      <w:bookmarkEnd w:id="79"/>
      <w:bookmarkEnd w:id="80"/>
      <w:bookmarkEnd w:id="81"/>
    </w:p>
    <w:p w14:paraId="2901A64C">
      <w:pPr>
        <w:adjustRightInd w:val="0"/>
        <w:snapToGrid w:val="0"/>
        <w:spacing w:line="360" w:lineRule="auto"/>
        <w:ind w:firstLine="480" w:firstLineChars="200"/>
        <w:rPr>
          <w:rFonts w:asciiTheme="minorEastAsia" w:hAnsiTheme="minorEastAsia"/>
        </w:rPr>
        <w:sectPr>
          <w:type w:val="continuous"/>
          <w:pgSz w:w="11910" w:h="16840"/>
          <w:pgMar w:top="1418" w:right="1134" w:bottom="1418" w:left="1701" w:header="720" w:footer="720" w:gutter="0"/>
          <w:pgNumType w:fmt="decimal"/>
          <w:cols w:space="720" w:num="1"/>
        </w:sectPr>
      </w:pPr>
      <w:r>
        <w:rPr>
          <w:rFonts w:hint="eastAsia" w:asciiTheme="minorEastAsia" w:hAnsiTheme="minorEastAsia"/>
        </w:rPr>
        <w:t>采购人根据实际需求提供。</w:t>
      </w:r>
    </w:p>
    <w:p w14:paraId="0339606A">
      <w:pPr>
        <w:adjustRightInd w:val="0"/>
        <w:snapToGrid w:val="0"/>
        <w:spacing w:line="360" w:lineRule="auto"/>
      </w:pPr>
    </w:p>
    <w:p w14:paraId="31FDF99E">
      <w:pPr>
        <w:numPr>
          <w:ilvl w:val="0"/>
          <w:numId w:val="2"/>
        </w:numPr>
        <w:adjustRightInd w:val="0"/>
        <w:snapToGrid w:val="0"/>
        <w:spacing w:line="360" w:lineRule="auto"/>
        <w:outlineLvl w:val="0"/>
        <w:rPr>
          <w:rFonts w:ascii="黑体" w:hAnsi="黑体" w:eastAsia="黑体"/>
          <w:b/>
          <w:bCs/>
        </w:rPr>
      </w:pPr>
      <w:bookmarkStart w:id="82" w:name="_Toc172627397"/>
      <w:bookmarkStart w:id="83" w:name="_Toc801"/>
      <w:r>
        <w:rPr>
          <w:rFonts w:hint="eastAsia" w:ascii="黑体" w:hAnsi="黑体" w:eastAsia="黑体"/>
          <w:b/>
          <w:bCs/>
        </w:rPr>
        <w:t>供应商履行合同所需的设备</w:t>
      </w:r>
      <w:bookmarkEnd w:id="82"/>
      <w:bookmarkEnd w:id="83"/>
    </w:p>
    <w:p w14:paraId="0BA5612D">
      <w:pPr>
        <w:adjustRightInd w:val="0"/>
        <w:snapToGrid w:val="0"/>
        <w:spacing w:line="360" w:lineRule="auto"/>
        <w:ind w:firstLine="480" w:firstLineChars="200"/>
      </w:pPr>
      <w:r>
        <w:rPr>
          <w:rFonts w:hint="eastAsia"/>
        </w:rPr>
        <w:t>采购人根据项目实际需求，需要供应商提供作业设备（自有或租赁）用于物业管理服务的，可在下表中列出，举例如下：</w:t>
      </w:r>
    </w:p>
    <w:tbl>
      <w:tblPr>
        <w:tblStyle w:val="32"/>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693"/>
        <w:gridCol w:w="2835"/>
        <w:gridCol w:w="1276"/>
        <w:gridCol w:w="1276"/>
      </w:tblGrid>
      <w:tr w14:paraId="7BBF3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vAlign w:val="center"/>
          </w:tcPr>
          <w:p w14:paraId="1E0FC7E0">
            <w:pPr>
              <w:adjustRightInd w:val="0"/>
              <w:snapToGrid w:val="0"/>
              <w:spacing w:line="360" w:lineRule="auto"/>
              <w:jc w:val="center"/>
              <w:rPr>
                <w:rFonts w:cs="Calibri"/>
                <w:b/>
                <w:bCs/>
              </w:rPr>
            </w:pPr>
            <w:r>
              <w:rPr>
                <w:rFonts w:hint="eastAsia" w:cs="Calibri"/>
                <w:b/>
                <w:bCs/>
              </w:rPr>
              <w:t>序号</w:t>
            </w:r>
          </w:p>
        </w:tc>
        <w:tc>
          <w:tcPr>
            <w:tcW w:w="2693" w:type="dxa"/>
            <w:vAlign w:val="center"/>
          </w:tcPr>
          <w:p w14:paraId="41C388C3">
            <w:pPr>
              <w:adjustRightInd w:val="0"/>
              <w:snapToGrid w:val="0"/>
              <w:spacing w:line="360" w:lineRule="auto"/>
              <w:jc w:val="center"/>
              <w:rPr>
                <w:rFonts w:cs="Calibri"/>
                <w:b/>
                <w:bCs/>
              </w:rPr>
            </w:pPr>
            <w:r>
              <w:rPr>
                <w:rFonts w:hint="eastAsia" w:cs="Calibri"/>
                <w:b/>
                <w:bCs/>
              </w:rPr>
              <w:t>用途</w:t>
            </w:r>
          </w:p>
        </w:tc>
        <w:tc>
          <w:tcPr>
            <w:tcW w:w="2835" w:type="dxa"/>
            <w:vAlign w:val="center"/>
          </w:tcPr>
          <w:p w14:paraId="5EB4B83F">
            <w:pPr>
              <w:adjustRightInd w:val="0"/>
              <w:snapToGrid w:val="0"/>
              <w:spacing w:line="360" w:lineRule="auto"/>
              <w:jc w:val="center"/>
              <w:rPr>
                <w:rFonts w:cs="Calibri"/>
                <w:b/>
                <w:bCs/>
              </w:rPr>
            </w:pPr>
            <w:r>
              <w:rPr>
                <w:rFonts w:hint="eastAsia" w:cs="Calibri"/>
                <w:b/>
                <w:bCs/>
              </w:rPr>
              <w:t>作业设备名称</w:t>
            </w:r>
          </w:p>
        </w:tc>
        <w:tc>
          <w:tcPr>
            <w:tcW w:w="1276" w:type="dxa"/>
            <w:vAlign w:val="center"/>
          </w:tcPr>
          <w:p w14:paraId="17B150A8">
            <w:pPr>
              <w:adjustRightInd w:val="0"/>
              <w:snapToGrid w:val="0"/>
              <w:spacing w:line="360" w:lineRule="auto"/>
              <w:jc w:val="center"/>
              <w:rPr>
                <w:rFonts w:cs="Calibri"/>
                <w:b/>
                <w:bCs/>
              </w:rPr>
            </w:pPr>
            <w:r>
              <w:rPr>
                <w:rFonts w:hint="eastAsia" w:cs="Calibri"/>
                <w:b/>
                <w:bCs/>
              </w:rPr>
              <w:t>数量</w:t>
            </w:r>
          </w:p>
        </w:tc>
        <w:tc>
          <w:tcPr>
            <w:tcW w:w="1276" w:type="dxa"/>
            <w:vAlign w:val="center"/>
          </w:tcPr>
          <w:p w14:paraId="7FD89640">
            <w:pPr>
              <w:adjustRightInd w:val="0"/>
              <w:snapToGrid w:val="0"/>
              <w:spacing w:line="360" w:lineRule="auto"/>
              <w:jc w:val="center"/>
              <w:rPr>
                <w:rFonts w:cs="Calibri"/>
                <w:b/>
                <w:bCs/>
              </w:rPr>
            </w:pPr>
            <w:r>
              <w:rPr>
                <w:rFonts w:hint="eastAsia" w:cs="Calibri"/>
                <w:b/>
                <w:bCs/>
              </w:rPr>
              <w:t>单位</w:t>
            </w:r>
          </w:p>
        </w:tc>
      </w:tr>
      <w:tr w14:paraId="19215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vAlign w:val="center"/>
          </w:tcPr>
          <w:p w14:paraId="7B78AA88">
            <w:pPr>
              <w:adjustRightInd w:val="0"/>
              <w:snapToGrid w:val="0"/>
              <w:spacing w:line="360" w:lineRule="auto"/>
              <w:jc w:val="center"/>
              <w:rPr>
                <w:rFonts w:cs="Calibri"/>
              </w:rPr>
            </w:pPr>
            <w:r>
              <w:rPr>
                <w:rFonts w:cs="Calibri"/>
              </w:rPr>
              <w:t>1</w:t>
            </w:r>
          </w:p>
        </w:tc>
        <w:tc>
          <w:tcPr>
            <w:tcW w:w="2693" w:type="dxa"/>
            <w:vAlign w:val="center"/>
          </w:tcPr>
          <w:p w14:paraId="548B1528">
            <w:pPr>
              <w:adjustRightInd w:val="0"/>
              <w:snapToGrid w:val="0"/>
              <w:spacing w:line="360" w:lineRule="auto"/>
              <w:jc w:val="center"/>
              <w:rPr>
                <w:rFonts w:cs="Calibri"/>
              </w:rPr>
            </w:pPr>
            <w:r>
              <w:rPr>
                <w:rFonts w:hint="eastAsia" w:cs="Calibri"/>
              </w:rPr>
              <w:t>基本服务</w:t>
            </w:r>
          </w:p>
        </w:tc>
        <w:tc>
          <w:tcPr>
            <w:tcW w:w="2835" w:type="dxa"/>
            <w:vAlign w:val="center"/>
          </w:tcPr>
          <w:p w14:paraId="1ECBB9BB">
            <w:pPr>
              <w:adjustRightInd w:val="0"/>
              <w:snapToGrid w:val="0"/>
              <w:spacing w:line="360" w:lineRule="auto"/>
              <w:jc w:val="center"/>
              <w:rPr>
                <w:rFonts w:cs="Calibri"/>
              </w:rPr>
            </w:pPr>
            <w:r>
              <w:rPr>
                <w:rFonts w:hint="eastAsia" w:cs="Calibri"/>
              </w:rPr>
              <w:t>如：</w:t>
            </w:r>
            <w:r>
              <w:rPr>
                <w:rFonts w:cs="Calibri"/>
              </w:rPr>
              <w:t>AED......</w:t>
            </w:r>
          </w:p>
        </w:tc>
        <w:tc>
          <w:tcPr>
            <w:tcW w:w="1276" w:type="dxa"/>
            <w:vAlign w:val="center"/>
          </w:tcPr>
          <w:p w14:paraId="1E3FABF8">
            <w:pPr>
              <w:adjustRightInd w:val="0"/>
              <w:snapToGrid w:val="0"/>
              <w:spacing w:line="360" w:lineRule="auto"/>
              <w:jc w:val="center"/>
              <w:rPr>
                <w:rFonts w:cs="Calibri"/>
              </w:rPr>
            </w:pPr>
            <w:r>
              <w:rPr>
                <w:rFonts w:cs="Calibri"/>
              </w:rPr>
              <w:t>1</w:t>
            </w:r>
          </w:p>
        </w:tc>
        <w:tc>
          <w:tcPr>
            <w:tcW w:w="1276" w:type="dxa"/>
            <w:vAlign w:val="center"/>
          </w:tcPr>
          <w:p w14:paraId="42979EFA">
            <w:pPr>
              <w:adjustRightInd w:val="0"/>
              <w:snapToGrid w:val="0"/>
              <w:spacing w:line="360" w:lineRule="auto"/>
              <w:jc w:val="center"/>
              <w:rPr>
                <w:rFonts w:cs="Calibri"/>
              </w:rPr>
            </w:pPr>
            <w:r>
              <w:rPr>
                <w:rFonts w:hint="eastAsia" w:cs="Calibri"/>
              </w:rPr>
              <w:t>个</w:t>
            </w:r>
          </w:p>
        </w:tc>
      </w:tr>
      <w:tr w14:paraId="4A093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vAlign w:val="center"/>
          </w:tcPr>
          <w:p w14:paraId="3C9C1191">
            <w:pPr>
              <w:adjustRightInd w:val="0"/>
              <w:snapToGrid w:val="0"/>
              <w:spacing w:line="360" w:lineRule="auto"/>
              <w:jc w:val="center"/>
              <w:rPr>
                <w:rFonts w:cs="Calibri"/>
              </w:rPr>
            </w:pPr>
            <w:r>
              <w:rPr>
                <w:rFonts w:cs="Calibri"/>
              </w:rPr>
              <w:t>2</w:t>
            </w:r>
          </w:p>
        </w:tc>
        <w:tc>
          <w:tcPr>
            <w:tcW w:w="2693" w:type="dxa"/>
            <w:vAlign w:val="center"/>
          </w:tcPr>
          <w:p w14:paraId="5E1B25D6">
            <w:pPr>
              <w:adjustRightInd w:val="0"/>
              <w:snapToGrid w:val="0"/>
              <w:spacing w:line="360" w:lineRule="auto"/>
              <w:jc w:val="center"/>
              <w:rPr>
                <w:rFonts w:cs="Calibri"/>
              </w:rPr>
            </w:pPr>
            <w:r>
              <w:rPr>
                <w:rFonts w:hint="eastAsia" w:cs="Calibri"/>
              </w:rPr>
              <w:t>房屋维修服务</w:t>
            </w:r>
          </w:p>
        </w:tc>
        <w:tc>
          <w:tcPr>
            <w:tcW w:w="2835" w:type="dxa"/>
            <w:vAlign w:val="center"/>
          </w:tcPr>
          <w:p w14:paraId="2E68597A">
            <w:pPr>
              <w:adjustRightInd w:val="0"/>
              <w:snapToGrid w:val="0"/>
              <w:spacing w:line="360" w:lineRule="auto"/>
              <w:jc w:val="center"/>
              <w:rPr>
                <w:rFonts w:cs="Calibri"/>
              </w:rPr>
            </w:pPr>
            <w:r>
              <w:rPr>
                <w:rFonts w:hint="eastAsia" w:cs="Calibri"/>
              </w:rPr>
              <w:t>如：移动登高车</w:t>
            </w:r>
            <w:r>
              <w:rPr>
                <w:rFonts w:cs="Calibri"/>
              </w:rPr>
              <w:t>......</w:t>
            </w:r>
          </w:p>
        </w:tc>
        <w:tc>
          <w:tcPr>
            <w:tcW w:w="1276" w:type="dxa"/>
            <w:vAlign w:val="center"/>
          </w:tcPr>
          <w:p w14:paraId="35150939">
            <w:pPr>
              <w:adjustRightInd w:val="0"/>
              <w:snapToGrid w:val="0"/>
              <w:spacing w:line="360" w:lineRule="auto"/>
              <w:jc w:val="center"/>
              <w:rPr>
                <w:rFonts w:cs="Calibri"/>
              </w:rPr>
            </w:pPr>
            <w:r>
              <w:rPr>
                <w:rFonts w:cs="Calibri"/>
              </w:rPr>
              <w:t>1</w:t>
            </w:r>
          </w:p>
        </w:tc>
        <w:tc>
          <w:tcPr>
            <w:tcW w:w="1276" w:type="dxa"/>
            <w:vAlign w:val="center"/>
          </w:tcPr>
          <w:p w14:paraId="0EB4EF49">
            <w:pPr>
              <w:adjustRightInd w:val="0"/>
              <w:snapToGrid w:val="0"/>
              <w:spacing w:line="360" w:lineRule="auto"/>
              <w:jc w:val="center"/>
              <w:rPr>
                <w:rFonts w:cs="Calibri"/>
              </w:rPr>
            </w:pPr>
            <w:r>
              <w:rPr>
                <w:rFonts w:hint="eastAsia" w:cs="Calibri"/>
              </w:rPr>
              <w:t>台</w:t>
            </w:r>
          </w:p>
        </w:tc>
      </w:tr>
      <w:tr w14:paraId="7C477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vAlign w:val="center"/>
          </w:tcPr>
          <w:p w14:paraId="7BE7968E">
            <w:pPr>
              <w:adjustRightInd w:val="0"/>
              <w:snapToGrid w:val="0"/>
              <w:spacing w:line="360" w:lineRule="auto"/>
              <w:jc w:val="center"/>
              <w:rPr>
                <w:rFonts w:cs="Calibri"/>
              </w:rPr>
            </w:pPr>
            <w:r>
              <w:rPr>
                <w:rFonts w:cs="Calibri"/>
              </w:rPr>
              <w:t>3</w:t>
            </w:r>
          </w:p>
        </w:tc>
        <w:tc>
          <w:tcPr>
            <w:tcW w:w="2693" w:type="dxa"/>
            <w:vAlign w:val="center"/>
          </w:tcPr>
          <w:p w14:paraId="424F43F4">
            <w:pPr>
              <w:adjustRightInd w:val="0"/>
              <w:snapToGrid w:val="0"/>
              <w:spacing w:line="360" w:lineRule="auto"/>
              <w:jc w:val="center"/>
              <w:rPr>
                <w:rFonts w:cs="Calibri"/>
              </w:rPr>
            </w:pPr>
            <w:r>
              <w:rPr>
                <w:rFonts w:hint="eastAsia"/>
              </w:rPr>
              <w:t>公用设施设备维护服务</w:t>
            </w:r>
          </w:p>
        </w:tc>
        <w:tc>
          <w:tcPr>
            <w:tcW w:w="2835" w:type="dxa"/>
            <w:vAlign w:val="center"/>
          </w:tcPr>
          <w:p w14:paraId="7EFB8F9A">
            <w:pPr>
              <w:adjustRightInd w:val="0"/>
              <w:snapToGrid w:val="0"/>
              <w:spacing w:line="360" w:lineRule="auto"/>
              <w:jc w:val="center"/>
              <w:rPr>
                <w:rFonts w:cs="Calibri"/>
              </w:rPr>
            </w:pPr>
            <w:r>
              <w:rPr>
                <w:rFonts w:hint="eastAsia" w:cs="Calibri"/>
              </w:rPr>
              <w:t>如：管道探测仪</w:t>
            </w:r>
            <w:r>
              <w:rPr>
                <w:rFonts w:cs="Calibri"/>
              </w:rPr>
              <w:t>......</w:t>
            </w:r>
          </w:p>
        </w:tc>
        <w:tc>
          <w:tcPr>
            <w:tcW w:w="1276" w:type="dxa"/>
            <w:vAlign w:val="center"/>
          </w:tcPr>
          <w:p w14:paraId="065E70B1">
            <w:pPr>
              <w:adjustRightInd w:val="0"/>
              <w:snapToGrid w:val="0"/>
              <w:spacing w:line="360" w:lineRule="auto"/>
              <w:jc w:val="center"/>
              <w:rPr>
                <w:rFonts w:cs="Calibri"/>
              </w:rPr>
            </w:pPr>
            <w:r>
              <w:rPr>
                <w:rFonts w:cs="Calibri"/>
              </w:rPr>
              <w:t>1</w:t>
            </w:r>
          </w:p>
        </w:tc>
        <w:tc>
          <w:tcPr>
            <w:tcW w:w="1276" w:type="dxa"/>
            <w:vAlign w:val="center"/>
          </w:tcPr>
          <w:p w14:paraId="73DBFD2C">
            <w:pPr>
              <w:adjustRightInd w:val="0"/>
              <w:snapToGrid w:val="0"/>
              <w:spacing w:line="360" w:lineRule="auto"/>
              <w:jc w:val="center"/>
              <w:rPr>
                <w:rFonts w:cs="Calibri"/>
              </w:rPr>
            </w:pPr>
            <w:r>
              <w:rPr>
                <w:rFonts w:hint="eastAsia" w:cs="Calibri"/>
              </w:rPr>
              <w:t>台</w:t>
            </w:r>
          </w:p>
        </w:tc>
      </w:tr>
      <w:tr w14:paraId="2E74D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817" w:type="dxa"/>
            <w:vAlign w:val="center"/>
          </w:tcPr>
          <w:p w14:paraId="6A4766ED">
            <w:pPr>
              <w:adjustRightInd w:val="0"/>
              <w:snapToGrid w:val="0"/>
              <w:spacing w:line="360" w:lineRule="auto"/>
              <w:jc w:val="center"/>
              <w:rPr>
                <w:rFonts w:cs="Calibri"/>
              </w:rPr>
            </w:pPr>
            <w:r>
              <w:rPr>
                <w:rFonts w:cs="Calibri"/>
              </w:rPr>
              <w:t>4</w:t>
            </w:r>
          </w:p>
        </w:tc>
        <w:tc>
          <w:tcPr>
            <w:tcW w:w="2693" w:type="dxa"/>
            <w:vAlign w:val="center"/>
          </w:tcPr>
          <w:p w14:paraId="18C78D54">
            <w:pPr>
              <w:adjustRightInd w:val="0"/>
              <w:snapToGrid w:val="0"/>
              <w:spacing w:line="360" w:lineRule="auto"/>
              <w:jc w:val="center"/>
            </w:pPr>
            <w:r>
              <w:rPr>
                <w:rFonts w:hint="eastAsia"/>
              </w:rPr>
              <w:t>保洁服务</w:t>
            </w:r>
          </w:p>
        </w:tc>
        <w:tc>
          <w:tcPr>
            <w:tcW w:w="2835" w:type="dxa"/>
            <w:vAlign w:val="center"/>
          </w:tcPr>
          <w:p w14:paraId="77108947">
            <w:pPr>
              <w:adjustRightInd w:val="0"/>
              <w:snapToGrid w:val="0"/>
              <w:spacing w:line="360" w:lineRule="auto"/>
              <w:jc w:val="center"/>
              <w:rPr>
                <w:rFonts w:cs="Calibri"/>
              </w:rPr>
            </w:pPr>
            <w:r>
              <w:rPr>
                <w:rFonts w:hint="eastAsia" w:cs="Calibri"/>
              </w:rPr>
              <w:t>如：地毯清洗机</w:t>
            </w:r>
            <w:r>
              <w:rPr>
                <w:rFonts w:cs="Calibri"/>
              </w:rPr>
              <w:t>......</w:t>
            </w:r>
          </w:p>
        </w:tc>
        <w:tc>
          <w:tcPr>
            <w:tcW w:w="1276" w:type="dxa"/>
            <w:vAlign w:val="center"/>
          </w:tcPr>
          <w:p w14:paraId="2241E37D">
            <w:pPr>
              <w:adjustRightInd w:val="0"/>
              <w:snapToGrid w:val="0"/>
              <w:spacing w:line="360" w:lineRule="auto"/>
              <w:jc w:val="center"/>
              <w:rPr>
                <w:rFonts w:cs="Calibri"/>
              </w:rPr>
            </w:pPr>
            <w:r>
              <w:rPr>
                <w:rFonts w:cs="Calibri"/>
              </w:rPr>
              <w:t>1</w:t>
            </w:r>
          </w:p>
        </w:tc>
        <w:tc>
          <w:tcPr>
            <w:tcW w:w="1276" w:type="dxa"/>
            <w:vAlign w:val="center"/>
          </w:tcPr>
          <w:p w14:paraId="7F3220DB">
            <w:pPr>
              <w:adjustRightInd w:val="0"/>
              <w:snapToGrid w:val="0"/>
              <w:spacing w:line="360" w:lineRule="auto"/>
              <w:jc w:val="center"/>
              <w:rPr>
                <w:rFonts w:cs="Calibri"/>
              </w:rPr>
            </w:pPr>
            <w:r>
              <w:rPr>
                <w:rFonts w:hint="eastAsia" w:cs="Calibri"/>
              </w:rPr>
              <w:t>台</w:t>
            </w:r>
          </w:p>
        </w:tc>
      </w:tr>
      <w:tr w14:paraId="65AC9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vAlign w:val="center"/>
          </w:tcPr>
          <w:p w14:paraId="37C073B6">
            <w:pPr>
              <w:adjustRightInd w:val="0"/>
              <w:snapToGrid w:val="0"/>
              <w:spacing w:line="360" w:lineRule="auto"/>
              <w:jc w:val="center"/>
              <w:rPr>
                <w:rFonts w:cs="Calibri"/>
              </w:rPr>
            </w:pPr>
            <w:r>
              <w:rPr>
                <w:rFonts w:cs="Calibri"/>
              </w:rPr>
              <w:t>5</w:t>
            </w:r>
          </w:p>
        </w:tc>
        <w:tc>
          <w:tcPr>
            <w:tcW w:w="2693" w:type="dxa"/>
            <w:vAlign w:val="center"/>
          </w:tcPr>
          <w:p w14:paraId="2FC2440D">
            <w:pPr>
              <w:adjustRightInd w:val="0"/>
              <w:snapToGrid w:val="0"/>
              <w:spacing w:line="360" w:lineRule="auto"/>
              <w:jc w:val="center"/>
            </w:pPr>
            <w:r>
              <w:rPr>
                <w:rFonts w:hint="eastAsia"/>
              </w:rPr>
              <w:t>绿化服务</w:t>
            </w:r>
          </w:p>
        </w:tc>
        <w:tc>
          <w:tcPr>
            <w:tcW w:w="2835" w:type="dxa"/>
            <w:vAlign w:val="center"/>
          </w:tcPr>
          <w:p w14:paraId="34A31033">
            <w:pPr>
              <w:adjustRightInd w:val="0"/>
              <w:snapToGrid w:val="0"/>
              <w:spacing w:line="360" w:lineRule="auto"/>
              <w:jc w:val="center"/>
              <w:rPr>
                <w:rFonts w:cs="Calibri"/>
              </w:rPr>
            </w:pPr>
            <w:r>
              <w:rPr>
                <w:rFonts w:hint="eastAsia" w:cs="Calibri"/>
              </w:rPr>
              <w:t>如：绿篱机</w:t>
            </w:r>
            <w:r>
              <w:rPr>
                <w:rFonts w:cs="Calibri"/>
              </w:rPr>
              <w:t>......</w:t>
            </w:r>
          </w:p>
        </w:tc>
        <w:tc>
          <w:tcPr>
            <w:tcW w:w="1276" w:type="dxa"/>
            <w:vAlign w:val="center"/>
          </w:tcPr>
          <w:p w14:paraId="7C2BC8C4">
            <w:pPr>
              <w:adjustRightInd w:val="0"/>
              <w:snapToGrid w:val="0"/>
              <w:spacing w:line="360" w:lineRule="auto"/>
              <w:jc w:val="center"/>
              <w:rPr>
                <w:rFonts w:cs="Calibri"/>
              </w:rPr>
            </w:pPr>
            <w:r>
              <w:rPr>
                <w:rFonts w:cs="Calibri"/>
              </w:rPr>
              <w:t>1</w:t>
            </w:r>
          </w:p>
        </w:tc>
        <w:tc>
          <w:tcPr>
            <w:tcW w:w="1276" w:type="dxa"/>
            <w:vAlign w:val="center"/>
          </w:tcPr>
          <w:p w14:paraId="24F571A3">
            <w:pPr>
              <w:adjustRightInd w:val="0"/>
              <w:snapToGrid w:val="0"/>
              <w:spacing w:line="360" w:lineRule="auto"/>
              <w:jc w:val="center"/>
              <w:rPr>
                <w:rFonts w:cs="Calibri"/>
              </w:rPr>
            </w:pPr>
            <w:r>
              <w:rPr>
                <w:rFonts w:hint="eastAsia" w:cs="Calibri"/>
              </w:rPr>
              <w:t>台</w:t>
            </w:r>
          </w:p>
        </w:tc>
      </w:tr>
      <w:tr w14:paraId="065C2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vAlign w:val="center"/>
          </w:tcPr>
          <w:p w14:paraId="2336AB9D">
            <w:pPr>
              <w:adjustRightInd w:val="0"/>
              <w:snapToGrid w:val="0"/>
              <w:spacing w:line="360" w:lineRule="auto"/>
              <w:jc w:val="center"/>
              <w:rPr>
                <w:rFonts w:cs="Calibri"/>
              </w:rPr>
            </w:pPr>
            <w:r>
              <w:rPr>
                <w:rFonts w:cs="Calibri"/>
              </w:rPr>
              <w:t>6</w:t>
            </w:r>
          </w:p>
        </w:tc>
        <w:tc>
          <w:tcPr>
            <w:tcW w:w="2693" w:type="dxa"/>
            <w:vAlign w:val="center"/>
          </w:tcPr>
          <w:p w14:paraId="12C3D354">
            <w:pPr>
              <w:adjustRightInd w:val="0"/>
              <w:snapToGrid w:val="0"/>
              <w:spacing w:line="360" w:lineRule="auto"/>
              <w:jc w:val="center"/>
            </w:pPr>
            <w:r>
              <w:rPr>
                <w:rFonts w:hint="eastAsia"/>
              </w:rPr>
              <w:t>保安服务</w:t>
            </w:r>
          </w:p>
        </w:tc>
        <w:tc>
          <w:tcPr>
            <w:tcW w:w="2835" w:type="dxa"/>
            <w:vAlign w:val="center"/>
          </w:tcPr>
          <w:p w14:paraId="426E24CB">
            <w:pPr>
              <w:adjustRightInd w:val="0"/>
              <w:snapToGrid w:val="0"/>
              <w:spacing w:line="360" w:lineRule="auto"/>
              <w:jc w:val="center"/>
              <w:rPr>
                <w:rFonts w:cs="Calibri"/>
              </w:rPr>
            </w:pPr>
            <w:r>
              <w:rPr>
                <w:rFonts w:hint="eastAsia" w:cs="Calibri"/>
              </w:rPr>
              <w:t>如：</w:t>
            </w:r>
            <w:r>
              <w:rPr>
                <w:rFonts w:hint="eastAsia"/>
                <w:spacing w:val="-2"/>
              </w:rPr>
              <w:t>对讲机</w:t>
            </w:r>
            <w:r>
              <w:rPr>
                <w:rFonts w:cs="Calibri"/>
              </w:rPr>
              <w:t>......</w:t>
            </w:r>
          </w:p>
        </w:tc>
        <w:tc>
          <w:tcPr>
            <w:tcW w:w="1276" w:type="dxa"/>
            <w:vAlign w:val="center"/>
          </w:tcPr>
          <w:p w14:paraId="3778CB7E">
            <w:pPr>
              <w:adjustRightInd w:val="0"/>
              <w:snapToGrid w:val="0"/>
              <w:spacing w:line="360" w:lineRule="auto"/>
              <w:jc w:val="center"/>
              <w:rPr>
                <w:rFonts w:cs="Calibri"/>
              </w:rPr>
            </w:pPr>
            <w:r>
              <w:rPr>
                <w:rFonts w:cs="Calibri"/>
              </w:rPr>
              <w:t>10</w:t>
            </w:r>
          </w:p>
        </w:tc>
        <w:tc>
          <w:tcPr>
            <w:tcW w:w="1276" w:type="dxa"/>
            <w:vAlign w:val="center"/>
          </w:tcPr>
          <w:p w14:paraId="495B6637">
            <w:pPr>
              <w:adjustRightInd w:val="0"/>
              <w:snapToGrid w:val="0"/>
              <w:spacing w:line="360" w:lineRule="auto"/>
              <w:jc w:val="center"/>
              <w:rPr>
                <w:rFonts w:cs="Calibri"/>
              </w:rPr>
            </w:pPr>
            <w:r>
              <w:rPr>
                <w:rFonts w:hint="eastAsia" w:cs="Calibri"/>
              </w:rPr>
              <w:t>套</w:t>
            </w:r>
          </w:p>
        </w:tc>
      </w:tr>
      <w:tr w14:paraId="45313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vAlign w:val="center"/>
          </w:tcPr>
          <w:p w14:paraId="34F7B811">
            <w:pPr>
              <w:adjustRightInd w:val="0"/>
              <w:snapToGrid w:val="0"/>
              <w:spacing w:line="360" w:lineRule="auto"/>
              <w:jc w:val="center"/>
              <w:rPr>
                <w:rFonts w:cs="Calibri"/>
              </w:rPr>
            </w:pPr>
            <w:r>
              <w:rPr>
                <w:rFonts w:cs="Calibri"/>
              </w:rPr>
              <w:t>7</w:t>
            </w:r>
          </w:p>
        </w:tc>
        <w:tc>
          <w:tcPr>
            <w:tcW w:w="2693" w:type="dxa"/>
            <w:vAlign w:val="center"/>
          </w:tcPr>
          <w:p w14:paraId="161E5E07">
            <w:pPr>
              <w:adjustRightInd w:val="0"/>
              <w:snapToGrid w:val="0"/>
              <w:spacing w:line="360" w:lineRule="auto"/>
              <w:jc w:val="center"/>
              <w:rPr>
                <w:rFonts w:cs="Calibri"/>
              </w:rPr>
            </w:pPr>
            <w:r>
              <w:rPr>
                <w:rFonts w:hint="eastAsia" w:cs="Calibri"/>
              </w:rPr>
              <w:t>会议服务</w:t>
            </w:r>
          </w:p>
        </w:tc>
        <w:tc>
          <w:tcPr>
            <w:tcW w:w="2835" w:type="dxa"/>
            <w:vAlign w:val="center"/>
          </w:tcPr>
          <w:p w14:paraId="5419EBDF">
            <w:pPr>
              <w:adjustRightInd w:val="0"/>
              <w:snapToGrid w:val="0"/>
              <w:spacing w:line="360" w:lineRule="auto"/>
              <w:jc w:val="center"/>
              <w:rPr>
                <w:rFonts w:cs="Calibri"/>
              </w:rPr>
            </w:pPr>
            <w:r>
              <w:rPr>
                <w:rFonts w:hint="eastAsia" w:cs="Calibri"/>
              </w:rPr>
              <w:t>如：签到机</w:t>
            </w:r>
            <w:r>
              <w:rPr>
                <w:rFonts w:cs="Calibri"/>
              </w:rPr>
              <w:t>......</w:t>
            </w:r>
          </w:p>
        </w:tc>
        <w:tc>
          <w:tcPr>
            <w:tcW w:w="1276" w:type="dxa"/>
            <w:vAlign w:val="center"/>
          </w:tcPr>
          <w:p w14:paraId="4463A7D9">
            <w:pPr>
              <w:adjustRightInd w:val="0"/>
              <w:snapToGrid w:val="0"/>
              <w:spacing w:line="360" w:lineRule="auto"/>
              <w:jc w:val="center"/>
              <w:rPr>
                <w:rFonts w:cs="Calibri"/>
              </w:rPr>
            </w:pPr>
            <w:r>
              <w:rPr>
                <w:rFonts w:cs="Calibri"/>
              </w:rPr>
              <w:t>1</w:t>
            </w:r>
          </w:p>
        </w:tc>
        <w:tc>
          <w:tcPr>
            <w:tcW w:w="1276" w:type="dxa"/>
            <w:vAlign w:val="center"/>
          </w:tcPr>
          <w:p w14:paraId="08E6EFE7">
            <w:pPr>
              <w:adjustRightInd w:val="0"/>
              <w:snapToGrid w:val="0"/>
              <w:spacing w:line="360" w:lineRule="auto"/>
              <w:jc w:val="center"/>
              <w:rPr>
                <w:rFonts w:cs="Calibri"/>
              </w:rPr>
            </w:pPr>
            <w:r>
              <w:rPr>
                <w:rFonts w:hint="eastAsia" w:cs="Calibri"/>
              </w:rPr>
              <w:t>台</w:t>
            </w:r>
          </w:p>
        </w:tc>
      </w:tr>
    </w:tbl>
    <w:p w14:paraId="30015A76">
      <w:pPr>
        <w:pStyle w:val="13"/>
        <w:adjustRightInd w:val="0"/>
        <w:snapToGrid w:val="0"/>
        <w:spacing w:line="360" w:lineRule="auto"/>
        <w:ind w:firstLine="422" w:firstLineChars="200"/>
        <w:rPr>
          <w:rFonts w:eastAsia="宋体"/>
          <w:b/>
          <w:bCs/>
        </w:rPr>
      </w:pPr>
      <w:r>
        <w:rPr>
          <w:rFonts w:hint="eastAsia" w:ascii="楷体" w:hAnsi="楷体" w:eastAsia="楷体" w:cs="楷体"/>
          <w:b/>
          <w:szCs w:val="21"/>
        </w:rPr>
        <w:t>注：</w:t>
      </w:r>
      <w:r>
        <w:rPr>
          <w:rFonts w:hint="eastAsia" w:ascii="楷体" w:hAnsi="楷体" w:eastAsia="楷体" w:cs="楷体"/>
          <w:b/>
        </w:rPr>
        <w:t>采购人已无偿提供的作业设备，不在此重复要求。</w:t>
      </w:r>
    </w:p>
    <w:p w14:paraId="4A8666B3">
      <w:pPr>
        <w:numPr>
          <w:ilvl w:val="0"/>
          <w:numId w:val="2"/>
        </w:numPr>
        <w:adjustRightInd w:val="0"/>
        <w:snapToGrid w:val="0"/>
        <w:spacing w:line="360" w:lineRule="auto"/>
        <w:outlineLvl w:val="0"/>
        <w:rPr>
          <w:rFonts w:ascii="黑体" w:hAnsi="黑体" w:eastAsia="黑体"/>
        </w:rPr>
      </w:pPr>
      <w:bookmarkStart w:id="84" w:name="_Toc172627398"/>
      <w:bookmarkStart w:id="85" w:name="_Toc9081"/>
      <w:r>
        <w:rPr>
          <w:rFonts w:hint="eastAsia" w:ascii="黑体" w:hAnsi="黑体" w:eastAsia="黑体"/>
          <w:b/>
          <w:bCs/>
        </w:rPr>
        <w:t>物业管理服务人员需求</w:t>
      </w:r>
      <w:bookmarkEnd w:id="84"/>
      <w:bookmarkEnd w:id="85"/>
    </w:p>
    <w:p w14:paraId="7FE1242B">
      <w:pPr>
        <w:pStyle w:val="2"/>
        <w:adjustRightInd w:val="0"/>
        <w:snapToGrid w:val="0"/>
        <w:spacing w:line="360" w:lineRule="auto"/>
        <w:ind w:firstLineChars="200"/>
        <w:outlineLvl w:val="1"/>
        <w:rPr>
          <w:rFonts w:eastAsia="楷体"/>
          <w:sz w:val="24"/>
          <w:rPrChange w:id="3857" w:author="zhhx" w:date="2024-10-17T11:41:58Z">
            <w:rPr/>
          </w:rPrChange>
        </w:rPr>
        <w:pPrChange w:id="3856" w:author="zhhx" w:date="2024-10-17T11:41:44Z">
          <w:pPr>
            <w:adjustRightInd w:val="0"/>
            <w:snapToGrid w:val="0"/>
            <w:spacing w:line="360" w:lineRule="auto"/>
            <w:ind w:firstLine="482" w:firstLineChars="200"/>
          </w:pPr>
        </w:pPrChange>
      </w:pPr>
      <w:bookmarkStart w:id="86" w:name="_Toc16295"/>
      <w:r>
        <w:rPr>
          <w:rFonts w:hint="eastAsia" w:eastAsia="楷体"/>
          <w:sz w:val="24"/>
          <w:rPrChange w:id="3858" w:author="zhhx" w:date="2024-10-17T11:41:58Z">
            <w:rPr>
              <w:rFonts w:hint="eastAsia"/>
            </w:rPr>
          </w:rPrChange>
        </w:rPr>
        <w:t>（一）进驻人员要求</w:t>
      </w:r>
      <w:bookmarkEnd w:id="86"/>
    </w:p>
    <w:p w14:paraId="616282F5">
      <w:pPr>
        <w:pStyle w:val="19"/>
        <w:numPr>
          <w:ilvl w:val="255"/>
          <w:numId w:val="0"/>
        </w:numPr>
        <w:adjustRightInd w:val="0"/>
        <w:snapToGrid w:val="0"/>
        <w:spacing w:line="360" w:lineRule="auto"/>
        <w:ind w:firstLine="482" w:firstLineChars="200"/>
        <w:rPr>
          <w:rFonts w:hAnsi="宋体" w:eastAsia="宋体" w:cs="宋体"/>
          <w:b/>
          <w:bCs/>
          <w:sz w:val="24"/>
          <w:szCs w:val="24"/>
        </w:rPr>
      </w:pPr>
      <w:r>
        <w:rPr>
          <w:rFonts w:hAnsi="宋体" w:eastAsia="宋体" w:cs="宋体"/>
          <w:b/>
          <w:bCs/>
          <w:sz w:val="24"/>
          <w:szCs w:val="24"/>
        </w:rPr>
        <w:t>1.服务内容</w:t>
      </w:r>
    </w:p>
    <w:p w14:paraId="257ACC11">
      <w:pPr>
        <w:pStyle w:val="19"/>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1.1项目经理、保洁主管、保洁员、绿化工、客服主管、工程主管、工程人员......</w:t>
      </w:r>
      <w:r>
        <w:rPr>
          <w:rFonts w:hAnsi="宋体" w:eastAsia="宋体" w:cs="宋体"/>
        </w:rPr>
        <w:t xml:space="preserve"> 。</w:t>
      </w:r>
    </w:p>
    <w:p w14:paraId="18C6EAAF">
      <w:pPr>
        <w:pStyle w:val="19"/>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1.2进驻管理、会议、展览及特殊活动服务、收发服务、公共关系管理、节能管理、一般易耗品、消耗品配置要求、其他服务......</w:t>
      </w:r>
      <w:r>
        <w:rPr>
          <w:rFonts w:hint="eastAsia" w:hAnsi="宋体" w:eastAsia="宋体" w:cs="宋体"/>
          <w:sz w:val="24"/>
          <w:szCs w:val="24"/>
        </w:rPr>
        <w:t>。</w:t>
      </w:r>
    </w:p>
    <w:p w14:paraId="16ABEC70">
      <w:pPr>
        <w:pStyle w:val="19"/>
        <w:adjustRightInd w:val="0"/>
        <w:snapToGrid w:val="0"/>
        <w:spacing w:line="360" w:lineRule="auto"/>
        <w:ind w:firstLine="482" w:firstLineChars="200"/>
        <w:rPr>
          <w:rFonts w:hAnsi="宋体" w:eastAsia="宋体" w:cs="宋体"/>
          <w:b/>
          <w:bCs/>
          <w:sz w:val="24"/>
          <w:szCs w:val="24"/>
        </w:rPr>
      </w:pPr>
      <w:r>
        <w:rPr>
          <w:rFonts w:hAnsi="宋体" w:eastAsia="宋体" w:cs="宋体"/>
          <w:b/>
          <w:bCs/>
          <w:sz w:val="24"/>
          <w:szCs w:val="24"/>
        </w:rPr>
        <w:t>2.服务标准</w:t>
      </w:r>
    </w:p>
    <w:p w14:paraId="782993B3">
      <w:pPr>
        <w:pStyle w:val="19"/>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2.1项目经理职责要求</w:t>
      </w:r>
    </w:p>
    <w:p w14:paraId="00CF561D">
      <w:pPr>
        <w:pStyle w:val="19"/>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2.1.1对本项目安全生产、物业服务安全正常运营负第一责任</w:t>
      </w:r>
      <w:r>
        <w:rPr>
          <w:rFonts w:hAnsi="宋体" w:eastAsia="宋体" w:cs="宋体"/>
        </w:rPr>
        <w:t>。</w:t>
      </w:r>
    </w:p>
    <w:p w14:paraId="782D5CCD">
      <w:pPr>
        <w:pStyle w:val="19"/>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2.1.2代表</w:t>
      </w:r>
      <w:r>
        <w:rPr>
          <w:rFonts w:hint="eastAsia" w:hAnsi="宋体" w:eastAsia="宋体" w:cs="宋体"/>
          <w:sz w:val="24"/>
          <w:szCs w:val="24"/>
        </w:rPr>
        <w:t>供应商</w:t>
      </w:r>
      <w:r>
        <w:rPr>
          <w:rFonts w:hAnsi="宋体" w:eastAsia="宋体" w:cs="宋体"/>
          <w:sz w:val="24"/>
          <w:szCs w:val="24"/>
        </w:rPr>
        <w:t>与采购人就各相关部分进行沟通，确保服务合同约定的各服务方案按标准执行到位</w:t>
      </w:r>
      <w:r>
        <w:rPr>
          <w:rFonts w:hAnsi="宋体" w:eastAsia="宋体" w:cs="宋体"/>
        </w:rPr>
        <w:t>。</w:t>
      </w:r>
    </w:p>
    <w:p w14:paraId="79175CB1">
      <w:pPr>
        <w:pStyle w:val="19"/>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2.1.3对项目各岗位人员按计划进行培训、考核，确保</w:t>
      </w:r>
      <w:r>
        <w:rPr>
          <w:rFonts w:hint="eastAsia" w:hAnsi="宋体" w:eastAsia="宋体" w:cs="宋体"/>
          <w:sz w:val="24"/>
          <w:szCs w:val="24"/>
        </w:rPr>
        <w:t>采购人</w:t>
      </w:r>
      <w:r>
        <w:rPr>
          <w:rFonts w:hAnsi="宋体" w:eastAsia="宋体" w:cs="宋体"/>
          <w:sz w:val="24"/>
          <w:szCs w:val="24"/>
        </w:rPr>
        <w:t>满意度达到98%以上</w:t>
      </w:r>
      <w:r>
        <w:rPr>
          <w:rFonts w:hAnsi="宋体" w:eastAsia="宋体" w:cs="宋体"/>
        </w:rPr>
        <w:t>。</w:t>
      </w:r>
    </w:p>
    <w:p w14:paraId="6AB6BE8B">
      <w:pPr>
        <w:pStyle w:val="19"/>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2.1.4保质保量认真落实采购人安排的其他工作。</w:t>
      </w:r>
    </w:p>
    <w:p w14:paraId="634F61F9">
      <w:pPr>
        <w:pStyle w:val="19"/>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2.2保洁主管职责要求</w:t>
      </w:r>
    </w:p>
    <w:p w14:paraId="5F310A96">
      <w:pPr>
        <w:pStyle w:val="19"/>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2.2.1配合项目经理代表</w:t>
      </w:r>
      <w:r>
        <w:rPr>
          <w:rFonts w:hint="eastAsia" w:hAnsi="宋体" w:eastAsia="宋体" w:cs="宋体"/>
          <w:sz w:val="24"/>
          <w:szCs w:val="24"/>
        </w:rPr>
        <w:t>供应商</w:t>
      </w:r>
      <w:r>
        <w:rPr>
          <w:rFonts w:hAnsi="宋体" w:eastAsia="宋体" w:cs="宋体"/>
          <w:sz w:val="24"/>
          <w:szCs w:val="24"/>
        </w:rPr>
        <w:t>与采购人就各相关部分进行沟通，确保服务合同约定的各服务方案按标准执行到位</w:t>
      </w:r>
      <w:r>
        <w:rPr>
          <w:rFonts w:hint="eastAsia" w:hAnsi="宋体" w:eastAsia="宋体" w:cs="宋体"/>
          <w:sz w:val="24"/>
          <w:szCs w:val="24"/>
        </w:rPr>
        <w:t>。</w:t>
      </w:r>
    </w:p>
    <w:p w14:paraId="1B894FDC">
      <w:pPr>
        <w:pStyle w:val="19"/>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2.2.2对绿化、保洁各岗位人员按计划进行培训、考核，认真落实采购人安排的其他工作。</w:t>
      </w:r>
    </w:p>
    <w:p w14:paraId="7014BA10">
      <w:pPr>
        <w:pStyle w:val="19"/>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2.3保洁员职责要求</w:t>
      </w:r>
    </w:p>
    <w:p w14:paraId="0121316E">
      <w:pPr>
        <w:pStyle w:val="19"/>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2.3.1</w:t>
      </w:r>
      <w:r>
        <w:rPr>
          <w:rFonts w:hint="eastAsia" w:hAnsi="宋体" w:eastAsia="宋体" w:cs="宋体"/>
          <w:sz w:val="24"/>
          <w:szCs w:val="24"/>
        </w:rPr>
        <w:t>办公用房区域保洁</w:t>
      </w:r>
    </w:p>
    <w:p w14:paraId="0B0D75DF">
      <w:pPr>
        <w:pStyle w:val="19"/>
        <w:numPr>
          <w:ilvl w:val="255"/>
          <w:numId w:val="0"/>
        </w:numPr>
        <w:adjustRightInd w:val="0"/>
        <w:snapToGrid w:val="0"/>
        <w:spacing w:line="360" w:lineRule="auto"/>
        <w:ind w:firstLine="480" w:firstLineChars="200"/>
        <w:rPr>
          <w:rFonts w:hAnsi="宋体" w:eastAsia="宋体" w:cs="宋体"/>
          <w:sz w:val="24"/>
          <w:szCs w:val="24"/>
        </w:rPr>
      </w:pPr>
      <w:r>
        <w:rPr>
          <w:rFonts w:hint="eastAsia" w:hAnsi="宋体" w:eastAsia="宋体" w:cs="宋体"/>
          <w:sz w:val="24"/>
          <w:szCs w:val="24"/>
        </w:rPr>
        <w:t>按照预定的时间表和清洁计划，进行各个区域的清洁工作，包括大厅、楼内公共通道、电器、消防等设施设备、开水间、作业工具间等的清洁和维护。</w:t>
      </w:r>
    </w:p>
    <w:p w14:paraId="3B98E444">
      <w:pPr>
        <w:pStyle w:val="19"/>
        <w:numPr>
          <w:ilvl w:val="255"/>
          <w:numId w:val="0"/>
        </w:numPr>
        <w:adjustRightInd w:val="0"/>
        <w:snapToGrid w:val="0"/>
        <w:spacing w:line="360" w:lineRule="auto"/>
        <w:ind w:left="547" w:leftChars="228"/>
        <w:rPr>
          <w:rFonts w:hAnsi="宋体" w:eastAsia="宋体" w:cs="宋体"/>
          <w:sz w:val="24"/>
          <w:szCs w:val="24"/>
        </w:rPr>
      </w:pPr>
      <w:r>
        <w:rPr>
          <w:rFonts w:hAnsi="宋体" w:eastAsia="宋体" w:cs="宋体"/>
          <w:sz w:val="24"/>
          <w:szCs w:val="24"/>
        </w:rPr>
        <w:t>2.3.</w:t>
      </w:r>
      <w:r>
        <w:rPr>
          <w:rFonts w:hint="eastAsia" w:hAnsi="宋体" w:eastAsia="宋体" w:cs="宋体"/>
          <w:sz w:val="24"/>
          <w:szCs w:val="24"/>
        </w:rPr>
        <w:t>2</w:t>
      </w:r>
      <w:r>
        <w:rPr>
          <w:rFonts w:hAnsi="宋体" w:eastAsia="宋体" w:cs="宋体"/>
          <w:sz w:val="24"/>
          <w:szCs w:val="24"/>
        </w:rPr>
        <w:t>垃圾处理</w:t>
      </w:r>
    </w:p>
    <w:p w14:paraId="5F19161A">
      <w:pPr>
        <w:pStyle w:val="19"/>
        <w:numPr>
          <w:ilvl w:val="255"/>
          <w:numId w:val="0"/>
        </w:numPr>
        <w:adjustRightInd w:val="0"/>
        <w:snapToGrid w:val="0"/>
        <w:spacing w:line="360" w:lineRule="auto"/>
        <w:ind w:left="547" w:leftChars="228"/>
        <w:rPr>
          <w:rFonts w:hAnsi="宋体" w:eastAsia="宋体" w:cs="宋体"/>
          <w:sz w:val="24"/>
          <w:szCs w:val="24"/>
        </w:rPr>
      </w:pPr>
      <w:r>
        <w:rPr>
          <w:rFonts w:hint="eastAsia" w:hAnsi="宋体" w:eastAsia="宋体" w:cs="宋体"/>
          <w:sz w:val="24"/>
          <w:szCs w:val="24"/>
        </w:rPr>
        <w:t>负责垃圾的收集和处理，确保符合环保要求。</w:t>
      </w:r>
    </w:p>
    <w:p w14:paraId="6CDBEC42">
      <w:pPr>
        <w:pStyle w:val="19"/>
        <w:numPr>
          <w:ilvl w:val="255"/>
          <w:numId w:val="0"/>
        </w:numPr>
        <w:adjustRightInd w:val="0"/>
        <w:snapToGrid w:val="0"/>
        <w:spacing w:line="360" w:lineRule="auto"/>
        <w:ind w:left="547" w:leftChars="228"/>
        <w:rPr>
          <w:rFonts w:hAnsi="宋体" w:eastAsia="宋体" w:cs="宋体"/>
          <w:sz w:val="24"/>
          <w:szCs w:val="24"/>
        </w:rPr>
      </w:pPr>
      <w:r>
        <w:rPr>
          <w:rFonts w:hAnsi="宋体" w:eastAsia="宋体" w:cs="宋体"/>
          <w:sz w:val="24"/>
          <w:szCs w:val="24"/>
        </w:rPr>
        <w:t>2.3.</w:t>
      </w:r>
      <w:r>
        <w:rPr>
          <w:rFonts w:hint="eastAsia" w:hAnsi="宋体" w:eastAsia="宋体" w:cs="宋体"/>
          <w:sz w:val="24"/>
          <w:szCs w:val="24"/>
        </w:rPr>
        <w:t>3公共场地区域保洁</w:t>
      </w:r>
    </w:p>
    <w:p w14:paraId="005F47DE">
      <w:pPr>
        <w:pStyle w:val="19"/>
        <w:numPr>
          <w:ilvl w:val="255"/>
          <w:numId w:val="0"/>
        </w:numPr>
        <w:adjustRightInd w:val="0"/>
        <w:snapToGrid w:val="0"/>
        <w:spacing w:line="360" w:lineRule="auto"/>
        <w:ind w:left="547" w:leftChars="228"/>
        <w:rPr>
          <w:rFonts w:hAnsi="宋体" w:eastAsia="宋体" w:cs="宋体"/>
          <w:sz w:val="24"/>
          <w:szCs w:val="24"/>
        </w:rPr>
      </w:pPr>
      <w:r>
        <w:rPr>
          <w:rFonts w:hint="eastAsia" w:hAnsi="宋体" w:eastAsia="宋体" w:cs="宋体"/>
          <w:sz w:val="24"/>
          <w:szCs w:val="24"/>
        </w:rPr>
        <w:t>负责道路、地面、停车场、路标、宣传栏、室外照明设备等所有公共区域的清扫、擦拭和维护。</w:t>
      </w:r>
    </w:p>
    <w:p w14:paraId="5F5DF94C">
      <w:pPr>
        <w:pStyle w:val="19"/>
        <w:numPr>
          <w:ilvl w:val="255"/>
          <w:numId w:val="0"/>
        </w:numPr>
        <w:adjustRightInd w:val="0"/>
        <w:snapToGrid w:val="0"/>
        <w:spacing w:line="360" w:lineRule="auto"/>
        <w:ind w:left="547" w:leftChars="228"/>
        <w:rPr>
          <w:rFonts w:hAnsi="宋体" w:eastAsia="宋体" w:cs="宋体"/>
          <w:sz w:val="24"/>
          <w:szCs w:val="24"/>
        </w:rPr>
      </w:pPr>
      <w:r>
        <w:rPr>
          <w:rFonts w:hAnsi="宋体" w:eastAsia="宋体" w:cs="宋体"/>
          <w:sz w:val="24"/>
          <w:szCs w:val="24"/>
        </w:rPr>
        <w:t>2.3.</w:t>
      </w:r>
      <w:r>
        <w:rPr>
          <w:rFonts w:hint="eastAsia" w:hAnsi="宋体" w:eastAsia="宋体" w:cs="宋体"/>
          <w:sz w:val="24"/>
          <w:szCs w:val="24"/>
        </w:rPr>
        <w:t>4</w:t>
      </w:r>
      <w:r>
        <w:rPr>
          <w:rFonts w:hAnsi="宋体" w:eastAsia="宋体" w:cs="宋体"/>
          <w:sz w:val="24"/>
          <w:szCs w:val="24"/>
        </w:rPr>
        <w:t>协助管理人员</w:t>
      </w:r>
    </w:p>
    <w:p w14:paraId="786C004B">
      <w:pPr>
        <w:pStyle w:val="19"/>
        <w:numPr>
          <w:ilvl w:val="255"/>
          <w:numId w:val="0"/>
        </w:numPr>
        <w:adjustRightInd w:val="0"/>
        <w:snapToGrid w:val="0"/>
        <w:spacing w:line="360" w:lineRule="auto"/>
        <w:ind w:left="547" w:leftChars="228"/>
        <w:rPr>
          <w:rFonts w:hAnsi="宋体" w:eastAsia="宋体" w:cs="宋体"/>
          <w:sz w:val="24"/>
          <w:szCs w:val="24"/>
        </w:rPr>
      </w:pPr>
      <w:r>
        <w:rPr>
          <w:rFonts w:hint="eastAsia" w:hAnsi="宋体" w:eastAsia="宋体" w:cs="宋体"/>
          <w:sz w:val="24"/>
          <w:szCs w:val="24"/>
        </w:rPr>
        <w:t>配合采购人的工作，协助紧急清洁、突发事件处理等工作。</w:t>
      </w:r>
    </w:p>
    <w:p w14:paraId="2358B31B">
      <w:pPr>
        <w:pStyle w:val="19"/>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2.4绿化工职责要求</w:t>
      </w:r>
    </w:p>
    <w:p w14:paraId="7D9BE627">
      <w:pPr>
        <w:pStyle w:val="19"/>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2.4.1植物养护</w:t>
      </w:r>
    </w:p>
    <w:p w14:paraId="590888F5">
      <w:pPr>
        <w:pStyle w:val="19"/>
        <w:numPr>
          <w:ilvl w:val="255"/>
          <w:numId w:val="0"/>
        </w:numPr>
        <w:adjustRightInd w:val="0"/>
        <w:snapToGrid w:val="0"/>
        <w:spacing w:line="360" w:lineRule="auto"/>
        <w:ind w:firstLine="480" w:firstLineChars="200"/>
        <w:rPr>
          <w:rFonts w:hAnsi="宋体" w:eastAsia="宋体" w:cs="宋体"/>
          <w:sz w:val="24"/>
          <w:szCs w:val="24"/>
        </w:rPr>
      </w:pPr>
      <w:r>
        <w:rPr>
          <w:rFonts w:hint="eastAsia" w:hAnsi="宋体" w:eastAsia="宋体" w:cs="宋体"/>
          <w:sz w:val="24"/>
          <w:szCs w:val="24"/>
        </w:rPr>
        <w:t>负责植物养护工作，包括浇水、修剪、施肥、病虫害防治等，确保植物生长健康且美观。</w:t>
      </w:r>
    </w:p>
    <w:p w14:paraId="46F8F3C1">
      <w:pPr>
        <w:pStyle w:val="19"/>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2.4.2绿地管理</w:t>
      </w:r>
    </w:p>
    <w:p w14:paraId="4DFF38EF">
      <w:pPr>
        <w:pStyle w:val="19"/>
        <w:numPr>
          <w:ilvl w:val="255"/>
          <w:numId w:val="0"/>
        </w:numPr>
        <w:adjustRightInd w:val="0"/>
        <w:snapToGrid w:val="0"/>
        <w:spacing w:line="360" w:lineRule="auto"/>
        <w:ind w:firstLine="480" w:firstLineChars="200"/>
        <w:rPr>
          <w:rFonts w:hAnsi="宋体" w:eastAsia="宋体" w:cs="宋体"/>
          <w:sz w:val="24"/>
          <w:szCs w:val="24"/>
        </w:rPr>
      </w:pPr>
      <w:r>
        <w:rPr>
          <w:rFonts w:hint="eastAsia" w:hAnsi="宋体" w:eastAsia="宋体" w:cs="宋体"/>
          <w:sz w:val="24"/>
          <w:szCs w:val="24"/>
        </w:rPr>
        <w:t>负责绿地管理工作，包括草坪修剪、除草、杂草清理、落叶清扫等，保持景观整洁有序。</w:t>
      </w:r>
    </w:p>
    <w:p w14:paraId="3CBA11CC">
      <w:pPr>
        <w:pStyle w:val="19"/>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2.4.3园林保洁</w:t>
      </w:r>
    </w:p>
    <w:p w14:paraId="56AC4925">
      <w:pPr>
        <w:pStyle w:val="19"/>
        <w:numPr>
          <w:ilvl w:val="255"/>
          <w:numId w:val="0"/>
        </w:numPr>
        <w:adjustRightInd w:val="0"/>
        <w:snapToGrid w:val="0"/>
        <w:spacing w:line="360" w:lineRule="auto"/>
        <w:ind w:firstLine="480" w:firstLineChars="200"/>
        <w:rPr>
          <w:rFonts w:hAnsi="宋体" w:eastAsia="宋体" w:cs="宋体"/>
          <w:sz w:val="24"/>
          <w:szCs w:val="24"/>
        </w:rPr>
      </w:pPr>
      <w:r>
        <w:rPr>
          <w:rFonts w:hint="eastAsia" w:hAnsi="宋体" w:eastAsia="宋体" w:cs="宋体"/>
          <w:sz w:val="24"/>
          <w:szCs w:val="24"/>
        </w:rPr>
        <w:t>协助保洁人员进行清洁工作，包括落叶清扫、绿化垃圾收集等。要求：具备植物养护知识：熟悉各类常见植物的养护方法和特点，了解常见病虫害的防治方法。具备园艺技能：具备修剪、浇水、施肥等基本园艺技能，掌握相关工具和设备的使用方法。负责采购人提出的其他服务。</w:t>
      </w:r>
    </w:p>
    <w:p w14:paraId="4A17FE73">
      <w:pPr>
        <w:pStyle w:val="19"/>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2.5客服主管职责要求</w:t>
      </w:r>
    </w:p>
    <w:p w14:paraId="6AD42A63">
      <w:pPr>
        <w:pStyle w:val="19"/>
        <w:numPr>
          <w:ilvl w:val="255"/>
          <w:numId w:val="0"/>
        </w:numPr>
        <w:adjustRightInd w:val="0"/>
        <w:snapToGrid w:val="0"/>
        <w:spacing w:line="360" w:lineRule="auto"/>
        <w:ind w:firstLine="480" w:firstLineChars="200"/>
        <w:rPr>
          <w:rFonts w:hAnsi="宋体" w:eastAsia="宋体" w:cs="宋体"/>
          <w:sz w:val="24"/>
          <w:szCs w:val="24"/>
        </w:rPr>
      </w:pPr>
      <w:r>
        <w:rPr>
          <w:rFonts w:hint="eastAsia" w:hAnsi="宋体" w:eastAsia="宋体" w:cs="宋体"/>
          <w:sz w:val="24"/>
          <w:szCs w:val="24"/>
        </w:rPr>
        <w:t>配合项目经理代表供应商与采购人就各相关部分进行沟通，确保服务合同约定的各服务方案按标准执行到位，认真落实采购人安排的其他工作。</w:t>
      </w:r>
    </w:p>
    <w:p w14:paraId="43E9A9DD">
      <w:pPr>
        <w:pStyle w:val="19"/>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2.6工程主管职责要求</w:t>
      </w:r>
    </w:p>
    <w:p w14:paraId="7E9B1A84">
      <w:pPr>
        <w:pStyle w:val="19"/>
        <w:numPr>
          <w:ilvl w:val="255"/>
          <w:numId w:val="0"/>
        </w:numPr>
        <w:adjustRightInd w:val="0"/>
        <w:snapToGrid w:val="0"/>
        <w:spacing w:line="360" w:lineRule="auto"/>
        <w:ind w:firstLine="480" w:firstLineChars="200"/>
        <w:rPr>
          <w:rFonts w:hAnsi="宋体" w:eastAsia="宋体" w:cs="宋体"/>
          <w:sz w:val="24"/>
          <w:szCs w:val="24"/>
        </w:rPr>
      </w:pPr>
      <w:r>
        <w:rPr>
          <w:rFonts w:hint="eastAsia" w:hAnsi="宋体" w:eastAsia="宋体" w:cs="宋体"/>
          <w:sz w:val="24"/>
          <w:szCs w:val="24"/>
        </w:rPr>
        <w:t>配合项目经理代表供应商与采购人就各相关部分进行沟通，确保服务合同约定的各服务方案按标准执行到位；对维修人员按计划进行培训、考核，认真落实采购人安排的其他工作。</w:t>
      </w:r>
    </w:p>
    <w:p w14:paraId="03F6E3D7">
      <w:pPr>
        <w:pStyle w:val="19"/>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2.7工程人员职责要求</w:t>
      </w:r>
    </w:p>
    <w:p w14:paraId="3C4E3787">
      <w:pPr>
        <w:pStyle w:val="19"/>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2.7.1熟悉高、低压供、配电设备的控制区域。掌握高、低压电气设备的原理、运行特性，参与排除设备的疑难故障，负责有关的技术问题。</w:t>
      </w:r>
    </w:p>
    <w:p w14:paraId="7828161D">
      <w:pPr>
        <w:pStyle w:val="19"/>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2.7.2严格执行各项安全、技术规范，保证人身及设备安全。</w:t>
      </w:r>
    </w:p>
    <w:p w14:paraId="729120F1">
      <w:pPr>
        <w:pStyle w:val="19"/>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2.7.3组织处理设备突发事件的应急处理工作。</w:t>
      </w:r>
    </w:p>
    <w:p w14:paraId="581BC0ED">
      <w:pPr>
        <w:pStyle w:val="19"/>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2.7.4在“安全、可靠、经济、合理”的原则下，提出节能措施，并组织实施。</w:t>
      </w:r>
    </w:p>
    <w:p w14:paraId="26C7FC6F">
      <w:pPr>
        <w:pStyle w:val="19"/>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2.7.5及时妥善处理</w:t>
      </w:r>
      <w:r>
        <w:rPr>
          <w:rFonts w:hint="eastAsia" w:hAnsi="宋体" w:eastAsia="宋体" w:cs="宋体"/>
          <w:sz w:val="24"/>
          <w:szCs w:val="24"/>
        </w:rPr>
        <w:t>职责范围内发生的</w:t>
      </w:r>
      <w:r>
        <w:rPr>
          <w:rFonts w:hAnsi="宋体" w:eastAsia="宋体" w:cs="宋体"/>
          <w:sz w:val="24"/>
          <w:szCs w:val="24"/>
        </w:rPr>
        <w:t>人员、设备等问题。</w:t>
      </w:r>
    </w:p>
    <w:p w14:paraId="531E315D">
      <w:pPr>
        <w:pStyle w:val="14"/>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2.7.6</w:t>
      </w:r>
      <w:r>
        <w:rPr>
          <w:rFonts w:ascii="宋体" w:hAnsi="宋体" w:eastAsia="宋体" w:cs="宋体"/>
          <w:bCs/>
          <w:sz w:val="24"/>
        </w:rPr>
        <w:t>......</w:t>
      </w:r>
    </w:p>
    <w:p w14:paraId="005ADA33">
      <w:pPr>
        <w:pStyle w:val="2"/>
        <w:adjustRightInd w:val="0"/>
        <w:snapToGrid w:val="0"/>
        <w:spacing w:line="360" w:lineRule="auto"/>
        <w:ind w:firstLineChars="200"/>
        <w:rPr>
          <w:rFonts w:eastAsia="楷体"/>
          <w:sz w:val="24"/>
          <w:rPrChange w:id="3860" w:author="zhhx" w:date="2024-10-17T11:42:33Z">
            <w:rPr/>
          </w:rPrChange>
        </w:rPr>
        <w:pPrChange w:id="3859" w:author="zhhx" w:date="2024-10-17T11:42:20Z">
          <w:pPr>
            <w:adjustRightInd w:val="0"/>
            <w:snapToGrid w:val="0"/>
            <w:spacing w:line="360" w:lineRule="auto"/>
            <w:ind w:firstLine="482" w:firstLineChars="200"/>
          </w:pPr>
        </w:pPrChange>
      </w:pPr>
      <w:bookmarkStart w:id="87" w:name="_Toc5932"/>
      <w:r>
        <w:rPr>
          <w:rFonts w:hint="eastAsia" w:eastAsia="楷体"/>
          <w:sz w:val="24"/>
          <w:rPrChange w:id="3861" w:author="zhhx" w:date="2024-10-17T11:42:33Z">
            <w:rPr>
              <w:rFonts w:hint="eastAsia"/>
            </w:rPr>
          </w:rPrChange>
        </w:rPr>
        <w:t>（二）人员稳定性</w:t>
      </w:r>
      <w:bookmarkEnd w:id="87"/>
    </w:p>
    <w:p w14:paraId="6B1C4F93">
      <w:pPr>
        <w:numPr>
          <w:ilvl w:val="255"/>
          <w:numId w:val="0"/>
        </w:numPr>
        <w:adjustRightInd w:val="0"/>
        <w:snapToGrid w:val="0"/>
        <w:spacing w:line="360" w:lineRule="auto"/>
        <w:ind w:firstLine="480" w:firstLineChars="200"/>
      </w:pPr>
      <w:r>
        <w:t>1.人员招收、招聘来源情况及人员稳定性保障措施。</w:t>
      </w:r>
    </w:p>
    <w:p w14:paraId="40110167">
      <w:pPr>
        <w:numPr>
          <w:ilvl w:val="255"/>
          <w:numId w:val="0"/>
        </w:numPr>
        <w:adjustRightInd w:val="0"/>
        <w:snapToGrid w:val="0"/>
        <w:spacing w:line="360" w:lineRule="auto"/>
        <w:ind w:firstLine="480" w:firstLineChars="200"/>
      </w:pPr>
      <w:r>
        <w:t>2.保证拟派人员专职为本项目提供服务。</w:t>
      </w:r>
    </w:p>
    <w:p w14:paraId="6607E1FF">
      <w:pPr>
        <w:pStyle w:val="14"/>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w:t>
      </w:r>
    </w:p>
    <w:p w14:paraId="0E03567C"/>
    <w:p w14:paraId="0EDA7E0A">
      <w:pPr>
        <w:outlineLvl w:val="9"/>
        <w:sectPr>
          <w:type w:val="continuous"/>
          <w:pgSz w:w="11910" w:h="16840"/>
          <w:pgMar w:top="1418" w:right="1134" w:bottom="1418" w:left="1701" w:header="720" w:footer="720" w:gutter="0"/>
          <w:pgNumType w:fmt="decimal"/>
          <w:cols w:space="720" w:num="1"/>
          <w:docGrid w:linePitch="286" w:charSpace="0"/>
        </w:sectPr>
        <w:pPrChange w:id="3862" w:author="zhhx" w:date="2024-10-17T11:43:06Z">
          <w:pPr>
            <w:pStyle w:val="2"/>
          </w:pPr>
        </w:pPrChange>
      </w:pPr>
    </w:p>
    <w:p w14:paraId="6B28F25B">
      <w:pPr>
        <w:numPr>
          <w:ilvl w:val="255"/>
          <w:numId w:val="0"/>
        </w:numPr>
        <w:adjustRightInd w:val="0"/>
        <w:snapToGrid w:val="0"/>
        <w:spacing w:line="360" w:lineRule="auto"/>
        <w:ind w:firstLine="480" w:firstLineChars="200"/>
      </w:pPr>
    </w:p>
    <w:p w14:paraId="0CBC9CB9">
      <w:pPr>
        <w:pStyle w:val="2"/>
        <w:adjustRightInd w:val="0"/>
        <w:snapToGrid w:val="0"/>
        <w:spacing w:line="360" w:lineRule="auto"/>
        <w:ind w:firstLineChars="200"/>
        <w:rPr>
          <w:rFonts w:eastAsia="楷体"/>
          <w:sz w:val="24"/>
          <w:rPrChange w:id="3864" w:author="zhhx" w:date="2024-10-17T11:42:51Z">
            <w:rPr/>
          </w:rPrChange>
        </w:rPr>
        <w:pPrChange w:id="3863" w:author="zhhx" w:date="2024-10-17T11:42:38Z">
          <w:pPr>
            <w:adjustRightInd w:val="0"/>
            <w:snapToGrid w:val="0"/>
            <w:spacing w:line="360" w:lineRule="auto"/>
            <w:ind w:firstLine="482" w:firstLineChars="200"/>
          </w:pPr>
        </w:pPrChange>
      </w:pPr>
      <w:bookmarkStart w:id="88" w:name="_Toc24924"/>
      <w:r>
        <w:rPr>
          <w:rFonts w:hint="eastAsia" w:eastAsia="楷体"/>
          <w:sz w:val="24"/>
          <w:rPrChange w:id="3865" w:author="zhhx" w:date="2024-10-17T11:42:51Z">
            <w:rPr>
              <w:rFonts w:hint="eastAsia"/>
            </w:rPr>
          </w:rPrChange>
        </w:rPr>
        <w:t>（三）人员配备情况</w:t>
      </w:r>
      <w:bookmarkEnd w:id="88"/>
    </w:p>
    <w:tbl>
      <w:tblPr>
        <w:tblStyle w:val="33"/>
        <w:tblW w:w="144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4"/>
        <w:gridCol w:w="1566"/>
        <w:gridCol w:w="1688"/>
        <w:gridCol w:w="2383"/>
        <w:gridCol w:w="3864"/>
        <w:gridCol w:w="3864"/>
      </w:tblGrid>
      <w:tr w14:paraId="7263F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Align w:val="center"/>
          </w:tcPr>
          <w:p w14:paraId="7EC8BC39">
            <w:pPr>
              <w:widowControl/>
              <w:tabs>
                <w:tab w:val="left" w:pos="6108"/>
              </w:tabs>
              <w:adjustRightInd w:val="0"/>
              <w:snapToGrid w:val="0"/>
              <w:spacing w:line="360" w:lineRule="auto"/>
              <w:jc w:val="left"/>
              <w:rPr>
                <w:rFonts w:asciiTheme="majorEastAsia" w:hAnsiTheme="majorEastAsia" w:eastAsiaTheme="majorEastAsia" w:cstheme="majorEastAsia"/>
              </w:rPr>
            </w:pPr>
            <w:r>
              <w:rPr>
                <w:rFonts w:hint="eastAsia" w:asciiTheme="majorEastAsia" w:hAnsiTheme="majorEastAsia" w:eastAsiaTheme="majorEastAsia" w:cstheme="majorEastAsia"/>
              </w:rPr>
              <w:t>部门职能</w:t>
            </w:r>
          </w:p>
        </w:tc>
        <w:tc>
          <w:tcPr>
            <w:tcW w:w="1566" w:type="dxa"/>
            <w:vAlign w:val="center"/>
          </w:tcPr>
          <w:p w14:paraId="43108A2B">
            <w:pPr>
              <w:widowControl/>
              <w:tabs>
                <w:tab w:val="left" w:pos="6108"/>
              </w:tabs>
              <w:adjustRightInd w:val="0"/>
              <w:snapToGrid w:val="0"/>
              <w:spacing w:line="360" w:lineRule="auto"/>
              <w:jc w:val="left"/>
              <w:rPr>
                <w:rFonts w:asciiTheme="majorEastAsia" w:hAnsiTheme="majorEastAsia" w:eastAsiaTheme="majorEastAsia" w:cstheme="majorEastAsia"/>
              </w:rPr>
            </w:pPr>
            <w:r>
              <w:rPr>
                <w:rFonts w:hint="eastAsia" w:asciiTheme="majorEastAsia" w:hAnsiTheme="majorEastAsia" w:eastAsiaTheme="majorEastAsia" w:cstheme="majorEastAsia"/>
              </w:rPr>
              <w:t>岗位</w:t>
            </w:r>
          </w:p>
        </w:tc>
        <w:tc>
          <w:tcPr>
            <w:tcW w:w="1688" w:type="dxa"/>
            <w:vAlign w:val="center"/>
          </w:tcPr>
          <w:p w14:paraId="25A75F73">
            <w:pPr>
              <w:widowControl/>
              <w:tabs>
                <w:tab w:val="left" w:pos="6108"/>
              </w:tabs>
              <w:adjustRightInd w:val="0"/>
              <w:snapToGrid w:val="0"/>
              <w:spacing w:line="360" w:lineRule="auto"/>
              <w:jc w:val="left"/>
              <w:rPr>
                <w:rFonts w:asciiTheme="majorEastAsia" w:hAnsiTheme="majorEastAsia" w:eastAsiaTheme="majorEastAsia" w:cstheme="majorEastAsia"/>
              </w:rPr>
            </w:pPr>
            <w:r>
              <w:rPr>
                <w:rFonts w:hint="eastAsia" w:asciiTheme="majorEastAsia" w:hAnsiTheme="majorEastAsia" w:eastAsiaTheme="majorEastAsia" w:cstheme="majorEastAsia"/>
              </w:rPr>
              <w:t>同时在岗人数</w:t>
            </w:r>
          </w:p>
        </w:tc>
        <w:tc>
          <w:tcPr>
            <w:tcW w:w="2383" w:type="dxa"/>
            <w:vAlign w:val="center"/>
          </w:tcPr>
          <w:p w14:paraId="4E26B724">
            <w:pPr>
              <w:widowControl/>
              <w:tabs>
                <w:tab w:val="left" w:pos="6108"/>
              </w:tabs>
              <w:adjustRightInd w:val="0"/>
              <w:snapToGrid w:val="0"/>
              <w:spacing w:line="360" w:lineRule="auto"/>
              <w:jc w:val="left"/>
              <w:rPr>
                <w:rFonts w:asciiTheme="majorEastAsia" w:hAnsiTheme="majorEastAsia" w:eastAsiaTheme="majorEastAsia" w:cstheme="majorEastAsia"/>
              </w:rPr>
            </w:pPr>
            <w:r>
              <w:rPr>
                <w:rFonts w:hint="eastAsia" w:asciiTheme="majorEastAsia" w:hAnsiTheme="majorEastAsia" w:eastAsiaTheme="majorEastAsia" w:cstheme="majorEastAsia"/>
              </w:rPr>
              <w:t>岗位所需总人数</w:t>
            </w:r>
          </w:p>
        </w:tc>
        <w:tc>
          <w:tcPr>
            <w:tcW w:w="3864" w:type="dxa"/>
            <w:vAlign w:val="center"/>
          </w:tcPr>
          <w:p w14:paraId="44DDF0B8">
            <w:pPr>
              <w:widowControl/>
              <w:tabs>
                <w:tab w:val="left" w:pos="6108"/>
              </w:tabs>
              <w:adjustRightInd w:val="0"/>
              <w:snapToGrid w:val="0"/>
              <w:spacing w:line="360" w:lineRule="auto"/>
              <w:jc w:val="left"/>
              <w:rPr>
                <w:rFonts w:asciiTheme="majorEastAsia" w:hAnsiTheme="majorEastAsia" w:eastAsiaTheme="majorEastAsia" w:cstheme="majorEastAsia"/>
              </w:rPr>
            </w:pPr>
            <w:r>
              <w:rPr>
                <w:rFonts w:hint="eastAsia" w:asciiTheme="majorEastAsia" w:hAnsiTheme="majorEastAsia" w:eastAsiaTheme="majorEastAsia" w:cstheme="majorEastAsia"/>
              </w:rPr>
              <w:t>备注（岗位需具备的上岗资格证、人员学历、年龄、工作经验等要求）</w:t>
            </w:r>
          </w:p>
        </w:tc>
        <w:tc>
          <w:tcPr>
            <w:tcW w:w="3864" w:type="dxa"/>
            <w:vAlign w:val="center"/>
          </w:tcPr>
          <w:p w14:paraId="4DD07B47">
            <w:pPr>
              <w:widowControl/>
              <w:tabs>
                <w:tab w:val="left" w:pos="6108"/>
              </w:tabs>
              <w:adjustRightInd w:val="0"/>
              <w:snapToGrid w:val="0"/>
              <w:spacing w:line="360" w:lineRule="auto"/>
              <w:jc w:val="left"/>
              <w:rPr>
                <w:rFonts w:asciiTheme="majorEastAsia" w:hAnsiTheme="majorEastAsia" w:eastAsiaTheme="majorEastAsia" w:cstheme="majorEastAsia"/>
              </w:rPr>
            </w:pPr>
            <w:r>
              <w:rPr>
                <w:rFonts w:hint="eastAsia" w:asciiTheme="majorEastAsia" w:hAnsiTheme="majorEastAsia" w:eastAsiaTheme="majorEastAsia" w:cstheme="majorEastAsia"/>
              </w:rPr>
              <w:t>其他要求（如岗位所需服务时长或时段等）</w:t>
            </w:r>
          </w:p>
        </w:tc>
      </w:tr>
      <w:tr w14:paraId="35CCA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Align w:val="center"/>
          </w:tcPr>
          <w:p w14:paraId="51567FD8">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服务中心</w:t>
            </w:r>
          </w:p>
        </w:tc>
        <w:tc>
          <w:tcPr>
            <w:tcW w:w="1566" w:type="dxa"/>
            <w:vAlign w:val="center"/>
          </w:tcPr>
          <w:p w14:paraId="10252EFE">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项目经理</w:t>
            </w:r>
          </w:p>
        </w:tc>
        <w:tc>
          <w:tcPr>
            <w:tcW w:w="1688" w:type="dxa"/>
            <w:vAlign w:val="center"/>
          </w:tcPr>
          <w:p w14:paraId="5A64E7B5">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1</w:t>
            </w:r>
          </w:p>
        </w:tc>
        <w:tc>
          <w:tcPr>
            <w:tcW w:w="2383" w:type="dxa"/>
            <w:vAlign w:val="center"/>
          </w:tcPr>
          <w:p w14:paraId="0A06BCA0">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1</w:t>
            </w:r>
          </w:p>
        </w:tc>
        <w:tc>
          <w:tcPr>
            <w:tcW w:w="3864" w:type="dxa"/>
            <w:vAlign w:val="center"/>
          </w:tcPr>
          <w:p w14:paraId="2D1F8AF8">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具备</w:t>
            </w:r>
            <w:r>
              <w:rPr>
                <w:rFonts w:asciiTheme="majorEastAsia" w:hAnsiTheme="majorEastAsia" w:eastAsiaTheme="majorEastAsia" w:cstheme="majorEastAsia"/>
              </w:rPr>
              <w:t>XX</w:t>
            </w:r>
            <w:r>
              <w:rPr>
                <w:rFonts w:hint="eastAsia" w:asciiTheme="majorEastAsia" w:hAnsiTheme="majorEastAsia" w:eastAsiaTheme="majorEastAsia" w:cstheme="majorEastAsia"/>
              </w:rPr>
              <w:t>年及以上相关工作经验</w:t>
            </w:r>
          </w:p>
          <w:p w14:paraId="15A493B3">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相关证书（如有中级职称证书、高级职称证书）</w:t>
            </w:r>
          </w:p>
        </w:tc>
        <w:tc>
          <w:tcPr>
            <w:tcW w:w="3864" w:type="dxa"/>
            <w:vAlign w:val="center"/>
          </w:tcPr>
          <w:p w14:paraId="27DD6B15">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如：</w:t>
            </w:r>
            <w:r>
              <w:rPr>
                <w:rFonts w:asciiTheme="majorEastAsia" w:hAnsiTheme="majorEastAsia" w:eastAsiaTheme="majorEastAsia" w:cstheme="majorEastAsia"/>
              </w:rPr>
              <w:t xml:space="preserve">8小时，合同期内在岗率      </w:t>
            </w:r>
            <w:r>
              <w:rPr>
                <w:rFonts w:hint="eastAsia" w:asciiTheme="majorEastAsia" w:hAnsiTheme="majorEastAsia" w:eastAsiaTheme="majorEastAsia" w:cstheme="majorEastAsia"/>
              </w:rPr>
              <w:t>。</w:t>
            </w:r>
          </w:p>
        </w:tc>
      </w:tr>
      <w:tr w14:paraId="26FCE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restart"/>
            <w:vAlign w:val="center"/>
          </w:tcPr>
          <w:p w14:paraId="072DB123">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基本服务</w:t>
            </w:r>
          </w:p>
        </w:tc>
        <w:tc>
          <w:tcPr>
            <w:tcW w:w="1566" w:type="dxa"/>
            <w:vAlign w:val="center"/>
          </w:tcPr>
          <w:p w14:paraId="772212D8">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主管</w:t>
            </w:r>
          </w:p>
        </w:tc>
        <w:tc>
          <w:tcPr>
            <w:tcW w:w="1688" w:type="dxa"/>
            <w:vAlign w:val="center"/>
          </w:tcPr>
          <w:p w14:paraId="7C593082">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2383" w:type="dxa"/>
            <w:vAlign w:val="center"/>
          </w:tcPr>
          <w:p w14:paraId="0BF0B50B">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3864" w:type="dxa"/>
            <w:vAlign w:val="center"/>
          </w:tcPr>
          <w:p w14:paraId="75FCAD85">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具备</w:t>
            </w:r>
            <w:r>
              <w:rPr>
                <w:rFonts w:asciiTheme="majorEastAsia" w:hAnsiTheme="majorEastAsia" w:eastAsiaTheme="majorEastAsia" w:cstheme="majorEastAsia"/>
              </w:rPr>
              <w:t>XX</w:t>
            </w:r>
            <w:r>
              <w:rPr>
                <w:rFonts w:hint="eastAsia" w:asciiTheme="majorEastAsia" w:hAnsiTheme="majorEastAsia" w:eastAsiaTheme="majorEastAsia" w:cstheme="majorEastAsia"/>
              </w:rPr>
              <w:t>年及以上相关工作经验</w:t>
            </w:r>
          </w:p>
          <w:p w14:paraId="6764D9B5">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相关证书</w:t>
            </w:r>
            <w:r>
              <w:rPr>
                <w:rFonts w:asciiTheme="majorEastAsia" w:hAnsiTheme="majorEastAsia" w:eastAsiaTheme="majorEastAsia" w:cstheme="majorEastAsia"/>
              </w:rPr>
              <w:t>(如有中级职称专业为电气、暖通、给排水、建筑智能化、建筑结构、机械设备其中一种)</w:t>
            </w:r>
          </w:p>
        </w:tc>
        <w:tc>
          <w:tcPr>
            <w:tcW w:w="3864" w:type="dxa"/>
            <w:vAlign w:val="center"/>
          </w:tcPr>
          <w:p w14:paraId="24E2FBA4">
            <w:pPr>
              <w:widowControl/>
              <w:snapToGrid w:val="0"/>
              <w:spacing w:line="300" w:lineRule="auto"/>
              <w:jc w:val="both"/>
              <w:rPr>
                <w:rFonts w:asciiTheme="majorEastAsia" w:hAnsiTheme="majorEastAsia" w:eastAsiaTheme="majorEastAsia" w:cstheme="majorEastAsia"/>
              </w:rPr>
            </w:pPr>
          </w:p>
        </w:tc>
      </w:tr>
      <w:tr w14:paraId="1EA39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61342F0B">
            <w:pPr>
              <w:widowControl/>
              <w:snapToGrid w:val="0"/>
              <w:spacing w:line="300" w:lineRule="auto"/>
              <w:jc w:val="both"/>
              <w:rPr>
                <w:rFonts w:asciiTheme="majorEastAsia" w:hAnsiTheme="majorEastAsia" w:eastAsiaTheme="majorEastAsia" w:cstheme="majorEastAsia"/>
              </w:rPr>
            </w:pPr>
          </w:p>
        </w:tc>
        <w:tc>
          <w:tcPr>
            <w:tcW w:w="1566" w:type="dxa"/>
            <w:vAlign w:val="center"/>
          </w:tcPr>
          <w:p w14:paraId="4FBD5E2F">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前台（或传达室）</w:t>
            </w:r>
          </w:p>
        </w:tc>
        <w:tc>
          <w:tcPr>
            <w:tcW w:w="1688" w:type="dxa"/>
            <w:vAlign w:val="center"/>
          </w:tcPr>
          <w:p w14:paraId="2CB296E1">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2383" w:type="dxa"/>
            <w:vAlign w:val="center"/>
          </w:tcPr>
          <w:p w14:paraId="0AEB3458">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3864" w:type="dxa"/>
            <w:vAlign w:val="center"/>
          </w:tcPr>
          <w:p w14:paraId="1718B8CA">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具备</w:t>
            </w:r>
            <w:r>
              <w:rPr>
                <w:rFonts w:asciiTheme="majorEastAsia" w:hAnsiTheme="majorEastAsia" w:eastAsiaTheme="majorEastAsia" w:cstheme="majorEastAsia"/>
              </w:rPr>
              <w:t>XX</w:t>
            </w:r>
            <w:r>
              <w:rPr>
                <w:rFonts w:hint="eastAsia" w:asciiTheme="majorEastAsia" w:hAnsiTheme="majorEastAsia" w:eastAsiaTheme="majorEastAsia" w:cstheme="majorEastAsia"/>
              </w:rPr>
              <w:t>年及以上相关工作经验</w:t>
            </w:r>
          </w:p>
          <w:p w14:paraId="2A907E31">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相关证书（如有）</w:t>
            </w:r>
          </w:p>
        </w:tc>
        <w:tc>
          <w:tcPr>
            <w:tcW w:w="3864" w:type="dxa"/>
            <w:vAlign w:val="center"/>
          </w:tcPr>
          <w:p w14:paraId="53A4276D">
            <w:pPr>
              <w:widowControl/>
              <w:snapToGrid w:val="0"/>
              <w:spacing w:line="300" w:lineRule="auto"/>
              <w:jc w:val="both"/>
              <w:rPr>
                <w:rFonts w:asciiTheme="majorEastAsia" w:hAnsiTheme="majorEastAsia" w:eastAsiaTheme="majorEastAsia" w:cstheme="majorEastAsia"/>
              </w:rPr>
            </w:pPr>
          </w:p>
        </w:tc>
      </w:tr>
      <w:tr w14:paraId="391CE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556035E8">
            <w:pPr>
              <w:widowControl/>
              <w:snapToGrid w:val="0"/>
              <w:spacing w:line="300" w:lineRule="auto"/>
              <w:jc w:val="both"/>
              <w:rPr>
                <w:rFonts w:asciiTheme="majorEastAsia" w:hAnsiTheme="majorEastAsia" w:eastAsiaTheme="majorEastAsia" w:cstheme="majorEastAsia"/>
              </w:rPr>
            </w:pPr>
          </w:p>
        </w:tc>
        <w:tc>
          <w:tcPr>
            <w:tcW w:w="1566" w:type="dxa"/>
            <w:vAlign w:val="center"/>
          </w:tcPr>
          <w:p w14:paraId="0EF77E76">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内勤</w:t>
            </w:r>
          </w:p>
        </w:tc>
        <w:tc>
          <w:tcPr>
            <w:tcW w:w="1688" w:type="dxa"/>
            <w:vAlign w:val="center"/>
          </w:tcPr>
          <w:p w14:paraId="45F449A6">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2383" w:type="dxa"/>
            <w:vAlign w:val="center"/>
          </w:tcPr>
          <w:p w14:paraId="57FE9908">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3864" w:type="dxa"/>
            <w:vAlign w:val="center"/>
          </w:tcPr>
          <w:p w14:paraId="4E4F93BF">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具备</w:t>
            </w:r>
            <w:r>
              <w:rPr>
                <w:rFonts w:asciiTheme="majorEastAsia" w:hAnsiTheme="majorEastAsia" w:eastAsiaTheme="majorEastAsia" w:cstheme="majorEastAsia"/>
              </w:rPr>
              <w:t>XX</w:t>
            </w:r>
            <w:r>
              <w:rPr>
                <w:rFonts w:hint="eastAsia" w:asciiTheme="majorEastAsia" w:hAnsiTheme="majorEastAsia" w:eastAsiaTheme="majorEastAsia" w:cstheme="majorEastAsia"/>
              </w:rPr>
              <w:t>年及以上相关工作经验</w:t>
            </w:r>
          </w:p>
          <w:p w14:paraId="7FAC6269">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相关证书（如有）</w:t>
            </w:r>
          </w:p>
        </w:tc>
        <w:tc>
          <w:tcPr>
            <w:tcW w:w="3864" w:type="dxa"/>
            <w:vAlign w:val="center"/>
          </w:tcPr>
          <w:p w14:paraId="235196B3">
            <w:pPr>
              <w:widowControl/>
              <w:snapToGrid w:val="0"/>
              <w:spacing w:line="300" w:lineRule="auto"/>
              <w:jc w:val="both"/>
              <w:rPr>
                <w:rFonts w:asciiTheme="majorEastAsia" w:hAnsiTheme="majorEastAsia" w:eastAsiaTheme="majorEastAsia" w:cstheme="majorEastAsia"/>
              </w:rPr>
            </w:pPr>
          </w:p>
        </w:tc>
      </w:tr>
      <w:tr w14:paraId="7E1FD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092718EC">
            <w:pPr>
              <w:widowControl/>
              <w:snapToGrid w:val="0"/>
              <w:spacing w:line="300" w:lineRule="auto"/>
              <w:jc w:val="both"/>
              <w:rPr>
                <w:rFonts w:asciiTheme="majorEastAsia" w:hAnsiTheme="majorEastAsia" w:eastAsiaTheme="majorEastAsia" w:cstheme="majorEastAsia"/>
              </w:rPr>
            </w:pPr>
          </w:p>
        </w:tc>
        <w:tc>
          <w:tcPr>
            <w:tcW w:w="1566" w:type="dxa"/>
            <w:vAlign w:val="center"/>
          </w:tcPr>
          <w:p w14:paraId="75EB19DF">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客服（</w:t>
            </w:r>
            <w:r>
              <w:rPr>
                <w:rFonts w:asciiTheme="majorEastAsia" w:hAnsiTheme="majorEastAsia" w:eastAsiaTheme="majorEastAsia" w:cstheme="majorEastAsia"/>
              </w:rPr>
              <w:t>24小时服务热线</w:t>
            </w:r>
            <w:r>
              <w:rPr>
                <w:rFonts w:hint="eastAsia" w:asciiTheme="majorEastAsia" w:hAnsiTheme="majorEastAsia" w:eastAsiaTheme="majorEastAsia" w:cstheme="majorEastAsia"/>
              </w:rPr>
              <w:t>）</w:t>
            </w:r>
          </w:p>
        </w:tc>
        <w:tc>
          <w:tcPr>
            <w:tcW w:w="1688" w:type="dxa"/>
            <w:vAlign w:val="center"/>
          </w:tcPr>
          <w:p w14:paraId="13A6CFB8">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2383" w:type="dxa"/>
            <w:vAlign w:val="center"/>
          </w:tcPr>
          <w:p w14:paraId="6D1C4A57">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3864" w:type="dxa"/>
            <w:vAlign w:val="center"/>
          </w:tcPr>
          <w:p w14:paraId="73CD1858">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具备</w:t>
            </w:r>
            <w:r>
              <w:rPr>
                <w:rFonts w:asciiTheme="majorEastAsia" w:hAnsiTheme="majorEastAsia" w:eastAsiaTheme="majorEastAsia" w:cstheme="majorEastAsia"/>
              </w:rPr>
              <w:t>XX</w:t>
            </w:r>
            <w:r>
              <w:rPr>
                <w:rFonts w:hint="eastAsia" w:asciiTheme="majorEastAsia" w:hAnsiTheme="majorEastAsia" w:eastAsiaTheme="majorEastAsia" w:cstheme="majorEastAsia"/>
              </w:rPr>
              <w:t>年及以上相关工作经验</w:t>
            </w:r>
          </w:p>
          <w:p w14:paraId="389F58F7">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相关证书（如有）</w:t>
            </w:r>
          </w:p>
        </w:tc>
        <w:tc>
          <w:tcPr>
            <w:tcW w:w="3864" w:type="dxa"/>
            <w:vAlign w:val="center"/>
          </w:tcPr>
          <w:p w14:paraId="67DDC2F7">
            <w:pPr>
              <w:widowControl/>
              <w:snapToGrid w:val="0"/>
              <w:spacing w:line="300" w:lineRule="auto"/>
              <w:jc w:val="both"/>
              <w:rPr>
                <w:rFonts w:asciiTheme="majorEastAsia" w:hAnsiTheme="majorEastAsia" w:eastAsiaTheme="majorEastAsia" w:cstheme="majorEastAsia"/>
              </w:rPr>
            </w:pPr>
          </w:p>
        </w:tc>
      </w:tr>
      <w:tr w14:paraId="698C9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restart"/>
            <w:vAlign w:val="center"/>
          </w:tcPr>
          <w:p w14:paraId="2561D9FD">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房屋维护服务</w:t>
            </w:r>
          </w:p>
        </w:tc>
        <w:tc>
          <w:tcPr>
            <w:tcW w:w="1566" w:type="dxa"/>
            <w:vAlign w:val="center"/>
          </w:tcPr>
          <w:p w14:paraId="7BEF4EBB">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主管</w:t>
            </w:r>
          </w:p>
        </w:tc>
        <w:tc>
          <w:tcPr>
            <w:tcW w:w="1688" w:type="dxa"/>
            <w:vAlign w:val="center"/>
          </w:tcPr>
          <w:p w14:paraId="78F58287">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2383" w:type="dxa"/>
            <w:vAlign w:val="center"/>
          </w:tcPr>
          <w:p w14:paraId="1A3F82BC">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3864" w:type="dxa"/>
            <w:vAlign w:val="center"/>
          </w:tcPr>
          <w:p w14:paraId="3F9052F9">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具备XX年及以上相关工作经验</w:t>
            </w:r>
          </w:p>
          <w:p w14:paraId="4BA60B0F">
            <w:pPr>
              <w:widowControl/>
              <w:snapToGrid w:val="0"/>
              <w:spacing w:line="300" w:lineRule="auto"/>
              <w:jc w:val="both"/>
            </w:pPr>
            <w:r>
              <w:rPr>
                <w:rFonts w:hint="eastAsia" w:asciiTheme="majorEastAsia" w:hAnsiTheme="majorEastAsia" w:eastAsiaTheme="majorEastAsia" w:cstheme="majorEastAsia"/>
              </w:rPr>
              <w:t>相关证书（如有）</w:t>
            </w:r>
          </w:p>
        </w:tc>
        <w:tc>
          <w:tcPr>
            <w:tcW w:w="3864" w:type="dxa"/>
            <w:vAlign w:val="center"/>
          </w:tcPr>
          <w:p w14:paraId="425D598C">
            <w:pPr>
              <w:widowControl/>
              <w:snapToGrid w:val="0"/>
              <w:spacing w:line="300" w:lineRule="auto"/>
              <w:jc w:val="both"/>
              <w:rPr>
                <w:rFonts w:asciiTheme="majorEastAsia" w:hAnsiTheme="majorEastAsia" w:eastAsiaTheme="majorEastAsia" w:cstheme="majorEastAsia"/>
              </w:rPr>
            </w:pPr>
          </w:p>
        </w:tc>
      </w:tr>
      <w:tr w14:paraId="234C1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35A60D4A">
            <w:pPr>
              <w:widowControl/>
              <w:snapToGrid w:val="0"/>
              <w:spacing w:line="300" w:lineRule="auto"/>
              <w:jc w:val="both"/>
              <w:rPr>
                <w:rFonts w:asciiTheme="majorEastAsia" w:hAnsiTheme="majorEastAsia" w:eastAsiaTheme="majorEastAsia" w:cstheme="majorEastAsia"/>
              </w:rPr>
            </w:pPr>
          </w:p>
        </w:tc>
        <w:tc>
          <w:tcPr>
            <w:tcW w:w="1566" w:type="dxa"/>
            <w:vAlign w:val="center"/>
          </w:tcPr>
          <w:p w14:paraId="2C4252F4">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综合维修</w:t>
            </w:r>
          </w:p>
        </w:tc>
        <w:tc>
          <w:tcPr>
            <w:tcW w:w="1688" w:type="dxa"/>
            <w:vAlign w:val="center"/>
          </w:tcPr>
          <w:p w14:paraId="27F90138">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2383" w:type="dxa"/>
            <w:vAlign w:val="center"/>
          </w:tcPr>
          <w:p w14:paraId="00617E1E">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3864" w:type="dxa"/>
            <w:vAlign w:val="center"/>
          </w:tcPr>
          <w:p w14:paraId="452BFB4A">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具备</w:t>
            </w:r>
            <w:r>
              <w:rPr>
                <w:rFonts w:asciiTheme="majorEastAsia" w:hAnsiTheme="majorEastAsia" w:eastAsiaTheme="majorEastAsia" w:cstheme="majorEastAsia"/>
              </w:rPr>
              <w:t>XX</w:t>
            </w:r>
            <w:r>
              <w:rPr>
                <w:rFonts w:hint="eastAsia" w:asciiTheme="majorEastAsia" w:hAnsiTheme="majorEastAsia" w:eastAsiaTheme="majorEastAsia" w:cstheme="majorEastAsia"/>
              </w:rPr>
              <w:t>年及以上相关工作经验</w:t>
            </w:r>
          </w:p>
          <w:p w14:paraId="16F948CB">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相关证书（如有）</w:t>
            </w:r>
          </w:p>
        </w:tc>
        <w:tc>
          <w:tcPr>
            <w:tcW w:w="3864" w:type="dxa"/>
            <w:vAlign w:val="center"/>
          </w:tcPr>
          <w:p w14:paraId="44263E5C">
            <w:pPr>
              <w:widowControl/>
              <w:snapToGrid w:val="0"/>
              <w:spacing w:line="300" w:lineRule="auto"/>
              <w:jc w:val="both"/>
              <w:rPr>
                <w:rFonts w:asciiTheme="majorEastAsia" w:hAnsiTheme="majorEastAsia" w:eastAsiaTheme="majorEastAsia" w:cstheme="majorEastAsia"/>
              </w:rPr>
            </w:pPr>
          </w:p>
        </w:tc>
      </w:tr>
      <w:tr w14:paraId="066F3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restart"/>
            <w:vAlign w:val="center"/>
          </w:tcPr>
          <w:p w14:paraId="7EA9A73C">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公用设施设备维护服务</w:t>
            </w:r>
          </w:p>
        </w:tc>
        <w:tc>
          <w:tcPr>
            <w:tcW w:w="1566" w:type="dxa"/>
            <w:vAlign w:val="center"/>
          </w:tcPr>
          <w:p w14:paraId="4E61D7F3">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主管</w:t>
            </w:r>
          </w:p>
        </w:tc>
        <w:tc>
          <w:tcPr>
            <w:tcW w:w="1688" w:type="dxa"/>
            <w:vAlign w:val="center"/>
          </w:tcPr>
          <w:p w14:paraId="63773EAA">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2383" w:type="dxa"/>
            <w:vAlign w:val="center"/>
          </w:tcPr>
          <w:p w14:paraId="4B178F99">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3864" w:type="dxa"/>
            <w:vAlign w:val="center"/>
          </w:tcPr>
          <w:p w14:paraId="2635934A">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具备</w:t>
            </w:r>
            <w:r>
              <w:rPr>
                <w:rFonts w:asciiTheme="majorEastAsia" w:hAnsiTheme="majorEastAsia" w:eastAsiaTheme="majorEastAsia" w:cstheme="majorEastAsia"/>
              </w:rPr>
              <w:t>XX</w:t>
            </w:r>
            <w:r>
              <w:rPr>
                <w:rFonts w:hint="eastAsia" w:asciiTheme="majorEastAsia" w:hAnsiTheme="majorEastAsia" w:eastAsiaTheme="majorEastAsia" w:cstheme="majorEastAsia"/>
              </w:rPr>
              <w:t>年及以上相关工作经验</w:t>
            </w:r>
          </w:p>
          <w:p w14:paraId="2E94BAE1">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相关证书（如有中级职称证书、高级职称证书，</w:t>
            </w:r>
            <w:r>
              <w:rPr>
                <w:rFonts w:hint="eastAsia" w:asciiTheme="majorEastAsia" w:hAnsiTheme="majorEastAsia" w:eastAsiaTheme="majorEastAsia" w:cstheme="majorEastAsia"/>
                <w:color w:val="000000"/>
              </w:rPr>
              <w:t>特种设备安全管理证、</w:t>
            </w:r>
            <w:r>
              <w:rPr>
                <w:rFonts w:hint="eastAsia" w:asciiTheme="majorEastAsia" w:hAnsiTheme="majorEastAsia" w:eastAsiaTheme="majorEastAsia" w:cstheme="majorEastAsia"/>
              </w:rPr>
              <w:t>特种设备作业人员证）</w:t>
            </w:r>
          </w:p>
        </w:tc>
        <w:tc>
          <w:tcPr>
            <w:tcW w:w="3864" w:type="dxa"/>
            <w:vAlign w:val="center"/>
          </w:tcPr>
          <w:p w14:paraId="76970F0B">
            <w:pPr>
              <w:widowControl/>
              <w:snapToGrid w:val="0"/>
              <w:spacing w:line="300" w:lineRule="auto"/>
              <w:jc w:val="both"/>
              <w:rPr>
                <w:rFonts w:asciiTheme="majorEastAsia" w:hAnsiTheme="majorEastAsia" w:eastAsiaTheme="majorEastAsia" w:cstheme="majorEastAsia"/>
              </w:rPr>
            </w:pPr>
          </w:p>
        </w:tc>
      </w:tr>
      <w:tr w14:paraId="5A111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72224A9C">
            <w:pPr>
              <w:widowControl/>
              <w:snapToGrid w:val="0"/>
              <w:spacing w:line="300" w:lineRule="auto"/>
              <w:jc w:val="both"/>
              <w:rPr>
                <w:rFonts w:asciiTheme="majorEastAsia" w:hAnsiTheme="majorEastAsia" w:eastAsiaTheme="majorEastAsia" w:cstheme="majorEastAsia"/>
              </w:rPr>
            </w:pPr>
          </w:p>
        </w:tc>
        <w:tc>
          <w:tcPr>
            <w:tcW w:w="1566" w:type="dxa"/>
            <w:vAlign w:val="center"/>
          </w:tcPr>
          <w:p w14:paraId="2C6B82F1">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综合维修主管</w:t>
            </w:r>
          </w:p>
        </w:tc>
        <w:tc>
          <w:tcPr>
            <w:tcW w:w="1688" w:type="dxa"/>
            <w:vAlign w:val="center"/>
          </w:tcPr>
          <w:p w14:paraId="27DBE0C7">
            <w:pPr>
              <w:widowControl/>
              <w:snapToGrid w:val="0"/>
              <w:spacing w:line="300" w:lineRule="auto"/>
              <w:jc w:val="both"/>
              <w:rPr>
                <w:rFonts w:asciiTheme="majorEastAsia" w:hAnsiTheme="majorEastAsia" w:eastAsiaTheme="majorEastAsia" w:cstheme="majorEastAsia"/>
              </w:rPr>
            </w:pPr>
          </w:p>
        </w:tc>
        <w:tc>
          <w:tcPr>
            <w:tcW w:w="2383" w:type="dxa"/>
            <w:vAlign w:val="center"/>
          </w:tcPr>
          <w:p w14:paraId="65FE9352">
            <w:pPr>
              <w:widowControl/>
              <w:snapToGrid w:val="0"/>
              <w:spacing w:line="300" w:lineRule="auto"/>
              <w:jc w:val="both"/>
              <w:rPr>
                <w:rFonts w:asciiTheme="majorEastAsia" w:hAnsiTheme="majorEastAsia" w:eastAsiaTheme="majorEastAsia" w:cstheme="majorEastAsia"/>
              </w:rPr>
            </w:pPr>
          </w:p>
        </w:tc>
        <w:tc>
          <w:tcPr>
            <w:tcW w:w="3864" w:type="dxa"/>
            <w:vAlign w:val="center"/>
          </w:tcPr>
          <w:p w14:paraId="31D1FE60">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具备</w:t>
            </w:r>
            <w:r>
              <w:rPr>
                <w:rFonts w:asciiTheme="majorEastAsia" w:hAnsiTheme="majorEastAsia" w:eastAsiaTheme="majorEastAsia" w:cstheme="majorEastAsia"/>
              </w:rPr>
              <w:t>XX</w:t>
            </w:r>
            <w:r>
              <w:rPr>
                <w:rFonts w:hint="eastAsia" w:asciiTheme="majorEastAsia" w:hAnsiTheme="majorEastAsia" w:eastAsiaTheme="majorEastAsia" w:cstheme="majorEastAsia"/>
              </w:rPr>
              <w:t>年及以上相关工作经验</w:t>
            </w:r>
          </w:p>
          <w:p w14:paraId="3550CC75">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相关证书（如有</w:t>
            </w:r>
            <w:r>
              <w:rPr>
                <w:rFonts w:hint="eastAsia" w:asciiTheme="majorEastAsia" w:hAnsiTheme="majorEastAsia" w:eastAsiaTheme="majorEastAsia" w:cstheme="majorEastAsia"/>
                <w:color w:val="000000"/>
              </w:rPr>
              <w:t>暖通工程师</w:t>
            </w:r>
            <w:r>
              <w:rPr>
                <w:rFonts w:hint="eastAsia" w:asciiTheme="majorEastAsia" w:hAnsiTheme="majorEastAsia" w:eastAsiaTheme="majorEastAsia" w:cstheme="majorEastAsia"/>
              </w:rPr>
              <w:t>）</w:t>
            </w:r>
          </w:p>
        </w:tc>
        <w:tc>
          <w:tcPr>
            <w:tcW w:w="3864" w:type="dxa"/>
            <w:vAlign w:val="center"/>
          </w:tcPr>
          <w:p w14:paraId="53188885">
            <w:pPr>
              <w:widowControl/>
              <w:snapToGrid w:val="0"/>
              <w:spacing w:line="300" w:lineRule="auto"/>
              <w:jc w:val="both"/>
              <w:rPr>
                <w:rFonts w:asciiTheme="majorEastAsia" w:hAnsiTheme="majorEastAsia" w:eastAsiaTheme="majorEastAsia" w:cstheme="majorEastAsia"/>
              </w:rPr>
            </w:pPr>
          </w:p>
        </w:tc>
      </w:tr>
      <w:tr w14:paraId="2147E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267EB47F">
            <w:pPr>
              <w:widowControl/>
              <w:snapToGrid w:val="0"/>
              <w:spacing w:line="300" w:lineRule="auto"/>
              <w:jc w:val="both"/>
              <w:rPr>
                <w:rFonts w:asciiTheme="majorEastAsia" w:hAnsiTheme="majorEastAsia" w:eastAsiaTheme="majorEastAsia" w:cstheme="majorEastAsia"/>
              </w:rPr>
            </w:pPr>
          </w:p>
        </w:tc>
        <w:tc>
          <w:tcPr>
            <w:tcW w:w="1566" w:type="dxa"/>
            <w:vAlign w:val="center"/>
          </w:tcPr>
          <w:p w14:paraId="1C00DE8F">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设备运行主管</w:t>
            </w:r>
          </w:p>
        </w:tc>
        <w:tc>
          <w:tcPr>
            <w:tcW w:w="1688" w:type="dxa"/>
            <w:vAlign w:val="center"/>
          </w:tcPr>
          <w:p w14:paraId="0A9957E2">
            <w:pPr>
              <w:widowControl/>
              <w:snapToGrid w:val="0"/>
              <w:spacing w:line="300" w:lineRule="auto"/>
              <w:jc w:val="both"/>
              <w:rPr>
                <w:rFonts w:asciiTheme="majorEastAsia" w:hAnsiTheme="majorEastAsia" w:eastAsiaTheme="majorEastAsia" w:cstheme="majorEastAsia"/>
              </w:rPr>
            </w:pPr>
          </w:p>
        </w:tc>
        <w:tc>
          <w:tcPr>
            <w:tcW w:w="2383" w:type="dxa"/>
            <w:vAlign w:val="center"/>
          </w:tcPr>
          <w:p w14:paraId="22BB6C2C">
            <w:pPr>
              <w:widowControl/>
              <w:snapToGrid w:val="0"/>
              <w:spacing w:line="300" w:lineRule="auto"/>
              <w:jc w:val="both"/>
              <w:rPr>
                <w:rFonts w:asciiTheme="majorEastAsia" w:hAnsiTheme="majorEastAsia" w:eastAsiaTheme="majorEastAsia" w:cstheme="majorEastAsia"/>
              </w:rPr>
            </w:pPr>
          </w:p>
        </w:tc>
        <w:tc>
          <w:tcPr>
            <w:tcW w:w="3864" w:type="dxa"/>
            <w:vAlign w:val="center"/>
          </w:tcPr>
          <w:p w14:paraId="1AAFD187">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具备</w:t>
            </w:r>
            <w:r>
              <w:rPr>
                <w:rFonts w:asciiTheme="majorEastAsia" w:hAnsiTheme="majorEastAsia" w:eastAsiaTheme="majorEastAsia" w:cstheme="majorEastAsia"/>
              </w:rPr>
              <w:t>XX</w:t>
            </w:r>
            <w:r>
              <w:rPr>
                <w:rFonts w:hint="eastAsia" w:asciiTheme="majorEastAsia" w:hAnsiTheme="majorEastAsia" w:eastAsiaTheme="majorEastAsia" w:cstheme="majorEastAsia"/>
              </w:rPr>
              <w:t>年及以上相关工作经验</w:t>
            </w:r>
          </w:p>
          <w:p w14:paraId="0FD05979">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相关证书（如有</w:t>
            </w:r>
            <w:r>
              <w:rPr>
                <w:rFonts w:hint="eastAsia" w:asciiTheme="majorEastAsia" w:hAnsiTheme="majorEastAsia" w:eastAsiaTheme="majorEastAsia" w:cstheme="majorEastAsia"/>
                <w:color w:val="000000"/>
              </w:rPr>
              <w:t>电气工程师</w:t>
            </w:r>
            <w:r>
              <w:rPr>
                <w:rFonts w:hint="eastAsia" w:asciiTheme="majorEastAsia" w:hAnsiTheme="majorEastAsia" w:eastAsiaTheme="majorEastAsia" w:cstheme="majorEastAsia"/>
              </w:rPr>
              <w:t>）</w:t>
            </w:r>
          </w:p>
        </w:tc>
        <w:tc>
          <w:tcPr>
            <w:tcW w:w="3864" w:type="dxa"/>
            <w:vAlign w:val="center"/>
          </w:tcPr>
          <w:p w14:paraId="31A7F5F6">
            <w:pPr>
              <w:widowControl/>
              <w:snapToGrid w:val="0"/>
              <w:spacing w:line="300" w:lineRule="auto"/>
              <w:jc w:val="both"/>
              <w:rPr>
                <w:rFonts w:asciiTheme="majorEastAsia" w:hAnsiTheme="majorEastAsia" w:eastAsiaTheme="majorEastAsia" w:cstheme="majorEastAsia"/>
              </w:rPr>
            </w:pPr>
          </w:p>
        </w:tc>
      </w:tr>
      <w:tr w14:paraId="730C4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7421D136">
            <w:pPr>
              <w:widowControl/>
              <w:snapToGrid w:val="0"/>
              <w:spacing w:line="300" w:lineRule="auto"/>
              <w:jc w:val="both"/>
              <w:rPr>
                <w:rFonts w:asciiTheme="majorEastAsia" w:hAnsiTheme="majorEastAsia" w:eastAsiaTheme="majorEastAsia" w:cstheme="majorEastAsia"/>
              </w:rPr>
            </w:pPr>
          </w:p>
        </w:tc>
        <w:tc>
          <w:tcPr>
            <w:tcW w:w="1566" w:type="dxa"/>
            <w:vAlign w:val="center"/>
          </w:tcPr>
          <w:p w14:paraId="1CE93409">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弱电主管</w:t>
            </w:r>
          </w:p>
        </w:tc>
        <w:tc>
          <w:tcPr>
            <w:tcW w:w="1688" w:type="dxa"/>
            <w:vAlign w:val="center"/>
          </w:tcPr>
          <w:p w14:paraId="6115C4FA">
            <w:pPr>
              <w:widowControl/>
              <w:snapToGrid w:val="0"/>
              <w:spacing w:line="300" w:lineRule="auto"/>
              <w:jc w:val="both"/>
              <w:rPr>
                <w:rFonts w:asciiTheme="majorEastAsia" w:hAnsiTheme="majorEastAsia" w:eastAsiaTheme="majorEastAsia" w:cstheme="majorEastAsia"/>
              </w:rPr>
            </w:pPr>
          </w:p>
        </w:tc>
        <w:tc>
          <w:tcPr>
            <w:tcW w:w="2383" w:type="dxa"/>
            <w:vAlign w:val="center"/>
          </w:tcPr>
          <w:p w14:paraId="1EA3F6C5">
            <w:pPr>
              <w:widowControl/>
              <w:snapToGrid w:val="0"/>
              <w:spacing w:line="300" w:lineRule="auto"/>
              <w:jc w:val="both"/>
              <w:rPr>
                <w:rFonts w:asciiTheme="majorEastAsia" w:hAnsiTheme="majorEastAsia" w:eastAsiaTheme="majorEastAsia" w:cstheme="majorEastAsia"/>
              </w:rPr>
            </w:pPr>
          </w:p>
        </w:tc>
        <w:tc>
          <w:tcPr>
            <w:tcW w:w="3864" w:type="dxa"/>
            <w:vAlign w:val="center"/>
          </w:tcPr>
          <w:p w14:paraId="7665CA93">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具备</w:t>
            </w:r>
            <w:r>
              <w:rPr>
                <w:rFonts w:asciiTheme="majorEastAsia" w:hAnsiTheme="majorEastAsia" w:eastAsiaTheme="majorEastAsia" w:cstheme="majorEastAsia"/>
              </w:rPr>
              <w:t>XX</w:t>
            </w:r>
            <w:r>
              <w:rPr>
                <w:rFonts w:hint="eastAsia" w:asciiTheme="majorEastAsia" w:hAnsiTheme="majorEastAsia" w:eastAsiaTheme="majorEastAsia" w:cstheme="majorEastAsia"/>
              </w:rPr>
              <w:t>年及以上相关工作经验</w:t>
            </w:r>
          </w:p>
          <w:p w14:paraId="7DACD147">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相关证书（如有</w:t>
            </w:r>
            <w:r>
              <w:rPr>
                <w:rFonts w:hint="eastAsia" w:asciiTheme="majorEastAsia" w:hAnsiTheme="majorEastAsia" w:eastAsiaTheme="majorEastAsia" w:cstheme="majorEastAsia"/>
                <w:color w:val="000000"/>
              </w:rPr>
              <w:t>具备智能楼宇管理师、</w:t>
            </w:r>
            <w:r>
              <w:rPr>
                <w:rFonts w:hint="eastAsia" w:asciiTheme="majorEastAsia" w:hAnsiTheme="majorEastAsia" w:eastAsiaTheme="majorEastAsia" w:cstheme="majorEastAsia"/>
              </w:rPr>
              <w:t>特种设备作业人员证）</w:t>
            </w:r>
          </w:p>
        </w:tc>
        <w:tc>
          <w:tcPr>
            <w:tcW w:w="3864" w:type="dxa"/>
            <w:vAlign w:val="center"/>
          </w:tcPr>
          <w:p w14:paraId="6E61844A">
            <w:pPr>
              <w:widowControl/>
              <w:snapToGrid w:val="0"/>
              <w:spacing w:line="300" w:lineRule="auto"/>
              <w:jc w:val="both"/>
              <w:rPr>
                <w:rFonts w:asciiTheme="majorEastAsia" w:hAnsiTheme="majorEastAsia" w:eastAsiaTheme="majorEastAsia" w:cstheme="majorEastAsia"/>
              </w:rPr>
            </w:pPr>
          </w:p>
        </w:tc>
      </w:tr>
      <w:tr w14:paraId="13A53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7411603F">
            <w:pPr>
              <w:widowControl/>
              <w:snapToGrid w:val="0"/>
              <w:spacing w:line="300" w:lineRule="auto"/>
              <w:jc w:val="both"/>
              <w:rPr>
                <w:rFonts w:asciiTheme="majorEastAsia" w:hAnsiTheme="majorEastAsia" w:eastAsiaTheme="majorEastAsia" w:cstheme="majorEastAsia"/>
              </w:rPr>
            </w:pPr>
          </w:p>
        </w:tc>
        <w:tc>
          <w:tcPr>
            <w:tcW w:w="1566" w:type="dxa"/>
            <w:vAlign w:val="center"/>
          </w:tcPr>
          <w:p w14:paraId="3501F563">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弱电维修</w:t>
            </w:r>
          </w:p>
        </w:tc>
        <w:tc>
          <w:tcPr>
            <w:tcW w:w="1688" w:type="dxa"/>
            <w:vAlign w:val="center"/>
          </w:tcPr>
          <w:p w14:paraId="56880FA7">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2383" w:type="dxa"/>
            <w:vAlign w:val="center"/>
          </w:tcPr>
          <w:p w14:paraId="6B09B9AB">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3864" w:type="dxa"/>
            <w:vAlign w:val="center"/>
          </w:tcPr>
          <w:p w14:paraId="256CBAB6">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具备</w:t>
            </w:r>
            <w:r>
              <w:rPr>
                <w:rFonts w:asciiTheme="majorEastAsia" w:hAnsiTheme="majorEastAsia" w:eastAsiaTheme="majorEastAsia" w:cstheme="majorEastAsia"/>
              </w:rPr>
              <w:t>XX</w:t>
            </w:r>
            <w:r>
              <w:rPr>
                <w:rFonts w:hint="eastAsia" w:asciiTheme="majorEastAsia" w:hAnsiTheme="majorEastAsia" w:eastAsiaTheme="majorEastAsia" w:cstheme="majorEastAsia"/>
              </w:rPr>
              <w:t>年及以上相关工作经验</w:t>
            </w:r>
          </w:p>
          <w:p w14:paraId="5F20CEDA">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如：特种作业操作证（低压电工证书）</w:t>
            </w:r>
          </w:p>
        </w:tc>
        <w:tc>
          <w:tcPr>
            <w:tcW w:w="3864" w:type="dxa"/>
            <w:vAlign w:val="center"/>
          </w:tcPr>
          <w:p w14:paraId="39847A9F">
            <w:pPr>
              <w:widowControl/>
              <w:snapToGrid w:val="0"/>
              <w:spacing w:line="300" w:lineRule="auto"/>
              <w:jc w:val="both"/>
              <w:rPr>
                <w:rFonts w:asciiTheme="majorEastAsia" w:hAnsiTheme="majorEastAsia" w:eastAsiaTheme="majorEastAsia" w:cstheme="majorEastAsia"/>
              </w:rPr>
            </w:pPr>
          </w:p>
        </w:tc>
      </w:tr>
      <w:tr w14:paraId="42E22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3C836869">
            <w:pPr>
              <w:widowControl/>
              <w:snapToGrid w:val="0"/>
              <w:spacing w:line="300" w:lineRule="auto"/>
              <w:jc w:val="both"/>
              <w:rPr>
                <w:rFonts w:asciiTheme="majorEastAsia" w:hAnsiTheme="majorEastAsia" w:eastAsiaTheme="majorEastAsia" w:cstheme="majorEastAsia"/>
              </w:rPr>
            </w:pPr>
          </w:p>
        </w:tc>
        <w:tc>
          <w:tcPr>
            <w:tcW w:w="1566" w:type="dxa"/>
            <w:vAlign w:val="center"/>
          </w:tcPr>
          <w:p w14:paraId="55A94C3D">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高配工</w:t>
            </w:r>
          </w:p>
        </w:tc>
        <w:tc>
          <w:tcPr>
            <w:tcW w:w="1688" w:type="dxa"/>
            <w:vAlign w:val="center"/>
          </w:tcPr>
          <w:p w14:paraId="27225704">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2383" w:type="dxa"/>
            <w:vAlign w:val="center"/>
          </w:tcPr>
          <w:p w14:paraId="4EDB6285">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3864" w:type="dxa"/>
            <w:vAlign w:val="center"/>
          </w:tcPr>
          <w:p w14:paraId="6D8A823D">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具备XX年及以上相关工作经验</w:t>
            </w:r>
          </w:p>
          <w:p w14:paraId="6A11C067">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如：特种作业操作证（高压电工作业）</w:t>
            </w:r>
          </w:p>
        </w:tc>
        <w:tc>
          <w:tcPr>
            <w:tcW w:w="3864" w:type="dxa"/>
            <w:vAlign w:val="center"/>
          </w:tcPr>
          <w:p w14:paraId="530F947D">
            <w:pPr>
              <w:widowControl/>
              <w:snapToGrid w:val="0"/>
              <w:spacing w:line="300" w:lineRule="auto"/>
              <w:jc w:val="both"/>
              <w:rPr>
                <w:rFonts w:asciiTheme="majorEastAsia" w:hAnsiTheme="majorEastAsia" w:eastAsiaTheme="majorEastAsia" w:cstheme="majorEastAsia"/>
              </w:rPr>
            </w:pPr>
          </w:p>
        </w:tc>
      </w:tr>
      <w:tr w14:paraId="0A61E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61A73825">
            <w:pPr>
              <w:widowControl/>
              <w:snapToGrid w:val="0"/>
              <w:spacing w:line="300" w:lineRule="auto"/>
              <w:jc w:val="both"/>
              <w:rPr>
                <w:rFonts w:asciiTheme="majorEastAsia" w:hAnsiTheme="majorEastAsia" w:eastAsiaTheme="majorEastAsia" w:cstheme="majorEastAsia"/>
              </w:rPr>
            </w:pPr>
          </w:p>
        </w:tc>
        <w:tc>
          <w:tcPr>
            <w:tcW w:w="1566" w:type="dxa"/>
            <w:vAlign w:val="center"/>
          </w:tcPr>
          <w:p w14:paraId="238E08FC">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综合维修工</w:t>
            </w:r>
          </w:p>
        </w:tc>
        <w:tc>
          <w:tcPr>
            <w:tcW w:w="1688" w:type="dxa"/>
            <w:vAlign w:val="center"/>
          </w:tcPr>
          <w:p w14:paraId="34C6DC7B">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2383" w:type="dxa"/>
            <w:vAlign w:val="center"/>
          </w:tcPr>
          <w:p w14:paraId="354B02BD">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3864" w:type="dxa"/>
            <w:vAlign w:val="center"/>
          </w:tcPr>
          <w:p w14:paraId="2FBEE2AE">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具备XX年及以上相关工作经验</w:t>
            </w:r>
          </w:p>
          <w:p w14:paraId="318EEA99">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如：有特种设备作业人员证</w:t>
            </w:r>
          </w:p>
        </w:tc>
        <w:tc>
          <w:tcPr>
            <w:tcW w:w="3864" w:type="dxa"/>
            <w:vAlign w:val="center"/>
          </w:tcPr>
          <w:p w14:paraId="65201EA2">
            <w:pPr>
              <w:widowControl/>
              <w:snapToGrid w:val="0"/>
              <w:spacing w:line="300" w:lineRule="auto"/>
              <w:jc w:val="both"/>
              <w:rPr>
                <w:rFonts w:asciiTheme="majorEastAsia" w:hAnsiTheme="majorEastAsia" w:eastAsiaTheme="majorEastAsia" w:cstheme="majorEastAsia"/>
              </w:rPr>
            </w:pPr>
          </w:p>
        </w:tc>
      </w:tr>
      <w:tr w14:paraId="57B32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6DA7087B">
            <w:pPr>
              <w:widowControl/>
              <w:snapToGrid w:val="0"/>
              <w:spacing w:line="300" w:lineRule="auto"/>
              <w:jc w:val="both"/>
              <w:rPr>
                <w:rFonts w:asciiTheme="majorEastAsia" w:hAnsiTheme="majorEastAsia" w:eastAsiaTheme="majorEastAsia" w:cstheme="majorEastAsia"/>
              </w:rPr>
            </w:pPr>
          </w:p>
        </w:tc>
        <w:tc>
          <w:tcPr>
            <w:tcW w:w="1566" w:type="dxa"/>
            <w:vAlign w:val="center"/>
          </w:tcPr>
          <w:p w14:paraId="25ADAB91">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水电工</w:t>
            </w:r>
          </w:p>
        </w:tc>
        <w:tc>
          <w:tcPr>
            <w:tcW w:w="1688" w:type="dxa"/>
            <w:vAlign w:val="center"/>
          </w:tcPr>
          <w:p w14:paraId="42FA976A">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2383" w:type="dxa"/>
            <w:vAlign w:val="center"/>
          </w:tcPr>
          <w:p w14:paraId="2B18843D">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3864" w:type="dxa"/>
            <w:vAlign w:val="center"/>
          </w:tcPr>
          <w:p w14:paraId="24DC9621">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具备XX年及以上相关工作经验</w:t>
            </w:r>
          </w:p>
          <w:p w14:paraId="77FAA2E2">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如：特种作业操作证（低压电工作业）</w:t>
            </w:r>
          </w:p>
        </w:tc>
        <w:tc>
          <w:tcPr>
            <w:tcW w:w="3864" w:type="dxa"/>
            <w:vAlign w:val="center"/>
          </w:tcPr>
          <w:p w14:paraId="5131F949">
            <w:pPr>
              <w:widowControl/>
              <w:snapToGrid w:val="0"/>
              <w:spacing w:line="300" w:lineRule="auto"/>
              <w:jc w:val="both"/>
              <w:rPr>
                <w:rFonts w:asciiTheme="majorEastAsia" w:hAnsiTheme="majorEastAsia" w:eastAsiaTheme="majorEastAsia" w:cstheme="majorEastAsia"/>
              </w:rPr>
            </w:pPr>
          </w:p>
        </w:tc>
      </w:tr>
      <w:tr w14:paraId="3248E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1797EA4D">
            <w:pPr>
              <w:widowControl/>
              <w:snapToGrid w:val="0"/>
              <w:spacing w:line="300" w:lineRule="auto"/>
              <w:jc w:val="both"/>
              <w:rPr>
                <w:rFonts w:asciiTheme="majorEastAsia" w:hAnsiTheme="majorEastAsia" w:eastAsiaTheme="majorEastAsia" w:cstheme="majorEastAsia"/>
              </w:rPr>
            </w:pPr>
          </w:p>
        </w:tc>
        <w:tc>
          <w:tcPr>
            <w:tcW w:w="1566" w:type="dxa"/>
            <w:vAlign w:val="center"/>
          </w:tcPr>
          <w:p w14:paraId="7BAF7442">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暖通工</w:t>
            </w:r>
          </w:p>
        </w:tc>
        <w:tc>
          <w:tcPr>
            <w:tcW w:w="1688" w:type="dxa"/>
            <w:vAlign w:val="center"/>
          </w:tcPr>
          <w:p w14:paraId="420C498E">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2383" w:type="dxa"/>
            <w:vAlign w:val="center"/>
          </w:tcPr>
          <w:p w14:paraId="43C76DBC">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3864" w:type="dxa"/>
            <w:vAlign w:val="center"/>
          </w:tcPr>
          <w:p w14:paraId="3D290FED">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具备XX年及以上相关工作经验</w:t>
            </w:r>
          </w:p>
          <w:p w14:paraId="5BD15757">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如：制冷与空调作业证、特种设备作业人员证</w:t>
            </w:r>
          </w:p>
        </w:tc>
        <w:tc>
          <w:tcPr>
            <w:tcW w:w="3864" w:type="dxa"/>
            <w:vAlign w:val="center"/>
          </w:tcPr>
          <w:p w14:paraId="06DF605D">
            <w:pPr>
              <w:widowControl/>
              <w:snapToGrid w:val="0"/>
              <w:spacing w:line="300" w:lineRule="auto"/>
              <w:jc w:val="both"/>
              <w:rPr>
                <w:rFonts w:asciiTheme="majorEastAsia" w:hAnsiTheme="majorEastAsia" w:eastAsiaTheme="majorEastAsia" w:cstheme="majorEastAsia"/>
              </w:rPr>
            </w:pPr>
          </w:p>
        </w:tc>
      </w:tr>
      <w:tr w14:paraId="17C2E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5E123A97">
            <w:pPr>
              <w:widowControl/>
              <w:snapToGrid w:val="0"/>
              <w:spacing w:line="300" w:lineRule="auto"/>
              <w:jc w:val="both"/>
              <w:rPr>
                <w:rFonts w:asciiTheme="majorEastAsia" w:hAnsiTheme="majorEastAsia" w:eastAsiaTheme="majorEastAsia" w:cstheme="majorEastAsia"/>
              </w:rPr>
            </w:pPr>
          </w:p>
        </w:tc>
        <w:tc>
          <w:tcPr>
            <w:tcW w:w="1566" w:type="dxa"/>
            <w:vAlign w:val="center"/>
          </w:tcPr>
          <w:p w14:paraId="0F34029C">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锅炉工</w:t>
            </w:r>
          </w:p>
        </w:tc>
        <w:tc>
          <w:tcPr>
            <w:tcW w:w="1688" w:type="dxa"/>
            <w:vAlign w:val="center"/>
          </w:tcPr>
          <w:p w14:paraId="4DF27C78">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2383" w:type="dxa"/>
            <w:vAlign w:val="center"/>
          </w:tcPr>
          <w:p w14:paraId="3B9F7D58">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3864" w:type="dxa"/>
            <w:vAlign w:val="center"/>
          </w:tcPr>
          <w:p w14:paraId="002236E0">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具备XX年及以上相关工作经验</w:t>
            </w:r>
          </w:p>
          <w:p w14:paraId="743FFEF5">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如：特种设备作业人员证（锅炉）</w:t>
            </w:r>
          </w:p>
        </w:tc>
        <w:tc>
          <w:tcPr>
            <w:tcW w:w="3864" w:type="dxa"/>
            <w:vAlign w:val="center"/>
          </w:tcPr>
          <w:p w14:paraId="1BD2DAA3">
            <w:pPr>
              <w:widowControl/>
              <w:snapToGrid w:val="0"/>
              <w:spacing w:line="300" w:lineRule="auto"/>
              <w:jc w:val="both"/>
              <w:rPr>
                <w:rFonts w:asciiTheme="majorEastAsia" w:hAnsiTheme="majorEastAsia" w:eastAsiaTheme="majorEastAsia" w:cstheme="majorEastAsia"/>
              </w:rPr>
            </w:pPr>
          </w:p>
        </w:tc>
      </w:tr>
      <w:tr w14:paraId="46E22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675872DC">
            <w:pPr>
              <w:widowControl/>
              <w:snapToGrid w:val="0"/>
              <w:spacing w:line="300" w:lineRule="auto"/>
              <w:jc w:val="both"/>
              <w:rPr>
                <w:rFonts w:asciiTheme="majorEastAsia" w:hAnsiTheme="majorEastAsia" w:eastAsiaTheme="majorEastAsia" w:cstheme="majorEastAsia"/>
              </w:rPr>
            </w:pPr>
          </w:p>
        </w:tc>
        <w:tc>
          <w:tcPr>
            <w:tcW w:w="1566" w:type="dxa"/>
            <w:vAlign w:val="center"/>
          </w:tcPr>
          <w:p w14:paraId="256C586B">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电梯工</w:t>
            </w:r>
          </w:p>
        </w:tc>
        <w:tc>
          <w:tcPr>
            <w:tcW w:w="1688" w:type="dxa"/>
            <w:vAlign w:val="center"/>
          </w:tcPr>
          <w:p w14:paraId="5828463E">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2383" w:type="dxa"/>
            <w:vAlign w:val="center"/>
          </w:tcPr>
          <w:p w14:paraId="7AE3FFD5">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3864" w:type="dxa"/>
            <w:vAlign w:val="center"/>
          </w:tcPr>
          <w:p w14:paraId="69799489">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具备XX年及以上相关工作经验</w:t>
            </w:r>
          </w:p>
          <w:p w14:paraId="0FB2FE70">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如：特种设备安全管理证、特种设备作业人员证</w:t>
            </w:r>
          </w:p>
        </w:tc>
        <w:tc>
          <w:tcPr>
            <w:tcW w:w="3864" w:type="dxa"/>
            <w:vAlign w:val="center"/>
          </w:tcPr>
          <w:p w14:paraId="6B7A43C2">
            <w:pPr>
              <w:widowControl/>
              <w:snapToGrid w:val="0"/>
              <w:spacing w:line="300" w:lineRule="auto"/>
              <w:jc w:val="both"/>
              <w:rPr>
                <w:rFonts w:asciiTheme="majorEastAsia" w:hAnsiTheme="majorEastAsia" w:eastAsiaTheme="majorEastAsia" w:cstheme="majorEastAsia"/>
              </w:rPr>
            </w:pPr>
          </w:p>
        </w:tc>
      </w:tr>
      <w:tr w14:paraId="693E3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08CE123E">
            <w:pPr>
              <w:widowControl/>
              <w:snapToGrid w:val="0"/>
              <w:spacing w:line="300" w:lineRule="auto"/>
              <w:jc w:val="both"/>
              <w:rPr>
                <w:rFonts w:asciiTheme="majorEastAsia" w:hAnsiTheme="majorEastAsia" w:eastAsiaTheme="majorEastAsia" w:cstheme="majorEastAsia"/>
              </w:rPr>
            </w:pPr>
          </w:p>
        </w:tc>
        <w:tc>
          <w:tcPr>
            <w:tcW w:w="1566" w:type="dxa"/>
            <w:vAlign w:val="center"/>
          </w:tcPr>
          <w:p w14:paraId="685DC86D">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w:t>
            </w:r>
          </w:p>
        </w:tc>
        <w:tc>
          <w:tcPr>
            <w:tcW w:w="1688" w:type="dxa"/>
            <w:vAlign w:val="center"/>
          </w:tcPr>
          <w:p w14:paraId="4ECFCA6A">
            <w:pPr>
              <w:widowControl/>
              <w:snapToGrid w:val="0"/>
              <w:spacing w:line="300" w:lineRule="auto"/>
              <w:jc w:val="both"/>
              <w:rPr>
                <w:rFonts w:asciiTheme="majorEastAsia" w:hAnsiTheme="majorEastAsia" w:eastAsiaTheme="majorEastAsia" w:cstheme="majorEastAsia"/>
              </w:rPr>
            </w:pPr>
          </w:p>
        </w:tc>
        <w:tc>
          <w:tcPr>
            <w:tcW w:w="2383" w:type="dxa"/>
            <w:vAlign w:val="center"/>
          </w:tcPr>
          <w:p w14:paraId="1F966593">
            <w:pPr>
              <w:widowControl/>
              <w:snapToGrid w:val="0"/>
              <w:spacing w:line="300" w:lineRule="auto"/>
              <w:jc w:val="both"/>
              <w:rPr>
                <w:rFonts w:asciiTheme="majorEastAsia" w:hAnsiTheme="majorEastAsia" w:eastAsiaTheme="majorEastAsia" w:cstheme="majorEastAsia"/>
              </w:rPr>
            </w:pPr>
          </w:p>
        </w:tc>
        <w:tc>
          <w:tcPr>
            <w:tcW w:w="3864" w:type="dxa"/>
            <w:vAlign w:val="center"/>
          </w:tcPr>
          <w:p w14:paraId="40053E04">
            <w:pPr>
              <w:widowControl/>
              <w:snapToGrid w:val="0"/>
              <w:spacing w:line="300" w:lineRule="auto"/>
              <w:jc w:val="both"/>
              <w:rPr>
                <w:rFonts w:asciiTheme="majorEastAsia" w:hAnsiTheme="majorEastAsia" w:eastAsiaTheme="majorEastAsia" w:cstheme="majorEastAsia"/>
              </w:rPr>
            </w:pPr>
          </w:p>
        </w:tc>
        <w:tc>
          <w:tcPr>
            <w:tcW w:w="3864" w:type="dxa"/>
            <w:vAlign w:val="center"/>
          </w:tcPr>
          <w:p w14:paraId="47957D1D">
            <w:pPr>
              <w:widowControl/>
              <w:snapToGrid w:val="0"/>
              <w:spacing w:line="300" w:lineRule="auto"/>
              <w:jc w:val="both"/>
              <w:rPr>
                <w:rFonts w:asciiTheme="majorEastAsia" w:hAnsiTheme="majorEastAsia" w:eastAsiaTheme="majorEastAsia" w:cstheme="majorEastAsia"/>
              </w:rPr>
            </w:pPr>
          </w:p>
        </w:tc>
      </w:tr>
      <w:tr w14:paraId="53A1A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restart"/>
            <w:vAlign w:val="center"/>
          </w:tcPr>
          <w:p w14:paraId="330176D3">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保洁服务</w:t>
            </w:r>
          </w:p>
        </w:tc>
        <w:tc>
          <w:tcPr>
            <w:tcW w:w="1566" w:type="dxa"/>
            <w:vAlign w:val="center"/>
          </w:tcPr>
          <w:p w14:paraId="7C0373B5">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主管</w:t>
            </w:r>
          </w:p>
        </w:tc>
        <w:tc>
          <w:tcPr>
            <w:tcW w:w="1688" w:type="dxa"/>
            <w:vAlign w:val="center"/>
          </w:tcPr>
          <w:p w14:paraId="54983261">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2383" w:type="dxa"/>
            <w:vAlign w:val="center"/>
          </w:tcPr>
          <w:p w14:paraId="4B515812">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3864" w:type="dxa"/>
            <w:vAlign w:val="center"/>
          </w:tcPr>
          <w:p w14:paraId="05174748">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具备XX年及以上相关工作经验</w:t>
            </w:r>
          </w:p>
          <w:p w14:paraId="2CD76BCB">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如：健康证</w:t>
            </w:r>
          </w:p>
        </w:tc>
        <w:tc>
          <w:tcPr>
            <w:tcW w:w="3864" w:type="dxa"/>
            <w:vAlign w:val="center"/>
          </w:tcPr>
          <w:p w14:paraId="1C357EBE">
            <w:pPr>
              <w:widowControl/>
              <w:snapToGrid w:val="0"/>
              <w:spacing w:line="300" w:lineRule="auto"/>
              <w:jc w:val="both"/>
              <w:rPr>
                <w:rFonts w:asciiTheme="majorEastAsia" w:hAnsiTheme="majorEastAsia" w:eastAsiaTheme="majorEastAsia" w:cstheme="majorEastAsia"/>
              </w:rPr>
            </w:pPr>
          </w:p>
        </w:tc>
      </w:tr>
      <w:tr w14:paraId="2F663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66BC6745">
            <w:pPr>
              <w:widowControl/>
              <w:snapToGrid w:val="0"/>
              <w:spacing w:line="300" w:lineRule="auto"/>
              <w:jc w:val="both"/>
              <w:rPr>
                <w:rFonts w:asciiTheme="majorEastAsia" w:hAnsiTheme="majorEastAsia" w:eastAsiaTheme="majorEastAsia" w:cstheme="majorEastAsia"/>
              </w:rPr>
            </w:pPr>
          </w:p>
        </w:tc>
        <w:tc>
          <w:tcPr>
            <w:tcW w:w="1566" w:type="dxa"/>
            <w:vAlign w:val="center"/>
          </w:tcPr>
          <w:p w14:paraId="66BE7671">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保洁员</w:t>
            </w:r>
          </w:p>
        </w:tc>
        <w:tc>
          <w:tcPr>
            <w:tcW w:w="1688" w:type="dxa"/>
            <w:vAlign w:val="center"/>
          </w:tcPr>
          <w:p w14:paraId="46E04013">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2383" w:type="dxa"/>
            <w:vAlign w:val="center"/>
          </w:tcPr>
          <w:p w14:paraId="33EF9915">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3864" w:type="dxa"/>
            <w:vAlign w:val="center"/>
          </w:tcPr>
          <w:p w14:paraId="616414BC">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具备XX年及以上相关工作经验</w:t>
            </w:r>
          </w:p>
          <w:p w14:paraId="7981AA98">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如：健康证</w:t>
            </w:r>
          </w:p>
        </w:tc>
        <w:tc>
          <w:tcPr>
            <w:tcW w:w="3864" w:type="dxa"/>
            <w:vAlign w:val="center"/>
          </w:tcPr>
          <w:p w14:paraId="5314E4EE">
            <w:pPr>
              <w:widowControl/>
              <w:snapToGrid w:val="0"/>
              <w:spacing w:line="300" w:lineRule="auto"/>
              <w:jc w:val="both"/>
              <w:rPr>
                <w:rFonts w:asciiTheme="majorEastAsia" w:hAnsiTheme="majorEastAsia" w:eastAsiaTheme="majorEastAsia" w:cstheme="majorEastAsia"/>
              </w:rPr>
            </w:pPr>
          </w:p>
        </w:tc>
      </w:tr>
      <w:tr w14:paraId="47171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7FC973D1">
            <w:pPr>
              <w:widowControl/>
              <w:snapToGrid w:val="0"/>
              <w:spacing w:line="300" w:lineRule="auto"/>
              <w:jc w:val="both"/>
              <w:rPr>
                <w:rFonts w:asciiTheme="majorEastAsia" w:hAnsiTheme="majorEastAsia" w:eastAsiaTheme="majorEastAsia" w:cstheme="majorEastAsia"/>
              </w:rPr>
            </w:pPr>
          </w:p>
        </w:tc>
        <w:tc>
          <w:tcPr>
            <w:tcW w:w="1566" w:type="dxa"/>
            <w:vAlign w:val="center"/>
          </w:tcPr>
          <w:p w14:paraId="2802342D">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垃圾清运工</w:t>
            </w:r>
          </w:p>
        </w:tc>
        <w:tc>
          <w:tcPr>
            <w:tcW w:w="1688" w:type="dxa"/>
            <w:vAlign w:val="center"/>
          </w:tcPr>
          <w:p w14:paraId="04025A95">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2383" w:type="dxa"/>
            <w:vAlign w:val="center"/>
          </w:tcPr>
          <w:p w14:paraId="5C8352C6">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3864" w:type="dxa"/>
            <w:vAlign w:val="center"/>
          </w:tcPr>
          <w:p w14:paraId="6B0097F7">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具备XX年及以上相关工作经验</w:t>
            </w:r>
          </w:p>
          <w:p w14:paraId="77A3D34B">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如：健康证</w:t>
            </w:r>
          </w:p>
        </w:tc>
        <w:tc>
          <w:tcPr>
            <w:tcW w:w="3864" w:type="dxa"/>
            <w:vAlign w:val="center"/>
          </w:tcPr>
          <w:p w14:paraId="31C4958F">
            <w:pPr>
              <w:widowControl/>
              <w:snapToGrid w:val="0"/>
              <w:spacing w:line="300" w:lineRule="auto"/>
              <w:jc w:val="both"/>
              <w:rPr>
                <w:rFonts w:asciiTheme="majorEastAsia" w:hAnsiTheme="majorEastAsia" w:eastAsiaTheme="majorEastAsia" w:cstheme="majorEastAsia"/>
              </w:rPr>
            </w:pPr>
          </w:p>
        </w:tc>
      </w:tr>
      <w:tr w14:paraId="7B16C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48781D4D">
            <w:pPr>
              <w:widowControl/>
              <w:snapToGrid w:val="0"/>
              <w:spacing w:line="300" w:lineRule="auto"/>
              <w:jc w:val="both"/>
              <w:rPr>
                <w:rFonts w:asciiTheme="majorEastAsia" w:hAnsiTheme="majorEastAsia" w:eastAsiaTheme="majorEastAsia" w:cstheme="majorEastAsia"/>
              </w:rPr>
            </w:pPr>
          </w:p>
        </w:tc>
        <w:tc>
          <w:tcPr>
            <w:tcW w:w="1566" w:type="dxa"/>
            <w:vAlign w:val="center"/>
          </w:tcPr>
          <w:p w14:paraId="1289D102">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w:t>
            </w:r>
          </w:p>
        </w:tc>
        <w:tc>
          <w:tcPr>
            <w:tcW w:w="1688" w:type="dxa"/>
            <w:vAlign w:val="center"/>
          </w:tcPr>
          <w:p w14:paraId="1A7C50E1">
            <w:pPr>
              <w:widowControl/>
              <w:snapToGrid w:val="0"/>
              <w:spacing w:line="300" w:lineRule="auto"/>
              <w:jc w:val="both"/>
              <w:rPr>
                <w:rFonts w:asciiTheme="majorEastAsia" w:hAnsiTheme="majorEastAsia" w:eastAsiaTheme="majorEastAsia" w:cstheme="majorEastAsia"/>
              </w:rPr>
            </w:pPr>
          </w:p>
        </w:tc>
        <w:tc>
          <w:tcPr>
            <w:tcW w:w="2383" w:type="dxa"/>
            <w:vAlign w:val="center"/>
          </w:tcPr>
          <w:p w14:paraId="12AA32CD">
            <w:pPr>
              <w:widowControl/>
              <w:snapToGrid w:val="0"/>
              <w:spacing w:line="300" w:lineRule="auto"/>
              <w:jc w:val="both"/>
              <w:rPr>
                <w:rFonts w:asciiTheme="majorEastAsia" w:hAnsiTheme="majorEastAsia" w:eastAsiaTheme="majorEastAsia" w:cstheme="majorEastAsia"/>
              </w:rPr>
            </w:pPr>
          </w:p>
        </w:tc>
        <w:tc>
          <w:tcPr>
            <w:tcW w:w="3864" w:type="dxa"/>
            <w:vAlign w:val="center"/>
          </w:tcPr>
          <w:p w14:paraId="6FF6DF1F">
            <w:pPr>
              <w:widowControl/>
              <w:snapToGrid w:val="0"/>
              <w:spacing w:line="300" w:lineRule="auto"/>
              <w:jc w:val="both"/>
              <w:rPr>
                <w:rFonts w:asciiTheme="majorEastAsia" w:hAnsiTheme="majorEastAsia" w:eastAsiaTheme="majorEastAsia" w:cstheme="majorEastAsia"/>
              </w:rPr>
            </w:pPr>
          </w:p>
        </w:tc>
        <w:tc>
          <w:tcPr>
            <w:tcW w:w="3864" w:type="dxa"/>
            <w:vAlign w:val="center"/>
          </w:tcPr>
          <w:p w14:paraId="1B70EBF5">
            <w:pPr>
              <w:widowControl/>
              <w:snapToGrid w:val="0"/>
              <w:spacing w:line="300" w:lineRule="auto"/>
              <w:jc w:val="both"/>
              <w:rPr>
                <w:rFonts w:asciiTheme="majorEastAsia" w:hAnsiTheme="majorEastAsia" w:eastAsiaTheme="majorEastAsia" w:cstheme="majorEastAsia"/>
              </w:rPr>
            </w:pPr>
          </w:p>
        </w:tc>
      </w:tr>
      <w:tr w14:paraId="43FA7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restart"/>
            <w:vAlign w:val="center"/>
          </w:tcPr>
          <w:p w14:paraId="225151C3">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绿化服务</w:t>
            </w:r>
          </w:p>
        </w:tc>
        <w:tc>
          <w:tcPr>
            <w:tcW w:w="1566" w:type="dxa"/>
            <w:vAlign w:val="center"/>
          </w:tcPr>
          <w:p w14:paraId="00220C84">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绿化工</w:t>
            </w:r>
          </w:p>
        </w:tc>
        <w:tc>
          <w:tcPr>
            <w:tcW w:w="1688" w:type="dxa"/>
            <w:vAlign w:val="center"/>
          </w:tcPr>
          <w:p w14:paraId="7A629D77">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2383" w:type="dxa"/>
            <w:vAlign w:val="center"/>
          </w:tcPr>
          <w:p w14:paraId="16E81C2D">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3864" w:type="dxa"/>
            <w:vAlign w:val="center"/>
          </w:tcPr>
          <w:p w14:paraId="193C3BC5">
            <w:pPr>
              <w:widowControl/>
              <w:snapToGrid w:val="0"/>
              <w:spacing w:line="300" w:lineRule="auto"/>
              <w:jc w:val="both"/>
              <w:rPr>
                <w:rFonts w:asciiTheme="majorEastAsia" w:hAnsiTheme="majorEastAsia" w:eastAsiaTheme="majorEastAsia" w:cstheme="majorEastAsia"/>
              </w:rPr>
            </w:pPr>
          </w:p>
        </w:tc>
        <w:tc>
          <w:tcPr>
            <w:tcW w:w="3864" w:type="dxa"/>
            <w:vAlign w:val="center"/>
          </w:tcPr>
          <w:p w14:paraId="2D7B7C52">
            <w:pPr>
              <w:widowControl/>
              <w:snapToGrid w:val="0"/>
              <w:spacing w:line="300" w:lineRule="auto"/>
              <w:jc w:val="both"/>
              <w:rPr>
                <w:rFonts w:asciiTheme="majorEastAsia" w:hAnsiTheme="majorEastAsia" w:eastAsiaTheme="majorEastAsia" w:cstheme="majorEastAsia"/>
              </w:rPr>
            </w:pPr>
          </w:p>
        </w:tc>
      </w:tr>
      <w:tr w14:paraId="14BEC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74254F24">
            <w:pPr>
              <w:widowControl/>
              <w:snapToGrid w:val="0"/>
              <w:spacing w:line="300" w:lineRule="auto"/>
              <w:jc w:val="both"/>
              <w:rPr>
                <w:rFonts w:asciiTheme="majorEastAsia" w:hAnsiTheme="majorEastAsia" w:eastAsiaTheme="majorEastAsia" w:cstheme="majorEastAsia"/>
              </w:rPr>
            </w:pPr>
          </w:p>
        </w:tc>
        <w:tc>
          <w:tcPr>
            <w:tcW w:w="1566" w:type="dxa"/>
            <w:vAlign w:val="center"/>
          </w:tcPr>
          <w:p w14:paraId="0577EB1C">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w:t>
            </w:r>
          </w:p>
        </w:tc>
        <w:tc>
          <w:tcPr>
            <w:tcW w:w="1688" w:type="dxa"/>
            <w:vAlign w:val="center"/>
          </w:tcPr>
          <w:p w14:paraId="0B31860A">
            <w:pPr>
              <w:widowControl/>
              <w:snapToGrid w:val="0"/>
              <w:spacing w:line="300" w:lineRule="auto"/>
              <w:jc w:val="both"/>
              <w:rPr>
                <w:rFonts w:asciiTheme="majorEastAsia" w:hAnsiTheme="majorEastAsia" w:eastAsiaTheme="majorEastAsia" w:cstheme="majorEastAsia"/>
              </w:rPr>
            </w:pPr>
          </w:p>
        </w:tc>
        <w:tc>
          <w:tcPr>
            <w:tcW w:w="2383" w:type="dxa"/>
            <w:vAlign w:val="center"/>
          </w:tcPr>
          <w:p w14:paraId="5FF2A067">
            <w:pPr>
              <w:widowControl/>
              <w:snapToGrid w:val="0"/>
              <w:spacing w:line="300" w:lineRule="auto"/>
              <w:jc w:val="both"/>
              <w:rPr>
                <w:rFonts w:asciiTheme="majorEastAsia" w:hAnsiTheme="majorEastAsia" w:eastAsiaTheme="majorEastAsia" w:cstheme="majorEastAsia"/>
              </w:rPr>
            </w:pPr>
          </w:p>
        </w:tc>
        <w:tc>
          <w:tcPr>
            <w:tcW w:w="3864" w:type="dxa"/>
            <w:vAlign w:val="center"/>
          </w:tcPr>
          <w:p w14:paraId="3D687D46">
            <w:pPr>
              <w:widowControl/>
              <w:snapToGrid w:val="0"/>
              <w:spacing w:line="300" w:lineRule="auto"/>
              <w:jc w:val="both"/>
              <w:rPr>
                <w:rFonts w:asciiTheme="majorEastAsia" w:hAnsiTheme="majorEastAsia" w:eastAsiaTheme="majorEastAsia" w:cstheme="majorEastAsia"/>
              </w:rPr>
            </w:pPr>
          </w:p>
        </w:tc>
        <w:tc>
          <w:tcPr>
            <w:tcW w:w="3864" w:type="dxa"/>
            <w:vAlign w:val="center"/>
          </w:tcPr>
          <w:p w14:paraId="5728E1F8">
            <w:pPr>
              <w:widowControl/>
              <w:snapToGrid w:val="0"/>
              <w:spacing w:line="300" w:lineRule="auto"/>
              <w:jc w:val="both"/>
              <w:rPr>
                <w:rFonts w:asciiTheme="majorEastAsia" w:hAnsiTheme="majorEastAsia" w:eastAsiaTheme="majorEastAsia" w:cstheme="majorEastAsia"/>
              </w:rPr>
            </w:pPr>
          </w:p>
        </w:tc>
      </w:tr>
      <w:tr w14:paraId="34F90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restart"/>
            <w:vAlign w:val="center"/>
          </w:tcPr>
          <w:p w14:paraId="6FCEA77B">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保安服务</w:t>
            </w:r>
          </w:p>
        </w:tc>
        <w:tc>
          <w:tcPr>
            <w:tcW w:w="1566" w:type="dxa"/>
            <w:vAlign w:val="center"/>
          </w:tcPr>
          <w:p w14:paraId="701EF858">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主管</w:t>
            </w:r>
          </w:p>
        </w:tc>
        <w:tc>
          <w:tcPr>
            <w:tcW w:w="1688" w:type="dxa"/>
            <w:vAlign w:val="center"/>
          </w:tcPr>
          <w:p w14:paraId="319AD687">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2383" w:type="dxa"/>
            <w:vAlign w:val="center"/>
          </w:tcPr>
          <w:p w14:paraId="74C0F26A">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3864" w:type="dxa"/>
            <w:vAlign w:val="center"/>
          </w:tcPr>
          <w:p w14:paraId="3920BBE3">
            <w:pPr>
              <w:widowControl/>
              <w:snapToGrid w:val="0"/>
              <w:spacing w:line="300" w:lineRule="auto"/>
              <w:jc w:val="both"/>
              <w:rPr>
                <w:rFonts w:asciiTheme="majorEastAsia" w:hAnsiTheme="majorEastAsia" w:eastAsiaTheme="majorEastAsia" w:cstheme="majorEastAsia"/>
              </w:rPr>
            </w:pPr>
          </w:p>
        </w:tc>
        <w:tc>
          <w:tcPr>
            <w:tcW w:w="3864" w:type="dxa"/>
            <w:vAlign w:val="center"/>
          </w:tcPr>
          <w:p w14:paraId="6703F5DD">
            <w:pPr>
              <w:widowControl/>
              <w:snapToGrid w:val="0"/>
              <w:spacing w:line="300" w:lineRule="auto"/>
              <w:jc w:val="both"/>
              <w:rPr>
                <w:rFonts w:asciiTheme="majorEastAsia" w:hAnsiTheme="majorEastAsia" w:eastAsiaTheme="majorEastAsia" w:cstheme="majorEastAsia"/>
              </w:rPr>
            </w:pPr>
          </w:p>
        </w:tc>
      </w:tr>
      <w:tr w14:paraId="46441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15A5D50F">
            <w:pPr>
              <w:widowControl/>
              <w:snapToGrid w:val="0"/>
              <w:spacing w:line="300" w:lineRule="auto"/>
              <w:jc w:val="both"/>
              <w:rPr>
                <w:rFonts w:asciiTheme="majorEastAsia" w:hAnsiTheme="majorEastAsia" w:eastAsiaTheme="majorEastAsia" w:cstheme="majorEastAsia"/>
              </w:rPr>
            </w:pPr>
          </w:p>
        </w:tc>
        <w:tc>
          <w:tcPr>
            <w:tcW w:w="1566" w:type="dxa"/>
            <w:vAlign w:val="center"/>
          </w:tcPr>
          <w:p w14:paraId="31BE7A65">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领班</w:t>
            </w:r>
          </w:p>
        </w:tc>
        <w:tc>
          <w:tcPr>
            <w:tcW w:w="1688" w:type="dxa"/>
            <w:vAlign w:val="center"/>
          </w:tcPr>
          <w:p w14:paraId="0E627A38">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2383" w:type="dxa"/>
            <w:vAlign w:val="center"/>
          </w:tcPr>
          <w:p w14:paraId="0A93AF9E">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3864" w:type="dxa"/>
            <w:vAlign w:val="center"/>
          </w:tcPr>
          <w:p w14:paraId="53BC4F4A">
            <w:pPr>
              <w:widowControl/>
              <w:snapToGrid w:val="0"/>
              <w:spacing w:line="300" w:lineRule="auto"/>
              <w:jc w:val="both"/>
              <w:rPr>
                <w:rFonts w:asciiTheme="majorEastAsia" w:hAnsiTheme="majorEastAsia" w:eastAsiaTheme="majorEastAsia" w:cstheme="majorEastAsia"/>
              </w:rPr>
            </w:pPr>
          </w:p>
        </w:tc>
        <w:tc>
          <w:tcPr>
            <w:tcW w:w="3864" w:type="dxa"/>
            <w:vAlign w:val="center"/>
          </w:tcPr>
          <w:p w14:paraId="0751CD50">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如：</w:t>
            </w:r>
            <w:r>
              <w:rPr>
                <w:rFonts w:asciiTheme="majorEastAsia" w:hAnsiTheme="majorEastAsia" w:eastAsiaTheme="majorEastAsia" w:cstheme="majorEastAsia"/>
              </w:rPr>
              <w:t>24小时</w:t>
            </w:r>
          </w:p>
        </w:tc>
      </w:tr>
      <w:tr w14:paraId="0D2DB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1BE89F75">
            <w:pPr>
              <w:widowControl/>
              <w:snapToGrid w:val="0"/>
              <w:spacing w:line="300" w:lineRule="auto"/>
              <w:jc w:val="both"/>
              <w:rPr>
                <w:rFonts w:asciiTheme="majorEastAsia" w:hAnsiTheme="majorEastAsia" w:eastAsiaTheme="majorEastAsia" w:cstheme="majorEastAsia"/>
              </w:rPr>
            </w:pPr>
          </w:p>
        </w:tc>
        <w:tc>
          <w:tcPr>
            <w:tcW w:w="1566" w:type="dxa"/>
            <w:vAlign w:val="center"/>
          </w:tcPr>
          <w:p w14:paraId="54E7DBAB">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门岗</w:t>
            </w:r>
          </w:p>
        </w:tc>
        <w:tc>
          <w:tcPr>
            <w:tcW w:w="1688" w:type="dxa"/>
            <w:vAlign w:val="center"/>
          </w:tcPr>
          <w:p w14:paraId="69E6D3B5">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2383" w:type="dxa"/>
            <w:vAlign w:val="center"/>
          </w:tcPr>
          <w:p w14:paraId="45E08CC0">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3864" w:type="dxa"/>
            <w:vAlign w:val="center"/>
          </w:tcPr>
          <w:p w14:paraId="7E2ED72B">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具备XX年及以上相关工作经验</w:t>
            </w:r>
          </w:p>
          <w:p w14:paraId="669DFD00">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如：包括但不限于保安员证，由供应商出具承诺书</w:t>
            </w:r>
          </w:p>
        </w:tc>
        <w:tc>
          <w:tcPr>
            <w:tcW w:w="3864" w:type="dxa"/>
            <w:vAlign w:val="center"/>
          </w:tcPr>
          <w:p w14:paraId="15A9DC57">
            <w:pPr>
              <w:widowControl/>
              <w:snapToGrid w:val="0"/>
              <w:spacing w:line="300" w:lineRule="auto"/>
              <w:jc w:val="both"/>
              <w:rPr>
                <w:rFonts w:asciiTheme="majorEastAsia" w:hAnsiTheme="majorEastAsia" w:eastAsiaTheme="majorEastAsia" w:cstheme="majorEastAsia"/>
              </w:rPr>
            </w:pPr>
          </w:p>
        </w:tc>
      </w:tr>
      <w:tr w14:paraId="4D16D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089163B1">
            <w:pPr>
              <w:widowControl/>
              <w:snapToGrid w:val="0"/>
              <w:spacing w:line="300" w:lineRule="auto"/>
              <w:jc w:val="both"/>
              <w:rPr>
                <w:rFonts w:asciiTheme="majorEastAsia" w:hAnsiTheme="majorEastAsia" w:eastAsiaTheme="majorEastAsia" w:cstheme="majorEastAsia"/>
              </w:rPr>
            </w:pPr>
          </w:p>
        </w:tc>
        <w:tc>
          <w:tcPr>
            <w:tcW w:w="1566" w:type="dxa"/>
            <w:vAlign w:val="center"/>
          </w:tcPr>
          <w:p w14:paraId="370B954F">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消控岗</w:t>
            </w:r>
          </w:p>
        </w:tc>
        <w:tc>
          <w:tcPr>
            <w:tcW w:w="1688" w:type="dxa"/>
            <w:vAlign w:val="center"/>
          </w:tcPr>
          <w:p w14:paraId="735FBE59">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2383" w:type="dxa"/>
            <w:vAlign w:val="center"/>
          </w:tcPr>
          <w:p w14:paraId="14062DAF">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3864" w:type="dxa"/>
            <w:vAlign w:val="center"/>
          </w:tcPr>
          <w:p w14:paraId="2ACB13E3">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具备XX年及以上相关工作经验</w:t>
            </w:r>
          </w:p>
          <w:p w14:paraId="2F8D2AD7">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相关证书（如有消防设施操作员或建（构）筑物消防员）</w:t>
            </w:r>
          </w:p>
          <w:p w14:paraId="25C1ADB3">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注：消防设施操作员初级、中级证书，消防工程师</w:t>
            </w:r>
          </w:p>
          <w:p w14:paraId="3DB738A3">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　建（构）筑物消防员职业共设五个等级，分别为：初级建（构）筑物消防员（国家职业资格五级）；中级建（构）筑物消防员（国家职业资格四级）；高级建（构）筑物消防员（国家职业资格三级）；建（构）筑物消防技师（国家职业资格二级）；建（构）筑物消防高级技师（国家职业资格一级）。</w:t>
            </w:r>
          </w:p>
        </w:tc>
        <w:tc>
          <w:tcPr>
            <w:tcW w:w="3864" w:type="dxa"/>
            <w:vAlign w:val="center"/>
          </w:tcPr>
          <w:p w14:paraId="1AA994A9">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如：</w:t>
            </w:r>
            <w:r>
              <w:rPr>
                <w:rFonts w:asciiTheme="majorEastAsia" w:hAnsiTheme="majorEastAsia" w:eastAsiaTheme="majorEastAsia" w:cstheme="majorEastAsia"/>
              </w:rPr>
              <w:t>24小时</w:t>
            </w:r>
          </w:p>
        </w:tc>
      </w:tr>
      <w:tr w14:paraId="381EE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4D72E7FB">
            <w:pPr>
              <w:widowControl/>
              <w:snapToGrid w:val="0"/>
              <w:spacing w:line="300" w:lineRule="auto"/>
              <w:jc w:val="both"/>
              <w:rPr>
                <w:rFonts w:asciiTheme="majorEastAsia" w:hAnsiTheme="majorEastAsia" w:eastAsiaTheme="majorEastAsia" w:cstheme="majorEastAsia"/>
              </w:rPr>
            </w:pPr>
          </w:p>
        </w:tc>
        <w:tc>
          <w:tcPr>
            <w:tcW w:w="1566" w:type="dxa"/>
            <w:vAlign w:val="center"/>
          </w:tcPr>
          <w:p w14:paraId="470C70FC">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巡逻岗</w:t>
            </w:r>
          </w:p>
        </w:tc>
        <w:tc>
          <w:tcPr>
            <w:tcW w:w="1688" w:type="dxa"/>
            <w:vAlign w:val="center"/>
          </w:tcPr>
          <w:p w14:paraId="7E9BC345">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2383" w:type="dxa"/>
            <w:vAlign w:val="center"/>
          </w:tcPr>
          <w:p w14:paraId="5D78D3E1">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3864" w:type="dxa"/>
            <w:vAlign w:val="center"/>
          </w:tcPr>
          <w:p w14:paraId="403FC5FC">
            <w:pPr>
              <w:widowControl/>
              <w:snapToGrid w:val="0"/>
              <w:spacing w:line="300" w:lineRule="auto"/>
              <w:jc w:val="both"/>
              <w:rPr>
                <w:rFonts w:asciiTheme="majorEastAsia" w:hAnsiTheme="majorEastAsia" w:eastAsiaTheme="majorEastAsia" w:cstheme="majorEastAsia"/>
              </w:rPr>
            </w:pPr>
          </w:p>
        </w:tc>
        <w:tc>
          <w:tcPr>
            <w:tcW w:w="3864" w:type="dxa"/>
            <w:vAlign w:val="center"/>
          </w:tcPr>
          <w:p w14:paraId="37D20A65">
            <w:pPr>
              <w:widowControl/>
              <w:snapToGrid w:val="0"/>
              <w:spacing w:line="300" w:lineRule="auto"/>
              <w:jc w:val="both"/>
              <w:rPr>
                <w:rFonts w:asciiTheme="majorEastAsia" w:hAnsiTheme="majorEastAsia" w:eastAsiaTheme="majorEastAsia" w:cstheme="majorEastAsia"/>
              </w:rPr>
            </w:pPr>
          </w:p>
        </w:tc>
      </w:tr>
      <w:tr w14:paraId="0D86C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2FEA33D1">
            <w:pPr>
              <w:widowControl/>
              <w:snapToGrid w:val="0"/>
              <w:spacing w:line="300" w:lineRule="auto"/>
              <w:jc w:val="both"/>
              <w:rPr>
                <w:rFonts w:asciiTheme="majorEastAsia" w:hAnsiTheme="majorEastAsia" w:eastAsiaTheme="majorEastAsia" w:cstheme="majorEastAsia"/>
              </w:rPr>
            </w:pPr>
          </w:p>
        </w:tc>
        <w:tc>
          <w:tcPr>
            <w:tcW w:w="1566" w:type="dxa"/>
            <w:vAlign w:val="center"/>
          </w:tcPr>
          <w:p w14:paraId="255F51B0">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车管岗</w:t>
            </w:r>
          </w:p>
        </w:tc>
        <w:tc>
          <w:tcPr>
            <w:tcW w:w="1688" w:type="dxa"/>
            <w:vAlign w:val="center"/>
          </w:tcPr>
          <w:p w14:paraId="4CDF707A">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2383" w:type="dxa"/>
            <w:vAlign w:val="center"/>
          </w:tcPr>
          <w:p w14:paraId="325154B4">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3864" w:type="dxa"/>
            <w:vAlign w:val="center"/>
          </w:tcPr>
          <w:p w14:paraId="443822EF">
            <w:pPr>
              <w:widowControl/>
              <w:snapToGrid w:val="0"/>
              <w:spacing w:line="300" w:lineRule="auto"/>
              <w:jc w:val="both"/>
              <w:rPr>
                <w:rFonts w:asciiTheme="majorEastAsia" w:hAnsiTheme="majorEastAsia" w:eastAsiaTheme="majorEastAsia" w:cstheme="majorEastAsia"/>
              </w:rPr>
            </w:pPr>
          </w:p>
        </w:tc>
        <w:tc>
          <w:tcPr>
            <w:tcW w:w="3864" w:type="dxa"/>
            <w:vAlign w:val="center"/>
          </w:tcPr>
          <w:p w14:paraId="496CF85D">
            <w:pPr>
              <w:widowControl/>
              <w:snapToGrid w:val="0"/>
              <w:spacing w:line="300" w:lineRule="auto"/>
              <w:jc w:val="both"/>
              <w:rPr>
                <w:rFonts w:asciiTheme="majorEastAsia" w:hAnsiTheme="majorEastAsia" w:eastAsiaTheme="majorEastAsia" w:cstheme="majorEastAsia"/>
              </w:rPr>
            </w:pPr>
          </w:p>
        </w:tc>
      </w:tr>
      <w:tr w14:paraId="3F971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44B61427">
            <w:pPr>
              <w:widowControl/>
              <w:snapToGrid w:val="0"/>
              <w:spacing w:line="300" w:lineRule="auto"/>
              <w:jc w:val="both"/>
              <w:rPr>
                <w:rFonts w:asciiTheme="majorEastAsia" w:hAnsiTheme="majorEastAsia" w:eastAsiaTheme="majorEastAsia" w:cstheme="majorEastAsia"/>
              </w:rPr>
            </w:pPr>
          </w:p>
        </w:tc>
        <w:tc>
          <w:tcPr>
            <w:tcW w:w="1566" w:type="dxa"/>
            <w:vAlign w:val="center"/>
          </w:tcPr>
          <w:p w14:paraId="1D53D04C">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w:t>
            </w:r>
          </w:p>
        </w:tc>
        <w:tc>
          <w:tcPr>
            <w:tcW w:w="1688" w:type="dxa"/>
            <w:vAlign w:val="center"/>
          </w:tcPr>
          <w:p w14:paraId="2B83BD6A">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2383" w:type="dxa"/>
            <w:vAlign w:val="center"/>
          </w:tcPr>
          <w:p w14:paraId="1E74C721">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3864" w:type="dxa"/>
            <w:vAlign w:val="center"/>
          </w:tcPr>
          <w:p w14:paraId="6E8F680F">
            <w:pPr>
              <w:widowControl/>
              <w:snapToGrid w:val="0"/>
              <w:spacing w:line="300" w:lineRule="auto"/>
              <w:jc w:val="both"/>
              <w:rPr>
                <w:rFonts w:asciiTheme="majorEastAsia" w:hAnsiTheme="majorEastAsia" w:eastAsiaTheme="majorEastAsia" w:cstheme="majorEastAsia"/>
              </w:rPr>
            </w:pPr>
          </w:p>
        </w:tc>
        <w:tc>
          <w:tcPr>
            <w:tcW w:w="3864" w:type="dxa"/>
            <w:vAlign w:val="center"/>
          </w:tcPr>
          <w:p w14:paraId="5FFD1841">
            <w:pPr>
              <w:widowControl/>
              <w:snapToGrid w:val="0"/>
              <w:spacing w:line="300" w:lineRule="auto"/>
              <w:jc w:val="both"/>
              <w:rPr>
                <w:rFonts w:asciiTheme="majorEastAsia" w:hAnsiTheme="majorEastAsia" w:eastAsiaTheme="majorEastAsia" w:cstheme="majorEastAsia"/>
              </w:rPr>
            </w:pPr>
          </w:p>
        </w:tc>
      </w:tr>
      <w:tr w14:paraId="732A8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restart"/>
            <w:vAlign w:val="center"/>
          </w:tcPr>
          <w:p w14:paraId="13CEF399">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会议服务</w:t>
            </w:r>
          </w:p>
        </w:tc>
        <w:tc>
          <w:tcPr>
            <w:tcW w:w="1566" w:type="dxa"/>
            <w:vAlign w:val="center"/>
          </w:tcPr>
          <w:p w14:paraId="6E85A847">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会务</w:t>
            </w:r>
          </w:p>
        </w:tc>
        <w:tc>
          <w:tcPr>
            <w:tcW w:w="1688" w:type="dxa"/>
            <w:vAlign w:val="center"/>
          </w:tcPr>
          <w:p w14:paraId="31C7D86B">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2383" w:type="dxa"/>
            <w:vAlign w:val="center"/>
          </w:tcPr>
          <w:p w14:paraId="67B0DF0C">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3864" w:type="dxa"/>
            <w:vAlign w:val="center"/>
          </w:tcPr>
          <w:p w14:paraId="25BCE043">
            <w:pPr>
              <w:widowControl/>
              <w:snapToGrid w:val="0"/>
              <w:spacing w:line="300" w:lineRule="auto"/>
              <w:jc w:val="both"/>
              <w:rPr>
                <w:rFonts w:asciiTheme="majorEastAsia" w:hAnsiTheme="majorEastAsia" w:eastAsiaTheme="majorEastAsia" w:cstheme="majorEastAsia"/>
              </w:rPr>
            </w:pPr>
          </w:p>
        </w:tc>
        <w:tc>
          <w:tcPr>
            <w:tcW w:w="3864" w:type="dxa"/>
            <w:vAlign w:val="center"/>
          </w:tcPr>
          <w:p w14:paraId="70139F29">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如：</w:t>
            </w:r>
            <w:r>
              <w:rPr>
                <w:rFonts w:asciiTheme="majorEastAsia" w:hAnsiTheme="majorEastAsia" w:eastAsiaTheme="majorEastAsia" w:cstheme="majorEastAsia"/>
              </w:rPr>
              <w:t>08：00-17：00</w:t>
            </w:r>
          </w:p>
        </w:tc>
      </w:tr>
      <w:tr w14:paraId="706EA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5C97424B">
            <w:pPr>
              <w:widowControl/>
              <w:snapToGrid w:val="0"/>
              <w:spacing w:line="300" w:lineRule="auto"/>
              <w:jc w:val="both"/>
              <w:rPr>
                <w:rFonts w:asciiTheme="majorEastAsia" w:hAnsiTheme="majorEastAsia" w:eastAsiaTheme="majorEastAsia" w:cstheme="majorEastAsia"/>
              </w:rPr>
            </w:pPr>
          </w:p>
        </w:tc>
        <w:tc>
          <w:tcPr>
            <w:tcW w:w="1566" w:type="dxa"/>
            <w:vAlign w:val="center"/>
          </w:tcPr>
          <w:p w14:paraId="644DB588">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w:t>
            </w:r>
          </w:p>
        </w:tc>
        <w:tc>
          <w:tcPr>
            <w:tcW w:w="1688" w:type="dxa"/>
            <w:vAlign w:val="center"/>
          </w:tcPr>
          <w:p w14:paraId="04FF54A4">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2383" w:type="dxa"/>
            <w:vAlign w:val="center"/>
          </w:tcPr>
          <w:p w14:paraId="59338833">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3864" w:type="dxa"/>
            <w:vAlign w:val="center"/>
          </w:tcPr>
          <w:p w14:paraId="30E3C017">
            <w:pPr>
              <w:widowControl/>
              <w:snapToGrid w:val="0"/>
              <w:spacing w:line="300" w:lineRule="auto"/>
              <w:jc w:val="both"/>
              <w:rPr>
                <w:rFonts w:asciiTheme="majorEastAsia" w:hAnsiTheme="majorEastAsia" w:eastAsiaTheme="majorEastAsia" w:cstheme="majorEastAsia"/>
              </w:rPr>
            </w:pPr>
          </w:p>
        </w:tc>
        <w:tc>
          <w:tcPr>
            <w:tcW w:w="3864" w:type="dxa"/>
            <w:vAlign w:val="center"/>
          </w:tcPr>
          <w:p w14:paraId="74E91206">
            <w:pPr>
              <w:widowControl/>
              <w:snapToGrid w:val="0"/>
              <w:spacing w:line="300" w:lineRule="auto"/>
              <w:jc w:val="both"/>
              <w:rPr>
                <w:rFonts w:asciiTheme="majorEastAsia" w:hAnsiTheme="majorEastAsia" w:eastAsiaTheme="majorEastAsia" w:cstheme="majorEastAsia"/>
              </w:rPr>
            </w:pPr>
          </w:p>
        </w:tc>
      </w:tr>
      <w:tr w14:paraId="7D80F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restart"/>
            <w:vAlign w:val="center"/>
          </w:tcPr>
          <w:p w14:paraId="49AB3FB2">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餐饮服务</w:t>
            </w:r>
          </w:p>
        </w:tc>
        <w:tc>
          <w:tcPr>
            <w:tcW w:w="1566" w:type="dxa"/>
            <w:vAlign w:val="center"/>
          </w:tcPr>
          <w:p w14:paraId="498154F6">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食堂经理</w:t>
            </w:r>
          </w:p>
        </w:tc>
        <w:tc>
          <w:tcPr>
            <w:tcW w:w="1688" w:type="dxa"/>
            <w:vAlign w:val="center"/>
          </w:tcPr>
          <w:p w14:paraId="0B9F657C">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2383" w:type="dxa"/>
            <w:vAlign w:val="center"/>
          </w:tcPr>
          <w:p w14:paraId="49E5C2EF">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3864" w:type="dxa"/>
            <w:vAlign w:val="center"/>
          </w:tcPr>
          <w:p w14:paraId="0C89769C">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具备XX年及以上相关工作经验</w:t>
            </w:r>
          </w:p>
          <w:p w14:paraId="62CDF0D3">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如；高级餐饮职业经理人证书</w:t>
            </w:r>
          </w:p>
        </w:tc>
        <w:tc>
          <w:tcPr>
            <w:tcW w:w="3864" w:type="dxa"/>
            <w:vAlign w:val="center"/>
          </w:tcPr>
          <w:p w14:paraId="78B5933E">
            <w:pPr>
              <w:widowControl/>
              <w:snapToGrid w:val="0"/>
              <w:spacing w:line="300" w:lineRule="auto"/>
              <w:jc w:val="both"/>
              <w:rPr>
                <w:rFonts w:asciiTheme="majorEastAsia" w:hAnsiTheme="majorEastAsia" w:eastAsiaTheme="majorEastAsia" w:cstheme="majorEastAsia"/>
              </w:rPr>
            </w:pPr>
          </w:p>
        </w:tc>
      </w:tr>
      <w:tr w14:paraId="51964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3FFCF2FD">
            <w:pPr>
              <w:widowControl/>
              <w:snapToGrid w:val="0"/>
              <w:spacing w:line="300" w:lineRule="auto"/>
              <w:jc w:val="both"/>
              <w:rPr>
                <w:rFonts w:asciiTheme="majorEastAsia" w:hAnsiTheme="majorEastAsia" w:eastAsiaTheme="majorEastAsia" w:cstheme="majorEastAsia"/>
              </w:rPr>
            </w:pPr>
          </w:p>
        </w:tc>
        <w:tc>
          <w:tcPr>
            <w:tcW w:w="1566" w:type="dxa"/>
            <w:vAlign w:val="center"/>
          </w:tcPr>
          <w:p w14:paraId="3EDFC4B1">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厨师长</w:t>
            </w:r>
          </w:p>
        </w:tc>
        <w:tc>
          <w:tcPr>
            <w:tcW w:w="1688" w:type="dxa"/>
            <w:vAlign w:val="center"/>
          </w:tcPr>
          <w:p w14:paraId="12F60A2B">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2383" w:type="dxa"/>
            <w:vAlign w:val="center"/>
          </w:tcPr>
          <w:p w14:paraId="616B78D0">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3864" w:type="dxa"/>
            <w:vAlign w:val="center"/>
          </w:tcPr>
          <w:p w14:paraId="79B9943C">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具备XX年及以上相关工作经验</w:t>
            </w:r>
          </w:p>
          <w:p w14:paraId="7012DD3A">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如：中式烹调师</w:t>
            </w:r>
          </w:p>
        </w:tc>
        <w:tc>
          <w:tcPr>
            <w:tcW w:w="3864" w:type="dxa"/>
            <w:vAlign w:val="center"/>
          </w:tcPr>
          <w:p w14:paraId="10B1855E">
            <w:pPr>
              <w:widowControl/>
              <w:snapToGrid w:val="0"/>
              <w:spacing w:line="300" w:lineRule="auto"/>
              <w:jc w:val="both"/>
              <w:rPr>
                <w:rFonts w:asciiTheme="majorEastAsia" w:hAnsiTheme="majorEastAsia" w:eastAsiaTheme="majorEastAsia" w:cstheme="majorEastAsia"/>
              </w:rPr>
            </w:pPr>
          </w:p>
        </w:tc>
      </w:tr>
      <w:tr w14:paraId="14501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72353107">
            <w:pPr>
              <w:widowControl/>
              <w:snapToGrid w:val="0"/>
              <w:spacing w:line="300" w:lineRule="auto"/>
              <w:jc w:val="both"/>
              <w:rPr>
                <w:rFonts w:asciiTheme="majorEastAsia" w:hAnsiTheme="majorEastAsia" w:eastAsiaTheme="majorEastAsia" w:cstheme="majorEastAsia"/>
              </w:rPr>
            </w:pPr>
          </w:p>
        </w:tc>
        <w:tc>
          <w:tcPr>
            <w:tcW w:w="1566" w:type="dxa"/>
            <w:vAlign w:val="center"/>
          </w:tcPr>
          <w:p w14:paraId="791558A9">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厨师</w:t>
            </w:r>
          </w:p>
        </w:tc>
        <w:tc>
          <w:tcPr>
            <w:tcW w:w="1688" w:type="dxa"/>
            <w:vAlign w:val="center"/>
          </w:tcPr>
          <w:p w14:paraId="2A7F302A">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2383" w:type="dxa"/>
            <w:vAlign w:val="center"/>
          </w:tcPr>
          <w:p w14:paraId="31490BE0">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3864" w:type="dxa"/>
            <w:vAlign w:val="center"/>
          </w:tcPr>
          <w:p w14:paraId="633DDB19">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具备XX年及以上相关工作经验</w:t>
            </w:r>
          </w:p>
          <w:p w14:paraId="3BF53C47">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如：中式烹调师</w:t>
            </w:r>
          </w:p>
        </w:tc>
        <w:tc>
          <w:tcPr>
            <w:tcW w:w="3864" w:type="dxa"/>
            <w:vAlign w:val="center"/>
          </w:tcPr>
          <w:p w14:paraId="773AAAB1">
            <w:pPr>
              <w:widowControl/>
              <w:snapToGrid w:val="0"/>
              <w:spacing w:line="300" w:lineRule="auto"/>
              <w:jc w:val="both"/>
              <w:rPr>
                <w:rFonts w:asciiTheme="majorEastAsia" w:hAnsiTheme="majorEastAsia" w:eastAsiaTheme="majorEastAsia" w:cstheme="majorEastAsia"/>
              </w:rPr>
            </w:pPr>
          </w:p>
        </w:tc>
      </w:tr>
      <w:tr w14:paraId="16A2E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5D6C18AF">
            <w:pPr>
              <w:widowControl/>
              <w:snapToGrid w:val="0"/>
              <w:spacing w:line="300" w:lineRule="auto"/>
              <w:jc w:val="both"/>
              <w:rPr>
                <w:rFonts w:asciiTheme="majorEastAsia" w:hAnsiTheme="majorEastAsia" w:eastAsiaTheme="majorEastAsia" w:cstheme="majorEastAsia"/>
              </w:rPr>
            </w:pPr>
          </w:p>
        </w:tc>
        <w:tc>
          <w:tcPr>
            <w:tcW w:w="1566" w:type="dxa"/>
            <w:vAlign w:val="center"/>
          </w:tcPr>
          <w:p w14:paraId="482D7B42">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面点师</w:t>
            </w:r>
          </w:p>
        </w:tc>
        <w:tc>
          <w:tcPr>
            <w:tcW w:w="1688" w:type="dxa"/>
            <w:vAlign w:val="center"/>
          </w:tcPr>
          <w:p w14:paraId="3C9896CF">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2383" w:type="dxa"/>
            <w:vAlign w:val="center"/>
          </w:tcPr>
          <w:p w14:paraId="012E8084">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3864" w:type="dxa"/>
            <w:vAlign w:val="center"/>
          </w:tcPr>
          <w:p w14:paraId="1370E384">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具备XX年及以上相关工作经验</w:t>
            </w:r>
          </w:p>
          <w:p w14:paraId="30B0DEFA">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如：中式烹调师</w:t>
            </w:r>
          </w:p>
        </w:tc>
        <w:tc>
          <w:tcPr>
            <w:tcW w:w="3864" w:type="dxa"/>
            <w:vAlign w:val="center"/>
          </w:tcPr>
          <w:p w14:paraId="29737A62">
            <w:pPr>
              <w:widowControl/>
              <w:snapToGrid w:val="0"/>
              <w:spacing w:line="300" w:lineRule="auto"/>
              <w:jc w:val="both"/>
              <w:rPr>
                <w:rFonts w:asciiTheme="majorEastAsia" w:hAnsiTheme="majorEastAsia" w:eastAsiaTheme="majorEastAsia" w:cstheme="majorEastAsia"/>
              </w:rPr>
            </w:pPr>
          </w:p>
        </w:tc>
      </w:tr>
      <w:tr w14:paraId="2BECA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7E17CF57">
            <w:pPr>
              <w:widowControl/>
              <w:snapToGrid w:val="0"/>
              <w:spacing w:line="300" w:lineRule="auto"/>
              <w:jc w:val="both"/>
              <w:rPr>
                <w:rFonts w:asciiTheme="majorEastAsia" w:hAnsiTheme="majorEastAsia" w:eastAsiaTheme="majorEastAsia" w:cstheme="majorEastAsia"/>
              </w:rPr>
            </w:pPr>
          </w:p>
        </w:tc>
        <w:tc>
          <w:tcPr>
            <w:tcW w:w="1566" w:type="dxa"/>
            <w:vAlign w:val="center"/>
          </w:tcPr>
          <w:p w14:paraId="0D327489">
            <w:pPr>
              <w:widowControl/>
              <w:snapToGrid w:val="0"/>
              <w:spacing w:line="300" w:lineRule="auto"/>
              <w:jc w:val="both"/>
              <w:rPr>
                <w:rFonts w:asciiTheme="majorEastAsia" w:hAnsiTheme="majorEastAsia" w:eastAsiaTheme="majorEastAsia" w:cstheme="majorEastAsia"/>
              </w:rPr>
            </w:pPr>
            <w:r>
              <w:rPr>
                <w:rFonts w:hint="eastAsia" w:asciiTheme="majorEastAsia" w:hAnsiTheme="majorEastAsia" w:eastAsiaTheme="majorEastAsia" w:cstheme="majorEastAsia"/>
              </w:rPr>
              <w:t>服务员</w:t>
            </w:r>
          </w:p>
        </w:tc>
        <w:tc>
          <w:tcPr>
            <w:tcW w:w="1688" w:type="dxa"/>
            <w:vAlign w:val="center"/>
          </w:tcPr>
          <w:p w14:paraId="0AD15F14">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2383" w:type="dxa"/>
            <w:vAlign w:val="center"/>
          </w:tcPr>
          <w:p w14:paraId="18F2B44E">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3864" w:type="dxa"/>
            <w:vAlign w:val="center"/>
          </w:tcPr>
          <w:p w14:paraId="2133319B">
            <w:pPr>
              <w:widowControl/>
              <w:snapToGrid w:val="0"/>
              <w:spacing w:line="300" w:lineRule="auto"/>
              <w:jc w:val="both"/>
              <w:rPr>
                <w:rFonts w:asciiTheme="majorEastAsia" w:hAnsiTheme="majorEastAsia" w:eastAsiaTheme="majorEastAsia" w:cstheme="majorEastAsia"/>
              </w:rPr>
            </w:pPr>
          </w:p>
        </w:tc>
        <w:tc>
          <w:tcPr>
            <w:tcW w:w="3864" w:type="dxa"/>
            <w:vAlign w:val="center"/>
          </w:tcPr>
          <w:p w14:paraId="7B88D5DC">
            <w:pPr>
              <w:widowControl/>
              <w:snapToGrid w:val="0"/>
              <w:spacing w:line="300" w:lineRule="auto"/>
              <w:jc w:val="both"/>
              <w:rPr>
                <w:rFonts w:asciiTheme="majorEastAsia" w:hAnsiTheme="majorEastAsia" w:eastAsiaTheme="majorEastAsia" w:cstheme="majorEastAsia"/>
              </w:rPr>
            </w:pPr>
          </w:p>
        </w:tc>
      </w:tr>
      <w:tr w14:paraId="139A9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vMerge w:val="continue"/>
            <w:vAlign w:val="center"/>
          </w:tcPr>
          <w:p w14:paraId="4E20F2D3">
            <w:pPr>
              <w:widowControl/>
              <w:snapToGrid w:val="0"/>
              <w:spacing w:line="300" w:lineRule="auto"/>
              <w:jc w:val="both"/>
              <w:rPr>
                <w:rFonts w:asciiTheme="majorEastAsia" w:hAnsiTheme="majorEastAsia" w:eastAsiaTheme="majorEastAsia" w:cstheme="majorEastAsia"/>
              </w:rPr>
            </w:pPr>
          </w:p>
        </w:tc>
        <w:tc>
          <w:tcPr>
            <w:tcW w:w="1566" w:type="dxa"/>
            <w:vAlign w:val="center"/>
          </w:tcPr>
          <w:p w14:paraId="76140C8E">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w:t>
            </w:r>
          </w:p>
        </w:tc>
        <w:tc>
          <w:tcPr>
            <w:tcW w:w="1688" w:type="dxa"/>
            <w:vAlign w:val="center"/>
          </w:tcPr>
          <w:p w14:paraId="0F31C45B">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2383" w:type="dxa"/>
            <w:vAlign w:val="center"/>
          </w:tcPr>
          <w:p w14:paraId="58F54CCA">
            <w:pPr>
              <w:widowControl/>
              <w:snapToGrid w:val="0"/>
              <w:spacing w:line="300" w:lineRule="auto"/>
              <w:jc w:val="both"/>
              <w:rPr>
                <w:rFonts w:asciiTheme="majorEastAsia" w:hAnsiTheme="majorEastAsia" w:eastAsiaTheme="majorEastAsia" w:cstheme="majorEastAsia"/>
              </w:rPr>
            </w:pPr>
            <w:r>
              <w:rPr>
                <w:rFonts w:asciiTheme="majorEastAsia" w:hAnsiTheme="majorEastAsia" w:eastAsiaTheme="majorEastAsia" w:cstheme="majorEastAsia"/>
              </w:rPr>
              <w:t>xx</w:t>
            </w:r>
          </w:p>
        </w:tc>
        <w:tc>
          <w:tcPr>
            <w:tcW w:w="3864" w:type="dxa"/>
            <w:vAlign w:val="center"/>
          </w:tcPr>
          <w:p w14:paraId="592FC5BE">
            <w:pPr>
              <w:widowControl/>
              <w:snapToGrid w:val="0"/>
              <w:spacing w:line="300" w:lineRule="auto"/>
              <w:jc w:val="both"/>
              <w:rPr>
                <w:rFonts w:asciiTheme="majorEastAsia" w:hAnsiTheme="majorEastAsia" w:eastAsiaTheme="majorEastAsia" w:cstheme="majorEastAsia"/>
              </w:rPr>
            </w:pPr>
          </w:p>
        </w:tc>
        <w:tc>
          <w:tcPr>
            <w:tcW w:w="3864" w:type="dxa"/>
            <w:vAlign w:val="center"/>
          </w:tcPr>
          <w:p w14:paraId="25F03331">
            <w:pPr>
              <w:widowControl/>
              <w:snapToGrid w:val="0"/>
              <w:spacing w:line="300" w:lineRule="auto"/>
              <w:jc w:val="both"/>
              <w:rPr>
                <w:rFonts w:asciiTheme="majorEastAsia" w:hAnsiTheme="majorEastAsia" w:eastAsiaTheme="majorEastAsia" w:cstheme="majorEastAsia"/>
              </w:rPr>
            </w:pPr>
          </w:p>
        </w:tc>
      </w:tr>
    </w:tbl>
    <w:p w14:paraId="7FC341C8">
      <w:pPr>
        <w:pStyle w:val="14"/>
        <w:adjustRightInd w:val="0"/>
        <w:snapToGrid w:val="0"/>
        <w:spacing w:line="360" w:lineRule="auto"/>
        <w:rPr>
          <w:rFonts w:ascii="楷体" w:hAnsi="楷体" w:eastAsia="楷体" w:cs="宋体"/>
          <w:szCs w:val="21"/>
        </w:rPr>
      </w:pPr>
    </w:p>
    <w:p w14:paraId="0FEF9330">
      <w:pPr>
        <w:pStyle w:val="14"/>
        <w:adjustRightInd w:val="0"/>
        <w:snapToGrid w:val="0"/>
        <w:spacing w:line="360" w:lineRule="auto"/>
        <w:ind w:firstLine="422" w:firstLineChars="200"/>
        <w:rPr>
          <w:rFonts w:ascii="楷体" w:hAnsi="楷体" w:eastAsia="楷体" w:cs="宋体"/>
          <w:b/>
          <w:szCs w:val="21"/>
        </w:rPr>
      </w:pPr>
      <w:r>
        <w:rPr>
          <w:rFonts w:hint="eastAsia" w:ascii="楷体" w:hAnsi="楷体" w:eastAsia="楷体" w:cs="宋体"/>
          <w:b/>
          <w:szCs w:val="21"/>
        </w:rPr>
        <w:t>注：</w:t>
      </w:r>
    </w:p>
    <w:p w14:paraId="2693E0AD">
      <w:pPr>
        <w:pStyle w:val="14"/>
        <w:adjustRightInd w:val="0"/>
        <w:snapToGrid w:val="0"/>
        <w:spacing w:line="360" w:lineRule="auto"/>
        <w:ind w:firstLine="422" w:firstLineChars="200"/>
        <w:rPr>
          <w:rFonts w:ascii="楷体" w:hAnsi="楷体" w:eastAsia="楷体" w:cs="宋体"/>
          <w:b/>
          <w:szCs w:val="21"/>
        </w:rPr>
      </w:pPr>
      <w:r>
        <w:rPr>
          <w:rFonts w:hint="eastAsia" w:ascii="楷体" w:hAnsi="楷体" w:eastAsia="楷体" w:cs="宋体"/>
          <w:b/>
          <w:szCs w:val="21"/>
        </w:rPr>
        <w:t>1.供应商应当按国家相关法律法规，合理确定服务人员工资标准、工作时间等。</w:t>
      </w:r>
    </w:p>
    <w:p w14:paraId="75510A6D">
      <w:pPr>
        <w:pStyle w:val="14"/>
        <w:adjustRightInd w:val="0"/>
        <w:snapToGrid w:val="0"/>
        <w:spacing w:line="360" w:lineRule="auto"/>
        <w:ind w:firstLine="422" w:firstLineChars="200"/>
        <w:rPr>
          <w:rFonts w:ascii="楷体" w:hAnsi="楷体" w:eastAsia="楷体" w:cs="宋体"/>
          <w:b/>
          <w:szCs w:val="21"/>
        </w:rPr>
      </w:pPr>
      <w:r>
        <w:rPr>
          <w:rFonts w:ascii="楷体" w:hAnsi="楷体" w:eastAsia="楷体" w:cs="宋体"/>
          <w:b/>
          <w:szCs w:val="21"/>
        </w:rPr>
        <w:t>2.供应商应当自行为服务人员办理必需的保险，有关人员伤亡及第三者责任险均应当考虑在报价因素中。</w:t>
      </w:r>
    </w:p>
    <w:p w14:paraId="60C52680">
      <w:pPr>
        <w:adjustRightInd w:val="0"/>
        <w:snapToGrid w:val="0"/>
        <w:spacing w:line="360" w:lineRule="auto"/>
      </w:pPr>
      <w:bookmarkStart w:id="89" w:name="_Toc172186420"/>
      <w:bookmarkEnd w:id="89"/>
      <w:bookmarkStart w:id="90" w:name="_Toc172186480"/>
      <w:bookmarkEnd w:id="90"/>
      <w:bookmarkStart w:id="91" w:name="_Toc172186479"/>
      <w:bookmarkEnd w:id="91"/>
      <w:bookmarkStart w:id="92" w:name="_Toc172186478"/>
      <w:bookmarkEnd w:id="92"/>
      <w:bookmarkStart w:id="93" w:name="_Toc172186296"/>
      <w:bookmarkEnd w:id="93"/>
      <w:bookmarkStart w:id="94" w:name="_Toc172186355"/>
      <w:bookmarkEnd w:id="94"/>
      <w:bookmarkStart w:id="95" w:name="_Toc172186357"/>
      <w:bookmarkEnd w:id="95"/>
      <w:bookmarkStart w:id="96" w:name="_Toc172186356"/>
      <w:bookmarkEnd w:id="96"/>
      <w:bookmarkStart w:id="97" w:name="_Toc172186297"/>
      <w:bookmarkEnd w:id="97"/>
      <w:bookmarkStart w:id="98" w:name="_Toc172186248"/>
      <w:bookmarkEnd w:id="98"/>
      <w:bookmarkStart w:id="99" w:name="_Toc172186419"/>
      <w:bookmarkEnd w:id="99"/>
      <w:bookmarkStart w:id="100" w:name="_Toc172186418"/>
      <w:bookmarkEnd w:id="100"/>
      <w:bookmarkStart w:id="101" w:name="_Toc172186247"/>
      <w:bookmarkEnd w:id="101"/>
      <w:bookmarkStart w:id="102" w:name="_Toc172186295"/>
      <w:bookmarkEnd w:id="102"/>
      <w:bookmarkStart w:id="103" w:name="_Toc172186249"/>
      <w:bookmarkEnd w:id="103"/>
    </w:p>
    <w:p w14:paraId="4977FE4E">
      <w:pPr>
        <w:numPr>
          <w:ilvl w:val="0"/>
          <w:numId w:val="2"/>
        </w:numPr>
        <w:adjustRightInd w:val="0"/>
        <w:snapToGrid w:val="0"/>
        <w:spacing w:line="360" w:lineRule="auto"/>
        <w:outlineLvl w:val="0"/>
        <w:rPr>
          <w:rFonts w:ascii="黑体" w:hAnsi="黑体" w:eastAsia="黑体"/>
          <w:b/>
          <w:bCs/>
        </w:rPr>
      </w:pPr>
      <w:bookmarkStart w:id="104" w:name="_Toc172627399"/>
      <w:bookmarkStart w:id="105" w:name="_Toc20931"/>
      <w:r>
        <w:rPr>
          <w:rFonts w:hint="eastAsia" w:ascii="黑体" w:hAnsi="黑体" w:eastAsia="黑体"/>
          <w:b/>
          <w:bCs/>
        </w:rPr>
        <w:t>商务要求</w:t>
      </w:r>
      <w:bookmarkEnd w:id="104"/>
      <w:bookmarkEnd w:id="105"/>
    </w:p>
    <w:p w14:paraId="674248E4">
      <w:pPr>
        <w:numPr>
          <w:ilvl w:val="0"/>
          <w:numId w:val="5"/>
        </w:numPr>
        <w:adjustRightInd w:val="0"/>
        <w:snapToGrid w:val="0"/>
        <w:spacing w:line="360" w:lineRule="auto"/>
        <w:ind w:firstLine="482" w:firstLineChars="200"/>
        <w:outlineLvl w:val="1"/>
        <w:rPr>
          <w:rFonts w:ascii="楷体" w:hAnsi="楷体" w:eastAsia="楷体"/>
          <w:b/>
          <w:bCs/>
        </w:rPr>
      </w:pPr>
      <w:bookmarkStart w:id="106" w:name="_Toc172627400"/>
      <w:bookmarkStart w:id="107" w:name="_Toc4128"/>
      <w:r>
        <w:rPr>
          <w:rFonts w:hint="eastAsia" w:ascii="楷体" w:hAnsi="楷体" w:eastAsia="楷体"/>
          <w:b/>
          <w:bCs/>
        </w:rPr>
        <w:t>实施期限、实施地点（填写实施期限、实施地点）</w:t>
      </w:r>
      <w:bookmarkEnd w:id="106"/>
      <w:bookmarkEnd w:id="107"/>
    </w:p>
    <w:p w14:paraId="40A53042">
      <w:pPr>
        <w:pStyle w:val="43"/>
        <w:numPr>
          <w:ilvl w:val="255"/>
          <w:numId w:val="0"/>
        </w:numPr>
        <w:adjustRightInd w:val="0"/>
        <w:snapToGrid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实施期限：【自合同签订之日起</w:t>
      </w:r>
      <w:r>
        <w:rPr>
          <w:rFonts w:ascii="宋体" w:hAnsi="宋体" w:eastAsia="宋体" w:cs="宋体"/>
          <w:sz w:val="24"/>
          <w:szCs w:val="24"/>
        </w:rPr>
        <w:t>XX</w:t>
      </w:r>
      <w:r>
        <w:rPr>
          <w:rFonts w:hint="eastAsia" w:ascii="宋体" w:hAnsi="宋体" w:eastAsia="宋体" w:cs="宋体"/>
          <w:sz w:val="24"/>
          <w:szCs w:val="24"/>
        </w:rPr>
        <w:t>年】或者</w:t>
      </w:r>
      <w:r>
        <w:rPr>
          <w:rFonts w:ascii="宋体" w:hAnsi="宋体" w:eastAsia="宋体" w:cs="宋体"/>
          <w:sz w:val="24"/>
          <w:szCs w:val="24"/>
        </w:rPr>
        <w:t>X年X月X日-X年X月X日</w:t>
      </w:r>
    </w:p>
    <w:p w14:paraId="43EC434B">
      <w:pPr>
        <w:pStyle w:val="43"/>
        <w:numPr>
          <w:ilvl w:val="255"/>
          <w:numId w:val="0"/>
        </w:numPr>
        <w:adjustRightInd w:val="0"/>
        <w:snapToGrid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实施地点：</w:t>
      </w:r>
      <w:r>
        <w:rPr>
          <w:rFonts w:ascii="宋体" w:hAnsi="宋体" w:eastAsia="宋体" w:cs="宋体"/>
          <w:sz w:val="24"/>
          <w:szCs w:val="24"/>
        </w:rPr>
        <w:t>XXX</w:t>
      </w:r>
    </w:p>
    <w:p w14:paraId="6A012949">
      <w:pPr>
        <w:numPr>
          <w:ilvl w:val="0"/>
          <w:numId w:val="5"/>
        </w:numPr>
        <w:adjustRightInd w:val="0"/>
        <w:snapToGrid w:val="0"/>
        <w:spacing w:line="360" w:lineRule="auto"/>
        <w:ind w:firstLine="482" w:firstLineChars="200"/>
        <w:outlineLvl w:val="1"/>
        <w:rPr>
          <w:rFonts w:ascii="楷体" w:hAnsi="楷体" w:eastAsia="楷体"/>
          <w:b/>
          <w:bCs/>
        </w:rPr>
      </w:pPr>
      <w:bookmarkStart w:id="108" w:name="_Toc172627401"/>
      <w:bookmarkStart w:id="109" w:name="_Toc28926"/>
      <w:r>
        <w:rPr>
          <w:rFonts w:hint="eastAsia" w:ascii="楷体" w:hAnsi="楷体" w:eastAsia="楷体"/>
          <w:b/>
          <w:bCs/>
        </w:rPr>
        <w:t>付款方式（填写付款方式）</w:t>
      </w:r>
      <w:bookmarkEnd w:id="108"/>
      <w:bookmarkEnd w:id="109"/>
    </w:p>
    <w:p w14:paraId="6E9AB337">
      <w:pPr>
        <w:adjustRightInd w:val="0"/>
        <w:snapToGrid w:val="0"/>
        <w:spacing w:line="360" w:lineRule="auto"/>
        <w:ind w:firstLine="480" w:firstLineChars="200"/>
        <w:rPr>
          <w:bCs/>
        </w:rPr>
      </w:pPr>
      <w:r>
        <w:rPr>
          <w:bCs/>
        </w:rPr>
        <w:t>1.</w:t>
      </w:r>
      <w:r>
        <w:rPr>
          <w:rFonts w:hint="eastAsia"/>
          <w:bCs/>
        </w:rPr>
        <w:t>《北京市财政局关于进一步优化政府采购营商环境的通知》（财库〔</w:t>
      </w:r>
      <w:r>
        <w:rPr>
          <w:bCs/>
        </w:rPr>
        <w:t>202</w:t>
      </w:r>
      <w:r>
        <w:rPr>
          <w:rFonts w:hint="eastAsia"/>
          <w:bCs/>
        </w:rPr>
        <w:t>〕</w:t>
      </w:r>
      <w:r>
        <w:rPr>
          <w:bCs/>
        </w:rPr>
        <w:t>741</w:t>
      </w:r>
      <w:r>
        <w:rPr>
          <w:rFonts w:hint="eastAsia"/>
          <w:bCs/>
        </w:rPr>
        <w:t>号）第五条：提高政府采购首付款支付比例：政府采购合同设定首付款支付方式的，首付款支付比例原则上不低于合同金额的</w:t>
      </w:r>
      <w:r>
        <w:rPr>
          <w:bCs/>
        </w:rPr>
        <w:t>30%；对于中小企业，首付款支付比例原则上不低于合同金额的50%。</w:t>
      </w:r>
    </w:p>
    <w:p w14:paraId="678F6266">
      <w:pPr>
        <w:adjustRightInd w:val="0"/>
        <w:snapToGrid w:val="0"/>
        <w:spacing w:line="360" w:lineRule="auto"/>
        <w:ind w:firstLine="480" w:firstLineChars="200"/>
        <w:rPr>
          <w:bCs/>
        </w:rPr>
      </w:pPr>
      <w:r>
        <w:rPr>
          <w:bCs/>
        </w:rPr>
        <w:t>2．</w:t>
      </w:r>
      <w:r>
        <w:rPr>
          <w:rFonts w:hint="eastAsia"/>
          <w:bCs/>
        </w:rPr>
        <w:t>《关于进一步提高政府采购透明度和采购效率相关事项的通知》（财办库〔</w:t>
      </w:r>
      <w:r>
        <w:rPr>
          <w:bCs/>
        </w:rPr>
        <w:t>2023</w:t>
      </w:r>
      <w:r>
        <w:rPr>
          <w:rFonts w:hint="eastAsia"/>
          <w:bCs/>
        </w:rPr>
        <w:t>〕</w:t>
      </w:r>
      <w:r>
        <w:rPr>
          <w:bCs/>
        </w:rPr>
        <w:t>243</w:t>
      </w:r>
      <w:r>
        <w:rPr>
          <w:rFonts w:hint="eastAsia"/>
          <w:bCs/>
        </w:rPr>
        <w:t>号）第五条：加快支付采购资金。采购人要进一步落实《关于促进政府采购公平竞争优化营商环境的通知》（财库〔</w:t>
      </w:r>
      <w:r>
        <w:rPr>
          <w:bCs/>
        </w:rPr>
        <w:t>2019〕38号）有关要求，在政府采购合同中约定资金支付的方式、时间和条件，明确逾期支付资金的违约责任。对于有预付安排的合同，鼓励采购人将合同预付款比例提高到30%以上。对于满足合同约定支付条件的，采购人原则上应当自收到发票后10个工作日内将资金支付到合同约定的供应商账户，鼓励采购人完善内部流程，自收到发票后1个工作日内完成资金支付事宜。采购人和供应商对资金支付产生争议的，应当按照法律规定和合同约定及时解决，保证资金支付效率。</w:t>
      </w:r>
    </w:p>
    <w:p w14:paraId="11EEF0F5">
      <w:pPr>
        <w:numPr>
          <w:ilvl w:val="0"/>
          <w:numId w:val="5"/>
        </w:numPr>
        <w:adjustRightInd w:val="0"/>
        <w:snapToGrid w:val="0"/>
        <w:spacing w:line="360" w:lineRule="auto"/>
        <w:ind w:firstLine="482" w:firstLineChars="200"/>
        <w:outlineLvl w:val="1"/>
        <w:rPr>
          <w:rFonts w:ascii="楷体" w:hAnsi="楷体" w:eastAsia="楷体"/>
          <w:b/>
          <w:bCs/>
        </w:rPr>
      </w:pPr>
      <w:bookmarkStart w:id="110" w:name="_Toc172627402"/>
      <w:bookmarkStart w:id="111" w:name="_Toc23151"/>
      <w:r>
        <w:rPr>
          <w:rFonts w:hint="eastAsia" w:ascii="楷体" w:hAnsi="楷体" w:eastAsia="楷体"/>
          <w:b/>
          <w:bCs/>
        </w:rPr>
        <w:t>验收标准与要求</w:t>
      </w:r>
      <w:bookmarkEnd w:id="110"/>
      <w:bookmarkEnd w:id="111"/>
    </w:p>
    <w:p w14:paraId="43EFBE7B">
      <w:pPr>
        <w:pStyle w:val="43"/>
        <w:ind w:left="420" w:firstLine="0" w:firstLineChars="0"/>
        <w:rPr>
          <w:rFonts w:ascii="宋体" w:hAnsi="宋体" w:eastAsia="宋体" w:cs="宋体"/>
          <w:bCs/>
          <w:sz w:val="24"/>
          <w:szCs w:val="24"/>
        </w:rPr>
      </w:pPr>
      <w:r>
        <w:rPr>
          <w:rFonts w:hint="eastAsia" w:ascii="宋体" w:hAnsi="宋体" w:eastAsia="宋体" w:cs="宋体"/>
          <w:bCs/>
          <w:sz w:val="24"/>
          <w:szCs w:val="24"/>
        </w:rPr>
        <w:t>1</w:t>
      </w:r>
      <w:r>
        <w:rPr>
          <w:rFonts w:ascii="宋体" w:hAnsi="宋体" w:eastAsia="宋体" w:cs="宋体"/>
          <w:bCs/>
          <w:sz w:val="24"/>
          <w:szCs w:val="24"/>
        </w:rPr>
        <w:t>.基础设施维修服务考核表</w:t>
      </w:r>
    </w:p>
    <w:tbl>
      <w:tblPr>
        <w:tblStyle w:val="32"/>
        <w:tblW w:w="14460" w:type="dxa"/>
        <w:tblInd w:w="93" w:type="dxa"/>
        <w:tblLayout w:type="fixed"/>
        <w:tblCellMar>
          <w:top w:w="0" w:type="dxa"/>
          <w:left w:w="108" w:type="dxa"/>
          <w:bottom w:w="0" w:type="dxa"/>
          <w:right w:w="108" w:type="dxa"/>
        </w:tblCellMar>
      </w:tblPr>
      <w:tblGrid>
        <w:gridCol w:w="753"/>
        <w:gridCol w:w="752"/>
        <w:gridCol w:w="1055"/>
        <w:gridCol w:w="5552"/>
        <w:gridCol w:w="1085"/>
        <w:gridCol w:w="3029"/>
        <w:gridCol w:w="987"/>
        <w:gridCol w:w="1247"/>
      </w:tblGrid>
      <w:tr w14:paraId="06670742">
        <w:tblPrEx>
          <w:tblCellMar>
            <w:top w:w="0" w:type="dxa"/>
            <w:left w:w="108" w:type="dxa"/>
            <w:bottom w:w="0" w:type="dxa"/>
            <w:right w:w="108" w:type="dxa"/>
          </w:tblCellMar>
        </w:tblPrEx>
        <w:trPr>
          <w:trHeight w:val="1259" w:hRule="atLeast"/>
        </w:trPr>
        <w:tc>
          <w:tcPr>
            <w:tcW w:w="14460" w:type="dxa"/>
            <w:gridSpan w:val="8"/>
            <w:tcBorders>
              <w:top w:val="nil"/>
              <w:left w:val="nil"/>
              <w:bottom w:val="nil"/>
              <w:right w:val="nil"/>
            </w:tcBorders>
            <w:vAlign w:val="center"/>
          </w:tcPr>
          <w:p w14:paraId="741B3C02">
            <w:pPr>
              <w:jc w:val="center"/>
              <w:textAlignment w:val="center"/>
              <w:rPr>
                <w:b/>
                <w:bCs/>
              </w:rPr>
            </w:pPr>
            <w:r>
              <w:rPr>
                <w:rFonts w:cs="仿宋_GB2312"/>
                <w:b/>
                <w:bCs/>
              </w:rPr>
              <w:t>基础设施维修服务考核表</w:t>
            </w:r>
          </w:p>
        </w:tc>
      </w:tr>
      <w:tr w14:paraId="088373DC">
        <w:tblPrEx>
          <w:tblCellMar>
            <w:top w:w="0" w:type="dxa"/>
            <w:left w:w="108" w:type="dxa"/>
            <w:bottom w:w="0" w:type="dxa"/>
            <w:right w:w="108" w:type="dxa"/>
          </w:tblCellMar>
        </w:tblPrEx>
        <w:trPr>
          <w:trHeight w:val="873" w:hRule="atLeast"/>
        </w:trPr>
        <w:tc>
          <w:tcPr>
            <w:tcW w:w="14460" w:type="dxa"/>
            <w:gridSpan w:val="8"/>
            <w:tcBorders>
              <w:top w:val="nil"/>
              <w:left w:val="nil"/>
              <w:bottom w:val="nil"/>
              <w:right w:val="nil"/>
            </w:tcBorders>
            <w:vAlign w:val="center"/>
          </w:tcPr>
          <w:p w14:paraId="196F7C08">
            <w:pPr>
              <w:wordWrap w:val="0"/>
              <w:spacing w:line="360" w:lineRule="exact"/>
              <w:ind w:right="480"/>
              <w:rPr>
                <w:b/>
              </w:rPr>
            </w:pPr>
            <w:r>
              <w:rPr>
                <w:rFonts w:hint="eastAsia"/>
                <w:b/>
              </w:rPr>
              <w:t>日期：      年    月    日                                                                考核总得分：      分</w:t>
            </w:r>
          </w:p>
          <w:p w14:paraId="31CB2692">
            <w:pPr>
              <w:jc w:val="right"/>
              <w:textAlignment w:val="center"/>
              <w:rPr>
                <w:bCs/>
              </w:rPr>
            </w:pPr>
          </w:p>
        </w:tc>
      </w:tr>
      <w:tr w14:paraId="16B28C12">
        <w:tblPrEx>
          <w:tblCellMar>
            <w:top w:w="0" w:type="dxa"/>
            <w:left w:w="108" w:type="dxa"/>
            <w:bottom w:w="0" w:type="dxa"/>
            <w:right w:w="108" w:type="dxa"/>
          </w:tblCellMar>
        </w:tblPrEx>
        <w:trPr>
          <w:trHeight w:val="954" w:hRule="atLeast"/>
        </w:trPr>
        <w:tc>
          <w:tcPr>
            <w:tcW w:w="753" w:type="dxa"/>
            <w:tcBorders>
              <w:top w:val="single" w:color="000000" w:sz="8" w:space="0"/>
              <w:left w:val="single" w:color="000000" w:sz="8" w:space="0"/>
              <w:bottom w:val="single" w:color="000000" w:sz="4" w:space="0"/>
              <w:right w:val="single" w:color="000000" w:sz="4" w:space="0"/>
            </w:tcBorders>
            <w:vAlign w:val="center"/>
          </w:tcPr>
          <w:p w14:paraId="0486E036">
            <w:pPr>
              <w:spacing w:line="300" w:lineRule="exact"/>
              <w:jc w:val="center"/>
              <w:textAlignment w:val="center"/>
              <w:rPr>
                <w:bCs/>
              </w:rPr>
            </w:pPr>
            <w:r>
              <w:rPr>
                <w:rFonts w:hint="eastAsia"/>
                <w:bCs/>
                <w:lang w:bidi="ar"/>
              </w:rPr>
              <w:t>类别</w:t>
            </w:r>
          </w:p>
        </w:tc>
        <w:tc>
          <w:tcPr>
            <w:tcW w:w="752" w:type="dxa"/>
            <w:tcBorders>
              <w:top w:val="single" w:color="000000" w:sz="8" w:space="0"/>
              <w:left w:val="single" w:color="000000" w:sz="4" w:space="0"/>
              <w:bottom w:val="single" w:color="000000" w:sz="4" w:space="0"/>
              <w:right w:val="single" w:color="000000" w:sz="4" w:space="0"/>
            </w:tcBorders>
            <w:vAlign w:val="center"/>
          </w:tcPr>
          <w:p w14:paraId="1744F81A">
            <w:pPr>
              <w:spacing w:line="300" w:lineRule="exact"/>
              <w:jc w:val="center"/>
              <w:textAlignment w:val="center"/>
              <w:rPr>
                <w:bCs/>
              </w:rPr>
            </w:pPr>
            <w:r>
              <w:rPr>
                <w:rFonts w:hint="eastAsia"/>
                <w:bCs/>
                <w:lang w:bidi="ar"/>
              </w:rPr>
              <w:t>序号</w:t>
            </w:r>
          </w:p>
        </w:tc>
        <w:tc>
          <w:tcPr>
            <w:tcW w:w="1055" w:type="dxa"/>
            <w:tcBorders>
              <w:top w:val="single" w:color="000000" w:sz="8" w:space="0"/>
              <w:left w:val="single" w:color="000000" w:sz="4" w:space="0"/>
              <w:bottom w:val="single" w:color="000000" w:sz="4" w:space="0"/>
              <w:right w:val="single" w:color="000000" w:sz="4" w:space="0"/>
            </w:tcBorders>
            <w:vAlign w:val="center"/>
          </w:tcPr>
          <w:p w14:paraId="5D140B02">
            <w:pPr>
              <w:spacing w:line="300" w:lineRule="exact"/>
              <w:jc w:val="center"/>
              <w:textAlignment w:val="center"/>
              <w:rPr>
                <w:bCs/>
              </w:rPr>
            </w:pPr>
            <w:r>
              <w:rPr>
                <w:rFonts w:hint="eastAsia"/>
                <w:bCs/>
                <w:lang w:bidi="ar"/>
              </w:rPr>
              <w:t>考核项目</w:t>
            </w:r>
          </w:p>
        </w:tc>
        <w:tc>
          <w:tcPr>
            <w:tcW w:w="5552" w:type="dxa"/>
            <w:tcBorders>
              <w:top w:val="single" w:color="000000" w:sz="8" w:space="0"/>
              <w:left w:val="single" w:color="000000" w:sz="4" w:space="0"/>
              <w:bottom w:val="single" w:color="000000" w:sz="4" w:space="0"/>
              <w:right w:val="single" w:color="000000" w:sz="4" w:space="0"/>
            </w:tcBorders>
            <w:vAlign w:val="center"/>
          </w:tcPr>
          <w:p w14:paraId="1B885F79">
            <w:pPr>
              <w:spacing w:line="300" w:lineRule="exact"/>
              <w:jc w:val="center"/>
              <w:textAlignment w:val="center"/>
              <w:rPr>
                <w:bCs/>
              </w:rPr>
            </w:pPr>
            <w:r>
              <w:rPr>
                <w:rFonts w:hint="eastAsia"/>
                <w:bCs/>
                <w:lang w:bidi="ar"/>
              </w:rPr>
              <w:t>考核内容</w:t>
            </w:r>
          </w:p>
        </w:tc>
        <w:tc>
          <w:tcPr>
            <w:tcW w:w="1085" w:type="dxa"/>
            <w:tcBorders>
              <w:top w:val="single" w:color="000000" w:sz="8" w:space="0"/>
              <w:left w:val="single" w:color="000000" w:sz="4" w:space="0"/>
              <w:bottom w:val="single" w:color="000000" w:sz="4" w:space="0"/>
              <w:right w:val="single" w:color="000000" w:sz="4" w:space="0"/>
            </w:tcBorders>
            <w:vAlign w:val="center"/>
          </w:tcPr>
          <w:p w14:paraId="0F57FE3F">
            <w:pPr>
              <w:spacing w:line="300" w:lineRule="exact"/>
              <w:jc w:val="center"/>
              <w:textAlignment w:val="center"/>
              <w:rPr>
                <w:bCs/>
              </w:rPr>
            </w:pPr>
            <w:r>
              <w:rPr>
                <w:rFonts w:hint="eastAsia"/>
                <w:bCs/>
                <w:lang w:bidi="ar"/>
              </w:rPr>
              <w:t>分值</w:t>
            </w:r>
          </w:p>
        </w:tc>
        <w:tc>
          <w:tcPr>
            <w:tcW w:w="3029" w:type="dxa"/>
            <w:tcBorders>
              <w:top w:val="single" w:color="000000" w:sz="8" w:space="0"/>
              <w:left w:val="single" w:color="000000" w:sz="4" w:space="0"/>
              <w:bottom w:val="single" w:color="000000" w:sz="4" w:space="0"/>
              <w:right w:val="single" w:color="000000" w:sz="4" w:space="0"/>
            </w:tcBorders>
            <w:vAlign w:val="center"/>
          </w:tcPr>
          <w:p w14:paraId="746E8D64">
            <w:pPr>
              <w:spacing w:line="300" w:lineRule="exact"/>
              <w:jc w:val="center"/>
              <w:textAlignment w:val="center"/>
              <w:rPr>
                <w:bCs/>
              </w:rPr>
            </w:pPr>
            <w:r>
              <w:rPr>
                <w:rFonts w:hint="eastAsia"/>
                <w:bCs/>
                <w:lang w:bidi="ar"/>
              </w:rPr>
              <w:t>考核标准</w:t>
            </w:r>
          </w:p>
        </w:tc>
        <w:tc>
          <w:tcPr>
            <w:tcW w:w="987" w:type="dxa"/>
            <w:tcBorders>
              <w:top w:val="single" w:color="000000" w:sz="8" w:space="0"/>
              <w:left w:val="single" w:color="000000" w:sz="4" w:space="0"/>
              <w:bottom w:val="single" w:color="000000" w:sz="4" w:space="0"/>
              <w:right w:val="single" w:color="000000" w:sz="4" w:space="0"/>
            </w:tcBorders>
            <w:vAlign w:val="center"/>
          </w:tcPr>
          <w:p w14:paraId="4C1C167B">
            <w:pPr>
              <w:spacing w:line="300" w:lineRule="exact"/>
              <w:jc w:val="center"/>
              <w:textAlignment w:val="center"/>
              <w:rPr>
                <w:bCs/>
              </w:rPr>
            </w:pPr>
            <w:r>
              <w:rPr>
                <w:rFonts w:hint="eastAsia"/>
                <w:bCs/>
                <w:lang w:bidi="ar"/>
              </w:rPr>
              <w:t>得分</w:t>
            </w:r>
          </w:p>
        </w:tc>
        <w:tc>
          <w:tcPr>
            <w:tcW w:w="1247" w:type="dxa"/>
            <w:tcBorders>
              <w:top w:val="single" w:color="000000" w:sz="8" w:space="0"/>
              <w:left w:val="single" w:color="000000" w:sz="4" w:space="0"/>
              <w:bottom w:val="single" w:color="000000" w:sz="4" w:space="0"/>
              <w:right w:val="single" w:color="000000" w:sz="8" w:space="0"/>
            </w:tcBorders>
            <w:vAlign w:val="center"/>
          </w:tcPr>
          <w:p w14:paraId="3F73FD2B">
            <w:pPr>
              <w:spacing w:line="300" w:lineRule="exact"/>
              <w:jc w:val="center"/>
              <w:textAlignment w:val="center"/>
              <w:rPr>
                <w:bCs/>
              </w:rPr>
            </w:pPr>
            <w:r>
              <w:rPr>
                <w:rFonts w:hint="eastAsia"/>
                <w:bCs/>
                <w:lang w:bidi="ar"/>
              </w:rPr>
              <w:t>考核小结</w:t>
            </w:r>
          </w:p>
        </w:tc>
      </w:tr>
      <w:tr w14:paraId="09028048">
        <w:tblPrEx>
          <w:tblCellMar>
            <w:top w:w="0" w:type="dxa"/>
            <w:left w:w="108" w:type="dxa"/>
            <w:bottom w:w="0" w:type="dxa"/>
            <w:right w:w="108" w:type="dxa"/>
          </w:tblCellMar>
        </w:tblPrEx>
        <w:trPr>
          <w:trHeight w:val="923" w:hRule="atLeast"/>
        </w:trPr>
        <w:tc>
          <w:tcPr>
            <w:tcW w:w="753" w:type="dxa"/>
            <w:vMerge w:val="restart"/>
            <w:tcBorders>
              <w:top w:val="nil"/>
              <w:left w:val="single" w:color="000000" w:sz="8" w:space="0"/>
              <w:bottom w:val="nil"/>
              <w:right w:val="single" w:color="000000" w:sz="4" w:space="0"/>
            </w:tcBorders>
            <w:vAlign w:val="center"/>
          </w:tcPr>
          <w:p w14:paraId="315E37C3">
            <w:pPr>
              <w:spacing w:line="300" w:lineRule="exact"/>
              <w:jc w:val="center"/>
              <w:textAlignment w:val="center"/>
              <w:rPr>
                <w:bCs/>
                <w:lang w:bidi="ar"/>
              </w:rPr>
            </w:pPr>
            <w:r>
              <w:rPr>
                <w:rFonts w:hint="eastAsia"/>
                <w:bCs/>
                <w:lang w:bidi="ar"/>
              </w:rPr>
              <w:t>人员保障</w:t>
            </w:r>
          </w:p>
          <w:p w14:paraId="67FDB31E">
            <w:pPr>
              <w:spacing w:line="300" w:lineRule="exact"/>
              <w:jc w:val="center"/>
              <w:textAlignment w:val="center"/>
              <w:rPr>
                <w:bCs/>
              </w:rPr>
            </w:pPr>
            <w:r>
              <w:rPr>
                <w:rFonts w:hint="eastAsia"/>
                <w:bCs/>
                <w:lang w:bidi="ar"/>
              </w:rPr>
              <w:t>8</w:t>
            </w:r>
          </w:p>
        </w:tc>
        <w:tc>
          <w:tcPr>
            <w:tcW w:w="752" w:type="dxa"/>
            <w:tcBorders>
              <w:top w:val="single" w:color="000000" w:sz="4" w:space="0"/>
              <w:left w:val="single" w:color="000000" w:sz="4" w:space="0"/>
              <w:bottom w:val="single" w:color="000000" w:sz="4" w:space="0"/>
              <w:right w:val="single" w:color="000000" w:sz="4" w:space="0"/>
            </w:tcBorders>
            <w:vAlign w:val="center"/>
          </w:tcPr>
          <w:p w14:paraId="78CC2352">
            <w:pPr>
              <w:spacing w:line="300" w:lineRule="exact"/>
              <w:jc w:val="center"/>
              <w:textAlignment w:val="center"/>
              <w:rPr>
                <w:bCs/>
              </w:rPr>
            </w:pPr>
            <w:r>
              <w:rPr>
                <w:rFonts w:hint="eastAsia"/>
                <w:bCs/>
                <w:lang w:bidi="ar"/>
              </w:rPr>
              <w:t>1</w:t>
            </w:r>
          </w:p>
        </w:tc>
        <w:tc>
          <w:tcPr>
            <w:tcW w:w="1055" w:type="dxa"/>
            <w:tcBorders>
              <w:top w:val="single" w:color="000000" w:sz="4" w:space="0"/>
              <w:left w:val="single" w:color="000000" w:sz="4" w:space="0"/>
              <w:bottom w:val="single" w:color="000000" w:sz="4" w:space="0"/>
              <w:right w:val="single" w:color="000000" w:sz="4" w:space="0"/>
            </w:tcBorders>
            <w:vAlign w:val="center"/>
          </w:tcPr>
          <w:p w14:paraId="427492C0">
            <w:pPr>
              <w:spacing w:line="300" w:lineRule="exact"/>
              <w:jc w:val="center"/>
              <w:textAlignment w:val="center"/>
              <w:rPr>
                <w:bCs/>
              </w:rPr>
            </w:pPr>
            <w:r>
              <w:rPr>
                <w:rFonts w:hint="eastAsia"/>
                <w:bCs/>
                <w:lang w:bidi="ar"/>
              </w:rPr>
              <w:t>人员配置</w:t>
            </w:r>
          </w:p>
        </w:tc>
        <w:tc>
          <w:tcPr>
            <w:tcW w:w="5552" w:type="dxa"/>
            <w:tcBorders>
              <w:top w:val="single" w:color="000000" w:sz="4" w:space="0"/>
              <w:left w:val="single" w:color="000000" w:sz="4" w:space="0"/>
              <w:bottom w:val="single" w:color="000000" w:sz="4" w:space="0"/>
              <w:right w:val="single" w:color="000000" w:sz="4" w:space="0"/>
            </w:tcBorders>
            <w:noWrap/>
            <w:vAlign w:val="center"/>
          </w:tcPr>
          <w:p w14:paraId="45803CDF">
            <w:pPr>
              <w:spacing w:line="300" w:lineRule="exact"/>
              <w:textAlignment w:val="center"/>
              <w:rPr>
                <w:bCs/>
              </w:rPr>
            </w:pPr>
            <w:r>
              <w:rPr>
                <w:rFonts w:hint="eastAsia"/>
                <w:bCs/>
                <w:lang w:bidi="ar"/>
              </w:rPr>
              <w:t>按岗位、职责、工种配备符合要求的管理和专业技术人员</w:t>
            </w:r>
          </w:p>
        </w:tc>
        <w:tc>
          <w:tcPr>
            <w:tcW w:w="1085" w:type="dxa"/>
            <w:tcBorders>
              <w:top w:val="single" w:color="000000" w:sz="4" w:space="0"/>
              <w:left w:val="single" w:color="000000" w:sz="4" w:space="0"/>
              <w:bottom w:val="single" w:color="000000" w:sz="4" w:space="0"/>
              <w:right w:val="single" w:color="000000" w:sz="4" w:space="0"/>
            </w:tcBorders>
            <w:vAlign w:val="center"/>
          </w:tcPr>
          <w:p w14:paraId="39509255">
            <w:pPr>
              <w:spacing w:line="300" w:lineRule="exact"/>
              <w:jc w:val="center"/>
              <w:textAlignment w:val="center"/>
              <w:rPr>
                <w:bCs/>
              </w:rPr>
            </w:pPr>
            <w:r>
              <w:rPr>
                <w:rFonts w:hint="eastAsia"/>
                <w:bCs/>
                <w:lang w:bidi="ar"/>
              </w:rPr>
              <w:t>2</w:t>
            </w:r>
          </w:p>
        </w:tc>
        <w:tc>
          <w:tcPr>
            <w:tcW w:w="3029" w:type="dxa"/>
            <w:tcBorders>
              <w:top w:val="single" w:color="000000" w:sz="4" w:space="0"/>
              <w:left w:val="single" w:color="000000" w:sz="4" w:space="0"/>
              <w:bottom w:val="single" w:color="000000" w:sz="4" w:space="0"/>
              <w:right w:val="single" w:color="000000" w:sz="4" w:space="0"/>
            </w:tcBorders>
            <w:vAlign w:val="center"/>
          </w:tcPr>
          <w:p w14:paraId="6CC8533B">
            <w:pPr>
              <w:spacing w:line="300" w:lineRule="exact"/>
              <w:textAlignment w:val="center"/>
              <w:rPr>
                <w:rStyle w:val="60"/>
                <w:rFonts w:hint="default"/>
                <w:bCs/>
                <w:color w:val="auto"/>
                <w:lang w:bidi="ar"/>
              </w:rPr>
            </w:pPr>
            <w:r>
              <w:rPr>
                <w:rFonts w:hint="eastAsia"/>
                <w:bCs/>
                <w:lang w:bidi="ar"/>
              </w:rPr>
              <w:t>□ 配置充分，</w:t>
            </w:r>
            <w:r>
              <w:rPr>
                <w:rStyle w:val="60"/>
                <w:rFonts w:hint="default"/>
                <w:bCs/>
                <w:color w:val="auto"/>
                <w:lang w:bidi="ar"/>
              </w:rPr>
              <w:t>得2分</w:t>
            </w:r>
          </w:p>
          <w:p w14:paraId="31577804">
            <w:pPr>
              <w:spacing w:line="300" w:lineRule="exact"/>
              <w:textAlignment w:val="center"/>
              <w:rPr>
                <w:bCs/>
              </w:rPr>
            </w:pPr>
            <w:r>
              <w:rPr>
                <w:rFonts w:hint="eastAsia"/>
                <w:bCs/>
                <w:lang w:bidi="ar"/>
              </w:rPr>
              <w:t>□ 配置不充分，不得分</w:t>
            </w:r>
          </w:p>
        </w:tc>
        <w:tc>
          <w:tcPr>
            <w:tcW w:w="987" w:type="dxa"/>
            <w:tcBorders>
              <w:top w:val="single" w:color="000000" w:sz="4" w:space="0"/>
              <w:left w:val="single" w:color="000000" w:sz="4" w:space="0"/>
              <w:bottom w:val="single" w:color="000000" w:sz="4" w:space="0"/>
              <w:right w:val="single" w:color="000000" w:sz="4" w:space="0"/>
            </w:tcBorders>
            <w:vAlign w:val="center"/>
          </w:tcPr>
          <w:p w14:paraId="1C466F00">
            <w:pPr>
              <w:spacing w:line="300" w:lineRule="exact"/>
              <w:rPr>
                <w:bCs/>
              </w:rPr>
            </w:pPr>
          </w:p>
        </w:tc>
        <w:tc>
          <w:tcPr>
            <w:tcW w:w="1247" w:type="dxa"/>
            <w:tcBorders>
              <w:top w:val="single" w:color="000000" w:sz="4" w:space="0"/>
              <w:left w:val="single" w:color="000000" w:sz="4" w:space="0"/>
              <w:bottom w:val="single" w:color="000000" w:sz="4" w:space="0"/>
              <w:right w:val="single" w:color="000000" w:sz="8" w:space="0"/>
            </w:tcBorders>
            <w:vAlign w:val="center"/>
          </w:tcPr>
          <w:p w14:paraId="73DB9BB8">
            <w:pPr>
              <w:spacing w:line="300" w:lineRule="exact"/>
              <w:rPr>
                <w:bCs/>
              </w:rPr>
            </w:pPr>
          </w:p>
        </w:tc>
      </w:tr>
      <w:tr w14:paraId="27E49ED1">
        <w:tblPrEx>
          <w:tblCellMar>
            <w:top w:w="0" w:type="dxa"/>
            <w:left w:w="108" w:type="dxa"/>
            <w:bottom w:w="0" w:type="dxa"/>
            <w:right w:w="108" w:type="dxa"/>
          </w:tblCellMar>
        </w:tblPrEx>
        <w:trPr>
          <w:trHeight w:val="1533" w:hRule="atLeast"/>
        </w:trPr>
        <w:tc>
          <w:tcPr>
            <w:tcW w:w="753" w:type="dxa"/>
            <w:vMerge w:val="continue"/>
            <w:tcBorders>
              <w:top w:val="nil"/>
              <w:left w:val="single" w:color="000000" w:sz="8" w:space="0"/>
              <w:bottom w:val="nil"/>
              <w:right w:val="single" w:color="000000" w:sz="4" w:space="0"/>
            </w:tcBorders>
            <w:vAlign w:val="center"/>
          </w:tcPr>
          <w:p w14:paraId="2CE3408C">
            <w:pPr>
              <w:spacing w:line="300" w:lineRule="exact"/>
              <w:jc w:val="center"/>
              <w:rPr>
                <w:bCs/>
              </w:rPr>
            </w:pPr>
          </w:p>
        </w:tc>
        <w:tc>
          <w:tcPr>
            <w:tcW w:w="752" w:type="dxa"/>
            <w:tcBorders>
              <w:top w:val="single" w:color="000000" w:sz="4" w:space="0"/>
              <w:left w:val="single" w:color="000000" w:sz="4" w:space="0"/>
              <w:bottom w:val="single" w:color="000000" w:sz="4" w:space="0"/>
              <w:right w:val="single" w:color="000000" w:sz="4" w:space="0"/>
            </w:tcBorders>
            <w:vAlign w:val="center"/>
          </w:tcPr>
          <w:p w14:paraId="7A92A619">
            <w:pPr>
              <w:spacing w:line="300" w:lineRule="exact"/>
              <w:jc w:val="center"/>
              <w:textAlignment w:val="center"/>
              <w:rPr>
                <w:bCs/>
              </w:rPr>
            </w:pPr>
            <w:r>
              <w:rPr>
                <w:rFonts w:hint="eastAsia"/>
                <w:bCs/>
                <w:lang w:bidi="ar"/>
              </w:rPr>
              <w:t>2</w:t>
            </w:r>
          </w:p>
        </w:tc>
        <w:tc>
          <w:tcPr>
            <w:tcW w:w="1055" w:type="dxa"/>
            <w:tcBorders>
              <w:top w:val="single" w:color="000000" w:sz="4" w:space="0"/>
              <w:left w:val="single" w:color="000000" w:sz="4" w:space="0"/>
              <w:bottom w:val="single" w:color="000000" w:sz="4" w:space="0"/>
              <w:right w:val="single" w:color="000000" w:sz="4" w:space="0"/>
            </w:tcBorders>
            <w:vAlign w:val="center"/>
          </w:tcPr>
          <w:p w14:paraId="0550E349">
            <w:pPr>
              <w:spacing w:line="300" w:lineRule="exact"/>
              <w:jc w:val="center"/>
              <w:textAlignment w:val="center"/>
              <w:rPr>
                <w:bCs/>
              </w:rPr>
            </w:pPr>
            <w:r>
              <w:rPr>
                <w:rFonts w:hint="eastAsia"/>
                <w:bCs/>
                <w:lang w:bidi="ar"/>
              </w:rPr>
              <w:t>24小时值班岗位配置</w:t>
            </w:r>
          </w:p>
        </w:tc>
        <w:tc>
          <w:tcPr>
            <w:tcW w:w="5552" w:type="dxa"/>
            <w:tcBorders>
              <w:top w:val="single" w:color="000000" w:sz="4" w:space="0"/>
              <w:left w:val="single" w:color="000000" w:sz="4" w:space="0"/>
              <w:bottom w:val="single" w:color="000000" w:sz="4" w:space="0"/>
              <w:right w:val="single" w:color="000000" w:sz="4" w:space="0"/>
            </w:tcBorders>
            <w:noWrap/>
            <w:vAlign w:val="center"/>
          </w:tcPr>
          <w:p w14:paraId="17AA417C">
            <w:pPr>
              <w:spacing w:line="300" w:lineRule="exact"/>
              <w:textAlignment w:val="center"/>
              <w:rPr>
                <w:bCs/>
              </w:rPr>
            </w:pPr>
            <w:r>
              <w:rPr>
                <w:rFonts w:hint="eastAsia"/>
                <w:bCs/>
                <w:lang w:bidi="ar"/>
              </w:rPr>
              <w:t>按岗位、职责、工种配置齐全</w:t>
            </w:r>
          </w:p>
        </w:tc>
        <w:tc>
          <w:tcPr>
            <w:tcW w:w="1085" w:type="dxa"/>
            <w:tcBorders>
              <w:top w:val="single" w:color="000000" w:sz="4" w:space="0"/>
              <w:left w:val="single" w:color="000000" w:sz="4" w:space="0"/>
              <w:bottom w:val="single" w:color="000000" w:sz="4" w:space="0"/>
              <w:right w:val="single" w:color="000000" w:sz="4" w:space="0"/>
            </w:tcBorders>
            <w:vAlign w:val="center"/>
          </w:tcPr>
          <w:p w14:paraId="1C2709B7">
            <w:pPr>
              <w:spacing w:line="300" w:lineRule="exact"/>
              <w:jc w:val="center"/>
              <w:textAlignment w:val="center"/>
              <w:rPr>
                <w:bCs/>
              </w:rPr>
            </w:pPr>
            <w:r>
              <w:rPr>
                <w:rFonts w:hint="eastAsia"/>
                <w:bCs/>
                <w:lang w:bidi="ar"/>
              </w:rPr>
              <w:t>2</w:t>
            </w:r>
          </w:p>
        </w:tc>
        <w:tc>
          <w:tcPr>
            <w:tcW w:w="3029" w:type="dxa"/>
            <w:tcBorders>
              <w:top w:val="single" w:color="000000" w:sz="4" w:space="0"/>
              <w:left w:val="single" w:color="000000" w:sz="4" w:space="0"/>
              <w:bottom w:val="single" w:color="000000" w:sz="4" w:space="0"/>
              <w:right w:val="single" w:color="000000" w:sz="4" w:space="0"/>
            </w:tcBorders>
            <w:vAlign w:val="center"/>
          </w:tcPr>
          <w:p w14:paraId="5BF41BF5">
            <w:pPr>
              <w:spacing w:line="300" w:lineRule="exact"/>
              <w:textAlignment w:val="center"/>
              <w:rPr>
                <w:rStyle w:val="60"/>
                <w:rFonts w:hint="default"/>
                <w:bCs/>
                <w:color w:val="auto"/>
                <w:lang w:bidi="ar"/>
              </w:rPr>
            </w:pPr>
            <w:r>
              <w:rPr>
                <w:rFonts w:hint="eastAsia"/>
                <w:bCs/>
                <w:lang w:bidi="ar"/>
              </w:rPr>
              <w:t>□ 配置充分，</w:t>
            </w:r>
            <w:r>
              <w:rPr>
                <w:rStyle w:val="60"/>
                <w:rFonts w:hint="default"/>
                <w:bCs/>
                <w:color w:val="auto"/>
                <w:lang w:bidi="ar"/>
              </w:rPr>
              <w:t>得2分</w:t>
            </w:r>
          </w:p>
          <w:p w14:paraId="59B3F852">
            <w:pPr>
              <w:spacing w:line="300" w:lineRule="exact"/>
              <w:textAlignment w:val="center"/>
              <w:rPr>
                <w:bCs/>
              </w:rPr>
            </w:pPr>
            <w:r>
              <w:rPr>
                <w:rFonts w:hint="eastAsia"/>
                <w:bCs/>
                <w:lang w:bidi="ar"/>
              </w:rPr>
              <w:t>□ 配置不充分，不得分</w:t>
            </w:r>
          </w:p>
        </w:tc>
        <w:tc>
          <w:tcPr>
            <w:tcW w:w="987" w:type="dxa"/>
            <w:tcBorders>
              <w:top w:val="single" w:color="000000" w:sz="4" w:space="0"/>
              <w:left w:val="single" w:color="000000" w:sz="4" w:space="0"/>
              <w:bottom w:val="single" w:color="000000" w:sz="4" w:space="0"/>
              <w:right w:val="single" w:color="000000" w:sz="4" w:space="0"/>
            </w:tcBorders>
            <w:vAlign w:val="center"/>
          </w:tcPr>
          <w:p w14:paraId="7E8DAC78">
            <w:pPr>
              <w:spacing w:line="300" w:lineRule="exact"/>
              <w:rPr>
                <w:bCs/>
              </w:rPr>
            </w:pPr>
          </w:p>
        </w:tc>
        <w:tc>
          <w:tcPr>
            <w:tcW w:w="1247" w:type="dxa"/>
            <w:tcBorders>
              <w:top w:val="single" w:color="000000" w:sz="4" w:space="0"/>
              <w:left w:val="single" w:color="000000" w:sz="4" w:space="0"/>
              <w:bottom w:val="single" w:color="000000" w:sz="4" w:space="0"/>
              <w:right w:val="single" w:color="000000" w:sz="8" w:space="0"/>
            </w:tcBorders>
            <w:vAlign w:val="center"/>
          </w:tcPr>
          <w:p w14:paraId="06BE99AA">
            <w:pPr>
              <w:spacing w:line="300" w:lineRule="exact"/>
              <w:rPr>
                <w:bCs/>
              </w:rPr>
            </w:pPr>
          </w:p>
        </w:tc>
      </w:tr>
      <w:tr w14:paraId="131B0D11">
        <w:tblPrEx>
          <w:tblCellMar>
            <w:top w:w="0" w:type="dxa"/>
            <w:left w:w="108" w:type="dxa"/>
            <w:bottom w:w="0" w:type="dxa"/>
            <w:right w:w="108" w:type="dxa"/>
          </w:tblCellMar>
        </w:tblPrEx>
        <w:trPr>
          <w:trHeight w:val="2035" w:hRule="atLeast"/>
        </w:trPr>
        <w:tc>
          <w:tcPr>
            <w:tcW w:w="753" w:type="dxa"/>
            <w:vMerge w:val="continue"/>
            <w:tcBorders>
              <w:top w:val="nil"/>
              <w:left w:val="single" w:color="000000" w:sz="8" w:space="0"/>
              <w:bottom w:val="nil"/>
              <w:right w:val="single" w:color="000000" w:sz="4" w:space="0"/>
            </w:tcBorders>
            <w:vAlign w:val="center"/>
          </w:tcPr>
          <w:p w14:paraId="6B8C4206">
            <w:pPr>
              <w:spacing w:line="300" w:lineRule="exact"/>
              <w:jc w:val="center"/>
              <w:rPr>
                <w:bCs/>
              </w:rPr>
            </w:pPr>
          </w:p>
        </w:tc>
        <w:tc>
          <w:tcPr>
            <w:tcW w:w="752" w:type="dxa"/>
            <w:tcBorders>
              <w:top w:val="single" w:color="000000" w:sz="4" w:space="0"/>
              <w:left w:val="single" w:color="000000" w:sz="4" w:space="0"/>
              <w:bottom w:val="single" w:color="000000" w:sz="4" w:space="0"/>
              <w:right w:val="single" w:color="000000" w:sz="4" w:space="0"/>
            </w:tcBorders>
            <w:vAlign w:val="center"/>
          </w:tcPr>
          <w:p w14:paraId="25425539">
            <w:pPr>
              <w:spacing w:line="300" w:lineRule="exact"/>
              <w:jc w:val="center"/>
              <w:textAlignment w:val="center"/>
              <w:rPr>
                <w:bCs/>
              </w:rPr>
            </w:pPr>
            <w:r>
              <w:rPr>
                <w:rFonts w:hint="eastAsia"/>
                <w:bCs/>
                <w:lang w:bidi="ar"/>
              </w:rPr>
              <w:t>3</w:t>
            </w:r>
          </w:p>
        </w:tc>
        <w:tc>
          <w:tcPr>
            <w:tcW w:w="1055" w:type="dxa"/>
            <w:tcBorders>
              <w:top w:val="single" w:color="000000" w:sz="4" w:space="0"/>
              <w:left w:val="single" w:color="000000" w:sz="4" w:space="0"/>
              <w:bottom w:val="single" w:color="000000" w:sz="4" w:space="0"/>
              <w:right w:val="single" w:color="000000" w:sz="4" w:space="0"/>
            </w:tcBorders>
            <w:vAlign w:val="center"/>
          </w:tcPr>
          <w:p w14:paraId="1C31F2C9">
            <w:pPr>
              <w:spacing w:line="300" w:lineRule="exact"/>
              <w:jc w:val="center"/>
              <w:textAlignment w:val="center"/>
              <w:rPr>
                <w:bCs/>
              </w:rPr>
            </w:pPr>
            <w:r>
              <w:rPr>
                <w:rFonts w:hint="eastAsia"/>
                <w:bCs/>
                <w:lang w:bidi="ar"/>
              </w:rPr>
              <w:t>人员定期培训与考核</w:t>
            </w:r>
          </w:p>
        </w:tc>
        <w:tc>
          <w:tcPr>
            <w:tcW w:w="5552" w:type="dxa"/>
            <w:tcBorders>
              <w:top w:val="nil"/>
              <w:left w:val="nil"/>
              <w:bottom w:val="nil"/>
              <w:right w:val="nil"/>
            </w:tcBorders>
            <w:vAlign w:val="center"/>
          </w:tcPr>
          <w:p w14:paraId="75F5E641">
            <w:pPr>
              <w:spacing w:line="300" w:lineRule="exact"/>
              <w:textAlignment w:val="center"/>
              <w:rPr>
                <w:bCs/>
                <w:lang w:bidi="ar"/>
              </w:rPr>
            </w:pPr>
            <w:r>
              <w:rPr>
                <w:rFonts w:hint="eastAsia"/>
                <w:bCs/>
                <w:lang w:bidi="ar"/>
              </w:rPr>
              <w:t>#安全培训：火灾、急救、有限空间、机械设备操作等</w:t>
            </w:r>
          </w:p>
          <w:p w14:paraId="293115BD">
            <w:pPr>
              <w:spacing w:line="300" w:lineRule="exact"/>
              <w:textAlignment w:val="center"/>
              <w:rPr>
                <w:bCs/>
                <w:lang w:bidi="ar"/>
              </w:rPr>
            </w:pPr>
            <w:r>
              <w:rPr>
                <w:rFonts w:hint="eastAsia"/>
                <w:bCs/>
                <w:lang w:bidi="ar"/>
              </w:rPr>
              <w:t>#各项应急预案培训</w:t>
            </w:r>
          </w:p>
          <w:p w14:paraId="2B328825">
            <w:pPr>
              <w:spacing w:line="300" w:lineRule="exact"/>
              <w:textAlignment w:val="center"/>
              <w:rPr>
                <w:bCs/>
              </w:rPr>
            </w:pPr>
            <w:r>
              <w:rPr>
                <w:rFonts w:hint="eastAsia"/>
                <w:bCs/>
                <w:lang w:bidi="ar"/>
              </w:rPr>
              <w:t>#新入职人员应完成各项培训，考核合格后，方可上岗。</w:t>
            </w:r>
          </w:p>
        </w:tc>
        <w:tc>
          <w:tcPr>
            <w:tcW w:w="1085" w:type="dxa"/>
            <w:tcBorders>
              <w:top w:val="single" w:color="000000" w:sz="4" w:space="0"/>
              <w:left w:val="single" w:color="000000" w:sz="4" w:space="0"/>
              <w:bottom w:val="single" w:color="000000" w:sz="4" w:space="0"/>
              <w:right w:val="single" w:color="000000" w:sz="4" w:space="0"/>
            </w:tcBorders>
            <w:vAlign w:val="center"/>
          </w:tcPr>
          <w:p w14:paraId="4D0E1BC9">
            <w:pPr>
              <w:spacing w:line="300" w:lineRule="exact"/>
              <w:jc w:val="center"/>
              <w:textAlignment w:val="center"/>
              <w:rPr>
                <w:bCs/>
              </w:rPr>
            </w:pPr>
            <w:r>
              <w:rPr>
                <w:rFonts w:hint="eastAsia"/>
                <w:bCs/>
                <w:lang w:bidi="ar"/>
              </w:rPr>
              <w:t>1</w:t>
            </w:r>
          </w:p>
        </w:tc>
        <w:tc>
          <w:tcPr>
            <w:tcW w:w="3029" w:type="dxa"/>
            <w:tcBorders>
              <w:top w:val="single" w:color="000000" w:sz="4" w:space="0"/>
              <w:left w:val="single" w:color="000000" w:sz="4" w:space="0"/>
              <w:bottom w:val="single" w:color="000000" w:sz="4" w:space="0"/>
              <w:right w:val="single" w:color="000000" w:sz="4" w:space="0"/>
            </w:tcBorders>
            <w:vAlign w:val="center"/>
          </w:tcPr>
          <w:p w14:paraId="152F352F">
            <w:pPr>
              <w:spacing w:line="300" w:lineRule="exact"/>
              <w:textAlignment w:val="center"/>
              <w:rPr>
                <w:bCs/>
                <w:lang w:bidi="ar"/>
              </w:rPr>
            </w:pPr>
            <w:r>
              <w:rPr>
                <w:rFonts w:hint="eastAsia"/>
                <w:bCs/>
                <w:lang w:bidi="ar"/>
              </w:rPr>
              <w:t>□ 完整，</w:t>
            </w:r>
            <w:r>
              <w:rPr>
                <w:rStyle w:val="60"/>
                <w:rFonts w:hint="default"/>
                <w:bCs/>
                <w:color w:val="auto"/>
                <w:lang w:bidi="ar"/>
              </w:rPr>
              <w:t>得1分</w:t>
            </w:r>
            <w:r>
              <w:rPr>
                <w:rFonts w:hint="eastAsia"/>
                <w:bCs/>
                <w:lang w:bidi="ar"/>
              </w:rPr>
              <w:t>；</w:t>
            </w:r>
          </w:p>
          <w:p w14:paraId="689A6E8D">
            <w:pPr>
              <w:spacing w:line="300" w:lineRule="exact"/>
              <w:textAlignment w:val="center"/>
              <w:rPr>
                <w:bCs/>
              </w:rPr>
            </w:pPr>
            <w:r>
              <w:rPr>
                <w:rFonts w:hint="eastAsia"/>
                <w:bCs/>
                <w:lang w:bidi="ar"/>
              </w:rPr>
              <w:t>□ 缺失或虚假记录，不得分</w:t>
            </w:r>
          </w:p>
        </w:tc>
        <w:tc>
          <w:tcPr>
            <w:tcW w:w="987" w:type="dxa"/>
            <w:tcBorders>
              <w:top w:val="single" w:color="000000" w:sz="4" w:space="0"/>
              <w:left w:val="single" w:color="000000" w:sz="4" w:space="0"/>
              <w:bottom w:val="single" w:color="000000" w:sz="4" w:space="0"/>
              <w:right w:val="single" w:color="000000" w:sz="4" w:space="0"/>
            </w:tcBorders>
            <w:vAlign w:val="center"/>
          </w:tcPr>
          <w:p w14:paraId="2745D742">
            <w:pPr>
              <w:spacing w:line="300" w:lineRule="exact"/>
              <w:rPr>
                <w:bCs/>
              </w:rPr>
            </w:pPr>
          </w:p>
        </w:tc>
        <w:tc>
          <w:tcPr>
            <w:tcW w:w="1247" w:type="dxa"/>
            <w:tcBorders>
              <w:top w:val="single" w:color="000000" w:sz="4" w:space="0"/>
              <w:left w:val="single" w:color="000000" w:sz="4" w:space="0"/>
              <w:bottom w:val="single" w:color="000000" w:sz="4" w:space="0"/>
              <w:right w:val="single" w:color="000000" w:sz="8" w:space="0"/>
            </w:tcBorders>
            <w:vAlign w:val="center"/>
          </w:tcPr>
          <w:p w14:paraId="46E748ED">
            <w:pPr>
              <w:spacing w:line="300" w:lineRule="exact"/>
              <w:rPr>
                <w:bCs/>
              </w:rPr>
            </w:pPr>
          </w:p>
        </w:tc>
      </w:tr>
      <w:tr w14:paraId="3CE5317D">
        <w:tblPrEx>
          <w:tblCellMar>
            <w:top w:w="0" w:type="dxa"/>
            <w:left w:w="108" w:type="dxa"/>
            <w:bottom w:w="0" w:type="dxa"/>
            <w:right w:w="108" w:type="dxa"/>
          </w:tblCellMar>
        </w:tblPrEx>
        <w:trPr>
          <w:trHeight w:val="1457" w:hRule="atLeast"/>
        </w:trPr>
        <w:tc>
          <w:tcPr>
            <w:tcW w:w="753" w:type="dxa"/>
            <w:vMerge w:val="continue"/>
            <w:tcBorders>
              <w:top w:val="nil"/>
              <w:left w:val="single" w:color="000000" w:sz="8" w:space="0"/>
              <w:bottom w:val="nil"/>
              <w:right w:val="single" w:color="000000" w:sz="4" w:space="0"/>
            </w:tcBorders>
            <w:vAlign w:val="center"/>
          </w:tcPr>
          <w:p w14:paraId="3CE3629B">
            <w:pPr>
              <w:spacing w:line="300" w:lineRule="exact"/>
              <w:jc w:val="center"/>
              <w:rPr>
                <w:bCs/>
              </w:rPr>
            </w:pPr>
          </w:p>
        </w:tc>
        <w:tc>
          <w:tcPr>
            <w:tcW w:w="752" w:type="dxa"/>
            <w:tcBorders>
              <w:top w:val="single" w:color="000000" w:sz="4" w:space="0"/>
              <w:left w:val="single" w:color="000000" w:sz="4" w:space="0"/>
              <w:bottom w:val="single" w:color="000000" w:sz="4" w:space="0"/>
              <w:right w:val="single" w:color="000000" w:sz="4" w:space="0"/>
            </w:tcBorders>
            <w:vAlign w:val="center"/>
          </w:tcPr>
          <w:p w14:paraId="6CF71AAE">
            <w:pPr>
              <w:spacing w:line="300" w:lineRule="exact"/>
              <w:jc w:val="center"/>
              <w:textAlignment w:val="center"/>
              <w:rPr>
                <w:bCs/>
              </w:rPr>
            </w:pPr>
            <w:r>
              <w:rPr>
                <w:rFonts w:hint="eastAsia"/>
                <w:bCs/>
                <w:lang w:bidi="ar"/>
              </w:rPr>
              <w:t>4</w:t>
            </w:r>
          </w:p>
        </w:tc>
        <w:tc>
          <w:tcPr>
            <w:tcW w:w="1055" w:type="dxa"/>
            <w:tcBorders>
              <w:top w:val="single" w:color="000000" w:sz="4" w:space="0"/>
              <w:left w:val="single" w:color="000000" w:sz="4" w:space="0"/>
              <w:bottom w:val="single" w:color="000000" w:sz="4" w:space="0"/>
              <w:right w:val="single" w:color="000000" w:sz="4" w:space="0"/>
            </w:tcBorders>
            <w:vAlign w:val="center"/>
          </w:tcPr>
          <w:p w14:paraId="6FAF5DB5">
            <w:pPr>
              <w:spacing w:line="300" w:lineRule="exact"/>
              <w:jc w:val="center"/>
              <w:textAlignment w:val="center"/>
              <w:rPr>
                <w:bCs/>
              </w:rPr>
            </w:pPr>
            <w:r>
              <w:rPr>
                <w:rFonts w:hint="eastAsia"/>
                <w:bCs/>
                <w:lang w:bidi="ar"/>
              </w:rPr>
              <w:t>员工守则</w:t>
            </w:r>
          </w:p>
        </w:tc>
        <w:tc>
          <w:tcPr>
            <w:tcW w:w="5552" w:type="dxa"/>
            <w:tcBorders>
              <w:top w:val="single" w:color="000000" w:sz="4" w:space="0"/>
              <w:left w:val="single" w:color="000000" w:sz="4" w:space="0"/>
              <w:bottom w:val="single" w:color="000000" w:sz="4" w:space="0"/>
              <w:right w:val="single" w:color="000000" w:sz="4" w:space="0"/>
            </w:tcBorders>
            <w:vAlign w:val="center"/>
          </w:tcPr>
          <w:p w14:paraId="3E811050">
            <w:pPr>
              <w:spacing w:line="300" w:lineRule="exact"/>
              <w:textAlignment w:val="center"/>
              <w:rPr>
                <w:bCs/>
                <w:lang w:bidi="ar"/>
              </w:rPr>
            </w:pPr>
            <w:r>
              <w:rPr>
                <w:rFonts w:hint="eastAsia"/>
                <w:bCs/>
                <w:lang w:bidi="ar"/>
              </w:rPr>
              <w:t>#着装规范、佩戴工牌证件</w:t>
            </w:r>
          </w:p>
          <w:p w14:paraId="635E2D74">
            <w:pPr>
              <w:spacing w:line="300" w:lineRule="exact"/>
              <w:textAlignment w:val="center"/>
              <w:rPr>
                <w:bCs/>
                <w:lang w:bidi="ar"/>
              </w:rPr>
            </w:pPr>
            <w:r>
              <w:rPr>
                <w:rFonts w:hint="eastAsia"/>
                <w:bCs/>
                <w:lang w:bidi="ar"/>
              </w:rPr>
              <w:t>#无酒后上岗、禁止吸烟</w:t>
            </w:r>
          </w:p>
          <w:p w14:paraId="16A230D1">
            <w:pPr>
              <w:spacing w:line="300" w:lineRule="exact"/>
              <w:textAlignment w:val="center"/>
              <w:rPr>
                <w:bCs/>
              </w:rPr>
            </w:pPr>
            <w:r>
              <w:rPr>
                <w:rFonts w:hint="eastAsia"/>
                <w:bCs/>
                <w:lang w:bidi="ar"/>
              </w:rPr>
              <w:t>#文明服务，无与患者或医务人员发生口角。</w:t>
            </w:r>
          </w:p>
        </w:tc>
        <w:tc>
          <w:tcPr>
            <w:tcW w:w="1085" w:type="dxa"/>
            <w:tcBorders>
              <w:top w:val="single" w:color="000000" w:sz="4" w:space="0"/>
              <w:left w:val="single" w:color="000000" w:sz="4" w:space="0"/>
              <w:bottom w:val="single" w:color="000000" w:sz="4" w:space="0"/>
              <w:right w:val="single" w:color="000000" w:sz="4" w:space="0"/>
            </w:tcBorders>
            <w:vAlign w:val="center"/>
          </w:tcPr>
          <w:p w14:paraId="48F81B42">
            <w:pPr>
              <w:spacing w:line="300" w:lineRule="exact"/>
              <w:jc w:val="center"/>
              <w:textAlignment w:val="center"/>
              <w:rPr>
                <w:bCs/>
              </w:rPr>
            </w:pPr>
            <w:r>
              <w:rPr>
                <w:rFonts w:hint="eastAsia"/>
                <w:bCs/>
                <w:lang w:bidi="ar"/>
              </w:rPr>
              <w:t>2</w:t>
            </w:r>
          </w:p>
        </w:tc>
        <w:tc>
          <w:tcPr>
            <w:tcW w:w="3029" w:type="dxa"/>
            <w:tcBorders>
              <w:top w:val="single" w:color="000000" w:sz="4" w:space="0"/>
              <w:left w:val="single" w:color="000000" w:sz="4" w:space="0"/>
              <w:bottom w:val="single" w:color="000000" w:sz="4" w:space="0"/>
              <w:right w:val="single" w:color="000000" w:sz="4" w:space="0"/>
            </w:tcBorders>
            <w:vAlign w:val="center"/>
          </w:tcPr>
          <w:p w14:paraId="3D31539C">
            <w:pPr>
              <w:spacing w:line="300" w:lineRule="exact"/>
              <w:textAlignment w:val="center"/>
              <w:rPr>
                <w:rStyle w:val="60"/>
                <w:rFonts w:hint="default"/>
                <w:bCs/>
                <w:color w:val="auto"/>
                <w:lang w:bidi="ar"/>
              </w:rPr>
            </w:pPr>
            <w:r>
              <w:rPr>
                <w:rFonts w:hint="eastAsia"/>
                <w:bCs/>
                <w:lang w:bidi="ar"/>
              </w:rPr>
              <w:t>□ 合规，</w:t>
            </w:r>
            <w:r>
              <w:rPr>
                <w:rStyle w:val="60"/>
                <w:rFonts w:hint="default"/>
                <w:bCs/>
                <w:color w:val="auto"/>
                <w:lang w:bidi="ar"/>
              </w:rPr>
              <w:t>得2分</w:t>
            </w:r>
          </w:p>
          <w:p w14:paraId="0909AAB1">
            <w:pPr>
              <w:spacing w:line="300" w:lineRule="exact"/>
              <w:textAlignment w:val="center"/>
              <w:rPr>
                <w:bCs/>
              </w:rPr>
            </w:pPr>
            <w:r>
              <w:rPr>
                <w:rFonts w:hint="eastAsia"/>
                <w:bCs/>
                <w:lang w:bidi="ar"/>
              </w:rPr>
              <w:t>□ 有不合规的，不得分</w:t>
            </w:r>
          </w:p>
        </w:tc>
        <w:tc>
          <w:tcPr>
            <w:tcW w:w="987" w:type="dxa"/>
            <w:tcBorders>
              <w:top w:val="single" w:color="000000" w:sz="4" w:space="0"/>
              <w:left w:val="single" w:color="000000" w:sz="4" w:space="0"/>
              <w:bottom w:val="single" w:color="000000" w:sz="4" w:space="0"/>
              <w:right w:val="single" w:color="000000" w:sz="4" w:space="0"/>
            </w:tcBorders>
            <w:vAlign w:val="center"/>
          </w:tcPr>
          <w:p w14:paraId="6389AF86">
            <w:pPr>
              <w:spacing w:line="300" w:lineRule="exact"/>
              <w:rPr>
                <w:bCs/>
              </w:rPr>
            </w:pPr>
          </w:p>
        </w:tc>
        <w:tc>
          <w:tcPr>
            <w:tcW w:w="1247" w:type="dxa"/>
            <w:tcBorders>
              <w:top w:val="single" w:color="000000" w:sz="4" w:space="0"/>
              <w:left w:val="single" w:color="000000" w:sz="4" w:space="0"/>
              <w:bottom w:val="single" w:color="000000" w:sz="4" w:space="0"/>
              <w:right w:val="single" w:color="000000" w:sz="8" w:space="0"/>
            </w:tcBorders>
            <w:vAlign w:val="center"/>
          </w:tcPr>
          <w:p w14:paraId="42A3D393">
            <w:pPr>
              <w:spacing w:line="300" w:lineRule="exact"/>
              <w:rPr>
                <w:bCs/>
              </w:rPr>
            </w:pPr>
          </w:p>
        </w:tc>
      </w:tr>
      <w:tr w14:paraId="2E6CAACA">
        <w:tblPrEx>
          <w:tblCellMar>
            <w:top w:w="0" w:type="dxa"/>
            <w:left w:w="108" w:type="dxa"/>
            <w:bottom w:w="0" w:type="dxa"/>
            <w:right w:w="108" w:type="dxa"/>
          </w:tblCellMar>
        </w:tblPrEx>
        <w:trPr>
          <w:trHeight w:val="1746" w:hRule="atLeast"/>
        </w:trPr>
        <w:tc>
          <w:tcPr>
            <w:tcW w:w="753" w:type="dxa"/>
            <w:vMerge w:val="continue"/>
            <w:tcBorders>
              <w:top w:val="nil"/>
              <w:left w:val="single" w:color="000000" w:sz="8" w:space="0"/>
              <w:bottom w:val="nil"/>
              <w:right w:val="single" w:color="000000" w:sz="4" w:space="0"/>
            </w:tcBorders>
            <w:vAlign w:val="center"/>
          </w:tcPr>
          <w:p w14:paraId="39D7902F">
            <w:pPr>
              <w:spacing w:line="300" w:lineRule="exact"/>
              <w:jc w:val="center"/>
              <w:rPr>
                <w:bCs/>
              </w:rPr>
            </w:pPr>
          </w:p>
        </w:tc>
        <w:tc>
          <w:tcPr>
            <w:tcW w:w="752" w:type="dxa"/>
            <w:tcBorders>
              <w:top w:val="single" w:color="000000" w:sz="4" w:space="0"/>
              <w:left w:val="single" w:color="000000" w:sz="4" w:space="0"/>
              <w:bottom w:val="single" w:color="000000" w:sz="4" w:space="0"/>
              <w:right w:val="single" w:color="000000" w:sz="4" w:space="0"/>
            </w:tcBorders>
            <w:vAlign w:val="center"/>
          </w:tcPr>
          <w:p w14:paraId="01CB940B">
            <w:pPr>
              <w:spacing w:line="300" w:lineRule="exact"/>
              <w:jc w:val="center"/>
              <w:textAlignment w:val="center"/>
              <w:rPr>
                <w:bCs/>
              </w:rPr>
            </w:pPr>
            <w:r>
              <w:rPr>
                <w:rFonts w:hint="eastAsia"/>
                <w:bCs/>
                <w:lang w:bidi="ar"/>
              </w:rPr>
              <w:t>5</w:t>
            </w:r>
          </w:p>
        </w:tc>
        <w:tc>
          <w:tcPr>
            <w:tcW w:w="1055" w:type="dxa"/>
            <w:tcBorders>
              <w:top w:val="single" w:color="000000" w:sz="4" w:space="0"/>
              <w:left w:val="single" w:color="000000" w:sz="4" w:space="0"/>
              <w:bottom w:val="single" w:color="000000" w:sz="4" w:space="0"/>
              <w:right w:val="single" w:color="000000" w:sz="4" w:space="0"/>
            </w:tcBorders>
            <w:vAlign w:val="center"/>
          </w:tcPr>
          <w:p w14:paraId="58F48170">
            <w:pPr>
              <w:spacing w:line="300" w:lineRule="exact"/>
              <w:jc w:val="center"/>
              <w:textAlignment w:val="center"/>
              <w:rPr>
                <w:bCs/>
              </w:rPr>
            </w:pPr>
            <w:r>
              <w:rPr>
                <w:rFonts w:hint="eastAsia"/>
                <w:bCs/>
                <w:lang w:bidi="ar"/>
              </w:rPr>
              <w:t>人员支持保障机制</w:t>
            </w:r>
          </w:p>
        </w:tc>
        <w:tc>
          <w:tcPr>
            <w:tcW w:w="5552" w:type="dxa"/>
            <w:tcBorders>
              <w:top w:val="single" w:color="000000" w:sz="4" w:space="0"/>
              <w:left w:val="single" w:color="000000" w:sz="4" w:space="0"/>
              <w:bottom w:val="single" w:color="000000" w:sz="4" w:space="0"/>
              <w:right w:val="single" w:color="000000" w:sz="4" w:space="0"/>
            </w:tcBorders>
            <w:vAlign w:val="center"/>
          </w:tcPr>
          <w:p w14:paraId="69CEF7DC">
            <w:pPr>
              <w:spacing w:line="300" w:lineRule="exact"/>
              <w:textAlignment w:val="center"/>
              <w:rPr>
                <w:bCs/>
              </w:rPr>
            </w:pPr>
            <w:r>
              <w:rPr>
                <w:rFonts w:hint="eastAsia"/>
                <w:bCs/>
                <w:lang w:bidi="ar"/>
              </w:rPr>
              <w:t>有人员支持保障机制，在现有人员不足以完成既定工作或有应急突发事件时，能调动储备人员或抽调其他项目人员完成工作任务。</w:t>
            </w:r>
          </w:p>
        </w:tc>
        <w:tc>
          <w:tcPr>
            <w:tcW w:w="1085" w:type="dxa"/>
            <w:tcBorders>
              <w:top w:val="single" w:color="000000" w:sz="4" w:space="0"/>
              <w:left w:val="single" w:color="000000" w:sz="4" w:space="0"/>
              <w:bottom w:val="single" w:color="000000" w:sz="4" w:space="0"/>
              <w:right w:val="single" w:color="000000" w:sz="4" w:space="0"/>
            </w:tcBorders>
            <w:vAlign w:val="center"/>
          </w:tcPr>
          <w:p w14:paraId="48EC0CEB">
            <w:pPr>
              <w:spacing w:line="300" w:lineRule="exact"/>
              <w:jc w:val="center"/>
              <w:textAlignment w:val="center"/>
              <w:rPr>
                <w:bCs/>
              </w:rPr>
            </w:pPr>
            <w:r>
              <w:rPr>
                <w:rFonts w:hint="eastAsia"/>
                <w:bCs/>
                <w:lang w:bidi="ar"/>
              </w:rPr>
              <w:t>1</w:t>
            </w:r>
          </w:p>
        </w:tc>
        <w:tc>
          <w:tcPr>
            <w:tcW w:w="3029" w:type="dxa"/>
            <w:tcBorders>
              <w:top w:val="single" w:color="000000" w:sz="4" w:space="0"/>
              <w:left w:val="single" w:color="000000" w:sz="4" w:space="0"/>
              <w:bottom w:val="single" w:color="000000" w:sz="4" w:space="0"/>
              <w:right w:val="single" w:color="000000" w:sz="4" w:space="0"/>
            </w:tcBorders>
            <w:vAlign w:val="center"/>
          </w:tcPr>
          <w:p w14:paraId="7255F887">
            <w:pPr>
              <w:spacing w:line="300" w:lineRule="exact"/>
              <w:textAlignment w:val="center"/>
              <w:rPr>
                <w:rStyle w:val="60"/>
                <w:rFonts w:hint="default"/>
                <w:bCs/>
                <w:color w:val="auto"/>
                <w:lang w:bidi="ar"/>
              </w:rPr>
            </w:pPr>
            <w:r>
              <w:rPr>
                <w:rFonts w:hint="eastAsia"/>
                <w:bCs/>
                <w:lang w:bidi="ar"/>
              </w:rPr>
              <w:t>□ 有，</w:t>
            </w:r>
            <w:r>
              <w:rPr>
                <w:rStyle w:val="60"/>
                <w:rFonts w:hint="default"/>
                <w:bCs/>
                <w:color w:val="auto"/>
                <w:lang w:bidi="ar"/>
              </w:rPr>
              <w:t>得1分</w:t>
            </w:r>
          </w:p>
          <w:p w14:paraId="6E2CF509">
            <w:pPr>
              <w:spacing w:line="300" w:lineRule="exact"/>
              <w:textAlignment w:val="center"/>
              <w:rPr>
                <w:bCs/>
              </w:rPr>
            </w:pPr>
            <w:r>
              <w:rPr>
                <w:rFonts w:hint="eastAsia"/>
                <w:bCs/>
                <w:lang w:bidi="ar"/>
              </w:rPr>
              <w:t>□ 没有，不得分</w:t>
            </w:r>
          </w:p>
        </w:tc>
        <w:tc>
          <w:tcPr>
            <w:tcW w:w="987" w:type="dxa"/>
            <w:tcBorders>
              <w:top w:val="single" w:color="000000" w:sz="4" w:space="0"/>
              <w:left w:val="single" w:color="000000" w:sz="4" w:space="0"/>
              <w:bottom w:val="single" w:color="000000" w:sz="4" w:space="0"/>
              <w:right w:val="single" w:color="000000" w:sz="4" w:space="0"/>
            </w:tcBorders>
            <w:vAlign w:val="center"/>
          </w:tcPr>
          <w:p w14:paraId="76728F2D">
            <w:pPr>
              <w:spacing w:line="300" w:lineRule="exact"/>
              <w:rPr>
                <w:bCs/>
              </w:rPr>
            </w:pPr>
          </w:p>
        </w:tc>
        <w:tc>
          <w:tcPr>
            <w:tcW w:w="1247" w:type="dxa"/>
            <w:tcBorders>
              <w:top w:val="single" w:color="000000" w:sz="4" w:space="0"/>
              <w:left w:val="single" w:color="000000" w:sz="4" w:space="0"/>
              <w:bottom w:val="single" w:color="000000" w:sz="4" w:space="0"/>
              <w:right w:val="single" w:color="000000" w:sz="8" w:space="0"/>
            </w:tcBorders>
            <w:vAlign w:val="center"/>
          </w:tcPr>
          <w:p w14:paraId="43489B4D">
            <w:pPr>
              <w:spacing w:line="300" w:lineRule="exact"/>
              <w:rPr>
                <w:bCs/>
              </w:rPr>
            </w:pPr>
          </w:p>
        </w:tc>
      </w:tr>
      <w:tr w14:paraId="28BF9A56">
        <w:tblPrEx>
          <w:tblCellMar>
            <w:top w:w="0" w:type="dxa"/>
            <w:left w:w="108" w:type="dxa"/>
            <w:bottom w:w="0" w:type="dxa"/>
            <w:right w:w="108" w:type="dxa"/>
          </w:tblCellMar>
        </w:tblPrEx>
        <w:trPr>
          <w:trHeight w:val="2447" w:hRule="atLeast"/>
        </w:trPr>
        <w:tc>
          <w:tcPr>
            <w:tcW w:w="753" w:type="dxa"/>
            <w:vMerge w:val="restart"/>
            <w:tcBorders>
              <w:top w:val="single" w:color="000000" w:sz="4" w:space="0"/>
              <w:left w:val="single" w:color="000000" w:sz="8" w:space="0"/>
              <w:bottom w:val="single" w:color="000000" w:sz="4" w:space="0"/>
              <w:right w:val="single" w:color="000000" w:sz="4" w:space="0"/>
            </w:tcBorders>
            <w:vAlign w:val="center"/>
          </w:tcPr>
          <w:p w14:paraId="119D7DF9">
            <w:pPr>
              <w:spacing w:line="300" w:lineRule="exact"/>
              <w:jc w:val="center"/>
              <w:textAlignment w:val="center"/>
              <w:rPr>
                <w:bCs/>
                <w:lang w:bidi="ar"/>
              </w:rPr>
            </w:pPr>
            <w:r>
              <w:rPr>
                <w:rFonts w:hint="eastAsia"/>
                <w:bCs/>
                <w:lang w:bidi="ar"/>
              </w:rPr>
              <w:t>制度管理</w:t>
            </w:r>
          </w:p>
          <w:p w14:paraId="46460C62">
            <w:pPr>
              <w:spacing w:line="300" w:lineRule="exact"/>
              <w:jc w:val="center"/>
              <w:textAlignment w:val="center"/>
              <w:rPr>
                <w:bCs/>
              </w:rPr>
            </w:pPr>
            <w:r>
              <w:rPr>
                <w:rFonts w:hint="eastAsia"/>
                <w:bCs/>
                <w:lang w:bidi="ar"/>
              </w:rPr>
              <w:t>6</w:t>
            </w:r>
          </w:p>
        </w:tc>
        <w:tc>
          <w:tcPr>
            <w:tcW w:w="752" w:type="dxa"/>
            <w:tcBorders>
              <w:top w:val="single" w:color="000000" w:sz="4" w:space="0"/>
              <w:left w:val="single" w:color="000000" w:sz="4" w:space="0"/>
              <w:bottom w:val="single" w:color="000000" w:sz="4" w:space="0"/>
              <w:right w:val="single" w:color="000000" w:sz="4" w:space="0"/>
            </w:tcBorders>
            <w:vAlign w:val="center"/>
          </w:tcPr>
          <w:p w14:paraId="35D56C10">
            <w:pPr>
              <w:spacing w:line="300" w:lineRule="exact"/>
              <w:jc w:val="center"/>
              <w:textAlignment w:val="center"/>
              <w:rPr>
                <w:bCs/>
              </w:rPr>
            </w:pPr>
            <w:r>
              <w:rPr>
                <w:rFonts w:hint="eastAsia"/>
                <w:bCs/>
                <w:lang w:bidi="ar"/>
              </w:rPr>
              <w:t>6</w:t>
            </w:r>
          </w:p>
        </w:tc>
        <w:tc>
          <w:tcPr>
            <w:tcW w:w="1055" w:type="dxa"/>
            <w:tcBorders>
              <w:top w:val="single" w:color="000000" w:sz="4" w:space="0"/>
              <w:left w:val="single" w:color="000000" w:sz="4" w:space="0"/>
              <w:bottom w:val="single" w:color="000000" w:sz="4" w:space="0"/>
              <w:right w:val="single" w:color="000000" w:sz="4" w:space="0"/>
            </w:tcBorders>
            <w:vAlign w:val="center"/>
          </w:tcPr>
          <w:p w14:paraId="0120107C">
            <w:pPr>
              <w:spacing w:line="300" w:lineRule="exact"/>
              <w:jc w:val="center"/>
              <w:textAlignment w:val="center"/>
              <w:rPr>
                <w:bCs/>
                <w:lang w:bidi="ar"/>
              </w:rPr>
            </w:pPr>
            <w:r>
              <w:rPr>
                <w:rFonts w:hint="eastAsia"/>
                <w:bCs/>
                <w:lang w:bidi="ar"/>
              </w:rPr>
              <w:t>各类运行管和</w:t>
            </w:r>
          </w:p>
          <w:p w14:paraId="350BA7DD">
            <w:pPr>
              <w:spacing w:line="300" w:lineRule="exact"/>
              <w:textAlignment w:val="center"/>
              <w:rPr>
                <w:bCs/>
              </w:rPr>
            </w:pPr>
            <w:r>
              <w:rPr>
                <w:rFonts w:hint="eastAsia"/>
                <w:bCs/>
                <w:lang w:bidi="ar"/>
              </w:rPr>
              <w:t>操作规章制度</w:t>
            </w:r>
          </w:p>
        </w:tc>
        <w:tc>
          <w:tcPr>
            <w:tcW w:w="5552" w:type="dxa"/>
            <w:tcBorders>
              <w:top w:val="single" w:color="000000" w:sz="4" w:space="0"/>
              <w:left w:val="single" w:color="000000" w:sz="4" w:space="0"/>
              <w:bottom w:val="single" w:color="000000" w:sz="4" w:space="0"/>
              <w:right w:val="single" w:color="000000" w:sz="4" w:space="0"/>
            </w:tcBorders>
            <w:vAlign w:val="center"/>
          </w:tcPr>
          <w:p w14:paraId="3999589B">
            <w:pPr>
              <w:spacing w:line="300" w:lineRule="exact"/>
              <w:textAlignment w:val="center"/>
              <w:rPr>
                <w:bCs/>
                <w:lang w:bidi="ar"/>
              </w:rPr>
            </w:pPr>
            <w:r>
              <w:rPr>
                <w:rFonts w:hint="eastAsia"/>
                <w:bCs/>
                <w:lang w:bidi="ar"/>
              </w:rPr>
              <w:t>1.齐全并上墙</w:t>
            </w:r>
          </w:p>
          <w:p w14:paraId="5A3D2637">
            <w:pPr>
              <w:spacing w:line="300" w:lineRule="exact"/>
              <w:textAlignment w:val="center"/>
              <w:rPr>
                <w:bCs/>
                <w:lang w:bidi="ar"/>
              </w:rPr>
            </w:pPr>
            <w:r>
              <w:rPr>
                <w:rFonts w:hint="eastAsia"/>
                <w:bCs/>
                <w:lang w:bidi="ar"/>
              </w:rPr>
              <w:t>2.行之有效并结合采购人实际每半年修订一次</w:t>
            </w:r>
          </w:p>
          <w:p w14:paraId="662F28EE">
            <w:pPr>
              <w:spacing w:line="300" w:lineRule="exact"/>
              <w:textAlignment w:val="center"/>
              <w:rPr>
                <w:bCs/>
              </w:rPr>
            </w:pPr>
            <w:r>
              <w:rPr>
                <w:rFonts w:hint="eastAsia"/>
                <w:bCs/>
                <w:lang w:bidi="ar"/>
              </w:rPr>
              <w:t>3.报采购人备案</w:t>
            </w:r>
          </w:p>
        </w:tc>
        <w:tc>
          <w:tcPr>
            <w:tcW w:w="1085" w:type="dxa"/>
            <w:tcBorders>
              <w:top w:val="single" w:color="000000" w:sz="4" w:space="0"/>
              <w:left w:val="single" w:color="000000" w:sz="4" w:space="0"/>
              <w:bottom w:val="single" w:color="000000" w:sz="4" w:space="0"/>
              <w:right w:val="single" w:color="000000" w:sz="4" w:space="0"/>
            </w:tcBorders>
            <w:vAlign w:val="center"/>
          </w:tcPr>
          <w:p w14:paraId="1004F339">
            <w:pPr>
              <w:spacing w:line="300" w:lineRule="exact"/>
              <w:jc w:val="center"/>
              <w:textAlignment w:val="center"/>
              <w:rPr>
                <w:bCs/>
              </w:rPr>
            </w:pPr>
            <w:r>
              <w:rPr>
                <w:rFonts w:hint="eastAsia"/>
                <w:bCs/>
                <w:lang w:bidi="ar"/>
              </w:rPr>
              <w:t>2</w:t>
            </w:r>
          </w:p>
        </w:tc>
        <w:tc>
          <w:tcPr>
            <w:tcW w:w="3029" w:type="dxa"/>
            <w:tcBorders>
              <w:top w:val="single" w:color="000000" w:sz="4" w:space="0"/>
              <w:left w:val="single" w:color="000000" w:sz="4" w:space="0"/>
              <w:bottom w:val="single" w:color="000000" w:sz="4" w:space="0"/>
              <w:right w:val="single" w:color="000000" w:sz="4" w:space="0"/>
            </w:tcBorders>
            <w:vAlign w:val="center"/>
          </w:tcPr>
          <w:p w14:paraId="3BE42251">
            <w:pPr>
              <w:spacing w:line="300" w:lineRule="exact"/>
              <w:textAlignment w:val="center"/>
              <w:rPr>
                <w:rStyle w:val="60"/>
                <w:rFonts w:hint="default"/>
                <w:bCs/>
                <w:color w:val="auto"/>
                <w:lang w:bidi="ar"/>
              </w:rPr>
            </w:pPr>
            <w:r>
              <w:rPr>
                <w:rFonts w:hint="eastAsia"/>
                <w:bCs/>
                <w:lang w:bidi="ar"/>
              </w:rPr>
              <w:t>□ 1.齐全，</w:t>
            </w:r>
            <w:r>
              <w:rPr>
                <w:rStyle w:val="60"/>
                <w:rFonts w:hint="default"/>
                <w:bCs/>
                <w:color w:val="auto"/>
                <w:lang w:bidi="ar"/>
              </w:rPr>
              <w:t>得2分</w:t>
            </w:r>
          </w:p>
          <w:p w14:paraId="4014A8FA">
            <w:pPr>
              <w:spacing w:line="300" w:lineRule="exact"/>
              <w:textAlignment w:val="center"/>
              <w:rPr>
                <w:rStyle w:val="60"/>
                <w:rFonts w:hint="default"/>
                <w:bCs/>
                <w:color w:val="auto"/>
                <w:lang w:bidi="ar"/>
              </w:rPr>
            </w:pPr>
            <w:r>
              <w:rPr>
                <w:rFonts w:hint="eastAsia"/>
                <w:bCs/>
                <w:lang w:bidi="ar"/>
              </w:rPr>
              <w:t>□ 2.缺项（不完善）的，2项以内，可</w:t>
            </w:r>
            <w:r>
              <w:rPr>
                <w:rStyle w:val="60"/>
                <w:rFonts w:hint="default"/>
                <w:bCs/>
                <w:color w:val="auto"/>
                <w:lang w:bidi="ar"/>
              </w:rPr>
              <w:t>得1分</w:t>
            </w:r>
          </w:p>
          <w:p w14:paraId="5A09679F">
            <w:pPr>
              <w:spacing w:line="300" w:lineRule="exact"/>
              <w:textAlignment w:val="center"/>
              <w:rPr>
                <w:rStyle w:val="60"/>
                <w:rFonts w:hint="default"/>
                <w:bCs/>
                <w:color w:val="auto"/>
                <w:lang w:bidi="ar"/>
              </w:rPr>
            </w:pPr>
            <w:r>
              <w:rPr>
                <w:rFonts w:hint="eastAsia"/>
                <w:bCs/>
                <w:lang w:bidi="ar"/>
              </w:rPr>
              <w:t>□ 3.缺项（不完善）的3项以上，</w:t>
            </w:r>
            <w:r>
              <w:rPr>
                <w:rStyle w:val="60"/>
                <w:rFonts w:hint="default"/>
                <w:bCs/>
                <w:color w:val="auto"/>
                <w:lang w:bidi="ar"/>
              </w:rPr>
              <w:t>不得分</w:t>
            </w:r>
          </w:p>
          <w:p w14:paraId="5204665F">
            <w:pPr>
              <w:spacing w:line="300" w:lineRule="exact"/>
              <w:textAlignment w:val="center"/>
              <w:rPr>
                <w:bCs/>
              </w:rPr>
            </w:pPr>
            <w:r>
              <w:rPr>
                <w:rFonts w:hint="eastAsia"/>
                <w:bCs/>
                <w:lang w:bidi="ar"/>
              </w:rPr>
              <w:t>□ 有2、3的均限下月前完成整改</w:t>
            </w:r>
          </w:p>
        </w:tc>
        <w:tc>
          <w:tcPr>
            <w:tcW w:w="987" w:type="dxa"/>
            <w:tcBorders>
              <w:top w:val="single" w:color="000000" w:sz="4" w:space="0"/>
              <w:left w:val="single" w:color="000000" w:sz="4" w:space="0"/>
              <w:bottom w:val="single" w:color="000000" w:sz="4" w:space="0"/>
              <w:right w:val="single" w:color="000000" w:sz="4" w:space="0"/>
            </w:tcBorders>
            <w:vAlign w:val="center"/>
          </w:tcPr>
          <w:p w14:paraId="4FCB99B4">
            <w:pPr>
              <w:spacing w:line="300" w:lineRule="exact"/>
              <w:jc w:val="center"/>
              <w:rPr>
                <w:bCs/>
              </w:rPr>
            </w:pPr>
          </w:p>
        </w:tc>
        <w:tc>
          <w:tcPr>
            <w:tcW w:w="1247" w:type="dxa"/>
            <w:tcBorders>
              <w:top w:val="single" w:color="000000" w:sz="4" w:space="0"/>
              <w:left w:val="single" w:color="000000" w:sz="4" w:space="0"/>
              <w:bottom w:val="single" w:color="000000" w:sz="4" w:space="0"/>
              <w:right w:val="single" w:color="000000" w:sz="8" w:space="0"/>
            </w:tcBorders>
            <w:vAlign w:val="center"/>
          </w:tcPr>
          <w:p w14:paraId="5359FE0F">
            <w:pPr>
              <w:spacing w:line="300" w:lineRule="exact"/>
              <w:jc w:val="center"/>
              <w:rPr>
                <w:bCs/>
              </w:rPr>
            </w:pPr>
          </w:p>
        </w:tc>
      </w:tr>
      <w:tr w14:paraId="6447F23C">
        <w:tblPrEx>
          <w:tblCellMar>
            <w:top w:w="0" w:type="dxa"/>
            <w:left w:w="108" w:type="dxa"/>
            <w:bottom w:w="0" w:type="dxa"/>
            <w:right w:w="108" w:type="dxa"/>
          </w:tblCellMar>
        </w:tblPrEx>
        <w:trPr>
          <w:trHeight w:val="2751" w:hRule="atLeast"/>
        </w:trPr>
        <w:tc>
          <w:tcPr>
            <w:tcW w:w="753" w:type="dxa"/>
            <w:vMerge w:val="continue"/>
            <w:tcBorders>
              <w:top w:val="single" w:color="000000" w:sz="4" w:space="0"/>
              <w:left w:val="single" w:color="000000" w:sz="8" w:space="0"/>
              <w:bottom w:val="single" w:color="000000" w:sz="4" w:space="0"/>
              <w:right w:val="single" w:color="000000" w:sz="4" w:space="0"/>
            </w:tcBorders>
            <w:vAlign w:val="center"/>
          </w:tcPr>
          <w:p w14:paraId="6287C8FB">
            <w:pPr>
              <w:spacing w:line="300" w:lineRule="exact"/>
              <w:jc w:val="center"/>
              <w:rPr>
                <w:bCs/>
              </w:rPr>
            </w:pPr>
          </w:p>
        </w:tc>
        <w:tc>
          <w:tcPr>
            <w:tcW w:w="752" w:type="dxa"/>
            <w:tcBorders>
              <w:top w:val="single" w:color="000000" w:sz="4" w:space="0"/>
              <w:left w:val="single" w:color="000000" w:sz="4" w:space="0"/>
              <w:bottom w:val="single" w:color="000000" w:sz="4" w:space="0"/>
              <w:right w:val="single" w:color="000000" w:sz="4" w:space="0"/>
            </w:tcBorders>
            <w:vAlign w:val="center"/>
          </w:tcPr>
          <w:p w14:paraId="15A97E44">
            <w:pPr>
              <w:spacing w:line="300" w:lineRule="exact"/>
              <w:jc w:val="center"/>
              <w:textAlignment w:val="center"/>
              <w:rPr>
                <w:bCs/>
              </w:rPr>
            </w:pPr>
            <w:r>
              <w:rPr>
                <w:rFonts w:hint="eastAsia"/>
                <w:bCs/>
                <w:lang w:bidi="ar"/>
              </w:rPr>
              <w:t>7</w:t>
            </w:r>
          </w:p>
        </w:tc>
        <w:tc>
          <w:tcPr>
            <w:tcW w:w="1055" w:type="dxa"/>
            <w:tcBorders>
              <w:top w:val="single" w:color="000000" w:sz="4" w:space="0"/>
              <w:left w:val="single" w:color="000000" w:sz="4" w:space="0"/>
              <w:bottom w:val="single" w:color="000000" w:sz="4" w:space="0"/>
              <w:right w:val="single" w:color="000000" w:sz="4" w:space="0"/>
            </w:tcBorders>
            <w:vAlign w:val="center"/>
          </w:tcPr>
          <w:p w14:paraId="1CEFCCC3">
            <w:pPr>
              <w:spacing w:line="300" w:lineRule="exact"/>
              <w:jc w:val="center"/>
              <w:textAlignment w:val="center"/>
              <w:rPr>
                <w:bCs/>
                <w:lang w:bidi="ar"/>
              </w:rPr>
            </w:pPr>
            <w:r>
              <w:rPr>
                <w:rFonts w:hint="eastAsia"/>
                <w:bCs/>
                <w:lang w:bidi="ar"/>
              </w:rPr>
              <w:t>空间管理制度</w:t>
            </w:r>
          </w:p>
          <w:p w14:paraId="5ECA4E2F">
            <w:pPr>
              <w:spacing w:line="300" w:lineRule="exact"/>
              <w:jc w:val="center"/>
              <w:textAlignment w:val="center"/>
              <w:rPr>
                <w:bCs/>
                <w:lang w:bidi="ar"/>
              </w:rPr>
            </w:pPr>
            <w:r>
              <w:rPr>
                <w:rFonts w:hint="eastAsia"/>
                <w:bCs/>
              </w:rPr>
              <w:t>◆</w:t>
            </w:r>
            <w:r>
              <w:rPr>
                <w:rFonts w:hint="eastAsia"/>
                <w:bCs/>
                <w:lang w:bidi="ar"/>
              </w:rPr>
              <w:t>机房管理</w:t>
            </w:r>
          </w:p>
          <w:p w14:paraId="14867450">
            <w:pPr>
              <w:spacing w:line="300" w:lineRule="exact"/>
              <w:jc w:val="center"/>
              <w:textAlignment w:val="center"/>
              <w:rPr>
                <w:bCs/>
                <w:lang w:bidi="ar"/>
              </w:rPr>
            </w:pPr>
            <w:r>
              <w:rPr>
                <w:rFonts w:hint="eastAsia"/>
                <w:bCs/>
              </w:rPr>
              <w:t>◆</w:t>
            </w:r>
            <w:r>
              <w:rPr>
                <w:rFonts w:hint="eastAsia"/>
                <w:bCs/>
                <w:lang w:bidi="ar"/>
              </w:rPr>
              <w:t>消防管理</w:t>
            </w:r>
          </w:p>
          <w:p w14:paraId="7D18869F">
            <w:pPr>
              <w:spacing w:line="300" w:lineRule="exact"/>
              <w:jc w:val="center"/>
              <w:textAlignment w:val="center"/>
              <w:rPr>
                <w:bCs/>
              </w:rPr>
            </w:pPr>
            <w:r>
              <w:rPr>
                <w:rFonts w:hint="eastAsia"/>
                <w:bCs/>
              </w:rPr>
              <w:t>◆</w:t>
            </w:r>
            <w:r>
              <w:rPr>
                <w:rFonts w:hint="eastAsia"/>
                <w:bCs/>
                <w:lang w:bidi="ar"/>
              </w:rPr>
              <w:t>动火管理</w:t>
            </w:r>
          </w:p>
        </w:tc>
        <w:tc>
          <w:tcPr>
            <w:tcW w:w="5552" w:type="dxa"/>
            <w:tcBorders>
              <w:top w:val="single" w:color="000000" w:sz="4" w:space="0"/>
              <w:left w:val="single" w:color="000000" w:sz="4" w:space="0"/>
              <w:bottom w:val="single" w:color="000000" w:sz="4" w:space="0"/>
              <w:right w:val="single" w:color="000000" w:sz="4" w:space="0"/>
            </w:tcBorders>
            <w:vAlign w:val="center"/>
          </w:tcPr>
          <w:p w14:paraId="57248099">
            <w:pPr>
              <w:spacing w:line="300" w:lineRule="exact"/>
              <w:textAlignment w:val="center"/>
              <w:rPr>
                <w:bCs/>
                <w:lang w:bidi="ar"/>
              </w:rPr>
            </w:pPr>
            <w:r>
              <w:rPr>
                <w:rFonts w:hint="eastAsia"/>
                <w:bCs/>
                <w:lang w:bidi="ar"/>
              </w:rPr>
              <w:t>1.齐全并上墙</w:t>
            </w:r>
          </w:p>
          <w:p w14:paraId="7F7F259B">
            <w:pPr>
              <w:spacing w:line="300" w:lineRule="exact"/>
              <w:textAlignment w:val="center"/>
              <w:rPr>
                <w:bCs/>
                <w:lang w:bidi="ar"/>
              </w:rPr>
            </w:pPr>
            <w:r>
              <w:rPr>
                <w:rFonts w:hint="eastAsia"/>
                <w:bCs/>
                <w:lang w:bidi="ar"/>
              </w:rPr>
              <w:t>2.行之有效并结合采购人实际每半年修订一次</w:t>
            </w:r>
          </w:p>
          <w:p w14:paraId="0BC46E95">
            <w:pPr>
              <w:spacing w:line="300" w:lineRule="exact"/>
              <w:textAlignment w:val="center"/>
              <w:rPr>
                <w:bCs/>
              </w:rPr>
            </w:pPr>
            <w:r>
              <w:rPr>
                <w:rFonts w:hint="eastAsia"/>
                <w:bCs/>
                <w:lang w:bidi="ar"/>
              </w:rPr>
              <w:t>3.报采购人备案</w:t>
            </w:r>
          </w:p>
        </w:tc>
        <w:tc>
          <w:tcPr>
            <w:tcW w:w="1085" w:type="dxa"/>
            <w:tcBorders>
              <w:top w:val="single" w:color="000000" w:sz="4" w:space="0"/>
              <w:left w:val="single" w:color="000000" w:sz="4" w:space="0"/>
              <w:bottom w:val="single" w:color="000000" w:sz="4" w:space="0"/>
              <w:right w:val="single" w:color="000000" w:sz="4" w:space="0"/>
            </w:tcBorders>
            <w:vAlign w:val="center"/>
          </w:tcPr>
          <w:p w14:paraId="1ED5D936">
            <w:pPr>
              <w:spacing w:line="300" w:lineRule="exact"/>
              <w:jc w:val="center"/>
              <w:textAlignment w:val="center"/>
              <w:rPr>
                <w:bCs/>
              </w:rPr>
            </w:pPr>
            <w:r>
              <w:rPr>
                <w:rFonts w:hint="eastAsia"/>
                <w:bCs/>
                <w:lang w:bidi="ar"/>
              </w:rPr>
              <w:t>2</w:t>
            </w:r>
          </w:p>
        </w:tc>
        <w:tc>
          <w:tcPr>
            <w:tcW w:w="3029" w:type="dxa"/>
            <w:tcBorders>
              <w:top w:val="single" w:color="000000" w:sz="4" w:space="0"/>
              <w:left w:val="single" w:color="000000" w:sz="4" w:space="0"/>
              <w:bottom w:val="single" w:color="000000" w:sz="4" w:space="0"/>
              <w:right w:val="single" w:color="000000" w:sz="4" w:space="0"/>
            </w:tcBorders>
            <w:vAlign w:val="center"/>
          </w:tcPr>
          <w:p w14:paraId="20DCBB8B">
            <w:pPr>
              <w:spacing w:line="300" w:lineRule="exact"/>
              <w:textAlignment w:val="center"/>
              <w:rPr>
                <w:rStyle w:val="60"/>
                <w:rFonts w:hint="default"/>
                <w:bCs/>
                <w:color w:val="auto"/>
                <w:lang w:bidi="ar"/>
              </w:rPr>
            </w:pPr>
            <w:r>
              <w:rPr>
                <w:rFonts w:hint="eastAsia"/>
                <w:bCs/>
                <w:lang w:bidi="ar"/>
              </w:rPr>
              <w:t>□ 1.齐全，</w:t>
            </w:r>
            <w:r>
              <w:rPr>
                <w:rStyle w:val="60"/>
                <w:rFonts w:hint="default"/>
                <w:bCs/>
                <w:color w:val="auto"/>
                <w:lang w:bidi="ar"/>
              </w:rPr>
              <w:t>得2分</w:t>
            </w:r>
          </w:p>
          <w:p w14:paraId="2ED2C7F3">
            <w:pPr>
              <w:spacing w:line="300" w:lineRule="exact"/>
              <w:textAlignment w:val="center"/>
              <w:rPr>
                <w:rStyle w:val="60"/>
                <w:rFonts w:hint="default"/>
                <w:bCs/>
                <w:color w:val="auto"/>
                <w:lang w:bidi="ar"/>
              </w:rPr>
            </w:pPr>
            <w:r>
              <w:rPr>
                <w:rFonts w:hint="eastAsia"/>
                <w:bCs/>
                <w:lang w:bidi="ar"/>
              </w:rPr>
              <w:t>□ 2.缺项（不完善）的，2项以内，可</w:t>
            </w:r>
            <w:r>
              <w:rPr>
                <w:rStyle w:val="60"/>
                <w:rFonts w:hint="default"/>
                <w:bCs/>
                <w:color w:val="auto"/>
                <w:lang w:bidi="ar"/>
              </w:rPr>
              <w:t>得1分</w:t>
            </w:r>
          </w:p>
          <w:p w14:paraId="4532B8EB">
            <w:pPr>
              <w:spacing w:line="300" w:lineRule="exact"/>
              <w:textAlignment w:val="center"/>
              <w:rPr>
                <w:rStyle w:val="60"/>
                <w:rFonts w:hint="default"/>
                <w:bCs/>
                <w:color w:val="auto"/>
                <w:lang w:bidi="ar"/>
              </w:rPr>
            </w:pPr>
            <w:r>
              <w:rPr>
                <w:rFonts w:hint="eastAsia"/>
                <w:bCs/>
                <w:lang w:bidi="ar"/>
              </w:rPr>
              <w:t>□ 3.缺项（不完善）的3项以上</w:t>
            </w:r>
            <w:r>
              <w:rPr>
                <w:rStyle w:val="60"/>
                <w:rFonts w:hint="default"/>
                <w:bCs/>
                <w:color w:val="auto"/>
                <w:lang w:bidi="ar"/>
              </w:rPr>
              <w:t>不得分</w:t>
            </w:r>
          </w:p>
          <w:p w14:paraId="66594CD9">
            <w:pPr>
              <w:spacing w:line="300" w:lineRule="exact"/>
              <w:textAlignment w:val="center"/>
              <w:rPr>
                <w:bCs/>
              </w:rPr>
            </w:pPr>
            <w:r>
              <w:rPr>
                <w:rFonts w:hint="eastAsia"/>
                <w:bCs/>
                <w:lang w:bidi="ar"/>
              </w:rPr>
              <w:t>□ 有2、3的均限下月前完成整改</w:t>
            </w:r>
          </w:p>
        </w:tc>
        <w:tc>
          <w:tcPr>
            <w:tcW w:w="987" w:type="dxa"/>
            <w:tcBorders>
              <w:top w:val="single" w:color="000000" w:sz="4" w:space="0"/>
              <w:left w:val="single" w:color="000000" w:sz="4" w:space="0"/>
              <w:bottom w:val="single" w:color="000000" w:sz="4" w:space="0"/>
              <w:right w:val="single" w:color="000000" w:sz="4" w:space="0"/>
            </w:tcBorders>
            <w:vAlign w:val="center"/>
          </w:tcPr>
          <w:p w14:paraId="63B19542">
            <w:pPr>
              <w:spacing w:line="300" w:lineRule="exact"/>
              <w:jc w:val="center"/>
              <w:rPr>
                <w:bCs/>
              </w:rPr>
            </w:pPr>
          </w:p>
        </w:tc>
        <w:tc>
          <w:tcPr>
            <w:tcW w:w="1247" w:type="dxa"/>
            <w:tcBorders>
              <w:top w:val="single" w:color="000000" w:sz="4" w:space="0"/>
              <w:left w:val="single" w:color="000000" w:sz="4" w:space="0"/>
              <w:bottom w:val="single" w:color="000000" w:sz="4" w:space="0"/>
              <w:right w:val="single" w:color="000000" w:sz="8" w:space="0"/>
            </w:tcBorders>
            <w:vAlign w:val="center"/>
          </w:tcPr>
          <w:p w14:paraId="085ADD61">
            <w:pPr>
              <w:spacing w:line="300" w:lineRule="exact"/>
              <w:jc w:val="center"/>
              <w:rPr>
                <w:bCs/>
              </w:rPr>
            </w:pPr>
          </w:p>
        </w:tc>
      </w:tr>
      <w:tr w14:paraId="01E5E3E0">
        <w:tblPrEx>
          <w:tblCellMar>
            <w:top w:w="0" w:type="dxa"/>
            <w:left w:w="108" w:type="dxa"/>
            <w:bottom w:w="0" w:type="dxa"/>
            <w:right w:w="108" w:type="dxa"/>
          </w:tblCellMar>
        </w:tblPrEx>
        <w:trPr>
          <w:trHeight w:val="2447" w:hRule="atLeast"/>
        </w:trPr>
        <w:tc>
          <w:tcPr>
            <w:tcW w:w="753" w:type="dxa"/>
            <w:vMerge w:val="continue"/>
            <w:tcBorders>
              <w:top w:val="single" w:color="000000" w:sz="4" w:space="0"/>
              <w:left w:val="single" w:color="000000" w:sz="8" w:space="0"/>
              <w:bottom w:val="single" w:color="000000" w:sz="4" w:space="0"/>
              <w:right w:val="single" w:color="000000" w:sz="4" w:space="0"/>
            </w:tcBorders>
            <w:vAlign w:val="center"/>
          </w:tcPr>
          <w:p w14:paraId="05498397">
            <w:pPr>
              <w:spacing w:line="300" w:lineRule="exact"/>
              <w:jc w:val="center"/>
              <w:rPr>
                <w:bCs/>
              </w:rPr>
            </w:pPr>
          </w:p>
        </w:tc>
        <w:tc>
          <w:tcPr>
            <w:tcW w:w="752" w:type="dxa"/>
            <w:tcBorders>
              <w:top w:val="single" w:color="000000" w:sz="4" w:space="0"/>
              <w:left w:val="single" w:color="000000" w:sz="4" w:space="0"/>
              <w:bottom w:val="single" w:color="000000" w:sz="4" w:space="0"/>
              <w:right w:val="single" w:color="000000" w:sz="4" w:space="0"/>
            </w:tcBorders>
            <w:vAlign w:val="center"/>
          </w:tcPr>
          <w:p w14:paraId="779D5FB1">
            <w:pPr>
              <w:spacing w:line="300" w:lineRule="exact"/>
              <w:jc w:val="center"/>
              <w:textAlignment w:val="center"/>
              <w:rPr>
                <w:bCs/>
              </w:rPr>
            </w:pPr>
            <w:r>
              <w:rPr>
                <w:rFonts w:hint="eastAsia"/>
                <w:bCs/>
                <w:lang w:bidi="ar"/>
              </w:rPr>
              <w:t>8</w:t>
            </w:r>
          </w:p>
        </w:tc>
        <w:tc>
          <w:tcPr>
            <w:tcW w:w="1055" w:type="dxa"/>
            <w:tcBorders>
              <w:top w:val="single" w:color="000000" w:sz="4" w:space="0"/>
              <w:left w:val="single" w:color="000000" w:sz="4" w:space="0"/>
              <w:bottom w:val="single" w:color="000000" w:sz="4" w:space="0"/>
              <w:right w:val="single" w:color="000000" w:sz="4" w:space="0"/>
            </w:tcBorders>
            <w:vAlign w:val="center"/>
          </w:tcPr>
          <w:p w14:paraId="73D50DEE">
            <w:pPr>
              <w:spacing w:line="300" w:lineRule="exact"/>
              <w:jc w:val="center"/>
              <w:textAlignment w:val="center"/>
              <w:rPr>
                <w:bCs/>
                <w:lang w:bidi="ar"/>
              </w:rPr>
            </w:pPr>
            <w:r>
              <w:rPr>
                <w:rFonts w:hint="eastAsia"/>
                <w:bCs/>
                <w:lang w:bidi="ar"/>
              </w:rPr>
              <w:t>各类设施设备</w:t>
            </w:r>
          </w:p>
          <w:p w14:paraId="107089FB">
            <w:pPr>
              <w:spacing w:line="300" w:lineRule="exact"/>
              <w:jc w:val="center"/>
              <w:textAlignment w:val="center"/>
              <w:rPr>
                <w:bCs/>
              </w:rPr>
            </w:pPr>
            <w:r>
              <w:rPr>
                <w:rFonts w:hint="eastAsia"/>
                <w:bCs/>
                <w:lang w:bidi="ar"/>
              </w:rPr>
              <w:t>管理制度</w:t>
            </w:r>
          </w:p>
        </w:tc>
        <w:tc>
          <w:tcPr>
            <w:tcW w:w="5552" w:type="dxa"/>
            <w:tcBorders>
              <w:top w:val="single" w:color="000000" w:sz="4" w:space="0"/>
              <w:left w:val="single" w:color="000000" w:sz="4" w:space="0"/>
              <w:bottom w:val="single" w:color="000000" w:sz="4" w:space="0"/>
              <w:right w:val="single" w:color="000000" w:sz="4" w:space="0"/>
            </w:tcBorders>
            <w:vAlign w:val="center"/>
          </w:tcPr>
          <w:p w14:paraId="39321CD8">
            <w:pPr>
              <w:spacing w:line="300" w:lineRule="exact"/>
              <w:textAlignment w:val="center"/>
              <w:rPr>
                <w:bCs/>
                <w:lang w:bidi="ar"/>
              </w:rPr>
            </w:pPr>
            <w:r>
              <w:rPr>
                <w:rFonts w:hint="eastAsia"/>
                <w:bCs/>
                <w:lang w:bidi="ar"/>
              </w:rPr>
              <w:t>1.齐全并上墙</w:t>
            </w:r>
          </w:p>
          <w:p w14:paraId="28649488">
            <w:pPr>
              <w:spacing w:line="300" w:lineRule="exact"/>
              <w:textAlignment w:val="center"/>
              <w:rPr>
                <w:bCs/>
                <w:lang w:bidi="ar"/>
              </w:rPr>
            </w:pPr>
            <w:r>
              <w:rPr>
                <w:rFonts w:hint="eastAsia"/>
                <w:bCs/>
                <w:lang w:bidi="ar"/>
              </w:rPr>
              <w:t>2.行之有效并结合采购人实际每半年修订一次</w:t>
            </w:r>
          </w:p>
          <w:p w14:paraId="6C601505">
            <w:pPr>
              <w:spacing w:line="300" w:lineRule="exact"/>
              <w:textAlignment w:val="center"/>
              <w:rPr>
                <w:bCs/>
              </w:rPr>
            </w:pPr>
            <w:r>
              <w:rPr>
                <w:rFonts w:hint="eastAsia"/>
                <w:bCs/>
                <w:lang w:bidi="ar"/>
              </w:rPr>
              <w:t>3.报采购人备案</w:t>
            </w:r>
          </w:p>
        </w:tc>
        <w:tc>
          <w:tcPr>
            <w:tcW w:w="1085" w:type="dxa"/>
            <w:tcBorders>
              <w:top w:val="single" w:color="000000" w:sz="4" w:space="0"/>
              <w:left w:val="single" w:color="000000" w:sz="4" w:space="0"/>
              <w:bottom w:val="single" w:color="000000" w:sz="4" w:space="0"/>
              <w:right w:val="single" w:color="000000" w:sz="4" w:space="0"/>
            </w:tcBorders>
            <w:vAlign w:val="center"/>
          </w:tcPr>
          <w:p w14:paraId="3E57B729">
            <w:pPr>
              <w:spacing w:line="300" w:lineRule="exact"/>
              <w:jc w:val="center"/>
              <w:textAlignment w:val="center"/>
              <w:rPr>
                <w:bCs/>
              </w:rPr>
            </w:pPr>
            <w:r>
              <w:rPr>
                <w:rFonts w:hint="eastAsia"/>
                <w:bCs/>
                <w:lang w:bidi="ar"/>
              </w:rPr>
              <w:t>2</w:t>
            </w:r>
          </w:p>
        </w:tc>
        <w:tc>
          <w:tcPr>
            <w:tcW w:w="3029" w:type="dxa"/>
            <w:tcBorders>
              <w:top w:val="single" w:color="000000" w:sz="4" w:space="0"/>
              <w:left w:val="single" w:color="000000" w:sz="4" w:space="0"/>
              <w:bottom w:val="single" w:color="000000" w:sz="4" w:space="0"/>
              <w:right w:val="single" w:color="000000" w:sz="4" w:space="0"/>
            </w:tcBorders>
            <w:vAlign w:val="center"/>
          </w:tcPr>
          <w:p w14:paraId="507E44C5">
            <w:pPr>
              <w:spacing w:line="300" w:lineRule="exact"/>
              <w:textAlignment w:val="center"/>
              <w:rPr>
                <w:rStyle w:val="60"/>
                <w:rFonts w:hint="default"/>
                <w:bCs/>
                <w:color w:val="auto"/>
                <w:lang w:bidi="ar"/>
              </w:rPr>
            </w:pPr>
            <w:r>
              <w:rPr>
                <w:rFonts w:hint="eastAsia"/>
                <w:bCs/>
                <w:lang w:bidi="ar"/>
              </w:rPr>
              <w:t>□ 1.齐全，</w:t>
            </w:r>
            <w:r>
              <w:rPr>
                <w:rStyle w:val="60"/>
                <w:rFonts w:hint="default"/>
                <w:bCs/>
                <w:color w:val="auto"/>
                <w:lang w:bidi="ar"/>
              </w:rPr>
              <w:t>得2分</w:t>
            </w:r>
          </w:p>
          <w:p w14:paraId="47399AE3">
            <w:pPr>
              <w:spacing w:line="300" w:lineRule="exact"/>
              <w:textAlignment w:val="center"/>
              <w:rPr>
                <w:rStyle w:val="60"/>
                <w:rFonts w:hint="default"/>
                <w:bCs/>
                <w:color w:val="auto"/>
                <w:lang w:bidi="ar"/>
              </w:rPr>
            </w:pPr>
            <w:r>
              <w:rPr>
                <w:rFonts w:hint="eastAsia"/>
                <w:bCs/>
                <w:lang w:bidi="ar"/>
              </w:rPr>
              <w:t>□ 2.缺项（不完善）的，2项以内，可</w:t>
            </w:r>
            <w:r>
              <w:rPr>
                <w:rStyle w:val="60"/>
                <w:rFonts w:hint="default"/>
                <w:bCs/>
                <w:color w:val="auto"/>
                <w:lang w:bidi="ar"/>
              </w:rPr>
              <w:t>得1分</w:t>
            </w:r>
          </w:p>
          <w:p w14:paraId="28F929EE">
            <w:pPr>
              <w:spacing w:line="300" w:lineRule="exact"/>
              <w:textAlignment w:val="center"/>
              <w:rPr>
                <w:rStyle w:val="60"/>
                <w:rFonts w:hint="default"/>
                <w:bCs/>
                <w:color w:val="auto"/>
                <w:lang w:bidi="ar"/>
              </w:rPr>
            </w:pPr>
            <w:r>
              <w:rPr>
                <w:rFonts w:hint="eastAsia"/>
                <w:bCs/>
                <w:lang w:bidi="ar"/>
              </w:rPr>
              <w:t>□ 3.缺项（不完善）的3项以上，</w:t>
            </w:r>
            <w:r>
              <w:rPr>
                <w:rStyle w:val="60"/>
                <w:rFonts w:hint="default"/>
                <w:bCs/>
                <w:color w:val="auto"/>
                <w:lang w:bidi="ar"/>
              </w:rPr>
              <w:t>不得分</w:t>
            </w:r>
          </w:p>
          <w:p w14:paraId="7EC977F5">
            <w:pPr>
              <w:spacing w:line="300" w:lineRule="exact"/>
              <w:textAlignment w:val="center"/>
              <w:rPr>
                <w:bCs/>
              </w:rPr>
            </w:pPr>
            <w:r>
              <w:rPr>
                <w:rFonts w:hint="eastAsia"/>
                <w:bCs/>
                <w:lang w:bidi="ar"/>
              </w:rPr>
              <w:t>□ 有2、3的均限月前完成整改</w:t>
            </w:r>
          </w:p>
        </w:tc>
        <w:tc>
          <w:tcPr>
            <w:tcW w:w="987" w:type="dxa"/>
            <w:tcBorders>
              <w:top w:val="single" w:color="000000" w:sz="4" w:space="0"/>
              <w:left w:val="single" w:color="000000" w:sz="4" w:space="0"/>
              <w:bottom w:val="single" w:color="000000" w:sz="4" w:space="0"/>
              <w:right w:val="single" w:color="000000" w:sz="4" w:space="0"/>
            </w:tcBorders>
            <w:vAlign w:val="center"/>
          </w:tcPr>
          <w:p w14:paraId="34E54F3E">
            <w:pPr>
              <w:spacing w:line="300" w:lineRule="exact"/>
              <w:jc w:val="center"/>
              <w:rPr>
                <w:bCs/>
              </w:rPr>
            </w:pPr>
          </w:p>
        </w:tc>
        <w:tc>
          <w:tcPr>
            <w:tcW w:w="1247" w:type="dxa"/>
            <w:tcBorders>
              <w:top w:val="single" w:color="000000" w:sz="4" w:space="0"/>
              <w:left w:val="single" w:color="000000" w:sz="4" w:space="0"/>
              <w:bottom w:val="single" w:color="000000" w:sz="4" w:space="0"/>
              <w:right w:val="single" w:color="000000" w:sz="8" w:space="0"/>
            </w:tcBorders>
            <w:vAlign w:val="center"/>
          </w:tcPr>
          <w:p w14:paraId="778494CA">
            <w:pPr>
              <w:spacing w:line="300" w:lineRule="exact"/>
              <w:jc w:val="center"/>
              <w:rPr>
                <w:bCs/>
              </w:rPr>
            </w:pPr>
          </w:p>
        </w:tc>
      </w:tr>
      <w:tr w14:paraId="17F86631">
        <w:tblPrEx>
          <w:tblCellMar>
            <w:top w:w="0" w:type="dxa"/>
            <w:left w:w="108" w:type="dxa"/>
            <w:bottom w:w="0" w:type="dxa"/>
            <w:right w:w="108" w:type="dxa"/>
          </w:tblCellMar>
        </w:tblPrEx>
        <w:trPr>
          <w:trHeight w:val="923" w:hRule="atLeast"/>
        </w:trPr>
        <w:tc>
          <w:tcPr>
            <w:tcW w:w="753" w:type="dxa"/>
            <w:vMerge w:val="restart"/>
            <w:tcBorders>
              <w:top w:val="single" w:color="000000" w:sz="4" w:space="0"/>
              <w:left w:val="single" w:color="000000" w:sz="8" w:space="0"/>
              <w:bottom w:val="nil"/>
              <w:right w:val="single" w:color="000000" w:sz="4" w:space="0"/>
            </w:tcBorders>
            <w:vAlign w:val="center"/>
          </w:tcPr>
          <w:p w14:paraId="4B1D584F">
            <w:pPr>
              <w:spacing w:line="300" w:lineRule="exact"/>
              <w:jc w:val="center"/>
              <w:textAlignment w:val="center"/>
              <w:rPr>
                <w:bCs/>
                <w:lang w:bidi="ar"/>
              </w:rPr>
            </w:pPr>
            <w:r>
              <w:rPr>
                <w:rFonts w:hint="eastAsia"/>
                <w:bCs/>
                <w:lang w:bidi="ar"/>
              </w:rPr>
              <w:t>档案管理</w:t>
            </w:r>
          </w:p>
          <w:p w14:paraId="17FAE60E">
            <w:pPr>
              <w:spacing w:line="300" w:lineRule="exact"/>
              <w:jc w:val="center"/>
              <w:textAlignment w:val="center"/>
              <w:rPr>
                <w:bCs/>
              </w:rPr>
            </w:pPr>
            <w:r>
              <w:rPr>
                <w:rFonts w:hint="eastAsia"/>
                <w:bCs/>
                <w:lang w:bidi="ar"/>
              </w:rPr>
              <w:t>10</w:t>
            </w:r>
          </w:p>
        </w:tc>
        <w:tc>
          <w:tcPr>
            <w:tcW w:w="752" w:type="dxa"/>
            <w:tcBorders>
              <w:top w:val="single" w:color="000000" w:sz="4" w:space="0"/>
              <w:left w:val="single" w:color="000000" w:sz="4" w:space="0"/>
              <w:bottom w:val="single" w:color="000000" w:sz="4" w:space="0"/>
              <w:right w:val="single" w:color="000000" w:sz="4" w:space="0"/>
            </w:tcBorders>
            <w:vAlign w:val="center"/>
          </w:tcPr>
          <w:p w14:paraId="394DF43A">
            <w:pPr>
              <w:spacing w:line="300" w:lineRule="exact"/>
              <w:jc w:val="center"/>
              <w:textAlignment w:val="center"/>
              <w:rPr>
                <w:bCs/>
              </w:rPr>
            </w:pPr>
            <w:r>
              <w:rPr>
                <w:rFonts w:hint="eastAsia"/>
                <w:bCs/>
                <w:lang w:bidi="ar"/>
              </w:rPr>
              <w:t>9</w:t>
            </w:r>
          </w:p>
        </w:tc>
        <w:tc>
          <w:tcPr>
            <w:tcW w:w="1055" w:type="dxa"/>
            <w:tcBorders>
              <w:top w:val="single" w:color="000000" w:sz="4" w:space="0"/>
              <w:left w:val="single" w:color="000000" w:sz="4" w:space="0"/>
              <w:bottom w:val="single" w:color="000000" w:sz="4" w:space="0"/>
              <w:right w:val="single" w:color="000000" w:sz="4" w:space="0"/>
            </w:tcBorders>
            <w:vAlign w:val="center"/>
          </w:tcPr>
          <w:p w14:paraId="72626A73">
            <w:pPr>
              <w:spacing w:line="300" w:lineRule="exact"/>
              <w:jc w:val="center"/>
              <w:textAlignment w:val="center"/>
              <w:rPr>
                <w:bCs/>
              </w:rPr>
            </w:pPr>
            <w:r>
              <w:rPr>
                <w:rFonts w:hint="eastAsia"/>
                <w:bCs/>
                <w:lang w:bidi="ar"/>
              </w:rPr>
              <w:t>报修服务记录</w:t>
            </w:r>
          </w:p>
        </w:tc>
        <w:tc>
          <w:tcPr>
            <w:tcW w:w="5552" w:type="dxa"/>
            <w:tcBorders>
              <w:top w:val="single" w:color="000000" w:sz="4" w:space="0"/>
              <w:left w:val="single" w:color="000000" w:sz="4" w:space="0"/>
              <w:bottom w:val="single" w:color="000000" w:sz="4" w:space="0"/>
              <w:right w:val="single" w:color="000000" w:sz="4" w:space="0"/>
            </w:tcBorders>
            <w:vAlign w:val="center"/>
          </w:tcPr>
          <w:p w14:paraId="65F7F15E">
            <w:pPr>
              <w:spacing w:line="300" w:lineRule="exact"/>
              <w:textAlignment w:val="center"/>
              <w:rPr>
                <w:bCs/>
              </w:rPr>
            </w:pPr>
            <w:r>
              <w:rPr>
                <w:rFonts w:hint="eastAsia"/>
                <w:bCs/>
                <w:lang w:bidi="ar"/>
              </w:rPr>
              <w:t>记录及时、完整、无漏记</w:t>
            </w:r>
          </w:p>
        </w:tc>
        <w:tc>
          <w:tcPr>
            <w:tcW w:w="1085" w:type="dxa"/>
            <w:tcBorders>
              <w:top w:val="single" w:color="000000" w:sz="4" w:space="0"/>
              <w:left w:val="single" w:color="000000" w:sz="4" w:space="0"/>
              <w:bottom w:val="single" w:color="000000" w:sz="4" w:space="0"/>
              <w:right w:val="single" w:color="000000" w:sz="4" w:space="0"/>
            </w:tcBorders>
            <w:vAlign w:val="center"/>
          </w:tcPr>
          <w:p w14:paraId="5723B7BD">
            <w:pPr>
              <w:spacing w:line="300" w:lineRule="exact"/>
              <w:jc w:val="center"/>
              <w:textAlignment w:val="center"/>
              <w:rPr>
                <w:bCs/>
              </w:rPr>
            </w:pPr>
            <w:r>
              <w:rPr>
                <w:rFonts w:hint="eastAsia"/>
                <w:bCs/>
                <w:lang w:bidi="ar"/>
              </w:rPr>
              <w:t>2</w:t>
            </w:r>
          </w:p>
        </w:tc>
        <w:tc>
          <w:tcPr>
            <w:tcW w:w="3029" w:type="dxa"/>
            <w:tcBorders>
              <w:top w:val="single" w:color="000000" w:sz="4" w:space="0"/>
              <w:left w:val="single" w:color="000000" w:sz="4" w:space="0"/>
              <w:bottom w:val="single" w:color="000000" w:sz="4" w:space="0"/>
              <w:right w:val="single" w:color="000000" w:sz="4" w:space="0"/>
            </w:tcBorders>
            <w:vAlign w:val="center"/>
          </w:tcPr>
          <w:p w14:paraId="2415F664">
            <w:pPr>
              <w:spacing w:line="300" w:lineRule="exact"/>
              <w:textAlignment w:val="center"/>
              <w:rPr>
                <w:rStyle w:val="60"/>
                <w:rFonts w:hint="default"/>
                <w:bCs/>
                <w:color w:val="auto"/>
                <w:lang w:bidi="ar"/>
              </w:rPr>
            </w:pPr>
            <w:r>
              <w:rPr>
                <w:rFonts w:hint="eastAsia"/>
                <w:bCs/>
                <w:lang w:bidi="ar"/>
              </w:rPr>
              <w:t>□ 1.齐全，</w:t>
            </w:r>
            <w:r>
              <w:rPr>
                <w:rStyle w:val="60"/>
                <w:rFonts w:hint="default"/>
                <w:bCs/>
                <w:color w:val="auto"/>
                <w:lang w:bidi="ar"/>
              </w:rPr>
              <w:t>得2分</w:t>
            </w:r>
          </w:p>
          <w:p w14:paraId="6D213220">
            <w:pPr>
              <w:spacing w:line="300" w:lineRule="exact"/>
              <w:textAlignment w:val="center"/>
              <w:rPr>
                <w:bCs/>
              </w:rPr>
            </w:pPr>
            <w:r>
              <w:rPr>
                <w:rFonts w:hint="eastAsia"/>
                <w:bCs/>
                <w:lang w:bidi="ar"/>
              </w:rPr>
              <w:t>□ 2.有缺项（不完善）的</w:t>
            </w:r>
            <w:r>
              <w:rPr>
                <w:rStyle w:val="60"/>
                <w:rFonts w:hint="default"/>
                <w:bCs/>
                <w:color w:val="auto"/>
                <w:lang w:bidi="ar"/>
              </w:rPr>
              <w:t>得0-1分</w:t>
            </w:r>
          </w:p>
        </w:tc>
        <w:tc>
          <w:tcPr>
            <w:tcW w:w="987" w:type="dxa"/>
            <w:tcBorders>
              <w:top w:val="single" w:color="000000" w:sz="4" w:space="0"/>
              <w:left w:val="single" w:color="000000" w:sz="4" w:space="0"/>
              <w:bottom w:val="single" w:color="000000" w:sz="4" w:space="0"/>
              <w:right w:val="single" w:color="000000" w:sz="4" w:space="0"/>
            </w:tcBorders>
            <w:vAlign w:val="center"/>
          </w:tcPr>
          <w:p w14:paraId="497BBF25">
            <w:pPr>
              <w:spacing w:line="300" w:lineRule="exact"/>
              <w:jc w:val="center"/>
              <w:rPr>
                <w:bCs/>
              </w:rPr>
            </w:pPr>
          </w:p>
        </w:tc>
        <w:tc>
          <w:tcPr>
            <w:tcW w:w="1247" w:type="dxa"/>
            <w:tcBorders>
              <w:top w:val="single" w:color="000000" w:sz="4" w:space="0"/>
              <w:left w:val="single" w:color="000000" w:sz="4" w:space="0"/>
              <w:bottom w:val="single" w:color="000000" w:sz="4" w:space="0"/>
              <w:right w:val="single" w:color="000000" w:sz="8" w:space="0"/>
            </w:tcBorders>
            <w:vAlign w:val="center"/>
          </w:tcPr>
          <w:p w14:paraId="2FFBA548">
            <w:pPr>
              <w:spacing w:line="300" w:lineRule="exact"/>
              <w:jc w:val="center"/>
              <w:rPr>
                <w:bCs/>
              </w:rPr>
            </w:pPr>
          </w:p>
        </w:tc>
      </w:tr>
      <w:tr w14:paraId="270CA726">
        <w:tblPrEx>
          <w:tblCellMar>
            <w:top w:w="0" w:type="dxa"/>
            <w:left w:w="108" w:type="dxa"/>
            <w:bottom w:w="0" w:type="dxa"/>
            <w:right w:w="108" w:type="dxa"/>
          </w:tblCellMar>
        </w:tblPrEx>
        <w:trPr>
          <w:trHeight w:val="1228" w:hRule="atLeast"/>
        </w:trPr>
        <w:tc>
          <w:tcPr>
            <w:tcW w:w="753" w:type="dxa"/>
            <w:vMerge w:val="continue"/>
            <w:tcBorders>
              <w:top w:val="single" w:color="000000" w:sz="4" w:space="0"/>
              <w:left w:val="single" w:color="000000" w:sz="8" w:space="0"/>
              <w:bottom w:val="nil"/>
              <w:right w:val="single" w:color="000000" w:sz="4" w:space="0"/>
            </w:tcBorders>
            <w:vAlign w:val="center"/>
          </w:tcPr>
          <w:p w14:paraId="0023ECD0">
            <w:pPr>
              <w:spacing w:line="300" w:lineRule="exact"/>
              <w:jc w:val="center"/>
              <w:rPr>
                <w:bCs/>
              </w:rPr>
            </w:pPr>
          </w:p>
        </w:tc>
        <w:tc>
          <w:tcPr>
            <w:tcW w:w="752" w:type="dxa"/>
            <w:tcBorders>
              <w:top w:val="single" w:color="000000" w:sz="4" w:space="0"/>
              <w:left w:val="single" w:color="000000" w:sz="4" w:space="0"/>
              <w:bottom w:val="single" w:color="000000" w:sz="4" w:space="0"/>
              <w:right w:val="single" w:color="000000" w:sz="4" w:space="0"/>
            </w:tcBorders>
            <w:vAlign w:val="center"/>
          </w:tcPr>
          <w:p w14:paraId="08E35457">
            <w:pPr>
              <w:spacing w:line="300" w:lineRule="exact"/>
              <w:jc w:val="center"/>
              <w:textAlignment w:val="center"/>
              <w:rPr>
                <w:bCs/>
              </w:rPr>
            </w:pPr>
            <w:r>
              <w:rPr>
                <w:rFonts w:hint="eastAsia"/>
                <w:bCs/>
                <w:lang w:bidi="ar"/>
              </w:rPr>
              <w:t>10</w:t>
            </w:r>
          </w:p>
        </w:tc>
        <w:tc>
          <w:tcPr>
            <w:tcW w:w="1055" w:type="dxa"/>
            <w:tcBorders>
              <w:top w:val="single" w:color="000000" w:sz="4" w:space="0"/>
              <w:left w:val="single" w:color="000000" w:sz="4" w:space="0"/>
              <w:bottom w:val="single" w:color="000000" w:sz="4" w:space="0"/>
              <w:right w:val="single" w:color="000000" w:sz="4" w:space="0"/>
            </w:tcBorders>
            <w:vAlign w:val="center"/>
          </w:tcPr>
          <w:p w14:paraId="51B1603C">
            <w:pPr>
              <w:spacing w:line="300" w:lineRule="exact"/>
              <w:jc w:val="center"/>
              <w:textAlignment w:val="center"/>
              <w:rPr>
                <w:bCs/>
              </w:rPr>
            </w:pPr>
            <w:r>
              <w:rPr>
                <w:rFonts w:hint="eastAsia"/>
                <w:bCs/>
                <w:lang w:bidi="ar"/>
              </w:rPr>
              <w:t>外来人员进出登记</w:t>
            </w:r>
          </w:p>
        </w:tc>
        <w:tc>
          <w:tcPr>
            <w:tcW w:w="5552" w:type="dxa"/>
            <w:tcBorders>
              <w:top w:val="single" w:color="000000" w:sz="4" w:space="0"/>
              <w:left w:val="single" w:color="000000" w:sz="4" w:space="0"/>
              <w:bottom w:val="single" w:color="000000" w:sz="4" w:space="0"/>
              <w:right w:val="single" w:color="000000" w:sz="4" w:space="0"/>
            </w:tcBorders>
            <w:vAlign w:val="center"/>
          </w:tcPr>
          <w:p w14:paraId="15777F4B">
            <w:pPr>
              <w:spacing w:line="300" w:lineRule="exact"/>
              <w:textAlignment w:val="center"/>
              <w:rPr>
                <w:bCs/>
              </w:rPr>
            </w:pPr>
            <w:r>
              <w:rPr>
                <w:rFonts w:hint="eastAsia"/>
                <w:bCs/>
                <w:lang w:bidi="ar"/>
              </w:rPr>
              <w:t>记录及时、完整、无漏记</w:t>
            </w:r>
          </w:p>
        </w:tc>
        <w:tc>
          <w:tcPr>
            <w:tcW w:w="1085" w:type="dxa"/>
            <w:tcBorders>
              <w:top w:val="single" w:color="000000" w:sz="4" w:space="0"/>
              <w:left w:val="single" w:color="000000" w:sz="4" w:space="0"/>
              <w:bottom w:val="single" w:color="000000" w:sz="4" w:space="0"/>
              <w:right w:val="single" w:color="000000" w:sz="4" w:space="0"/>
            </w:tcBorders>
            <w:vAlign w:val="center"/>
          </w:tcPr>
          <w:p w14:paraId="7F01D231">
            <w:pPr>
              <w:spacing w:line="300" w:lineRule="exact"/>
              <w:jc w:val="center"/>
              <w:textAlignment w:val="center"/>
              <w:rPr>
                <w:bCs/>
              </w:rPr>
            </w:pPr>
            <w:r>
              <w:rPr>
                <w:rFonts w:hint="eastAsia"/>
                <w:bCs/>
                <w:lang w:bidi="ar"/>
              </w:rPr>
              <w:t>1</w:t>
            </w:r>
          </w:p>
        </w:tc>
        <w:tc>
          <w:tcPr>
            <w:tcW w:w="3029" w:type="dxa"/>
            <w:tcBorders>
              <w:top w:val="single" w:color="000000" w:sz="4" w:space="0"/>
              <w:left w:val="single" w:color="000000" w:sz="4" w:space="0"/>
              <w:bottom w:val="single" w:color="000000" w:sz="4" w:space="0"/>
              <w:right w:val="single" w:color="000000" w:sz="4" w:space="0"/>
            </w:tcBorders>
            <w:vAlign w:val="center"/>
          </w:tcPr>
          <w:p w14:paraId="27B2AAB3">
            <w:pPr>
              <w:spacing w:line="300" w:lineRule="exact"/>
              <w:textAlignment w:val="center"/>
              <w:rPr>
                <w:rStyle w:val="60"/>
                <w:rFonts w:hint="default"/>
                <w:bCs/>
                <w:color w:val="auto"/>
                <w:lang w:bidi="ar"/>
              </w:rPr>
            </w:pPr>
            <w:r>
              <w:rPr>
                <w:rFonts w:hint="eastAsia"/>
                <w:bCs/>
                <w:lang w:bidi="ar"/>
              </w:rPr>
              <w:t>□ 1.齐全，</w:t>
            </w:r>
            <w:r>
              <w:rPr>
                <w:rStyle w:val="60"/>
                <w:rFonts w:hint="default"/>
                <w:bCs/>
                <w:color w:val="auto"/>
                <w:lang w:bidi="ar"/>
              </w:rPr>
              <w:t>得1分</w:t>
            </w:r>
          </w:p>
          <w:p w14:paraId="03BA740B">
            <w:pPr>
              <w:spacing w:line="300" w:lineRule="exact"/>
              <w:textAlignment w:val="center"/>
              <w:rPr>
                <w:bCs/>
              </w:rPr>
            </w:pPr>
            <w:r>
              <w:rPr>
                <w:rFonts w:hint="eastAsia"/>
                <w:bCs/>
                <w:lang w:bidi="ar"/>
              </w:rPr>
              <w:t>□ 2.有缺项（不完善）的</w:t>
            </w:r>
            <w:r>
              <w:rPr>
                <w:rStyle w:val="60"/>
                <w:rFonts w:hint="default"/>
                <w:bCs/>
                <w:color w:val="auto"/>
                <w:lang w:bidi="ar"/>
              </w:rPr>
              <w:t>不得分</w:t>
            </w:r>
          </w:p>
        </w:tc>
        <w:tc>
          <w:tcPr>
            <w:tcW w:w="987" w:type="dxa"/>
            <w:tcBorders>
              <w:top w:val="single" w:color="000000" w:sz="4" w:space="0"/>
              <w:left w:val="single" w:color="000000" w:sz="4" w:space="0"/>
              <w:bottom w:val="single" w:color="000000" w:sz="4" w:space="0"/>
              <w:right w:val="single" w:color="000000" w:sz="4" w:space="0"/>
            </w:tcBorders>
            <w:vAlign w:val="center"/>
          </w:tcPr>
          <w:p w14:paraId="3B7524B6">
            <w:pPr>
              <w:spacing w:line="300" w:lineRule="exact"/>
              <w:jc w:val="center"/>
              <w:rPr>
                <w:bCs/>
              </w:rPr>
            </w:pPr>
          </w:p>
        </w:tc>
        <w:tc>
          <w:tcPr>
            <w:tcW w:w="1247" w:type="dxa"/>
            <w:tcBorders>
              <w:top w:val="single" w:color="000000" w:sz="4" w:space="0"/>
              <w:left w:val="single" w:color="000000" w:sz="4" w:space="0"/>
              <w:bottom w:val="single" w:color="000000" w:sz="4" w:space="0"/>
              <w:right w:val="single" w:color="000000" w:sz="8" w:space="0"/>
            </w:tcBorders>
            <w:vAlign w:val="center"/>
          </w:tcPr>
          <w:p w14:paraId="4DCCA49C">
            <w:pPr>
              <w:spacing w:line="300" w:lineRule="exact"/>
              <w:jc w:val="center"/>
              <w:rPr>
                <w:bCs/>
              </w:rPr>
            </w:pPr>
          </w:p>
        </w:tc>
      </w:tr>
      <w:tr w14:paraId="18271E74">
        <w:tblPrEx>
          <w:tblCellMar>
            <w:top w:w="0" w:type="dxa"/>
            <w:left w:w="108" w:type="dxa"/>
            <w:bottom w:w="0" w:type="dxa"/>
            <w:right w:w="108" w:type="dxa"/>
          </w:tblCellMar>
        </w:tblPrEx>
        <w:trPr>
          <w:trHeight w:val="2751" w:hRule="atLeast"/>
        </w:trPr>
        <w:tc>
          <w:tcPr>
            <w:tcW w:w="753" w:type="dxa"/>
            <w:vMerge w:val="continue"/>
            <w:tcBorders>
              <w:top w:val="single" w:color="000000" w:sz="4" w:space="0"/>
              <w:left w:val="single" w:color="000000" w:sz="8" w:space="0"/>
              <w:bottom w:val="nil"/>
              <w:right w:val="single" w:color="000000" w:sz="4" w:space="0"/>
            </w:tcBorders>
            <w:vAlign w:val="center"/>
          </w:tcPr>
          <w:p w14:paraId="4F4A87E0">
            <w:pPr>
              <w:spacing w:line="300" w:lineRule="exact"/>
              <w:jc w:val="center"/>
              <w:rPr>
                <w:bCs/>
              </w:rPr>
            </w:pPr>
          </w:p>
        </w:tc>
        <w:tc>
          <w:tcPr>
            <w:tcW w:w="752" w:type="dxa"/>
            <w:tcBorders>
              <w:top w:val="single" w:color="000000" w:sz="4" w:space="0"/>
              <w:left w:val="single" w:color="000000" w:sz="4" w:space="0"/>
              <w:bottom w:val="single" w:color="000000" w:sz="4" w:space="0"/>
              <w:right w:val="single" w:color="000000" w:sz="4" w:space="0"/>
            </w:tcBorders>
            <w:vAlign w:val="center"/>
          </w:tcPr>
          <w:p w14:paraId="6B57D135">
            <w:pPr>
              <w:spacing w:line="300" w:lineRule="exact"/>
              <w:jc w:val="center"/>
              <w:textAlignment w:val="center"/>
              <w:rPr>
                <w:bCs/>
              </w:rPr>
            </w:pPr>
            <w:r>
              <w:rPr>
                <w:rFonts w:hint="eastAsia"/>
                <w:bCs/>
                <w:lang w:bidi="ar"/>
              </w:rPr>
              <w:t>11</w:t>
            </w:r>
          </w:p>
        </w:tc>
        <w:tc>
          <w:tcPr>
            <w:tcW w:w="1055" w:type="dxa"/>
            <w:tcBorders>
              <w:top w:val="single" w:color="000000" w:sz="4" w:space="0"/>
              <w:left w:val="single" w:color="000000" w:sz="4" w:space="0"/>
              <w:bottom w:val="single" w:color="000000" w:sz="4" w:space="0"/>
              <w:right w:val="single" w:color="000000" w:sz="4" w:space="0"/>
            </w:tcBorders>
            <w:vAlign w:val="center"/>
          </w:tcPr>
          <w:p w14:paraId="223F8C03">
            <w:pPr>
              <w:spacing w:line="300" w:lineRule="exact"/>
              <w:jc w:val="center"/>
              <w:textAlignment w:val="center"/>
              <w:rPr>
                <w:bCs/>
              </w:rPr>
            </w:pPr>
            <w:r>
              <w:rPr>
                <w:rFonts w:hint="eastAsia"/>
                <w:bCs/>
                <w:lang w:bidi="ar"/>
              </w:rPr>
              <w:t>设备和系统部件的维修和更换情况记录</w:t>
            </w:r>
          </w:p>
        </w:tc>
        <w:tc>
          <w:tcPr>
            <w:tcW w:w="5552" w:type="dxa"/>
            <w:tcBorders>
              <w:top w:val="single" w:color="000000" w:sz="4" w:space="0"/>
              <w:left w:val="single" w:color="000000" w:sz="4" w:space="0"/>
              <w:bottom w:val="single" w:color="000000" w:sz="4" w:space="0"/>
              <w:right w:val="single" w:color="000000" w:sz="4" w:space="0"/>
            </w:tcBorders>
            <w:vAlign w:val="center"/>
          </w:tcPr>
          <w:p w14:paraId="7A928496">
            <w:pPr>
              <w:spacing w:line="300" w:lineRule="exact"/>
              <w:textAlignment w:val="center"/>
              <w:rPr>
                <w:bCs/>
              </w:rPr>
            </w:pPr>
            <w:r>
              <w:rPr>
                <w:rFonts w:hint="eastAsia"/>
                <w:bCs/>
                <w:lang w:bidi="ar"/>
              </w:rPr>
              <w:t>记录及时、完整、无漏记</w:t>
            </w:r>
          </w:p>
        </w:tc>
        <w:tc>
          <w:tcPr>
            <w:tcW w:w="1085" w:type="dxa"/>
            <w:tcBorders>
              <w:top w:val="single" w:color="000000" w:sz="4" w:space="0"/>
              <w:left w:val="single" w:color="000000" w:sz="4" w:space="0"/>
              <w:bottom w:val="single" w:color="000000" w:sz="4" w:space="0"/>
              <w:right w:val="single" w:color="000000" w:sz="4" w:space="0"/>
            </w:tcBorders>
            <w:vAlign w:val="center"/>
          </w:tcPr>
          <w:p w14:paraId="6356CBEE">
            <w:pPr>
              <w:spacing w:line="300" w:lineRule="exact"/>
              <w:jc w:val="center"/>
              <w:textAlignment w:val="center"/>
              <w:rPr>
                <w:bCs/>
              </w:rPr>
            </w:pPr>
            <w:r>
              <w:rPr>
                <w:rFonts w:hint="eastAsia"/>
                <w:bCs/>
                <w:lang w:bidi="ar"/>
              </w:rPr>
              <w:t>1</w:t>
            </w:r>
          </w:p>
        </w:tc>
        <w:tc>
          <w:tcPr>
            <w:tcW w:w="3029" w:type="dxa"/>
            <w:tcBorders>
              <w:top w:val="single" w:color="000000" w:sz="4" w:space="0"/>
              <w:left w:val="single" w:color="000000" w:sz="4" w:space="0"/>
              <w:bottom w:val="single" w:color="000000" w:sz="4" w:space="0"/>
              <w:right w:val="single" w:color="000000" w:sz="4" w:space="0"/>
            </w:tcBorders>
            <w:vAlign w:val="center"/>
          </w:tcPr>
          <w:p w14:paraId="4A259F67">
            <w:pPr>
              <w:spacing w:line="300" w:lineRule="exact"/>
              <w:textAlignment w:val="center"/>
              <w:rPr>
                <w:rStyle w:val="60"/>
                <w:rFonts w:hint="default"/>
                <w:bCs/>
                <w:color w:val="auto"/>
                <w:lang w:bidi="ar"/>
              </w:rPr>
            </w:pPr>
            <w:r>
              <w:rPr>
                <w:rFonts w:hint="eastAsia"/>
                <w:bCs/>
                <w:lang w:bidi="ar"/>
              </w:rPr>
              <w:t>□ 1.齐全，</w:t>
            </w:r>
            <w:r>
              <w:rPr>
                <w:rStyle w:val="60"/>
                <w:rFonts w:hint="default"/>
                <w:bCs/>
                <w:color w:val="auto"/>
                <w:lang w:bidi="ar"/>
              </w:rPr>
              <w:t>得1分</w:t>
            </w:r>
          </w:p>
          <w:p w14:paraId="6383177C">
            <w:pPr>
              <w:spacing w:line="300" w:lineRule="exact"/>
              <w:textAlignment w:val="center"/>
              <w:rPr>
                <w:bCs/>
              </w:rPr>
            </w:pPr>
            <w:r>
              <w:rPr>
                <w:rFonts w:hint="eastAsia"/>
                <w:bCs/>
                <w:lang w:bidi="ar"/>
              </w:rPr>
              <w:t>□ 2.有缺项（不完善）的</w:t>
            </w:r>
            <w:r>
              <w:rPr>
                <w:rStyle w:val="60"/>
                <w:rFonts w:hint="default"/>
                <w:bCs/>
                <w:color w:val="auto"/>
                <w:lang w:bidi="ar"/>
              </w:rPr>
              <w:t>不得分，</w:t>
            </w:r>
            <w:r>
              <w:rPr>
                <w:rFonts w:hint="eastAsia"/>
                <w:bCs/>
                <w:lang w:bidi="ar"/>
              </w:rPr>
              <w:t>限下月前完成整改</w:t>
            </w:r>
          </w:p>
        </w:tc>
        <w:tc>
          <w:tcPr>
            <w:tcW w:w="987" w:type="dxa"/>
            <w:tcBorders>
              <w:top w:val="single" w:color="000000" w:sz="4" w:space="0"/>
              <w:left w:val="single" w:color="000000" w:sz="4" w:space="0"/>
              <w:bottom w:val="single" w:color="000000" w:sz="4" w:space="0"/>
              <w:right w:val="single" w:color="000000" w:sz="4" w:space="0"/>
            </w:tcBorders>
            <w:vAlign w:val="center"/>
          </w:tcPr>
          <w:p w14:paraId="412C3781">
            <w:pPr>
              <w:spacing w:line="300" w:lineRule="exact"/>
              <w:jc w:val="center"/>
              <w:rPr>
                <w:bCs/>
              </w:rPr>
            </w:pPr>
          </w:p>
        </w:tc>
        <w:tc>
          <w:tcPr>
            <w:tcW w:w="1247" w:type="dxa"/>
            <w:tcBorders>
              <w:top w:val="single" w:color="000000" w:sz="4" w:space="0"/>
              <w:left w:val="single" w:color="000000" w:sz="4" w:space="0"/>
              <w:bottom w:val="single" w:color="000000" w:sz="4" w:space="0"/>
              <w:right w:val="single" w:color="000000" w:sz="8" w:space="0"/>
            </w:tcBorders>
            <w:vAlign w:val="center"/>
          </w:tcPr>
          <w:p w14:paraId="55F01D0C">
            <w:pPr>
              <w:spacing w:line="300" w:lineRule="exact"/>
              <w:jc w:val="center"/>
              <w:rPr>
                <w:bCs/>
              </w:rPr>
            </w:pPr>
          </w:p>
        </w:tc>
      </w:tr>
      <w:tr w14:paraId="4F3082DB">
        <w:tblPrEx>
          <w:tblCellMar>
            <w:top w:w="0" w:type="dxa"/>
            <w:left w:w="108" w:type="dxa"/>
            <w:bottom w:w="0" w:type="dxa"/>
            <w:right w:w="108" w:type="dxa"/>
          </w:tblCellMar>
        </w:tblPrEx>
        <w:trPr>
          <w:trHeight w:val="2447" w:hRule="atLeast"/>
        </w:trPr>
        <w:tc>
          <w:tcPr>
            <w:tcW w:w="753" w:type="dxa"/>
            <w:vMerge w:val="continue"/>
            <w:tcBorders>
              <w:top w:val="single" w:color="000000" w:sz="4" w:space="0"/>
              <w:left w:val="single" w:color="000000" w:sz="8" w:space="0"/>
              <w:bottom w:val="nil"/>
              <w:right w:val="single" w:color="000000" w:sz="4" w:space="0"/>
            </w:tcBorders>
            <w:vAlign w:val="center"/>
          </w:tcPr>
          <w:p w14:paraId="3379076E">
            <w:pPr>
              <w:spacing w:line="300" w:lineRule="exact"/>
              <w:jc w:val="center"/>
              <w:rPr>
                <w:bCs/>
              </w:rPr>
            </w:pPr>
          </w:p>
        </w:tc>
        <w:tc>
          <w:tcPr>
            <w:tcW w:w="752" w:type="dxa"/>
            <w:tcBorders>
              <w:top w:val="single" w:color="000000" w:sz="4" w:space="0"/>
              <w:left w:val="single" w:color="000000" w:sz="4" w:space="0"/>
              <w:bottom w:val="single" w:color="000000" w:sz="4" w:space="0"/>
              <w:right w:val="single" w:color="000000" w:sz="4" w:space="0"/>
            </w:tcBorders>
            <w:vAlign w:val="center"/>
          </w:tcPr>
          <w:p w14:paraId="78235653">
            <w:pPr>
              <w:spacing w:line="300" w:lineRule="exact"/>
              <w:jc w:val="center"/>
              <w:textAlignment w:val="center"/>
              <w:rPr>
                <w:bCs/>
              </w:rPr>
            </w:pPr>
            <w:r>
              <w:rPr>
                <w:rFonts w:hint="eastAsia"/>
                <w:bCs/>
                <w:lang w:bidi="ar"/>
              </w:rPr>
              <w:t>12</w:t>
            </w:r>
          </w:p>
        </w:tc>
        <w:tc>
          <w:tcPr>
            <w:tcW w:w="1055" w:type="dxa"/>
            <w:tcBorders>
              <w:top w:val="single" w:color="000000" w:sz="4" w:space="0"/>
              <w:left w:val="single" w:color="000000" w:sz="4" w:space="0"/>
              <w:bottom w:val="single" w:color="000000" w:sz="4" w:space="0"/>
              <w:right w:val="single" w:color="000000" w:sz="4" w:space="0"/>
            </w:tcBorders>
            <w:vAlign w:val="center"/>
          </w:tcPr>
          <w:p w14:paraId="52C90B54">
            <w:pPr>
              <w:spacing w:line="300" w:lineRule="exact"/>
              <w:jc w:val="center"/>
              <w:textAlignment w:val="center"/>
              <w:rPr>
                <w:bCs/>
              </w:rPr>
            </w:pPr>
            <w:r>
              <w:rPr>
                <w:rFonts w:hint="eastAsia"/>
                <w:bCs/>
                <w:lang w:bidi="ar"/>
              </w:rPr>
              <w:t>设施设备安全隐患台账记录</w:t>
            </w:r>
          </w:p>
        </w:tc>
        <w:tc>
          <w:tcPr>
            <w:tcW w:w="5552" w:type="dxa"/>
            <w:tcBorders>
              <w:top w:val="single" w:color="000000" w:sz="4" w:space="0"/>
              <w:left w:val="single" w:color="000000" w:sz="4" w:space="0"/>
              <w:bottom w:val="single" w:color="000000" w:sz="4" w:space="0"/>
              <w:right w:val="single" w:color="000000" w:sz="4" w:space="0"/>
            </w:tcBorders>
            <w:vAlign w:val="center"/>
          </w:tcPr>
          <w:p w14:paraId="79DF96D5">
            <w:pPr>
              <w:spacing w:line="300" w:lineRule="exact"/>
              <w:textAlignment w:val="center"/>
              <w:rPr>
                <w:bCs/>
              </w:rPr>
            </w:pPr>
            <w:r>
              <w:rPr>
                <w:rFonts w:hint="eastAsia"/>
                <w:bCs/>
                <w:lang w:bidi="ar"/>
              </w:rPr>
              <w:t>记录及时、详细、完整</w:t>
            </w:r>
          </w:p>
        </w:tc>
        <w:tc>
          <w:tcPr>
            <w:tcW w:w="1085" w:type="dxa"/>
            <w:tcBorders>
              <w:top w:val="single" w:color="000000" w:sz="4" w:space="0"/>
              <w:left w:val="single" w:color="000000" w:sz="4" w:space="0"/>
              <w:bottom w:val="single" w:color="000000" w:sz="4" w:space="0"/>
              <w:right w:val="single" w:color="000000" w:sz="4" w:space="0"/>
            </w:tcBorders>
            <w:vAlign w:val="center"/>
          </w:tcPr>
          <w:p w14:paraId="48560858">
            <w:pPr>
              <w:spacing w:line="300" w:lineRule="exact"/>
              <w:jc w:val="center"/>
              <w:textAlignment w:val="center"/>
              <w:rPr>
                <w:bCs/>
              </w:rPr>
            </w:pPr>
            <w:r>
              <w:rPr>
                <w:rFonts w:hint="eastAsia"/>
                <w:bCs/>
                <w:lang w:bidi="ar"/>
              </w:rPr>
              <w:t>2</w:t>
            </w:r>
          </w:p>
        </w:tc>
        <w:tc>
          <w:tcPr>
            <w:tcW w:w="3029" w:type="dxa"/>
            <w:tcBorders>
              <w:top w:val="single" w:color="000000" w:sz="4" w:space="0"/>
              <w:left w:val="single" w:color="000000" w:sz="4" w:space="0"/>
              <w:bottom w:val="single" w:color="000000" w:sz="4" w:space="0"/>
              <w:right w:val="single" w:color="000000" w:sz="4" w:space="0"/>
            </w:tcBorders>
            <w:vAlign w:val="center"/>
          </w:tcPr>
          <w:p w14:paraId="5E079161">
            <w:pPr>
              <w:spacing w:line="300" w:lineRule="exact"/>
              <w:textAlignment w:val="center"/>
              <w:rPr>
                <w:rStyle w:val="60"/>
                <w:rFonts w:hint="default"/>
                <w:bCs/>
                <w:color w:val="auto"/>
                <w:lang w:bidi="ar"/>
              </w:rPr>
            </w:pPr>
            <w:r>
              <w:rPr>
                <w:rFonts w:hint="eastAsia"/>
                <w:bCs/>
                <w:lang w:bidi="ar"/>
              </w:rPr>
              <w:t>□ 1.齐全，</w:t>
            </w:r>
            <w:r>
              <w:rPr>
                <w:rStyle w:val="60"/>
                <w:rFonts w:hint="default"/>
                <w:bCs/>
                <w:color w:val="auto"/>
                <w:lang w:bidi="ar"/>
              </w:rPr>
              <w:t>得2分</w:t>
            </w:r>
          </w:p>
          <w:p w14:paraId="13266311">
            <w:pPr>
              <w:spacing w:line="300" w:lineRule="exact"/>
              <w:textAlignment w:val="center"/>
              <w:rPr>
                <w:rStyle w:val="60"/>
                <w:rFonts w:hint="default"/>
                <w:bCs/>
                <w:color w:val="auto"/>
                <w:lang w:bidi="ar"/>
              </w:rPr>
            </w:pPr>
            <w:r>
              <w:rPr>
                <w:rFonts w:hint="eastAsia"/>
                <w:bCs/>
                <w:lang w:bidi="ar"/>
              </w:rPr>
              <w:t>□ 2.有缺项（不完善）的，2项以内，可</w:t>
            </w:r>
            <w:r>
              <w:rPr>
                <w:rStyle w:val="60"/>
                <w:rFonts w:hint="default"/>
                <w:bCs/>
                <w:color w:val="auto"/>
                <w:lang w:bidi="ar"/>
              </w:rPr>
              <w:t>得1分</w:t>
            </w:r>
          </w:p>
          <w:p w14:paraId="56F40D2E">
            <w:pPr>
              <w:spacing w:line="300" w:lineRule="exact"/>
              <w:textAlignment w:val="center"/>
              <w:rPr>
                <w:rStyle w:val="60"/>
                <w:rFonts w:hint="default"/>
                <w:bCs/>
                <w:color w:val="auto"/>
                <w:lang w:bidi="ar"/>
              </w:rPr>
            </w:pPr>
            <w:r>
              <w:rPr>
                <w:rFonts w:hint="eastAsia"/>
                <w:bCs/>
                <w:lang w:bidi="ar"/>
              </w:rPr>
              <w:t>□ 3.有缺项（不完善）的3项以上，</w:t>
            </w:r>
            <w:r>
              <w:rPr>
                <w:rStyle w:val="60"/>
                <w:rFonts w:hint="default"/>
                <w:bCs/>
                <w:color w:val="auto"/>
                <w:lang w:bidi="ar"/>
              </w:rPr>
              <w:t>不得分</w:t>
            </w:r>
          </w:p>
          <w:p w14:paraId="716CD355">
            <w:pPr>
              <w:spacing w:line="300" w:lineRule="exact"/>
              <w:textAlignment w:val="center"/>
              <w:rPr>
                <w:bCs/>
              </w:rPr>
            </w:pPr>
            <w:r>
              <w:rPr>
                <w:rFonts w:hint="eastAsia"/>
                <w:bCs/>
                <w:lang w:bidi="ar"/>
              </w:rPr>
              <w:t>□ 有2、3的均限下月前完成整改</w:t>
            </w:r>
          </w:p>
        </w:tc>
        <w:tc>
          <w:tcPr>
            <w:tcW w:w="987" w:type="dxa"/>
            <w:tcBorders>
              <w:top w:val="single" w:color="000000" w:sz="4" w:space="0"/>
              <w:left w:val="single" w:color="000000" w:sz="4" w:space="0"/>
              <w:bottom w:val="single" w:color="000000" w:sz="4" w:space="0"/>
              <w:right w:val="single" w:color="000000" w:sz="4" w:space="0"/>
            </w:tcBorders>
            <w:vAlign w:val="center"/>
          </w:tcPr>
          <w:p w14:paraId="01B27C66">
            <w:pPr>
              <w:spacing w:line="300" w:lineRule="exact"/>
              <w:jc w:val="center"/>
              <w:rPr>
                <w:bCs/>
              </w:rPr>
            </w:pPr>
          </w:p>
        </w:tc>
        <w:tc>
          <w:tcPr>
            <w:tcW w:w="1247" w:type="dxa"/>
            <w:tcBorders>
              <w:top w:val="single" w:color="000000" w:sz="4" w:space="0"/>
              <w:left w:val="single" w:color="000000" w:sz="4" w:space="0"/>
              <w:bottom w:val="single" w:color="000000" w:sz="4" w:space="0"/>
              <w:right w:val="single" w:color="000000" w:sz="8" w:space="0"/>
            </w:tcBorders>
            <w:vAlign w:val="center"/>
          </w:tcPr>
          <w:p w14:paraId="7AA08391">
            <w:pPr>
              <w:spacing w:line="300" w:lineRule="exact"/>
              <w:jc w:val="center"/>
              <w:rPr>
                <w:bCs/>
              </w:rPr>
            </w:pPr>
          </w:p>
        </w:tc>
      </w:tr>
      <w:tr w14:paraId="188C3424">
        <w:tblPrEx>
          <w:tblCellMar>
            <w:top w:w="0" w:type="dxa"/>
            <w:left w:w="108" w:type="dxa"/>
            <w:bottom w:w="0" w:type="dxa"/>
            <w:right w:w="108" w:type="dxa"/>
          </w:tblCellMar>
        </w:tblPrEx>
        <w:trPr>
          <w:trHeight w:val="1837" w:hRule="atLeast"/>
        </w:trPr>
        <w:tc>
          <w:tcPr>
            <w:tcW w:w="753" w:type="dxa"/>
            <w:vMerge w:val="continue"/>
            <w:tcBorders>
              <w:top w:val="single" w:color="000000" w:sz="4" w:space="0"/>
              <w:left w:val="single" w:color="000000" w:sz="8" w:space="0"/>
              <w:bottom w:val="nil"/>
              <w:right w:val="single" w:color="000000" w:sz="4" w:space="0"/>
            </w:tcBorders>
            <w:vAlign w:val="center"/>
          </w:tcPr>
          <w:p w14:paraId="4A824839">
            <w:pPr>
              <w:spacing w:line="300" w:lineRule="exact"/>
              <w:jc w:val="center"/>
              <w:rPr>
                <w:bCs/>
              </w:rPr>
            </w:pPr>
          </w:p>
        </w:tc>
        <w:tc>
          <w:tcPr>
            <w:tcW w:w="752" w:type="dxa"/>
            <w:tcBorders>
              <w:top w:val="single" w:color="000000" w:sz="4" w:space="0"/>
              <w:left w:val="single" w:color="000000" w:sz="4" w:space="0"/>
              <w:bottom w:val="single" w:color="000000" w:sz="4" w:space="0"/>
              <w:right w:val="single" w:color="000000" w:sz="4" w:space="0"/>
            </w:tcBorders>
            <w:vAlign w:val="center"/>
          </w:tcPr>
          <w:p w14:paraId="3C4AF7DD">
            <w:pPr>
              <w:spacing w:line="300" w:lineRule="exact"/>
              <w:jc w:val="center"/>
              <w:textAlignment w:val="center"/>
              <w:rPr>
                <w:bCs/>
              </w:rPr>
            </w:pPr>
            <w:r>
              <w:rPr>
                <w:rFonts w:hint="eastAsia"/>
                <w:bCs/>
                <w:lang w:bidi="ar"/>
              </w:rPr>
              <w:t>13</w:t>
            </w:r>
          </w:p>
        </w:tc>
        <w:tc>
          <w:tcPr>
            <w:tcW w:w="1055" w:type="dxa"/>
            <w:tcBorders>
              <w:top w:val="single" w:color="000000" w:sz="4" w:space="0"/>
              <w:left w:val="single" w:color="000000" w:sz="4" w:space="0"/>
              <w:bottom w:val="single" w:color="000000" w:sz="4" w:space="0"/>
              <w:right w:val="single" w:color="000000" w:sz="4" w:space="0"/>
            </w:tcBorders>
            <w:vAlign w:val="center"/>
          </w:tcPr>
          <w:p w14:paraId="48D8D3AD">
            <w:pPr>
              <w:spacing w:line="300" w:lineRule="exact"/>
              <w:jc w:val="center"/>
              <w:textAlignment w:val="center"/>
              <w:rPr>
                <w:bCs/>
              </w:rPr>
            </w:pPr>
            <w:r>
              <w:rPr>
                <w:rFonts w:hint="eastAsia"/>
                <w:bCs/>
                <w:lang w:bidi="ar"/>
              </w:rPr>
              <w:t>各项维护保养记录</w:t>
            </w:r>
          </w:p>
        </w:tc>
        <w:tc>
          <w:tcPr>
            <w:tcW w:w="5552" w:type="dxa"/>
            <w:tcBorders>
              <w:top w:val="single" w:color="000000" w:sz="4" w:space="0"/>
              <w:left w:val="single" w:color="000000" w:sz="4" w:space="0"/>
              <w:bottom w:val="single" w:color="000000" w:sz="4" w:space="0"/>
              <w:right w:val="single" w:color="000000" w:sz="4" w:space="0"/>
            </w:tcBorders>
            <w:vAlign w:val="center"/>
          </w:tcPr>
          <w:p w14:paraId="023C1F59">
            <w:pPr>
              <w:spacing w:line="300" w:lineRule="exact"/>
              <w:textAlignment w:val="center"/>
              <w:rPr>
                <w:bCs/>
              </w:rPr>
            </w:pPr>
            <w:r>
              <w:rPr>
                <w:rFonts w:hint="eastAsia"/>
                <w:bCs/>
                <w:lang w:bidi="ar"/>
              </w:rPr>
              <w:t>记录及时、详细、完整</w:t>
            </w:r>
          </w:p>
        </w:tc>
        <w:tc>
          <w:tcPr>
            <w:tcW w:w="1085" w:type="dxa"/>
            <w:tcBorders>
              <w:top w:val="single" w:color="000000" w:sz="4" w:space="0"/>
              <w:left w:val="single" w:color="000000" w:sz="4" w:space="0"/>
              <w:bottom w:val="single" w:color="000000" w:sz="4" w:space="0"/>
              <w:right w:val="single" w:color="000000" w:sz="4" w:space="0"/>
            </w:tcBorders>
            <w:vAlign w:val="center"/>
          </w:tcPr>
          <w:p w14:paraId="6CD88BDF">
            <w:pPr>
              <w:spacing w:line="300" w:lineRule="exact"/>
              <w:jc w:val="center"/>
              <w:textAlignment w:val="center"/>
              <w:rPr>
                <w:bCs/>
              </w:rPr>
            </w:pPr>
            <w:r>
              <w:rPr>
                <w:rFonts w:hint="eastAsia"/>
                <w:bCs/>
                <w:lang w:bidi="ar"/>
              </w:rPr>
              <w:t>1</w:t>
            </w:r>
          </w:p>
        </w:tc>
        <w:tc>
          <w:tcPr>
            <w:tcW w:w="3029" w:type="dxa"/>
            <w:tcBorders>
              <w:top w:val="single" w:color="000000" w:sz="4" w:space="0"/>
              <w:left w:val="single" w:color="000000" w:sz="4" w:space="0"/>
              <w:bottom w:val="single" w:color="000000" w:sz="4" w:space="0"/>
              <w:right w:val="single" w:color="000000" w:sz="4" w:space="0"/>
            </w:tcBorders>
            <w:vAlign w:val="center"/>
          </w:tcPr>
          <w:p w14:paraId="016B3E99">
            <w:pPr>
              <w:spacing w:line="300" w:lineRule="exact"/>
              <w:textAlignment w:val="center"/>
              <w:rPr>
                <w:rStyle w:val="60"/>
                <w:rFonts w:hint="default"/>
                <w:bCs/>
                <w:color w:val="auto"/>
                <w:lang w:bidi="ar"/>
              </w:rPr>
            </w:pPr>
            <w:r>
              <w:rPr>
                <w:rFonts w:hint="eastAsia"/>
                <w:bCs/>
                <w:lang w:bidi="ar"/>
              </w:rPr>
              <w:t>□ 1.齐全，</w:t>
            </w:r>
            <w:r>
              <w:rPr>
                <w:rStyle w:val="60"/>
                <w:rFonts w:hint="default"/>
                <w:bCs/>
                <w:color w:val="auto"/>
                <w:lang w:bidi="ar"/>
              </w:rPr>
              <w:t>得1分</w:t>
            </w:r>
          </w:p>
          <w:p w14:paraId="7DD6C0D1">
            <w:pPr>
              <w:spacing w:line="300" w:lineRule="exact"/>
              <w:textAlignment w:val="center"/>
              <w:rPr>
                <w:rStyle w:val="60"/>
                <w:rFonts w:hint="default"/>
                <w:bCs/>
                <w:color w:val="auto"/>
                <w:lang w:bidi="ar"/>
              </w:rPr>
            </w:pPr>
            <w:r>
              <w:rPr>
                <w:rFonts w:hint="eastAsia"/>
                <w:bCs/>
                <w:lang w:bidi="ar"/>
              </w:rPr>
              <w:t>□ 2.有缺项（不完善）的，2项以内，可</w:t>
            </w:r>
            <w:r>
              <w:rPr>
                <w:rStyle w:val="60"/>
                <w:rFonts w:hint="default"/>
                <w:bCs/>
                <w:color w:val="auto"/>
                <w:lang w:bidi="ar"/>
              </w:rPr>
              <w:t>得0分</w:t>
            </w:r>
          </w:p>
          <w:p w14:paraId="25BB07C8">
            <w:pPr>
              <w:spacing w:line="300" w:lineRule="exact"/>
              <w:textAlignment w:val="center"/>
              <w:rPr>
                <w:bCs/>
              </w:rPr>
            </w:pPr>
            <w:r>
              <w:rPr>
                <w:rFonts w:hint="eastAsia"/>
                <w:bCs/>
                <w:lang w:bidi="ar"/>
              </w:rPr>
              <w:t>□ 有2、3的均限下月前完成整改</w:t>
            </w:r>
          </w:p>
        </w:tc>
        <w:tc>
          <w:tcPr>
            <w:tcW w:w="987" w:type="dxa"/>
            <w:tcBorders>
              <w:top w:val="single" w:color="000000" w:sz="4" w:space="0"/>
              <w:left w:val="single" w:color="000000" w:sz="4" w:space="0"/>
              <w:bottom w:val="single" w:color="000000" w:sz="4" w:space="0"/>
              <w:right w:val="single" w:color="000000" w:sz="4" w:space="0"/>
            </w:tcBorders>
            <w:vAlign w:val="center"/>
          </w:tcPr>
          <w:p w14:paraId="0A2836C1">
            <w:pPr>
              <w:spacing w:line="300" w:lineRule="exact"/>
              <w:jc w:val="center"/>
              <w:rPr>
                <w:bCs/>
              </w:rPr>
            </w:pPr>
          </w:p>
        </w:tc>
        <w:tc>
          <w:tcPr>
            <w:tcW w:w="1247" w:type="dxa"/>
            <w:tcBorders>
              <w:top w:val="single" w:color="000000" w:sz="4" w:space="0"/>
              <w:left w:val="single" w:color="000000" w:sz="4" w:space="0"/>
              <w:bottom w:val="single" w:color="000000" w:sz="4" w:space="0"/>
              <w:right w:val="single" w:color="000000" w:sz="8" w:space="0"/>
            </w:tcBorders>
            <w:vAlign w:val="center"/>
          </w:tcPr>
          <w:p w14:paraId="6A6BF3D8">
            <w:pPr>
              <w:spacing w:line="300" w:lineRule="exact"/>
              <w:jc w:val="center"/>
              <w:rPr>
                <w:bCs/>
              </w:rPr>
            </w:pPr>
          </w:p>
        </w:tc>
      </w:tr>
      <w:tr w14:paraId="750DD099">
        <w:tblPrEx>
          <w:tblCellMar>
            <w:top w:w="0" w:type="dxa"/>
            <w:left w:w="108" w:type="dxa"/>
            <w:bottom w:w="0" w:type="dxa"/>
            <w:right w:w="108" w:type="dxa"/>
          </w:tblCellMar>
        </w:tblPrEx>
        <w:trPr>
          <w:trHeight w:val="2447" w:hRule="atLeast"/>
        </w:trPr>
        <w:tc>
          <w:tcPr>
            <w:tcW w:w="753" w:type="dxa"/>
            <w:vMerge w:val="continue"/>
            <w:tcBorders>
              <w:top w:val="single" w:color="000000" w:sz="4" w:space="0"/>
              <w:left w:val="single" w:color="000000" w:sz="8" w:space="0"/>
              <w:bottom w:val="nil"/>
              <w:right w:val="single" w:color="000000" w:sz="4" w:space="0"/>
            </w:tcBorders>
            <w:vAlign w:val="center"/>
          </w:tcPr>
          <w:p w14:paraId="7BD87F55">
            <w:pPr>
              <w:spacing w:line="300" w:lineRule="exact"/>
              <w:jc w:val="center"/>
              <w:rPr>
                <w:bCs/>
              </w:rPr>
            </w:pPr>
          </w:p>
        </w:tc>
        <w:tc>
          <w:tcPr>
            <w:tcW w:w="752" w:type="dxa"/>
            <w:tcBorders>
              <w:top w:val="single" w:color="000000" w:sz="4" w:space="0"/>
              <w:left w:val="single" w:color="000000" w:sz="4" w:space="0"/>
              <w:bottom w:val="single" w:color="000000" w:sz="4" w:space="0"/>
              <w:right w:val="single" w:color="000000" w:sz="4" w:space="0"/>
            </w:tcBorders>
            <w:vAlign w:val="center"/>
          </w:tcPr>
          <w:p w14:paraId="223DE0C0">
            <w:pPr>
              <w:spacing w:line="300" w:lineRule="exact"/>
              <w:jc w:val="center"/>
              <w:textAlignment w:val="center"/>
              <w:rPr>
                <w:bCs/>
              </w:rPr>
            </w:pPr>
            <w:r>
              <w:rPr>
                <w:rFonts w:hint="eastAsia"/>
                <w:bCs/>
                <w:lang w:bidi="ar"/>
              </w:rPr>
              <w:t>14</w:t>
            </w:r>
          </w:p>
        </w:tc>
        <w:tc>
          <w:tcPr>
            <w:tcW w:w="1055" w:type="dxa"/>
            <w:tcBorders>
              <w:top w:val="single" w:color="000000" w:sz="4" w:space="0"/>
              <w:left w:val="single" w:color="000000" w:sz="4" w:space="0"/>
              <w:bottom w:val="single" w:color="000000" w:sz="4" w:space="0"/>
              <w:right w:val="single" w:color="000000" w:sz="4" w:space="0"/>
            </w:tcBorders>
            <w:vAlign w:val="center"/>
          </w:tcPr>
          <w:p w14:paraId="50BAEDB3">
            <w:pPr>
              <w:spacing w:line="300" w:lineRule="exact"/>
              <w:jc w:val="center"/>
              <w:textAlignment w:val="center"/>
              <w:rPr>
                <w:bCs/>
              </w:rPr>
            </w:pPr>
            <w:r>
              <w:rPr>
                <w:rFonts w:hint="eastAsia"/>
                <w:bCs/>
                <w:lang w:bidi="ar"/>
              </w:rPr>
              <w:t>原材料出入库记录</w:t>
            </w:r>
          </w:p>
        </w:tc>
        <w:tc>
          <w:tcPr>
            <w:tcW w:w="5552" w:type="dxa"/>
            <w:tcBorders>
              <w:top w:val="single" w:color="000000" w:sz="4" w:space="0"/>
              <w:left w:val="single" w:color="000000" w:sz="4" w:space="0"/>
              <w:bottom w:val="single" w:color="000000" w:sz="4" w:space="0"/>
              <w:right w:val="single" w:color="000000" w:sz="4" w:space="0"/>
            </w:tcBorders>
            <w:vAlign w:val="center"/>
          </w:tcPr>
          <w:p w14:paraId="5B2A241B">
            <w:pPr>
              <w:spacing w:line="300" w:lineRule="exact"/>
              <w:textAlignment w:val="center"/>
              <w:rPr>
                <w:bCs/>
              </w:rPr>
            </w:pPr>
            <w:r>
              <w:rPr>
                <w:rFonts w:hint="eastAsia"/>
                <w:bCs/>
                <w:lang w:bidi="ar"/>
              </w:rPr>
              <w:t>记录详细、完整、更新及时</w:t>
            </w:r>
          </w:p>
        </w:tc>
        <w:tc>
          <w:tcPr>
            <w:tcW w:w="1085" w:type="dxa"/>
            <w:tcBorders>
              <w:top w:val="single" w:color="000000" w:sz="4" w:space="0"/>
              <w:left w:val="single" w:color="000000" w:sz="4" w:space="0"/>
              <w:bottom w:val="single" w:color="000000" w:sz="4" w:space="0"/>
              <w:right w:val="single" w:color="000000" w:sz="4" w:space="0"/>
            </w:tcBorders>
            <w:vAlign w:val="center"/>
          </w:tcPr>
          <w:p w14:paraId="3A98902C">
            <w:pPr>
              <w:spacing w:line="300" w:lineRule="exact"/>
              <w:jc w:val="center"/>
              <w:textAlignment w:val="center"/>
              <w:rPr>
                <w:bCs/>
              </w:rPr>
            </w:pPr>
            <w:r>
              <w:rPr>
                <w:rFonts w:hint="eastAsia"/>
                <w:bCs/>
                <w:lang w:bidi="ar"/>
              </w:rPr>
              <w:t>2</w:t>
            </w:r>
          </w:p>
        </w:tc>
        <w:tc>
          <w:tcPr>
            <w:tcW w:w="3029" w:type="dxa"/>
            <w:tcBorders>
              <w:top w:val="single" w:color="000000" w:sz="4" w:space="0"/>
              <w:left w:val="single" w:color="000000" w:sz="4" w:space="0"/>
              <w:bottom w:val="single" w:color="000000" w:sz="4" w:space="0"/>
              <w:right w:val="single" w:color="000000" w:sz="4" w:space="0"/>
            </w:tcBorders>
            <w:vAlign w:val="center"/>
          </w:tcPr>
          <w:p w14:paraId="337FC904">
            <w:pPr>
              <w:spacing w:line="300" w:lineRule="exact"/>
              <w:textAlignment w:val="center"/>
              <w:rPr>
                <w:rStyle w:val="60"/>
                <w:rFonts w:hint="default"/>
                <w:bCs/>
                <w:color w:val="auto"/>
                <w:lang w:bidi="ar"/>
              </w:rPr>
            </w:pPr>
            <w:r>
              <w:rPr>
                <w:rFonts w:hint="eastAsia"/>
                <w:bCs/>
                <w:lang w:bidi="ar"/>
              </w:rPr>
              <w:t>□ 1.齐全，</w:t>
            </w:r>
            <w:r>
              <w:rPr>
                <w:rStyle w:val="60"/>
                <w:rFonts w:hint="default"/>
                <w:bCs/>
                <w:color w:val="auto"/>
                <w:lang w:bidi="ar"/>
              </w:rPr>
              <w:t>得2分</w:t>
            </w:r>
          </w:p>
          <w:p w14:paraId="388F75C2">
            <w:pPr>
              <w:spacing w:line="300" w:lineRule="exact"/>
              <w:textAlignment w:val="center"/>
              <w:rPr>
                <w:rStyle w:val="60"/>
                <w:rFonts w:hint="default"/>
                <w:bCs/>
                <w:color w:val="auto"/>
                <w:lang w:bidi="ar"/>
              </w:rPr>
            </w:pPr>
            <w:r>
              <w:rPr>
                <w:rFonts w:hint="eastAsia"/>
                <w:bCs/>
                <w:lang w:bidi="ar"/>
              </w:rPr>
              <w:t>□ 2.有缺项（不完善）的，2项以内，可</w:t>
            </w:r>
            <w:r>
              <w:rPr>
                <w:rStyle w:val="60"/>
                <w:rFonts w:hint="default"/>
                <w:bCs/>
                <w:color w:val="auto"/>
                <w:lang w:bidi="ar"/>
              </w:rPr>
              <w:t>得1分</w:t>
            </w:r>
          </w:p>
          <w:p w14:paraId="44A94009">
            <w:pPr>
              <w:spacing w:line="300" w:lineRule="exact"/>
              <w:textAlignment w:val="center"/>
              <w:rPr>
                <w:rStyle w:val="60"/>
                <w:rFonts w:hint="default"/>
                <w:bCs/>
                <w:color w:val="auto"/>
                <w:lang w:bidi="ar"/>
              </w:rPr>
            </w:pPr>
            <w:r>
              <w:rPr>
                <w:rFonts w:hint="eastAsia"/>
                <w:bCs/>
                <w:lang w:bidi="ar"/>
              </w:rPr>
              <w:t>□ 3.有缺项（不完善）的3项以上，</w:t>
            </w:r>
            <w:r>
              <w:rPr>
                <w:rStyle w:val="60"/>
                <w:rFonts w:hint="default"/>
                <w:bCs/>
                <w:color w:val="auto"/>
                <w:lang w:bidi="ar"/>
              </w:rPr>
              <w:t>不得分</w:t>
            </w:r>
          </w:p>
          <w:p w14:paraId="4074B0BA">
            <w:pPr>
              <w:spacing w:line="300" w:lineRule="exact"/>
              <w:textAlignment w:val="center"/>
              <w:rPr>
                <w:bCs/>
              </w:rPr>
            </w:pPr>
            <w:r>
              <w:rPr>
                <w:rFonts w:hint="eastAsia"/>
                <w:bCs/>
                <w:lang w:bidi="ar"/>
              </w:rPr>
              <w:t>□ 有2、3的均限下月前完成整改</w:t>
            </w:r>
          </w:p>
        </w:tc>
        <w:tc>
          <w:tcPr>
            <w:tcW w:w="987" w:type="dxa"/>
            <w:tcBorders>
              <w:top w:val="single" w:color="000000" w:sz="4" w:space="0"/>
              <w:left w:val="single" w:color="000000" w:sz="4" w:space="0"/>
              <w:bottom w:val="single" w:color="000000" w:sz="4" w:space="0"/>
              <w:right w:val="single" w:color="000000" w:sz="4" w:space="0"/>
            </w:tcBorders>
            <w:vAlign w:val="center"/>
          </w:tcPr>
          <w:p w14:paraId="1CE28E78">
            <w:pPr>
              <w:spacing w:line="300" w:lineRule="exact"/>
              <w:jc w:val="center"/>
              <w:rPr>
                <w:bCs/>
              </w:rPr>
            </w:pPr>
          </w:p>
        </w:tc>
        <w:tc>
          <w:tcPr>
            <w:tcW w:w="1247" w:type="dxa"/>
            <w:tcBorders>
              <w:top w:val="single" w:color="000000" w:sz="4" w:space="0"/>
              <w:left w:val="single" w:color="000000" w:sz="4" w:space="0"/>
              <w:bottom w:val="single" w:color="000000" w:sz="4" w:space="0"/>
              <w:right w:val="single" w:color="000000" w:sz="8" w:space="0"/>
            </w:tcBorders>
            <w:vAlign w:val="center"/>
          </w:tcPr>
          <w:p w14:paraId="11706FB8">
            <w:pPr>
              <w:spacing w:line="300" w:lineRule="exact"/>
              <w:jc w:val="center"/>
              <w:rPr>
                <w:bCs/>
              </w:rPr>
            </w:pPr>
          </w:p>
        </w:tc>
      </w:tr>
      <w:tr w14:paraId="0E71329E">
        <w:tblPrEx>
          <w:tblCellMar>
            <w:top w:w="0" w:type="dxa"/>
            <w:left w:w="108" w:type="dxa"/>
            <w:bottom w:w="0" w:type="dxa"/>
            <w:right w:w="108" w:type="dxa"/>
          </w:tblCellMar>
        </w:tblPrEx>
        <w:trPr>
          <w:trHeight w:val="1228" w:hRule="atLeast"/>
        </w:trPr>
        <w:tc>
          <w:tcPr>
            <w:tcW w:w="753" w:type="dxa"/>
            <w:vMerge w:val="continue"/>
            <w:tcBorders>
              <w:top w:val="single" w:color="000000" w:sz="4" w:space="0"/>
              <w:left w:val="single" w:color="000000" w:sz="8" w:space="0"/>
              <w:bottom w:val="nil"/>
              <w:right w:val="single" w:color="000000" w:sz="4" w:space="0"/>
            </w:tcBorders>
            <w:vAlign w:val="center"/>
          </w:tcPr>
          <w:p w14:paraId="712FBE81">
            <w:pPr>
              <w:spacing w:line="300" w:lineRule="exact"/>
              <w:jc w:val="center"/>
              <w:rPr>
                <w:bCs/>
              </w:rPr>
            </w:pPr>
          </w:p>
        </w:tc>
        <w:tc>
          <w:tcPr>
            <w:tcW w:w="752" w:type="dxa"/>
            <w:tcBorders>
              <w:top w:val="single" w:color="000000" w:sz="4" w:space="0"/>
              <w:left w:val="single" w:color="000000" w:sz="4" w:space="0"/>
              <w:bottom w:val="single" w:color="000000" w:sz="4" w:space="0"/>
              <w:right w:val="single" w:color="000000" w:sz="4" w:space="0"/>
            </w:tcBorders>
            <w:vAlign w:val="center"/>
          </w:tcPr>
          <w:p w14:paraId="669A96A3">
            <w:pPr>
              <w:spacing w:line="300" w:lineRule="exact"/>
              <w:jc w:val="center"/>
              <w:textAlignment w:val="center"/>
              <w:rPr>
                <w:bCs/>
              </w:rPr>
            </w:pPr>
            <w:r>
              <w:rPr>
                <w:rFonts w:hint="eastAsia"/>
                <w:bCs/>
                <w:lang w:bidi="ar"/>
              </w:rPr>
              <w:t>15</w:t>
            </w:r>
          </w:p>
        </w:tc>
        <w:tc>
          <w:tcPr>
            <w:tcW w:w="1055" w:type="dxa"/>
            <w:tcBorders>
              <w:top w:val="single" w:color="000000" w:sz="4" w:space="0"/>
              <w:left w:val="single" w:color="000000" w:sz="4" w:space="0"/>
              <w:bottom w:val="single" w:color="000000" w:sz="4" w:space="0"/>
              <w:right w:val="single" w:color="000000" w:sz="4" w:space="0"/>
            </w:tcBorders>
            <w:vAlign w:val="center"/>
          </w:tcPr>
          <w:p w14:paraId="3B1CA7AE">
            <w:pPr>
              <w:spacing w:line="300" w:lineRule="exact"/>
              <w:jc w:val="center"/>
              <w:textAlignment w:val="center"/>
              <w:rPr>
                <w:bCs/>
              </w:rPr>
            </w:pPr>
            <w:r>
              <w:rPr>
                <w:rFonts w:hint="eastAsia"/>
                <w:bCs/>
                <w:lang w:bidi="ar"/>
              </w:rPr>
              <w:t>培训与考核记录</w:t>
            </w:r>
          </w:p>
        </w:tc>
        <w:tc>
          <w:tcPr>
            <w:tcW w:w="5552" w:type="dxa"/>
            <w:tcBorders>
              <w:top w:val="single" w:color="000000" w:sz="4" w:space="0"/>
              <w:left w:val="single" w:color="000000" w:sz="4" w:space="0"/>
              <w:bottom w:val="single" w:color="000000" w:sz="4" w:space="0"/>
              <w:right w:val="single" w:color="000000" w:sz="4" w:space="0"/>
            </w:tcBorders>
            <w:vAlign w:val="center"/>
          </w:tcPr>
          <w:p w14:paraId="62600E9C">
            <w:pPr>
              <w:spacing w:line="300" w:lineRule="exact"/>
              <w:textAlignment w:val="center"/>
              <w:rPr>
                <w:bCs/>
              </w:rPr>
            </w:pPr>
            <w:r>
              <w:rPr>
                <w:rFonts w:hint="eastAsia"/>
                <w:bCs/>
                <w:lang w:bidi="ar"/>
              </w:rPr>
              <w:t>人员定期培训与考核培训与考核记录完整。</w:t>
            </w:r>
          </w:p>
        </w:tc>
        <w:tc>
          <w:tcPr>
            <w:tcW w:w="1085" w:type="dxa"/>
            <w:tcBorders>
              <w:top w:val="single" w:color="000000" w:sz="4" w:space="0"/>
              <w:left w:val="single" w:color="000000" w:sz="4" w:space="0"/>
              <w:bottom w:val="single" w:color="000000" w:sz="4" w:space="0"/>
              <w:right w:val="single" w:color="000000" w:sz="4" w:space="0"/>
            </w:tcBorders>
            <w:vAlign w:val="center"/>
          </w:tcPr>
          <w:p w14:paraId="39A72214">
            <w:pPr>
              <w:spacing w:line="300" w:lineRule="exact"/>
              <w:jc w:val="center"/>
              <w:textAlignment w:val="center"/>
              <w:rPr>
                <w:bCs/>
              </w:rPr>
            </w:pPr>
            <w:r>
              <w:rPr>
                <w:rFonts w:hint="eastAsia"/>
                <w:bCs/>
                <w:lang w:bidi="ar"/>
              </w:rPr>
              <w:t>1</w:t>
            </w:r>
          </w:p>
        </w:tc>
        <w:tc>
          <w:tcPr>
            <w:tcW w:w="3029" w:type="dxa"/>
            <w:tcBorders>
              <w:top w:val="single" w:color="000000" w:sz="4" w:space="0"/>
              <w:left w:val="single" w:color="000000" w:sz="4" w:space="0"/>
              <w:bottom w:val="single" w:color="000000" w:sz="4" w:space="0"/>
              <w:right w:val="single" w:color="000000" w:sz="4" w:space="0"/>
            </w:tcBorders>
            <w:vAlign w:val="center"/>
          </w:tcPr>
          <w:p w14:paraId="5D51599D">
            <w:pPr>
              <w:spacing w:line="300" w:lineRule="exact"/>
              <w:textAlignment w:val="center"/>
              <w:rPr>
                <w:rStyle w:val="60"/>
                <w:rFonts w:hint="default"/>
                <w:bCs/>
                <w:color w:val="auto"/>
                <w:lang w:bidi="ar"/>
              </w:rPr>
            </w:pPr>
            <w:r>
              <w:rPr>
                <w:rFonts w:hint="eastAsia"/>
                <w:bCs/>
                <w:lang w:bidi="ar"/>
              </w:rPr>
              <w:t>□ 1.齐全，</w:t>
            </w:r>
            <w:r>
              <w:rPr>
                <w:rStyle w:val="60"/>
                <w:rFonts w:hint="default"/>
                <w:bCs/>
                <w:color w:val="auto"/>
                <w:lang w:bidi="ar"/>
              </w:rPr>
              <w:t>得1分</w:t>
            </w:r>
          </w:p>
          <w:p w14:paraId="3DB43AD2">
            <w:pPr>
              <w:spacing w:line="300" w:lineRule="exact"/>
              <w:textAlignment w:val="center"/>
              <w:rPr>
                <w:bCs/>
              </w:rPr>
            </w:pPr>
            <w:r>
              <w:rPr>
                <w:rFonts w:hint="eastAsia"/>
                <w:bCs/>
                <w:lang w:bidi="ar"/>
              </w:rPr>
              <w:t>□ 2.有缺项（不完善）的，</w:t>
            </w:r>
            <w:r>
              <w:rPr>
                <w:rStyle w:val="60"/>
                <w:rFonts w:hint="default"/>
                <w:bCs/>
                <w:color w:val="auto"/>
                <w:lang w:bidi="ar"/>
              </w:rPr>
              <w:t>不得分，</w:t>
            </w:r>
            <w:r>
              <w:rPr>
                <w:rFonts w:hint="eastAsia"/>
                <w:bCs/>
                <w:lang w:bidi="ar"/>
              </w:rPr>
              <w:t>限下月前完成整改</w:t>
            </w:r>
          </w:p>
        </w:tc>
        <w:tc>
          <w:tcPr>
            <w:tcW w:w="987" w:type="dxa"/>
            <w:tcBorders>
              <w:top w:val="single" w:color="000000" w:sz="4" w:space="0"/>
              <w:left w:val="single" w:color="000000" w:sz="4" w:space="0"/>
              <w:bottom w:val="single" w:color="000000" w:sz="4" w:space="0"/>
              <w:right w:val="single" w:color="000000" w:sz="4" w:space="0"/>
            </w:tcBorders>
            <w:vAlign w:val="center"/>
          </w:tcPr>
          <w:p w14:paraId="7B0F47C5">
            <w:pPr>
              <w:spacing w:line="300" w:lineRule="exact"/>
              <w:jc w:val="center"/>
              <w:rPr>
                <w:bCs/>
              </w:rPr>
            </w:pPr>
          </w:p>
        </w:tc>
        <w:tc>
          <w:tcPr>
            <w:tcW w:w="1247" w:type="dxa"/>
            <w:tcBorders>
              <w:top w:val="single" w:color="000000" w:sz="4" w:space="0"/>
              <w:left w:val="single" w:color="000000" w:sz="4" w:space="0"/>
              <w:bottom w:val="single" w:color="000000" w:sz="4" w:space="0"/>
              <w:right w:val="single" w:color="000000" w:sz="8" w:space="0"/>
            </w:tcBorders>
            <w:vAlign w:val="center"/>
          </w:tcPr>
          <w:p w14:paraId="724C3E03">
            <w:pPr>
              <w:spacing w:line="300" w:lineRule="exact"/>
              <w:jc w:val="center"/>
              <w:rPr>
                <w:bCs/>
              </w:rPr>
            </w:pPr>
          </w:p>
        </w:tc>
      </w:tr>
      <w:tr w14:paraId="443F85D5">
        <w:tblPrEx>
          <w:tblCellMar>
            <w:top w:w="0" w:type="dxa"/>
            <w:left w:w="108" w:type="dxa"/>
            <w:bottom w:w="0" w:type="dxa"/>
            <w:right w:w="108" w:type="dxa"/>
          </w:tblCellMar>
        </w:tblPrEx>
        <w:trPr>
          <w:trHeight w:val="2142" w:hRule="atLeast"/>
        </w:trPr>
        <w:tc>
          <w:tcPr>
            <w:tcW w:w="753" w:type="dxa"/>
            <w:vMerge w:val="restart"/>
            <w:tcBorders>
              <w:top w:val="single" w:color="000000" w:sz="4" w:space="0"/>
              <w:left w:val="single" w:color="000000" w:sz="8" w:space="0"/>
              <w:bottom w:val="nil"/>
              <w:right w:val="single" w:color="000000" w:sz="4" w:space="0"/>
            </w:tcBorders>
            <w:vAlign w:val="center"/>
          </w:tcPr>
          <w:p w14:paraId="28C9DA3C">
            <w:pPr>
              <w:spacing w:line="300" w:lineRule="exact"/>
              <w:jc w:val="center"/>
              <w:textAlignment w:val="center"/>
              <w:rPr>
                <w:bCs/>
                <w:lang w:bidi="ar"/>
              </w:rPr>
            </w:pPr>
            <w:r>
              <w:rPr>
                <w:rFonts w:hint="eastAsia"/>
                <w:bCs/>
                <w:lang w:bidi="ar"/>
              </w:rPr>
              <w:t>应急机制</w:t>
            </w:r>
          </w:p>
          <w:p w14:paraId="5A5C37E0">
            <w:pPr>
              <w:spacing w:line="300" w:lineRule="exact"/>
              <w:jc w:val="center"/>
              <w:textAlignment w:val="center"/>
              <w:rPr>
                <w:bCs/>
              </w:rPr>
            </w:pPr>
            <w:r>
              <w:rPr>
                <w:rFonts w:hint="eastAsia"/>
                <w:bCs/>
                <w:lang w:bidi="ar"/>
              </w:rPr>
              <w:t>6</w:t>
            </w:r>
          </w:p>
        </w:tc>
        <w:tc>
          <w:tcPr>
            <w:tcW w:w="752" w:type="dxa"/>
            <w:tcBorders>
              <w:top w:val="single" w:color="000000" w:sz="4" w:space="0"/>
              <w:left w:val="single" w:color="000000" w:sz="4" w:space="0"/>
              <w:bottom w:val="single" w:color="000000" w:sz="4" w:space="0"/>
              <w:right w:val="single" w:color="000000" w:sz="4" w:space="0"/>
            </w:tcBorders>
            <w:vAlign w:val="center"/>
          </w:tcPr>
          <w:p w14:paraId="2768CCCD">
            <w:pPr>
              <w:spacing w:line="300" w:lineRule="exact"/>
              <w:jc w:val="center"/>
              <w:textAlignment w:val="center"/>
              <w:rPr>
                <w:bCs/>
              </w:rPr>
            </w:pPr>
            <w:r>
              <w:rPr>
                <w:rFonts w:hint="eastAsia"/>
                <w:bCs/>
                <w:lang w:bidi="ar"/>
              </w:rPr>
              <w:t>16</w:t>
            </w:r>
          </w:p>
        </w:tc>
        <w:tc>
          <w:tcPr>
            <w:tcW w:w="1055" w:type="dxa"/>
            <w:tcBorders>
              <w:top w:val="single" w:color="000000" w:sz="4" w:space="0"/>
              <w:left w:val="single" w:color="000000" w:sz="4" w:space="0"/>
              <w:bottom w:val="single" w:color="000000" w:sz="4" w:space="0"/>
              <w:right w:val="single" w:color="000000" w:sz="4" w:space="0"/>
            </w:tcBorders>
            <w:vAlign w:val="center"/>
          </w:tcPr>
          <w:p w14:paraId="211147C4">
            <w:pPr>
              <w:spacing w:line="300" w:lineRule="exact"/>
              <w:jc w:val="center"/>
              <w:textAlignment w:val="center"/>
              <w:rPr>
                <w:bCs/>
                <w:lang w:bidi="ar"/>
              </w:rPr>
            </w:pPr>
            <w:r>
              <w:rPr>
                <w:rFonts w:hint="eastAsia"/>
                <w:bCs/>
                <w:lang w:bidi="ar"/>
              </w:rPr>
              <w:t>各类应急预案</w:t>
            </w:r>
          </w:p>
          <w:p w14:paraId="56F6F3CD">
            <w:pPr>
              <w:spacing w:line="300" w:lineRule="exact"/>
              <w:jc w:val="center"/>
              <w:textAlignment w:val="center"/>
              <w:rPr>
                <w:bCs/>
                <w:lang w:bidi="ar"/>
              </w:rPr>
            </w:pPr>
            <w:r>
              <w:rPr>
                <w:rFonts w:hint="eastAsia"/>
                <w:bCs/>
              </w:rPr>
              <w:t>◆</w:t>
            </w:r>
            <w:r>
              <w:rPr>
                <w:rFonts w:hint="eastAsia"/>
                <w:bCs/>
                <w:lang w:bidi="ar"/>
              </w:rPr>
              <w:t>火灾</w:t>
            </w:r>
          </w:p>
          <w:p w14:paraId="0645ACBF">
            <w:pPr>
              <w:spacing w:line="300" w:lineRule="exact"/>
              <w:jc w:val="center"/>
              <w:textAlignment w:val="center"/>
              <w:rPr>
                <w:bCs/>
              </w:rPr>
            </w:pPr>
            <w:r>
              <w:rPr>
                <w:rFonts w:hint="eastAsia"/>
                <w:bCs/>
              </w:rPr>
              <w:t>◆</w:t>
            </w:r>
            <w:r>
              <w:rPr>
                <w:rFonts w:hint="eastAsia"/>
                <w:bCs/>
                <w:lang w:bidi="ar"/>
              </w:rPr>
              <w:t>防汛</w:t>
            </w:r>
          </w:p>
        </w:tc>
        <w:tc>
          <w:tcPr>
            <w:tcW w:w="5552" w:type="dxa"/>
            <w:tcBorders>
              <w:top w:val="single" w:color="000000" w:sz="4" w:space="0"/>
              <w:left w:val="single" w:color="000000" w:sz="4" w:space="0"/>
              <w:bottom w:val="single" w:color="000000" w:sz="4" w:space="0"/>
              <w:right w:val="single" w:color="000000" w:sz="4" w:space="0"/>
            </w:tcBorders>
            <w:vAlign w:val="center"/>
          </w:tcPr>
          <w:p w14:paraId="3CF7E7B7">
            <w:pPr>
              <w:spacing w:line="300" w:lineRule="exact"/>
              <w:textAlignment w:val="center"/>
              <w:rPr>
                <w:bCs/>
                <w:lang w:bidi="ar"/>
              </w:rPr>
            </w:pPr>
            <w:r>
              <w:rPr>
                <w:rFonts w:hint="eastAsia"/>
                <w:bCs/>
              </w:rPr>
              <w:t>◆</w:t>
            </w:r>
            <w:r>
              <w:rPr>
                <w:rFonts w:hint="eastAsia"/>
                <w:bCs/>
                <w:lang w:bidi="ar"/>
              </w:rPr>
              <w:t>应急预案齐全并报采购人备案；</w:t>
            </w:r>
          </w:p>
          <w:p w14:paraId="1A9F8CD6">
            <w:pPr>
              <w:spacing w:line="300" w:lineRule="exact"/>
              <w:textAlignment w:val="center"/>
              <w:rPr>
                <w:bCs/>
                <w:lang w:bidi="ar"/>
              </w:rPr>
            </w:pPr>
            <w:r>
              <w:rPr>
                <w:rFonts w:hint="eastAsia"/>
                <w:bCs/>
              </w:rPr>
              <w:t>◆</w:t>
            </w:r>
            <w:r>
              <w:rPr>
                <w:rFonts w:hint="eastAsia"/>
                <w:bCs/>
                <w:lang w:bidi="ar"/>
              </w:rPr>
              <w:t>应急处理流程及紧急联络表上墙。</w:t>
            </w:r>
          </w:p>
          <w:p w14:paraId="36362958">
            <w:pPr>
              <w:spacing w:line="300" w:lineRule="exact"/>
              <w:textAlignment w:val="center"/>
              <w:rPr>
                <w:bCs/>
              </w:rPr>
            </w:pPr>
            <w:r>
              <w:rPr>
                <w:rFonts w:hint="eastAsia"/>
                <w:bCs/>
              </w:rPr>
              <w:t>◆</w:t>
            </w:r>
            <w:r>
              <w:rPr>
                <w:rFonts w:hint="eastAsia"/>
                <w:bCs/>
                <w:lang w:bidi="ar"/>
              </w:rPr>
              <w:t>行之有效并每次演练后及时总结修订</w:t>
            </w:r>
          </w:p>
        </w:tc>
        <w:tc>
          <w:tcPr>
            <w:tcW w:w="1085" w:type="dxa"/>
            <w:tcBorders>
              <w:top w:val="single" w:color="000000" w:sz="4" w:space="0"/>
              <w:left w:val="single" w:color="000000" w:sz="4" w:space="0"/>
              <w:bottom w:val="single" w:color="000000" w:sz="4" w:space="0"/>
              <w:right w:val="single" w:color="000000" w:sz="4" w:space="0"/>
            </w:tcBorders>
            <w:vAlign w:val="center"/>
          </w:tcPr>
          <w:p w14:paraId="34BCA35A">
            <w:pPr>
              <w:spacing w:line="300" w:lineRule="exact"/>
              <w:jc w:val="center"/>
              <w:textAlignment w:val="center"/>
              <w:rPr>
                <w:bCs/>
              </w:rPr>
            </w:pPr>
            <w:r>
              <w:rPr>
                <w:rFonts w:hint="eastAsia"/>
                <w:bCs/>
                <w:lang w:bidi="ar"/>
              </w:rPr>
              <w:t>3</w:t>
            </w:r>
          </w:p>
        </w:tc>
        <w:tc>
          <w:tcPr>
            <w:tcW w:w="3029" w:type="dxa"/>
            <w:tcBorders>
              <w:top w:val="single" w:color="000000" w:sz="4" w:space="0"/>
              <w:left w:val="single" w:color="000000" w:sz="4" w:space="0"/>
              <w:bottom w:val="single" w:color="000000" w:sz="4" w:space="0"/>
              <w:right w:val="single" w:color="000000" w:sz="4" w:space="0"/>
            </w:tcBorders>
            <w:vAlign w:val="center"/>
          </w:tcPr>
          <w:p w14:paraId="5F70884C">
            <w:pPr>
              <w:spacing w:line="300" w:lineRule="exact"/>
              <w:textAlignment w:val="center"/>
              <w:rPr>
                <w:rStyle w:val="60"/>
                <w:rFonts w:hint="default"/>
                <w:bCs/>
                <w:color w:val="auto"/>
                <w:lang w:bidi="ar"/>
              </w:rPr>
            </w:pPr>
            <w:r>
              <w:rPr>
                <w:rFonts w:hint="eastAsia"/>
                <w:bCs/>
                <w:lang w:bidi="ar"/>
              </w:rPr>
              <w:t>□ 1.齐全，</w:t>
            </w:r>
            <w:r>
              <w:rPr>
                <w:rStyle w:val="60"/>
                <w:rFonts w:hint="default"/>
                <w:bCs/>
                <w:color w:val="auto"/>
                <w:lang w:bidi="ar"/>
              </w:rPr>
              <w:t>得3分</w:t>
            </w:r>
          </w:p>
          <w:p w14:paraId="6F7E960D">
            <w:pPr>
              <w:spacing w:line="300" w:lineRule="exact"/>
              <w:textAlignment w:val="center"/>
              <w:rPr>
                <w:rStyle w:val="60"/>
                <w:rFonts w:hint="default"/>
                <w:bCs/>
                <w:color w:val="auto"/>
                <w:lang w:bidi="ar"/>
              </w:rPr>
            </w:pPr>
            <w:r>
              <w:rPr>
                <w:rFonts w:hint="eastAsia"/>
                <w:bCs/>
                <w:lang w:bidi="ar"/>
              </w:rPr>
              <w:t>□ 1.齐全，但内容不充分，</w:t>
            </w:r>
            <w:r>
              <w:rPr>
                <w:rStyle w:val="60"/>
                <w:rFonts w:hint="default"/>
                <w:bCs/>
                <w:color w:val="auto"/>
                <w:lang w:bidi="ar"/>
              </w:rPr>
              <w:t>得2分</w:t>
            </w:r>
          </w:p>
          <w:p w14:paraId="22835107">
            <w:pPr>
              <w:spacing w:line="300" w:lineRule="exact"/>
              <w:textAlignment w:val="center"/>
              <w:rPr>
                <w:bCs/>
              </w:rPr>
            </w:pPr>
            <w:r>
              <w:rPr>
                <w:rFonts w:hint="eastAsia"/>
                <w:bCs/>
                <w:lang w:bidi="ar"/>
              </w:rPr>
              <w:t>□ 2.有缺项，</w:t>
            </w:r>
            <w:r>
              <w:rPr>
                <w:rStyle w:val="60"/>
                <w:rFonts w:hint="default"/>
                <w:bCs/>
                <w:color w:val="auto"/>
                <w:lang w:bidi="ar"/>
              </w:rPr>
              <w:t>不得分，</w:t>
            </w:r>
            <w:r>
              <w:rPr>
                <w:rFonts w:hint="eastAsia"/>
                <w:bCs/>
                <w:lang w:bidi="ar"/>
              </w:rPr>
              <w:t>限下月前完成整改</w:t>
            </w:r>
          </w:p>
        </w:tc>
        <w:tc>
          <w:tcPr>
            <w:tcW w:w="987" w:type="dxa"/>
            <w:tcBorders>
              <w:top w:val="single" w:color="000000" w:sz="4" w:space="0"/>
              <w:left w:val="single" w:color="000000" w:sz="4" w:space="0"/>
              <w:bottom w:val="single" w:color="000000" w:sz="4" w:space="0"/>
              <w:right w:val="single" w:color="000000" w:sz="4" w:space="0"/>
            </w:tcBorders>
            <w:vAlign w:val="center"/>
          </w:tcPr>
          <w:p w14:paraId="5BFF52CA">
            <w:pPr>
              <w:spacing w:line="300" w:lineRule="exact"/>
              <w:jc w:val="center"/>
              <w:rPr>
                <w:bCs/>
              </w:rPr>
            </w:pPr>
          </w:p>
        </w:tc>
        <w:tc>
          <w:tcPr>
            <w:tcW w:w="1247" w:type="dxa"/>
            <w:tcBorders>
              <w:top w:val="single" w:color="000000" w:sz="4" w:space="0"/>
              <w:left w:val="single" w:color="000000" w:sz="4" w:space="0"/>
              <w:bottom w:val="single" w:color="000000" w:sz="4" w:space="0"/>
              <w:right w:val="single" w:color="000000" w:sz="8" w:space="0"/>
            </w:tcBorders>
            <w:vAlign w:val="center"/>
          </w:tcPr>
          <w:p w14:paraId="2F854A3A">
            <w:pPr>
              <w:spacing w:line="300" w:lineRule="exact"/>
              <w:jc w:val="center"/>
              <w:rPr>
                <w:bCs/>
              </w:rPr>
            </w:pPr>
          </w:p>
        </w:tc>
      </w:tr>
      <w:tr w14:paraId="3A67A19D">
        <w:tblPrEx>
          <w:tblCellMar>
            <w:top w:w="0" w:type="dxa"/>
            <w:left w:w="108" w:type="dxa"/>
            <w:bottom w:w="0" w:type="dxa"/>
            <w:right w:w="108" w:type="dxa"/>
          </w:tblCellMar>
        </w:tblPrEx>
        <w:trPr>
          <w:trHeight w:val="2751" w:hRule="atLeast"/>
        </w:trPr>
        <w:tc>
          <w:tcPr>
            <w:tcW w:w="753" w:type="dxa"/>
            <w:vMerge w:val="continue"/>
            <w:tcBorders>
              <w:top w:val="single" w:color="000000" w:sz="4" w:space="0"/>
              <w:left w:val="single" w:color="000000" w:sz="8" w:space="0"/>
              <w:bottom w:val="nil"/>
              <w:right w:val="single" w:color="000000" w:sz="4" w:space="0"/>
            </w:tcBorders>
            <w:vAlign w:val="center"/>
          </w:tcPr>
          <w:p w14:paraId="12B1C25F">
            <w:pPr>
              <w:spacing w:line="300" w:lineRule="exact"/>
              <w:jc w:val="center"/>
              <w:rPr>
                <w:bCs/>
              </w:rPr>
            </w:pPr>
          </w:p>
        </w:tc>
        <w:tc>
          <w:tcPr>
            <w:tcW w:w="752" w:type="dxa"/>
            <w:tcBorders>
              <w:top w:val="single" w:color="000000" w:sz="4" w:space="0"/>
              <w:left w:val="single" w:color="000000" w:sz="4" w:space="0"/>
              <w:bottom w:val="single" w:color="000000" w:sz="4" w:space="0"/>
              <w:right w:val="single" w:color="000000" w:sz="4" w:space="0"/>
            </w:tcBorders>
            <w:vAlign w:val="center"/>
          </w:tcPr>
          <w:p w14:paraId="63115B00">
            <w:pPr>
              <w:spacing w:line="300" w:lineRule="exact"/>
              <w:jc w:val="center"/>
              <w:textAlignment w:val="center"/>
              <w:rPr>
                <w:bCs/>
              </w:rPr>
            </w:pPr>
            <w:r>
              <w:rPr>
                <w:rFonts w:hint="eastAsia"/>
                <w:bCs/>
                <w:lang w:bidi="ar"/>
              </w:rPr>
              <w:t>17</w:t>
            </w:r>
          </w:p>
        </w:tc>
        <w:tc>
          <w:tcPr>
            <w:tcW w:w="1055" w:type="dxa"/>
            <w:tcBorders>
              <w:top w:val="single" w:color="000000" w:sz="4" w:space="0"/>
              <w:left w:val="single" w:color="000000" w:sz="4" w:space="0"/>
              <w:bottom w:val="single" w:color="000000" w:sz="4" w:space="0"/>
              <w:right w:val="single" w:color="000000" w:sz="4" w:space="0"/>
            </w:tcBorders>
            <w:vAlign w:val="center"/>
          </w:tcPr>
          <w:p w14:paraId="6F4DB312">
            <w:pPr>
              <w:spacing w:line="300" w:lineRule="exact"/>
              <w:jc w:val="center"/>
              <w:textAlignment w:val="center"/>
              <w:rPr>
                <w:bCs/>
              </w:rPr>
            </w:pPr>
            <w:r>
              <w:rPr>
                <w:rFonts w:hint="eastAsia"/>
                <w:bCs/>
                <w:lang w:bidi="ar"/>
              </w:rPr>
              <w:t>各类应急演练计划和定期演练及记录总结</w:t>
            </w:r>
          </w:p>
        </w:tc>
        <w:tc>
          <w:tcPr>
            <w:tcW w:w="5552" w:type="dxa"/>
            <w:tcBorders>
              <w:top w:val="single" w:color="000000" w:sz="4" w:space="0"/>
              <w:left w:val="single" w:color="000000" w:sz="4" w:space="0"/>
              <w:bottom w:val="single" w:color="000000" w:sz="4" w:space="0"/>
              <w:right w:val="single" w:color="000000" w:sz="4" w:space="0"/>
            </w:tcBorders>
            <w:vAlign w:val="center"/>
          </w:tcPr>
          <w:p w14:paraId="6E773223">
            <w:pPr>
              <w:spacing w:line="300" w:lineRule="exact"/>
              <w:textAlignment w:val="center"/>
              <w:rPr>
                <w:bCs/>
                <w:lang w:bidi="ar"/>
              </w:rPr>
            </w:pPr>
            <w:r>
              <w:rPr>
                <w:rFonts w:hint="eastAsia"/>
                <w:bCs/>
              </w:rPr>
              <w:t>◆</w:t>
            </w:r>
            <w:r>
              <w:rPr>
                <w:rFonts w:hint="eastAsia"/>
                <w:bCs/>
                <w:lang w:bidi="ar"/>
              </w:rPr>
              <w:t>有计划并报采购人备案</w:t>
            </w:r>
          </w:p>
          <w:p w14:paraId="14262CC7">
            <w:pPr>
              <w:spacing w:line="300" w:lineRule="exact"/>
              <w:textAlignment w:val="center"/>
              <w:rPr>
                <w:bCs/>
              </w:rPr>
            </w:pPr>
            <w:r>
              <w:rPr>
                <w:rFonts w:hint="eastAsia"/>
                <w:bCs/>
              </w:rPr>
              <w:t>◆</w:t>
            </w:r>
            <w:r>
              <w:rPr>
                <w:rFonts w:hint="eastAsia"/>
                <w:bCs/>
                <w:lang w:bidi="ar"/>
              </w:rPr>
              <w:t>按计划时间完成演练和记录总结，并报采购人备案</w:t>
            </w:r>
          </w:p>
        </w:tc>
        <w:tc>
          <w:tcPr>
            <w:tcW w:w="1085" w:type="dxa"/>
            <w:tcBorders>
              <w:top w:val="single" w:color="000000" w:sz="4" w:space="0"/>
              <w:left w:val="single" w:color="000000" w:sz="4" w:space="0"/>
              <w:bottom w:val="single" w:color="000000" w:sz="4" w:space="0"/>
              <w:right w:val="single" w:color="000000" w:sz="4" w:space="0"/>
            </w:tcBorders>
            <w:vAlign w:val="center"/>
          </w:tcPr>
          <w:p w14:paraId="5FFD9A2E">
            <w:pPr>
              <w:spacing w:line="300" w:lineRule="exact"/>
              <w:jc w:val="center"/>
              <w:textAlignment w:val="center"/>
              <w:rPr>
                <w:bCs/>
              </w:rPr>
            </w:pPr>
            <w:r>
              <w:rPr>
                <w:rFonts w:hint="eastAsia"/>
                <w:bCs/>
                <w:lang w:bidi="ar"/>
              </w:rPr>
              <w:t>3</w:t>
            </w:r>
          </w:p>
        </w:tc>
        <w:tc>
          <w:tcPr>
            <w:tcW w:w="3029" w:type="dxa"/>
            <w:tcBorders>
              <w:top w:val="single" w:color="000000" w:sz="4" w:space="0"/>
              <w:left w:val="single" w:color="000000" w:sz="4" w:space="0"/>
              <w:bottom w:val="single" w:color="000000" w:sz="4" w:space="0"/>
              <w:right w:val="single" w:color="000000" w:sz="4" w:space="0"/>
            </w:tcBorders>
            <w:vAlign w:val="center"/>
          </w:tcPr>
          <w:p w14:paraId="29BC3E24">
            <w:pPr>
              <w:spacing w:line="300" w:lineRule="exact"/>
              <w:textAlignment w:val="center"/>
              <w:rPr>
                <w:rStyle w:val="60"/>
                <w:rFonts w:hint="default"/>
                <w:bCs/>
                <w:color w:val="auto"/>
                <w:lang w:bidi="ar"/>
              </w:rPr>
            </w:pPr>
            <w:r>
              <w:rPr>
                <w:rFonts w:hint="eastAsia"/>
                <w:bCs/>
                <w:lang w:bidi="ar"/>
              </w:rPr>
              <w:t>□ 1.有演练计划，</w:t>
            </w:r>
            <w:r>
              <w:rPr>
                <w:rStyle w:val="60"/>
                <w:rFonts w:hint="default"/>
                <w:bCs/>
                <w:color w:val="auto"/>
                <w:lang w:bidi="ar"/>
              </w:rPr>
              <w:t>得3分</w:t>
            </w:r>
          </w:p>
          <w:p w14:paraId="751D469B">
            <w:pPr>
              <w:spacing w:line="300" w:lineRule="exact"/>
              <w:textAlignment w:val="center"/>
              <w:rPr>
                <w:bCs/>
                <w:lang w:bidi="ar"/>
              </w:rPr>
            </w:pPr>
            <w:r>
              <w:rPr>
                <w:rFonts w:hint="eastAsia"/>
                <w:bCs/>
                <w:lang w:bidi="ar"/>
              </w:rPr>
              <w:t>□ 2.未按计划时间进行演练，当月</w:t>
            </w:r>
            <w:r>
              <w:rPr>
                <w:rStyle w:val="60"/>
                <w:rFonts w:hint="default"/>
                <w:bCs/>
                <w:color w:val="auto"/>
                <w:lang w:bidi="ar"/>
              </w:rPr>
              <w:t>不得分，</w:t>
            </w:r>
            <w:r>
              <w:rPr>
                <w:rFonts w:hint="eastAsia"/>
                <w:bCs/>
                <w:lang w:bidi="ar"/>
              </w:rPr>
              <w:t>限下月前完成整改</w:t>
            </w:r>
          </w:p>
          <w:p w14:paraId="32062F72">
            <w:pPr>
              <w:spacing w:line="300" w:lineRule="exact"/>
              <w:textAlignment w:val="center"/>
              <w:rPr>
                <w:bCs/>
              </w:rPr>
            </w:pPr>
            <w:r>
              <w:rPr>
                <w:rFonts w:hint="eastAsia"/>
                <w:bCs/>
                <w:lang w:bidi="ar"/>
              </w:rPr>
              <w:t>□ 3.演练完成未总结、未备案，当月不得分，限下月前完成整改</w:t>
            </w:r>
          </w:p>
        </w:tc>
        <w:tc>
          <w:tcPr>
            <w:tcW w:w="987" w:type="dxa"/>
            <w:tcBorders>
              <w:top w:val="single" w:color="000000" w:sz="4" w:space="0"/>
              <w:left w:val="single" w:color="000000" w:sz="4" w:space="0"/>
              <w:bottom w:val="single" w:color="000000" w:sz="4" w:space="0"/>
              <w:right w:val="single" w:color="000000" w:sz="4" w:space="0"/>
            </w:tcBorders>
            <w:vAlign w:val="center"/>
          </w:tcPr>
          <w:p w14:paraId="17215E4C">
            <w:pPr>
              <w:spacing w:line="300" w:lineRule="exact"/>
              <w:jc w:val="center"/>
              <w:rPr>
                <w:bCs/>
              </w:rPr>
            </w:pPr>
          </w:p>
        </w:tc>
        <w:tc>
          <w:tcPr>
            <w:tcW w:w="1247" w:type="dxa"/>
            <w:tcBorders>
              <w:top w:val="single" w:color="000000" w:sz="4" w:space="0"/>
              <w:left w:val="single" w:color="000000" w:sz="4" w:space="0"/>
              <w:bottom w:val="single" w:color="000000" w:sz="4" w:space="0"/>
              <w:right w:val="single" w:color="000000" w:sz="8" w:space="0"/>
            </w:tcBorders>
            <w:vAlign w:val="center"/>
          </w:tcPr>
          <w:p w14:paraId="71958EC7">
            <w:pPr>
              <w:spacing w:line="300" w:lineRule="exact"/>
              <w:jc w:val="center"/>
              <w:rPr>
                <w:bCs/>
              </w:rPr>
            </w:pPr>
          </w:p>
        </w:tc>
      </w:tr>
      <w:tr w14:paraId="27EC99DF">
        <w:tblPrEx>
          <w:tblCellMar>
            <w:top w:w="0" w:type="dxa"/>
            <w:left w:w="108" w:type="dxa"/>
            <w:bottom w:w="0" w:type="dxa"/>
            <w:right w:w="108" w:type="dxa"/>
          </w:tblCellMar>
        </w:tblPrEx>
        <w:trPr>
          <w:trHeight w:val="1228" w:hRule="atLeast"/>
        </w:trPr>
        <w:tc>
          <w:tcPr>
            <w:tcW w:w="753" w:type="dxa"/>
            <w:vMerge w:val="restart"/>
            <w:tcBorders>
              <w:top w:val="single" w:color="000000" w:sz="4" w:space="0"/>
              <w:left w:val="single" w:color="000000" w:sz="8" w:space="0"/>
              <w:bottom w:val="nil"/>
              <w:right w:val="single" w:color="000000" w:sz="4" w:space="0"/>
            </w:tcBorders>
            <w:vAlign w:val="center"/>
          </w:tcPr>
          <w:p w14:paraId="5918C119">
            <w:pPr>
              <w:spacing w:line="300" w:lineRule="exact"/>
              <w:jc w:val="center"/>
              <w:textAlignment w:val="center"/>
              <w:rPr>
                <w:bCs/>
                <w:lang w:bidi="ar"/>
              </w:rPr>
            </w:pPr>
            <w:r>
              <w:rPr>
                <w:rFonts w:hint="eastAsia"/>
                <w:bCs/>
                <w:lang w:bidi="ar"/>
              </w:rPr>
              <w:t>安全运行</w:t>
            </w:r>
          </w:p>
          <w:p w14:paraId="506B9F82">
            <w:pPr>
              <w:spacing w:line="300" w:lineRule="exact"/>
              <w:jc w:val="center"/>
              <w:textAlignment w:val="center"/>
              <w:rPr>
                <w:bCs/>
              </w:rPr>
            </w:pPr>
            <w:r>
              <w:rPr>
                <w:rFonts w:hint="eastAsia"/>
                <w:bCs/>
                <w:lang w:bidi="ar"/>
              </w:rPr>
              <w:t>50</w:t>
            </w:r>
          </w:p>
        </w:tc>
        <w:tc>
          <w:tcPr>
            <w:tcW w:w="752" w:type="dxa"/>
            <w:tcBorders>
              <w:top w:val="single" w:color="000000" w:sz="4" w:space="0"/>
              <w:left w:val="single" w:color="000000" w:sz="4" w:space="0"/>
              <w:bottom w:val="single" w:color="000000" w:sz="4" w:space="0"/>
              <w:right w:val="single" w:color="000000" w:sz="4" w:space="0"/>
            </w:tcBorders>
            <w:vAlign w:val="center"/>
          </w:tcPr>
          <w:p w14:paraId="7F257895">
            <w:pPr>
              <w:spacing w:line="300" w:lineRule="exact"/>
              <w:jc w:val="center"/>
              <w:textAlignment w:val="center"/>
              <w:rPr>
                <w:bCs/>
              </w:rPr>
            </w:pPr>
            <w:r>
              <w:rPr>
                <w:rFonts w:hint="eastAsia"/>
                <w:bCs/>
                <w:lang w:bidi="ar"/>
              </w:rPr>
              <w:t>18</w:t>
            </w:r>
          </w:p>
        </w:tc>
        <w:tc>
          <w:tcPr>
            <w:tcW w:w="1055" w:type="dxa"/>
            <w:tcBorders>
              <w:top w:val="single" w:color="000000" w:sz="4" w:space="0"/>
              <w:left w:val="single" w:color="000000" w:sz="4" w:space="0"/>
              <w:bottom w:val="single" w:color="000000" w:sz="4" w:space="0"/>
              <w:right w:val="single" w:color="000000" w:sz="4" w:space="0"/>
            </w:tcBorders>
            <w:vAlign w:val="center"/>
          </w:tcPr>
          <w:p w14:paraId="6043827B">
            <w:pPr>
              <w:spacing w:line="300" w:lineRule="exact"/>
              <w:jc w:val="center"/>
              <w:textAlignment w:val="center"/>
              <w:rPr>
                <w:bCs/>
              </w:rPr>
            </w:pPr>
            <w:r>
              <w:rPr>
                <w:rFonts w:hint="eastAsia"/>
                <w:bCs/>
                <w:lang w:bidi="ar"/>
              </w:rPr>
              <w:t>年度工作计划</w:t>
            </w:r>
          </w:p>
        </w:tc>
        <w:tc>
          <w:tcPr>
            <w:tcW w:w="5552" w:type="dxa"/>
            <w:tcBorders>
              <w:top w:val="single" w:color="000000" w:sz="4" w:space="0"/>
              <w:left w:val="single" w:color="000000" w:sz="4" w:space="0"/>
              <w:bottom w:val="single" w:color="000000" w:sz="4" w:space="0"/>
              <w:right w:val="single" w:color="000000" w:sz="4" w:space="0"/>
            </w:tcBorders>
            <w:vAlign w:val="center"/>
          </w:tcPr>
          <w:p w14:paraId="504A5F3D">
            <w:pPr>
              <w:spacing w:line="300" w:lineRule="exact"/>
              <w:textAlignment w:val="center"/>
              <w:rPr>
                <w:bCs/>
                <w:lang w:bidi="ar"/>
              </w:rPr>
            </w:pPr>
            <w:r>
              <w:rPr>
                <w:rFonts w:hint="eastAsia"/>
                <w:bCs/>
                <w:lang w:bidi="ar"/>
              </w:rPr>
              <w:t>有年度计划；</w:t>
            </w:r>
          </w:p>
          <w:p w14:paraId="5C992792">
            <w:pPr>
              <w:spacing w:line="300" w:lineRule="exact"/>
              <w:textAlignment w:val="center"/>
              <w:rPr>
                <w:bCs/>
              </w:rPr>
            </w:pPr>
            <w:r>
              <w:rPr>
                <w:rFonts w:hint="eastAsia"/>
                <w:bCs/>
                <w:lang w:bidi="ar"/>
              </w:rPr>
              <w:t>报采购人备案。</w:t>
            </w:r>
          </w:p>
        </w:tc>
        <w:tc>
          <w:tcPr>
            <w:tcW w:w="1085" w:type="dxa"/>
            <w:tcBorders>
              <w:top w:val="single" w:color="000000" w:sz="4" w:space="0"/>
              <w:left w:val="single" w:color="000000" w:sz="4" w:space="0"/>
              <w:bottom w:val="single" w:color="000000" w:sz="4" w:space="0"/>
              <w:right w:val="single" w:color="000000" w:sz="4" w:space="0"/>
            </w:tcBorders>
            <w:vAlign w:val="center"/>
          </w:tcPr>
          <w:p w14:paraId="4326740B">
            <w:pPr>
              <w:spacing w:line="300" w:lineRule="exact"/>
              <w:jc w:val="center"/>
              <w:textAlignment w:val="center"/>
              <w:rPr>
                <w:bCs/>
              </w:rPr>
            </w:pPr>
            <w:r>
              <w:rPr>
                <w:rFonts w:hint="eastAsia"/>
                <w:bCs/>
                <w:lang w:bidi="ar"/>
              </w:rPr>
              <w:t>2</w:t>
            </w:r>
          </w:p>
        </w:tc>
        <w:tc>
          <w:tcPr>
            <w:tcW w:w="3029" w:type="dxa"/>
            <w:tcBorders>
              <w:top w:val="single" w:color="000000" w:sz="4" w:space="0"/>
              <w:left w:val="single" w:color="000000" w:sz="4" w:space="0"/>
              <w:bottom w:val="single" w:color="000000" w:sz="4" w:space="0"/>
              <w:right w:val="single" w:color="000000" w:sz="4" w:space="0"/>
            </w:tcBorders>
            <w:vAlign w:val="center"/>
          </w:tcPr>
          <w:p w14:paraId="23642259">
            <w:pPr>
              <w:spacing w:line="300" w:lineRule="exact"/>
              <w:textAlignment w:val="center"/>
              <w:rPr>
                <w:rStyle w:val="60"/>
                <w:rFonts w:hint="default"/>
                <w:bCs/>
                <w:color w:val="auto"/>
                <w:lang w:bidi="ar"/>
              </w:rPr>
            </w:pPr>
            <w:r>
              <w:rPr>
                <w:rFonts w:hint="eastAsia"/>
                <w:bCs/>
                <w:lang w:bidi="ar"/>
              </w:rPr>
              <w:t>□ 有计划并备案，</w:t>
            </w:r>
            <w:r>
              <w:rPr>
                <w:rStyle w:val="60"/>
                <w:rFonts w:hint="default"/>
                <w:bCs/>
                <w:color w:val="auto"/>
                <w:lang w:bidi="ar"/>
              </w:rPr>
              <w:t>得2分</w:t>
            </w:r>
          </w:p>
          <w:p w14:paraId="4BFDCC3B">
            <w:pPr>
              <w:spacing w:line="300" w:lineRule="exact"/>
              <w:textAlignment w:val="center"/>
              <w:rPr>
                <w:bCs/>
              </w:rPr>
            </w:pPr>
            <w:r>
              <w:rPr>
                <w:rFonts w:hint="eastAsia"/>
                <w:bCs/>
                <w:lang w:bidi="ar"/>
              </w:rPr>
              <w:t>□ 有（无）计划无备案，</w:t>
            </w:r>
            <w:r>
              <w:rPr>
                <w:rStyle w:val="60"/>
                <w:rFonts w:hint="default"/>
                <w:bCs/>
                <w:color w:val="auto"/>
                <w:lang w:bidi="ar"/>
              </w:rPr>
              <w:t>不得分</w:t>
            </w:r>
          </w:p>
        </w:tc>
        <w:tc>
          <w:tcPr>
            <w:tcW w:w="987" w:type="dxa"/>
            <w:tcBorders>
              <w:top w:val="single" w:color="000000" w:sz="4" w:space="0"/>
              <w:left w:val="single" w:color="000000" w:sz="4" w:space="0"/>
              <w:bottom w:val="single" w:color="000000" w:sz="4" w:space="0"/>
              <w:right w:val="single" w:color="000000" w:sz="4" w:space="0"/>
            </w:tcBorders>
            <w:vAlign w:val="center"/>
          </w:tcPr>
          <w:p w14:paraId="3D28D92D">
            <w:pPr>
              <w:spacing w:line="300" w:lineRule="exact"/>
              <w:jc w:val="center"/>
              <w:rPr>
                <w:bCs/>
              </w:rPr>
            </w:pPr>
          </w:p>
        </w:tc>
        <w:tc>
          <w:tcPr>
            <w:tcW w:w="1247" w:type="dxa"/>
            <w:tcBorders>
              <w:top w:val="single" w:color="000000" w:sz="4" w:space="0"/>
              <w:left w:val="single" w:color="000000" w:sz="4" w:space="0"/>
              <w:bottom w:val="single" w:color="000000" w:sz="4" w:space="0"/>
              <w:right w:val="single" w:color="000000" w:sz="8" w:space="0"/>
            </w:tcBorders>
            <w:vAlign w:val="center"/>
          </w:tcPr>
          <w:p w14:paraId="57584F3A">
            <w:pPr>
              <w:spacing w:line="300" w:lineRule="exact"/>
              <w:jc w:val="center"/>
              <w:rPr>
                <w:bCs/>
              </w:rPr>
            </w:pPr>
          </w:p>
        </w:tc>
      </w:tr>
      <w:tr w14:paraId="3C6AE8A1">
        <w:tblPrEx>
          <w:tblCellMar>
            <w:top w:w="0" w:type="dxa"/>
            <w:left w:w="108" w:type="dxa"/>
            <w:bottom w:w="0" w:type="dxa"/>
            <w:right w:w="108" w:type="dxa"/>
          </w:tblCellMar>
        </w:tblPrEx>
        <w:trPr>
          <w:trHeight w:val="1837" w:hRule="atLeast"/>
        </w:trPr>
        <w:tc>
          <w:tcPr>
            <w:tcW w:w="753" w:type="dxa"/>
            <w:vMerge w:val="continue"/>
            <w:tcBorders>
              <w:top w:val="single" w:color="000000" w:sz="4" w:space="0"/>
              <w:left w:val="single" w:color="000000" w:sz="8" w:space="0"/>
              <w:bottom w:val="nil"/>
              <w:right w:val="single" w:color="000000" w:sz="4" w:space="0"/>
            </w:tcBorders>
            <w:vAlign w:val="center"/>
          </w:tcPr>
          <w:p w14:paraId="568F2D02">
            <w:pPr>
              <w:spacing w:line="300" w:lineRule="exact"/>
              <w:jc w:val="center"/>
              <w:rPr>
                <w:bCs/>
              </w:rPr>
            </w:pPr>
          </w:p>
        </w:tc>
        <w:tc>
          <w:tcPr>
            <w:tcW w:w="752" w:type="dxa"/>
            <w:tcBorders>
              <w:top w:val="single" w:color="000000" w:sz="4" w:space="0"/>
              <w:left w:val="single" w:color="000000" w:sz="4" w:space="0"/>
              <w:bottom w:val="single" w:color="000000" w:sz="4" w:space="0"/>
              <w:right w:val="single" w:color="000000" w:sz="4" w:space="0"/>
            </w:tcBorders>
            <w:vAlign w:val="center"/>
          </w:tcPr>
          <w:p w14:paraId="59880AC1">
            <w:pPr>
              <w:spacing w:line="300" w:lineRule="exact"/>
              <w:jc w:val="center"/>
              <w:textAlignment w:val="center"/>
              <w:rPr>
                <w:bCs/>
              </w:rPr>
            </w:pPr>
            <w:r>
              <w:rPr>
                <w:rFonts w:hint="eastAsia"/>
                <w:bCs/>
                <w:lang w:bidi="ar"/>
              </w:rPr>
              <w:t>19</w:t>
            </w:r>
          </w:p>
        </w:tc>
        <w:tc>
          <w:tcPr>
            <w:tcW w:w="1055" w:type="dxa"/>
            <w:tcBorders>
              <w:top w:val="single" w:color="000000" w:sz="4" w:space="0"/>
              <w:left w:val="single" w:color="000000" w:sz="4" w:space="0"/>
              <w:bottom w:val="single" w:color="000000" w:sz="4" w:space="0"/>
              <w:right w:val="single" w:color="000000" w:sz="4" w:space="0"/>
            </w:tcBorders>
            <w:vAlign w:val="center"/>
          </w:tcPr>
          <w:p w14:paraId="13492309">
            <w:pPr>
              <w:spacing w:line="300" w:lineRule="exact"/>
              <w:jc w:val="center"/>
              <w:textAlignment w:val="center"/>
              <w:rPr>
                <w:bCs/>
              </w:rPr>
            </w:pPr>
            <w:r>
              <w:rPr>
                <w:rFonts w:hint="eastAsia"/>
                <w:bCs/>
                <w:lang w:bidi="ar"/>
              </w:rPr>
              <w:t>每月总结和下月工作计划</w:t>
            </w:r>
          </w:p>
        </w:tc>
        <w:tc>
          <w:tcPr>
            <w:tcW w:w="5552" w:type="dxa"/>
            <w:tcBorders>
              <w:top w:val="single" w:color="000000" w:sz="4" w:space="0"/>
              <w:left w:val="single" w:color="000000" w:sz="4" w:space="0"/>
              <w:bottom w:val="single" w:color="000000" w:sz="4" w:space="0"/>
              <w:right w:val="single" w:color="000000" w:sz="4" w:space="0"/>
            </w:tcBorders>
            <w:vAlign w:val="center"/>
          </w:tcPr>
          <w:p w14:paraId="3CB6F00C">
            <w:pPr>
              <w:spacing w:line="300" w:lineRule="exact"/>
              <w:textAlignment w:val="center"/>
              <w:rPr>
                <w:bCs/>
              </w:rPr>
            </w:pPr>
            <w:r>
              <w:rPr>
                <w:rFonts w:hint="eastAsia"/>
                <w:bCs/>
                <w:lang w:bidi="ar"/>
              </w:rPr>
              <w:t>每月工作完成情况和挂账的原因及解决的时间和方案。下月工作计划</w:t>
            </w:r>
          </w:p>
        </w:tc>
        <w:tc>
          <w:tcPr>
            <w:tcW w:w="1085" w:type="dxa"/>
            <w:tcBorders>
              <w:top w:val="single" w:color="000000" w:sz="4" w:space="0"/>
              <w:left w:val="single" w:color="000000" w:sz="4" w:space="0"/>
              <w:bottom w:val="single" w:color="000000" w:sz="4" w:space="0"/>
              <w:right w:val="single" w:color="000000" w:sz="4" w:space="0"/>
            </w:tcBorders>
            <w:vAlign w:val="center"/>
          </w:tcPr>
          <w:p w14:paraId="5E5E8265">
            <w:pPr>
              <w:spacing w:line="300" w:lineRule="exact"/>
              <w:jc w:val="center"/>
              <w:textAlignment w:val="center"/>
              <w:rPr>
                <w:bCs/>
              </w:rPr>
            </w:pPr>
            <w:r>
              <w:rPr>
                <w:rFonts w:hint="eastAsia"/>
                <w:bCs/>
                <w:lang w:bidi="ar"/>
              </w:rPr>
              <w:t>3</w:t>
            </w:r>
          </w:p>
        </w:tc>
        <w:tc>
          <w:tcPr>
            <w:tcW w:w="3029" w:type="dxa"/>
            <w:tcBorders>
              <w:top w:val="single" w:color="000000" w:sz="4" w:space="0"/>
              <w:left w:val="single" w:color="000000" w:sz="4" w:space="0"/>
              <w:bottom w:val="single" w:color="000000" w:sz="4" w:space="0"/>
              <w:right w:val="single" w:color="000000" w:sz="4" w:space="0"/>
            </w:tcBorders>
            <w:vAlign w:val="center"/>
          </w:tcPr>
          <w:p w14:paraId="01E92CD2">
            <w:pPr>
              <w:spacing w:line="300" w:lineRule="exact"/>
              <w:textAlignment w:val="center"/>
              <w:rPr>
                <w:rStyle w:val="60"/>
                <w:rFonts w:hint="default"/>
                <w:bCs/>
                <w:color w:val="auto"/>
                <w:lang w:bidi="ar"/>
              </w:rPr>
            </w:pPr>
            <w:r>
              <w:rPr>
                <w:rFonts w:hint="eastAsia"/>
                <w:bCs/>
                <w:lang w:bidi="ar"/>
              </w:rPr>
              <w:t>□ 1.齐全，</w:t>
            </w:r>
            <w:r>
              <w:rPr>
                <w:rStyle w:val="60"/>
                <w:rFonts w:hint="default"/>
                <w:bCs/>
                <w:color w:val="auto"/>
                <w:lang w:bidi="ar"/>
              </w:rPr>
              <w:t>得3分</w:t>
            </w:r>
          </w:p>
          <w:p w14:paraId="0E5CF1F2">
            <w:pPr>
              <w:spacing w:line="300" w:lineRule="exact"/>
              <w:textAlignment w:val="center"/>
              <w:rPr>
                <w:rStyle w:val="60"/>
                <w:rFonts w:hint="default"/>
                <w:bCs/>
                <w:color w:val="auto"/>
                <w:lang w:bidi="ar"/>
              </w:rPr>
            </w:pPr>
            <w:r>
              <w:rPr>
                <w:rFonts w:hint="eastAsia"/>
                <w:bCs/>
                <w:lang w:bidi="ar"/>
              </w:rPr>
              <w:t>□ 1.齐全，但内容不充分，</w:t>
            </w:r>
            <w:r>
              <w:rPr>
                <w:rStyle w:val="60"/>
                <w:rFonts w:hint="default"/>
                <w:bCs/>
                <w:color w:val="auto"/>
                <w:lang w:bidi="ar"/>
              </w:rPr>
              <w:t>得2分</w:t>
            </w:r>
          </w:p>
          <w:p w14:paraId="631B639B">
            <w:pPr>
              <w:spacing w:line="300" w:lineRule="exact"/>
              <w:textAlignment w:val="center"/>
              <w:rPr>
                <w:bCs/>
              </w:rPr>
            </w:pPr>
            <w:r>
              <w:rPr>
                <w:rFonts w:hint="eastAsia"/>
                <w:bCs/>
                <w:lang w:bidi="ar"/>
              </w:rPr>
              <w:t>□ 2.有缺项，</w:t>
            </w:r>
            <w:r>
              <w:rPr>
                <w:rStyle w:val="60"/>
                <w:rFonts w:hint="default"/>
                <w:bCs/>
                <w:color w:val="auto"/>
                <w:lang w:bidi="ar"/>
              </w:rPr>
              <w:t>不得分，</w:t>
            </w:r>
            <w:r>
              <w:rPr>
                <w:rFonts w:hint="eastAsia"/>
                <w:bCs/>
                <w:lang w:bidi="ar"/>
              </w:rPr>
              <w:t>限下月前完成整改</w:t>
            </w:r>
          </w:p>
        </w:tc>
        <w:tc>
          <w:tcPr>
            <w:tcW w:w="987" w:type="dxa"/>
            <w:tcBorders>
              <w:top w:val="single" w:color="000000" w:sz="4" w:space="0"/>
              <w:left w:val="single" w:color="000000" w:sz="4" w:space="0"/>
              <w:bottom w:val="single" w:color="000000" w:sz="4" w:space="0"/>
              <w:right w:val="single" w:color="000000" w:sz="4" w:space="0"/>
            </w:tcBorders>
            <w:vAlign w:val="center"/>
          </w:tcPr>
          <w:p w14:paraId="1BF7D43C">
            <w:pPr>
              <w:spacing w:line="300" w:lineRule="exact"/>
              <w:jc w:val="center"/>
              <w:rPr>
                <w:bCs/>
              </w:rPr>
            </w:pPr>
          </w:p>
        </w:tc>
        <w:tc>
          <w:tcPr>
            <w:tcW w:w="1247" w:type="dxa"/>
            <w:tcBorders>
              <w:top w:val="single" w:color="000000" w:sz="4" w:space="0"/>
              <w:left w:val="single" w:color="000000" w:sz="4" w:space="0"/>
              <w:bottom w:val="single" w:color="000000" w:sz="4" w:space="0"/>
              <w:right w:val="single" w:color="000000" w:sz="8" w:space="0"/>
            </w:tcBorders>
            <w:vAlign w:val="center"/>
          </w:tcPr>
          <w:p w14:paraId="36C15942">
            <w:pPr>
              <w:spacing w:line="300" w:lineRule="exact"/>
              <w:jc w:val="center"/>
              <w:rPr>
                <w:bCs/>
              </w:rPr>
            </w:pPr>
          </w:p>
        </w:tc>
      </w:tr>
      <w:tr w14:paraId="49BFB4B8">
        <w:tblPrEx>
          <w:tblCellMar>
            <w:top w:w="0" w:type="dxa"/>
            <w:left w:w="108" w:type="dxa"/>
            <w:bottom w:w="0" w:type="dxa"/>
            <w:right w:w="108" w:type="dxa"/>
          </w:tblCellMar>
        </w:tblPrEx>
        <w:trPr>
          <w:trHeight w:val="923" w:hRule="atLeast"/>
        </w:trPr>
        <w:tc>
          <w:tcPr>
            <w:tcW w:w="753" w:type="dxa"/>
            <w:vMerge w:val="continue"/>
            <w:tcBorders>
              <w:top w:val="single" w:color="000000" w:sz="4" w:space="0"/>
              <w:left w:val="single" w:color="000000" w:sz="8" w:space="0"/>
              <w:bottom w:val="nil"/>
              <w:right w:val="single" w:color="000000" w:sz="4" w:space="0"/>
            </w:tcBorders>
            <w:vAlign w:val="center"/>
          </w:tcPr>
          <w:p w14:paraId="09BEF4D6">
            <w:pPr>
              <w:spacing w:line="300" w:lineRule="exact"/>
              <w:jc w:val="center"/>
              <w:rPr>
                <w:bCs/>
              </w:rPr>
            </w:pPr>
          </w:p>
        </w:tc>
        <w:tc>
          <w:tcPr>
            <w:tcW w:w="752" w:type="dxa"/>
            <w:tcBorders>
              <w:top w:val="single" w:color="000000" w:sz="4" w:space="0"/>
              <w:left w:val="single" w:color="000000" w:sz="4" w:space="0"/>
              <w:bottom w:val="single" w:color="000000" w:sz="4" w:space="0"/>
              <w:right w:val="single" w:color="000000" w:sz="4" w:space="0"/>
            </w:tcBorders>
            <w:vAlign w:val="center"/>
          </w:tcPr>
          <w:p w14:paraId="4CEAD661">
            <w:pPr>
              <w:spacing w:line="300" w:lineRule="exact"/>
              <w:jc w:val="center"/>
              <w:textAlignment w:val="center"/>
              <w:rPr>
                <w:bCs/>
              </w:rPr>
            </w:pPr>
            <w:r>
              <w:rPr>
                <w:rFonts w:hint="eastAsia"/>
                <w:bCs/>
                <w:lang w:bidi="ar"/>
              </w:rPr>
              <w:t>20</w:t>
            </w:r>
          </w:p>
        </w:tc>
        <w:tc>
          <w:tcPr>
            <w:tcW w:w="1055" w:type="dxa"/>
            <w:tcBorders>
              <w:top w:val="single" w:color="000000" w:sz="4" w:space="0"/>
              <w:left w:val="single" w:color="000000" w:sz="4" w:space="0"/>
              <w:bottom w:val="single" w:color="000000" w:sz="4" w:space="0"/>
              <w:right w:val="single" w:color="000000" w:sz="4" w:space="0"/>
            </w:tcBorders>
            <w:vAlign w:val="center"/>
          </w:tcPr>
          <w:p w14:paraId="740376BC">
            <w:pPr>
              <w:spacing w:line="300" w:lineRule="exact"/>
              <w:jc w:val="center"/>
              <w:textAlignment w:val="center"/>
              <w:rPr>
                <w:bCs/>
              </w:rPr>
            </w:pPr>
            <w:r>
              <w:rPr>
                <w:rFonts w:hint="eastAsia"/>
                <w:bCs/>
                <w:lang w:bidi="ar"/>
              </w:rPr>
              <w:t>值班记录与交接班记录</w:t>
            </w:r>
          </w:p>
        </w:tc>
        <w:tc>
          <w:tcPr>
            <w:tcW w:w="5552" w:type="dxa"/>
            <w:tcBorders>
              <w:top w:val="single" w:color="000000" w:sz="4" w:space="0"/>
              <w:left w:val="single" w:color="000000" w:sz="4" w:space="0"/>
              <w:bottom w:val="single" w:color="000000" w:sz="4" w:space="0"/>
              <w:right w:val="single" w:color="000000" w:sz="4" w:space="0"/>
            </w:tcBorders>
            <w:vAlign w:val="center"/>
          </w:tcPr>
          <w:p w14:paraId="4ECDAE70">
            <w:pPr>
              <w:spacing w:line="300" w:lineRule="exact"/>
              <w:textAlignment w:val="center"/>
              <w:rPr>
                <w:bCs/>
                <w:lang w:bidi="ar"/>
              </w:rPr>
            </w:pPr>
            <w:r>
              <w:rPr>
                <w:rFonts w:hint="eastAsia"/>
                <w:bCs/>
                <w:lang w:bidi="ar"/>
              </w:rPr>
              <w:t>值班与交接班记录</w:t>
            </w:r>
          </w:p>
          <w:p w14:paraId="565EF823">
            <w:pPr>
              <w:spacing w:line="300" w:lineRule="exact"/>
              <w:textAlignment w:val="center"/>
              <w:rPr>
                <w:bCs/>
              </w:rPr>
            </w:pPr>
            <w:r>
              <w:rPr>
                <w:rFonts w:hint="eastAsia"/>
                <w:bCs/>
                <w:lang w:bidi="ar"/>
              </w:rPr>
              <w:t>完整清晰</w:t>
            </w:r>
          </w:p>
        </w:tc>
        <w:tc>
          <w:tcPr>
            <w:tcW w:w="1085" w:type="dxa"/>
            <w:tcBorders>
              <w:top w:val="single" w:color="000000" w:sz="4" w:space="0"/>
              <w:left w:val="single" w:color="000000" w:sz="4" w:space="0"/>
              <w:bottom w:val="single" w:color="000000" w:sz="4" w:space="0"/>
              <w:right w:val="single" w:color="000000" w:sz="4" w:space="0"/>
            </w:tcBorders>
            <w:vAlign w:val="center"/>
          </w:tcPr>
          <w:p w14:paraId="6DB9E79C">
            <w:pPr>
              <w:spacing w:line="300" w:lineRule="exact"/>
              <w:jc w:val="center"/>
              <w:textAlignment w:val="center"/>
              <w:rPr>
                <w:bCs/>
              </w:rPr>
            </w:pPr>
            <w:r>
              <w:rPr>
                <w:rFonts w:hint="eastAsia"/>
                <w:bCs/>
                <w:lang w:bidi="ar"/>
              </w:rPr>
              <w:t>2</w:t>
            </w:r>
          </w:p>
        </w:tc>
        <w:tc>
          <w:tcPr>
            <w:tcW w:w="3029" w:type="dxa"/>
            <w:tcBorders>
              <w:top w:val="single" w:color="000000" w:sz="4" w:space="0"/>
              <w:left w:val="single" w:color="000000" w:sz="4" w:space="0"/>
              <w:bottom w:val="single" w:color="000000" w:sz="4" w:space="0"/>
              <w:right w:val="single" w:color="000000" w:sz="4" w:space="0"/>
            </w:tcBorders>
            <w:vAlign w:val="center"/>
          </w:tcPr>
          <w:p w14:paraId="30532813">
            <w:pPr>
              <w:spacing w:line="300" w:lineRule="exact"/>
              <w:textAlignment w:val="center"/>
              <w:rPr>
                <w:rStyle w:val="60"/>
                <w:rFonts w:hint="default"/>
                <w:bCs/>
                <w:color w:val="auto"/>
                <w:lang w:bidi="ar"/>
              </w:rPr>
            </w:pPr>
            <w:r>
              <w:rPr>
                <w:rFonts w:hint="eastAsia"/>
                <w:bCs/>
                <w:lang w:bidi="ar"/>
              </w:rPr>
              <w:t>□ 完整，</w:t>
            </w:r>
            <w:r>
              <w:rPr>
                <w:rStyle w:val="60"/>
                <w:rFonts w:hint="default"/>
                <w:bCs/>
                <w:color w:val="auto"/>
                <w:lang w:bidi="ar"/>
              </w:rPr>
              <w:t>得2分</w:t>
            </w:r>
          </w:p>
          <w:p w14:paraId="199E8608">
            <w:pPr>
              <w:spacing w:line="300" w:lineRule="exact"/>
              <w:textAlignment w:val="center"/>
              <w:rPr>
                <w:bCs/>
              </w:rPr>
            </w:pPr>
            <w:r>
              <w:rPr>
                <w:rFonts w:hint="eastAsia"/>
                <w:bCs/>
                <w:lang w:bidi="ar"/>
              </w:rPr>
              <w:t>□ 缺失或虚假记录，不得分</w:t>
            </w:r>
          </w:p>
        </w:tc>
        <w:tc>
          <w:tcPr>
            <w:tcW w:w="987" w:type="dxa"/>
            <w:tcBorders>
              <w:top w:val="single" w:color="000000" w:sz="4" w:space="0"/>
              <w:left w:val="single" w:color="000000" w:sz="4" w:space="0"/>
              <w:bottom w:val="single" w:color="000000" w:sz="4" w:space="0"/>
              <w:right w:val="single" w:color="000000" w:sz="4" w:space="0"/>
            </w:tcBorders>
            <w:vAlign w:val="center"/>
          </w:tcPr>
          <w:p w14:paraId="52A7A139">
            <w:pPr>
              <w:spacing w:line="300" w:lineRule="exact"/>
              <w:jc w:val="center"/>
              <w:rPr>
                <w:bCs/>
              </w:rPr>
            </w:pPr>
          </w:p>
        </w:tc>
        <w:tc>
          <w:tcPr>
            <w:tcW w:w="1247" w:type="dxa"/>
            <w:tcBorders>
              <w:top w:val="single" w:color="000000" w:sz="4" w:space="0"/>
              <w:left w:val="single" w:color="000000" w:sz="4" w:space="0"/>
              <w:bottom w:val="single" w:color="000000" w:sz="4" w:space="0"/>
              <w:right w:val="single" w:color="000000" w:sz="8" w:space="0"/>
            </w:tcBorders>
            <w:vAlign w:val="center"/>
          </w:tcPr>
          <w:p w14:paraId="31E48849">
            <w:pPr>
              <w:spacing w:line="300" w:lineRule="exact"/>
              <w:jc w:val="center"/>
              <w:rPr>
                <w:bCs/>
              </w:rPr>
            </w:pPr>
          </w:p>
        </w:tc>
      </w:tr>
      <w:tr w14:paraId="373E23D0">
        <w:tblPrEx>
          <w:tblCellMar>
            <w:top w:w="0" w:type="dxa"/>
            <w:left w:w="108" w:type="dxa"/>
            <w:bottom w:w="0" w:type="dxa"/>
            <w:right w:w="108" w:type="dxa"/>
          </w:tblCellMar>
        </w:tblPrEx>
        <w:trPr>
          <w:trHeight w:val="923" w:hRule="atLeast"/>
        </w:trPr>
        <w:tc>
          <w:tcPr>
            <w:tcW w:w="753" w:type="dxa"/>
            <w:vMerge w:val="continue"/>
            <w:tcBorders>
              <w:top w:val="single" w:color="000000" w:sz="4" w:space="0"/>
              <w:left w:val="single" w:color="000000" w:sz="8" w:space="0"/>
              <w:bottom w:val="nil"/>
              <w:right w:val="single" w:color="000000" w:sz="4" w:space="0"/>
            </w:tcBorders>
            <w:vAlign w:val="center"/>
          </w:tcPr>
          <w:p w14:paraId="42AD23DF">
            <w:pPr>
              <w:spacing w:line="300" w:lineRule="exact"/>
              <w:jc w:val="center"/>
              <w:rPr>
                <w:bCs/>
              </w:rPr>
            </w:pPr>
          </w:p>
        </w:tc>
        <w:tc>
          <w:tcPr>
            <w:tcW w:w="752" w:type="dxa"/>
            <w:tcBorders>
              <w:top w:val="single" w:color="000000" w:sz="4" w:space="0"/>
              <w:left w:val="single" w:color="000000" w:sz="4" w:space="0"/>
              <w:bottom w:val="single" w:color="000000" w:sz="4" w:space="0"/>
              <w:right w:val="single" w:color="000000" w:sz="4" w:space="0"/>
            </w:tcBorders>
            <w:vAlign w:val="center"/>
          </w:tcPr>
          <w:p w14:paraId="68CA3C28">
            <w:pPr>
              <w:spacing w:line="300" w:lineRule="exact"/>
              <w:jc w:val="center"/>
              <w:textAlignment w:val="center"/>
              <w:rPr>
                <w:bCs/>
              </w:rPr>
            </w:pPr>
            <w:r>
              <w:rPr>
                <w:rFonts w:hint="eastAsia"/>
                <w:bCs/>
                <w:lang w:bidi="ar"/>
              </w:rPr>
              <w:t>21</w:t>
            </w:r>
          </w:p>
        </w:tc>
        <w:tc>
          <w:tcPr>
            <w:tcW w:w="1055" w:type="dxa"/>
            <w:tcBorders>
              <w:top w:val="single" w:color="000000" w:sz="4" w:space="0"/>
              <w:left w:val="single" w:color="000000" w:sz="4" w:space="0"/>
              <w:bottom w:val="single" w:color="000000" w:sz="4" w:space="0"/>
              <w:right w:val="single" w:color="000000" w:sz="4" w:space="0"/>
            </w:tcBorders>
            <w:vAlign w:val="center"/>
          </w:tcPr>
          <w:p w14:paraId="7753758B">
            <w:pPr>
              <w:spacing w:line="300" w:lineRule="exact"/>
              <w:jc w:val="center"/>
              <w:textAlignment w:val="center"/>
              <w:rPr>
                <w:bCs/>
              </w:rPr>
            </w:pPr>
            <w:r>
              <w:rPr>
                <w:rFonts w:hint="eastAsia"/>
                <w:bCs/>
                <w:lang w:bidi="ar"/>
              </w:rPr>
              <w:t>巡视检查记录</w:t>
            </w:r>
          </w:p>
        </w:tc>
        <w:tc>
          <w:tcPr>
            <w:tcW w:w="5552" w:type="dxa"/>
            <w:tcBorders>
              <w:top w:val="single" w:color="000000" w:sz="4" w:space="0"/>
              <w:left w:val="single" w:color="000000" w:sz="4" w:space="0"/>
              <w:bottom w:val="single" w:color="000000" w:sz="4" w:space="0"/>
              <w:right w:val="single" w:color="000000" w:sz="4" w:space="0"/>
            </w:tcBorders>
            <w:vAlign w:val="center"/>
          </w:tcPr>
          <w:p w14:paraId="281286D1">
            <w:pPr>
              <w:spacing w:line="300" w:lineRule="exact"/>
              <w:textAlignment w:val="center"/>
              <w:rPr>
                <w:bCs/>
              </w:rPr>
            </w:pPr>
            <w:r>
              <w:rPr>
                <w:rFonts w:hint="eastAsia"/>
                <w:bCs/>
                <w:lang w:bidi="ar"/>
              </w:rPr>
              <w:t>计划巡检与巡检记录对应</w:t>
            </w:r>
          </w:p>
        </w:tc>
        <w:tc>
          <w:tcPr>
            <w:tcW w:w="1085" w:type="dxa"/>
            <w:tcBorders>
              <w:top w:val="single" w:color="000000" w:sz="4" w:space="0"/>
              <w:left w:val="single" w:color="000000" w:sz="4" w:space="0"/>
              <w:bottom w:val="single" w:color="000000" w:sz="4" w:space="0"/>
              <w:right w:val="single" w:color="000000" w:sz="4" w:space="0"/>
            </w:tcBorders>
            <w:vAlign w:val="center"/>
          </w:tcPr>
          <w:p w14:paraId="7001EC63">
            <w:pPr>
              <w:spacing w:line="300" w:lineRule="exact"/>
              <w:jc w:val="center"/>
              <w:textAlignment w:val="center"/>
              <w:rPr>
                <w:bCs/>
              </w:rPr>
            </w:pPr>
            <w:r>
              <w:rPr>
                <w:rFonts w:hint="eastAsia"/>
                <w:bCs/>
                <w:lang w:bidi="ar"/>
              </w:rPr>
              <w:t>2</w:t>
            </w:r>
          </w:p>
        </w:tc>
        <w:tc>
          <w:tcPr>
            <w:tcW w:w="3029" w:type="dxa"/>
            <w:tcBorders>
              <w:top w:val="single" w:color="000000" w:sz="4" w:space="0"/>
              <w:left w:val="single" w:color="000000" w:sz="4" w:space="0"/>
              <w:bottom w:val="single" w:color="000000" w:sz="4" w:space="0"/>
              <w:right w:val="single" w:color="000000" w:sz="4" w:space="0"/>
            </w:tcBorders>
            <w:vAlign w:val="center"/>
          </w:tcPr>
          <w:p w14:paraId="191291A0">
            <w:pPr>
              <w:spacing w:line="300" w:lineRule="exact"/>
              <w:textAlignment w:val="center"/>
              <w:rPr>
                <w:rStyle w:val="60"/>
                <w:rFonts w:hint="default"/>
                <w:bCs/>
                <w:color w:val="auto"/>
                <w:lang w:bidi="ar"/>
              </w:rPr>
            </w:pPr>
            <w:r>
              <w:rPr>
                <w:rFonts w:hint="eastAsia"/>
                <w:bCs/>
                <w:lang w:bidi="ar"/>
              </w:rPr>
              <w:t>□ 完整，</w:t>
            </w:r>
            <w:r>
              <w:rPr>
                <w:rStyle w:val="60"/>
                <w:rFonts w:hint="default"/>
                <w:bCs/>
                <w:color w:val="auto"/>
                <w:lang w:bidi="ar"/>
              </w:rPr>
              <w:t>得2分</w:t>
            </w:r>
          </w:p>
          <w:p w14:paraId="4195458E">
            <w:pPr>
              <w:spacing w:line="300" w:lineRule="exact"/>
              <w:textAlignment w:val="center"/>
              <w:rPr>
                <w:bCs/>
              </w:rPr>
            </w:pPr>
            <w:r>
              <w:rPr>
                <w:rFonts w:hint="eastAsia"/>
                <w:bCs/>
                <w:lang w:bidi="ar"/>
              </w:rPr>
              <w:t>□ 缺失或虚假记录，不得分</w:t>
            </w:r>
          </w:p>
        </w:tc>
        <w:tc>
          <w:tcPr>
            <w:tcW w:w="987" w:type="dxa"/>
            <w:tcBorders>
              <w:top w:val="single" w:color="000000" w:sz="4" w:space="0"/>
              <w:left w:val="single" w:color="000000" w:sz="4" w:space="0"/>
              <w:bottom w:val="single" w:color="000000" w:sz="4" w:space="0"/>
              <w:right w:val="single" w:color="000000" w:sz="4" w:space="0"/>
            </w:tcBorders>
            <w:vAlign w:val="center"/>
          </w:tcPr>
          <w:p w14:paraId="50905AB5">
            <w:pPr>
              <w:spacing w:line="300" w:lineRule="exact"/>
              <w:jc w:val="center"/>
              <w:rPr>
                <w:bCs/>
              </w:rPr>
            </w:pPr>
          </w:p>
        </w:tc>
        <w:tc>
          <w:tcPr>
            <w:tcW w:w="1247" w:type="dxa"/>
            <w:tcBorders>
              <w:top w:val="single" w:color="000000" w:sz="4" w:space="0"/>
              <w:left w:val="single" w:color="000000" w:sz="4" w:space="0"/>
              <w:bottom w:val="single" w:color="000000" w:sz="4" w:space="0"/>
              <w:right w:val="single" w:color="000000" w:sz="8" w:space="0"/>
            </w:tcBorders>
            <w:vAlign w:val="center"/>
          </w:tcPr>
          <w:p w14:paraId="068DE357">
            <w:pPr>
              <w:spacing w:line="300" w:lineRule="exact"/>
              <w:jc w:val="center"/>
              <w:rPr>
                <w:bCs/>
              </w:rPr>
            </w:pPr>
          </w:p>
        </w:tc>
      </w:tr>
      <w:tr w14:paraId="24AEBE82">
        <w:tblPrEx>
          <w:tblCellMar>
            <w:top w:w="0" w:type="dxa"/>
            <w:left w:w="108" w:type="dxa"/>
            <w:bottom w:w="0" w:type="dxa"/>
            <w:right w:w="108" w:type="dxa"/>
          </w:tblCellMar>
        </w:tblPrEx>
        <w:trPr>
          <w:trHeight w:val="1228" w:hRule="atLeast"/>
        </w:trPr>
        <w:tc>
          <w:tcPr>
            <w:tcW w:w="753" w:type="dxa"/>
            <w:vMerge w:val="continue"/>
            <w:tcBorders>
              <w:top w:val="single" w:color="000000" w:sz="4" w:space="0"/>
              <w:left w:val="single" w:color="000000" w:sz="8" w:space="0"/>
              <w:bottom w:val="nil"/>
              <w:right w:val="single" w:color="000000" w:sz="4" w:space="0"/>
            </w:tcBorders>
            <w:vAlign w:val="center"/>
          </w:tcPr>
          <w:p w14:paraId="300833AE">
            <w:pPr>
              <w:spacing w:line="300" w:lineRule="exact"/>
              <w:jc w:val="center"/>
              <w:rPr>
                <w:bCs/>
              </w:rPr>
            </w:pPr>
          </w:p>
        </w:tc>
        <w:tc>
          <w:tcPr>
            <w:tcW w:w="752" w:type="dxa"/>
            <w:tcBorders>
              <w:top w:val="single" w:color="000000" w:sz="4" w:space="0"/>
              <w:left w:val="single" w:color="000000" w:sz="4" w:space="0"/>
              <w:bottom w:val="single" w:color="000000" w:sz="4" w:space="0"/>
              <w:right w:val="single" w:color="000000" w:sz="4" w:space="0"/>
            </w:tcBorders>
            <w:vAlign w:val="center"/>
          </w:tcPr>
          <w:p w14:paraId="6CED648E">
            <w:pPr>
              <w:spacing w:line="300" w:lineRule="exact"/>
              <w:jc w:val="center"/>
              <w:textAlignment w:val="center"/>
              <w:rPr>
                <w:bCs/>
              </w:rPr>
            </w:pPr>
            <w:r>
              <w:rPr>
                <w:rFonts w:hint="eastAsia"/>
                <w:bCs/>
                <w:lang w:bidi="ar"/>
              </w:rPr>
              <w:t>22</w:t>
            </w:r>
          </w:p>
        </w:tc>
        <w:tc>
          <w:tcPr>
            <w:tcW w:w="1055" w:type="dxa"/>
            <w:tcBorders>
              <w:top w:val="single" w:color="000000" w:sz="4" w:space="0"/>
              <w:left w:val="single" w:color="000000" w:sz="4" w:space="0"/>
              <w:bottom w:val="single" w:color="000000" w:sz="4" w:space="0"/>
              <w:right w:val="single" w:color="000000" w:sz="4" w:space="0"/>
            </w:tcBorders>
            <w:vAlign w:val="center"/>
          </w:tcPr>
          <w:p w14:paraId="5D681066">
            <w:pPr>
              <w:spacing w:line="300" w:lineRule="exact"/>
              <w:jc w:val="center"/>
              <w:textAlignment w:val="center"/>
              <w:rPr>
                <w:bCs/>
              </w:rPr>
            </w:pPr>
            <w:r>
              <w:rPr>
                <w:rFonts w:hint="eastAsia"/>
                <w:bCs/>
                <w:lang w:bidi="ar"/>
              </w:rPr>
              <w:t>及时排除设施缺陷</w:t>
            </w:r>
          </w:p>
        </w:tc>
        <w:tc>
          <w:tcPr>
            <w:tcW w:w="5552" w:type="dxa"/>
            <w:tcBorders>
              <w:top w:val="single" w:color="000000" w:sz="4" w:space="0"/>
              <w:left w:val="single" w:color="000000" w:sz="4" w:space="0"/>
              <w:bottom w:val="single" w:color="000000" w:sz="4" w:space="0"/>
              <w:right w:val="single" w:color="000000" w:sz="4" w:space="0"/>
            </w:tcBorders>
            <w:vAlign w:val="center"/>
          </w:tcPr>
          <w:p w14:paraId="7A58BDE0">
            <w:pPr>
              <w:spacing w:line="300" w:lineRule="exact"/>
              <w:textAlignment w:val="center"/>
              <w:rPr>
                <w:bCs/>
                <w:lang w:bidi="ar"/>
              </w:rPr>
            </w:pPr>
            <w:r>
              <w:rPr>
                <w:rFonts w:hint="eastAsia"/>
                <w:bCs/>
              </w:rPr>
              <w:t>◆</w:t>
            </w:r>
            <w:r>
              <w:rPr>
                <w:rFonts w:hint="eastAsia"/>
                <w:bCs/>
                <w:lang w:bidi="ar"/>
              </w:rPr>
              <w:t>及时排除设备挂账缺陷</w:t>
            </w:r>
          </w:p>
          <w:p w14:paraId="3AEA2923">
            <w:pPr>
              <w:spacing w:line="300" w:lineRule="exact"/>
              <w:textAlignment w:val="center"/>
              <w:rPr>
                <w:bCs/>
              </w:rPr>
            </w:pPr>
            <w:r>
              <w:rPr>
                <w:rFonts w:hint="eastAsia"/>
                <w:bCs/>
              </w:rPr>
              <w:t>◆</w:t>
            </w:r>
            <w:r>
              <w:rPr>
                <w:rFonts w:hint="eastAsia"/>
                <w:bCs/>
                <w:lang w:bidi="ar"/>
              </w:rPr>
              <w:t>及时排除设备新生缺陷</w:t>
            </w:r>
          </w:p>
        </w:tc>
        <w:tc>
          <w:tcPr>
            <w:tcW w:w="1085" w:type="dxa"/>
            <w:tcBorders>
              <w:top w:val="single" w:color="000000" w:sz="4" w:space="0"/>
              <w:left w:val="single" w:color="000000" w:sz="4" w:space="0"/>
              <w:bottom w:val="single" w:color="000000" w:sz="4" w:space="0"/>
              <w:right w:val="single" w:color="000000" w:sz="4" w:space="0"/>
            </w:tcBorders>
            <w:vAlign w:val="center"/>
          </w:tcPr>
          <w:p w14:paraId="562AAB42">
            <w:pPr>
              <w:spacing w:line="300" w:lineRule="exact"/>
              <w:jc w:val="center"/>
              <w:textAlignment w:val="center"/>
              <w:rPr>
                <w:bCs/>
              </w:rPr>
            </w:pPr>
            <w:r>
              <w:rPr>
                <w:rFonts w:hint="eastAsia"/>
                <w:bCs/>
                <w:lang w:bidi="ar"/>
              </w:rPr>
              <w:t>2</w:t>
            </w:r>
          </w:p>
        </w:tc>
        <w:tc>
          <w:tcPr>
            <w:tcW w:w="3029" w:type="dxa"/>
            <w:tcBorders>
              <w:top w:val="single" w:color="000000" w:sz="4" w:space="0"/>
              <w:left w:val="single" w:color="000000" w:sz="4" w:space="0"/>
              <w:bottom w:val="single" w:color="000000" w:sz="4" w:space="0"/>
              <w:right w:val="single" w:color="000000" w:sz="4" w:space="0"/>
            </w:tcBorders>
            <w:vAlign w:val="center"/>
          </w:tcPr>
          <w:p w14:paraId="62542B12">
            <w:pPr>
              <w:spacing w:line="300" w:lineRule="exact"/>
              <w:textAlignment w:val="center"/>
              <w:rPr>
                <w:rStyle w:val="60"/>
                <w:rFonts w:hint="default"/>
                <w:bCs/>
                <w:color w:val="auto"/>
                <w:lang w:bidi="ar"/>
              </w:rPr>
            </w:pPr>
            <w:r>
              <w:rPr>
                <w:rFonts w:hint="eastAsia"/>
                <w:bCs/>
                <w:lang w:bidi="ar"/>
              </w:rPr>
              <w:t>□ 完成，</w:t>
            </w:r>
            <w:r>
              <w:rPr>
                <w:rStyle w:val="60"/>
                <w:rFonts w:hint="default"/>
                <w:bCs/>
                <w:color w:val="auto"/>
                <w:lang w:bidi="ar"/>
              </w:rPr>
              <w:t>得2分</w:t>
            </w:r>
          </w:p>
          <w:p w14:paraId="75D79566">
            <w:pPr>
              <w:spacing w:line="300" w:lineRule="exact"/>
              <w:textAlignment w:val="center"/>
              <w:rPr>
                <w:bCs/>
              </w:rPr>
            </w:pPr>
            <w:r>
              <w:rPr>
                <w:rFonts w:hint="eastAsia"/>
                <w:bCs/>
                <w:lang w:bidi="ar"/>
              </w:rPr>
              <w:t>□ 未完成，不得分</w:t>
            </w:r>
          </w:p>
        </w:tc>
        <w:tc>
          <w:tcPr>
            <w:tcW w:w="987" w:type="dxa"/>
            <w:tcBorders>
              <w:top w:val="single" w:color="000000" w:sz="4" w:space="0"/>
              <w:left w:val="single" w:color="000000" w:sz="4" w:space="0"/>
              <w:bottom w:val="single" w:color="000000" w:sz="4" w:space="0"/>
              <w:right w:val="single" w:color="000000" w:sz="4" w:space="0"/>
            </w:tcBorders>
            <w:vAlign w:val="center"/>
          </w:tcPr>
          <w:p w14:paraId="632B8748">
            <w:pPr>
              <w:spacing w:line="300" w:lineRule="exact"/>
              <w:jc w:val="center"/>
              <w:rPr>
                <w:bCs/>
              </w:rPr>
            </w:pPr>
          </w:p>
        </w:tc>
        <w:tc>
          <w:tcPr>
            <w:tcW w:w="1247" w:type="dxa"/>
            <w:tcBorders>
              <w:top w:val="single" w:color="000000" w:sz="4" w:space="0"/>
              <w:left w:val="single" w:color="000000" w:sz="4" w:space="0"/>
              <w:bottom w:val="single" w:color="000000" w:sz="4" w:space="0"/>
              <w:right w:val="single" w:color="000000" w:sz="8" w:space="0"/>
            </w:tcBorders>
            <w:vAlign w:val="center"/>
          </w:tcPr>
          <w:p w14:paraId="184A2A6C">
            <w:pPr>
              <w:spacing w:line="300" w:lineRule="exact"/>
              <w:jc w:val="center"/>
              <w:rPr>
                <w:bCs/>
              </w:rPr>
            </w:pPr>
          </w:p>
        </w:tc>
      </w:tr>
      <w:tr w14:paraId="79290B84">
        <w:tblPrEx>
          <w:tblCellMar>
            <w:top w:w="0" w:type="dxa"/>
            <w:left w:w="108" w:type="dxa"/>
            <w:bottom w:w="0" w:type="dxa"/>
            <w:right w:w="108" w:type="dxa"/>
          </w:tblCellMar>
        </w:tblPrEx>
        <w:trPr>
          <w:trHeight w:val="2142" w:hRule="atLeast"/>
        </w:trPr>
        <w:tc>
          <w:tcPr>
            <w:tcW w:w="753" w:type="dxa"/>
            <w:vMerge w:val="continue"/>
            <w:tcBorders>
              <w:top w:val="single" w:color="000000" w:sz="4" w:space="0"/>
              <w:left w:val="single" w:color="000000" w:sz="8" w:space="0"/>
              <w:bottom w:val="nil"/>
              <w:right w:val="single" w:color="000000" w:sz="4" w:space="0"/>
            </w:tcBorders>
            <w:vAlign w:val="center"/>
          </w:tcPr>
          <w:p w14:paraId="61B1CF78">
            <w:pPr>
              <w:spacing w:line="300" w:lineRule="exact"/>
              <w:jc w:val="center"/>
              <w:rPr>
                <w:bCs/>
              </w:rPr>
            </w:pPr>
          </w:p>
        </w:tc>
        <w:tc>
          <w:tcPr>
            <w:tcW w:w="752" w:type="dxa"/>
            <w:tcBorders>
              <w:top w:val="single" w:color="000000" w:sz="4" w:space="0"/>
              <w:left w:val="single" w:color="000000" w:sz="4" w:space="0"/>
              <w:bottom w:val="single" w:color="000000" w:sz="4" w:space="0"/>
              <w:right w:val="single" w:color="000000" w:sz="4" w:space="0"/>
            </w:tcBorders>
            <w:vAlign w:val="center"/>
          </w:tcPr>
          <w:p w14:paraId="62D0CF0A">
            <w:pPr>
              <w:spacing w:line="300" w:lineRule="exact"/>
              <w:jc w:val="center"/>
              <w:textAlignment w:val="center"/>
              <w:rPr>
                <w:bCs/>
              </w:rPr>
            </w:pPr>
            <w:r>
              <w:rPr>
                <w:rFonts w:hint="eastAsia"/>
                <w:bCs/>
                <w:lang w:bidi="ar"/>
              </w:rPr>
              <w:t>23</w:t>
            </w:r>
          </w:p>
        </w:tc>
        <w:tc>
          <w:tcPr>
            <w:tcW w:w="1055" w:type="dxa"/>
            <w:tcBorders>
              <w:top w:val="single" w:color="000000" w:sz="4" w:space="0"/>
              <w:left w:val="single" w:color="000000" w:sz="4" w:space="0"/>
              <w:bottom w:val="single" w:color="000000" w:sz="4" w:space="0"/>
              <w:right w:val="single" w:color="000000" w:sz="4" w:space="0"/>
            </w:tcBorders>
            <w:vAlign w:val="center"/>
          </w:tcPr>
          <w:p w14:paraId="5103838B">
            <w:pPr>
              <w:spacing w:line="300" w:lineRule="exact"/>
              <w:jc w:val="center"/>
              <w:textAlignment w:val="center"/>
              <w:rPr>
                <w:bCs/>
              </w:rPr>
            </w:pPr>
            <w:r>
              <w:rPr>
                <w:rFonts w:hint="eastAsia"/>
                <w:bCs/>
                <w:lang w:bidi="ar"/>
              </w:rPr>
              <w:t>值班（备勤）室</w:t>
            </w:r>
          </w:p>
        </w:tc>
        <w:tc>
          <w:tcPr>
            <w:tcW w:w="5552" w:type="dxa"/>
            <w:tcBorders>
              <w:top w:val="single" w:color="000000" w:sz="4" w:space="0"/>
              <w:left w:val="single" w:color="000000" w:sz="4" w:space="0"/>
              <w:bottom w:val="single" w:color="000000" w:sz="4" w:space="0"/>
              <w:right w:val="single" w:color="000000" w:sz="4" w:space="0"/>
            </w:tcBorders>
            <w:vAlign w:val="center"/>
          </w:tcPr>
          <w:p w14:paraId="782B9346">
            <w:pPr>
              <w:spacing w:line="300" w:lineRule="exact"/>
              <w:textAlignment w:val="center"/>
              <w:rPr>
                <w:bCs/>
                <w:lang w:bidi="ar"/>
              </w:rPr>
            </w:pPr>
            <w:r>
              <w:rPr>
                <w:rFonts w:hint="eastAsia"/>
                <w:bCs/>
              </w:rPr>
              <w:t>◆</w:t>
            </w:r>
            <w:r>
              <w:rPr>
                <w:rFonts w:hint="eastAsia"/>
                <w:bCs/>
                <w:lang w:bidi="ar"/>
              </w:rPr>
              <w:t>环境整洁，无杂物、无易燃易爆危险品</w:t>
            </w:r>
          </w:p>
          <w:p w14:paraId="2DC8DD0A">
            <w:pPr>
              <w:spacing w:line="300" w:lineRule="exact"/>
              <w:textAlignment w:val="center"/>
              <w:rPr>
                <w:bCs/>
                <w:lang w:bidi="ar"/>
              </w:rPr>
            </w:pPr>
            <w:r>
              <w:rPr>
                <w:rFonts w:hint="eastAsia"/>
                <w:bCs/>
              </w:rPr>
              <w:t>◆</w:t>
            </w:r>
            <w:r>
              <w:rPr>
                <w:rFonts w:hint="eastAsia"/>
                <w:bCs/>
                <w:lang w:bidi="ar"/>
              </w:rPr>
              <w:t>严禁吸烟并有禁烟标识</w:t>
            </w:r>
          </w:p>
          <w:p w14:paraId="59DF2A43">
            <w:pPr>
              <w:spacing w:line="300" w:lineRule="exact"/>
              <w:textAlignment w:val="center"/>
              <w:rPr>
                <w:bCs/>
              </w:rPr>
            </w:pPr>
            <w:r>
              <w:rPr>
                <w:rFonts w:hint="eastAsia"/>
                <w:bCs/>
              </w:rPr>
              <w:t>◆</w:t>
            </w:r>
            <w:r>
              <w:rPr>
                <w:rFonts w:hint="eastAsia"/>
                <w:bCs/>
                <w:lang w:bidi="ar"/>
              </w:rPr>
              <w:t>消防设施齐全</w:t>
            </w:r>
          </w:p>
        </w:tc>
        <w:tc>
          <w:tcPr>
            <w:tcW w:w="1085" w:type="dxa"/>
            <w:tcBorders>
              <w:top w:val="single" w:color="000000" w:sz="4" w:space="0"/>
              <w:left w:val="single" w:color="000000" w:sz="4" w:space="0"/>
              <w:bottom w:val="single" w:color="000000" w:sz="4" w:space="0"/>
              <w:right w:val="single" w:color="000000" w:sz="4" w:space="0"/>
            </w:tcBorders>
            <w:vAlign w:val="center"/>
          </w:tcPr>
          <w:p w14:paraId="7594E1C6">
            <w:pPr>
              <w:spacing w:line="300" w:lineRule="exact"/>
              <w:jc w:val="center"/>
              <w:textAlignment w:val="center"/>
              <w:rPr>
                <w:bCs/>
              </w:rPr>
            </w:pPr>
            <w:r>
              <w:rPr>
                <w:rFonts w:hint="eastAsia"/>
                <w:bCs/>
                <w:lang w:bidi="ar"/>
              </w:rPr>
              <w:t>5</w:t>
            </w:r>
          </w:p>
        </w:tc>
        <w:tc>
          <w:tcPr>
            <w:tcW w:w="3029" w:type="dxa"/>
            <w:tcBorders>
              <w:top w:val="single" w:color="000000" w:sz="4" w:space="0"/>
              <w:left w:val="single" w:color="000000" w:sz="4" w:space="0"/>
              <w:bottom w:val="single" w:color="000000" w:sz="4" w:space="0"/>
              <w:right w:val="single" w:color="000000" w:sz="4" w:space="0"/>
            </w:tcBorders>
            <w:vAlign w:val="center"/>
          </w:tcPr>
          <w:p w14:paraId="67DD6FE1">
            <w:pPr>
              <w:spacing w:line="300" w:lineRule="exact"/>
              <w:textAlignment w:val="center"/>
              <w:rPr>
                <w:rStyle w:val="60"/>
                <w:rFonts w:hint="default"/>
                <w:bCs/>
                <w:color w:val="auto"/>
                <w:lang w:bidi="ar"/>
              </w:rPr>
            </w:pPr>
            <w:r>
              <w:rPr>
                <w:rFonts w:hint="eastAsia"/>
                <w:bCs/>
                <w:lang w:bidi="ar"/>
              </w:rPr>
              <w:t>□ 1.正常，</w:t>
            </w:r>
            <w:r>
              <w:rPr>
                <w:rStyle w:val="60"/>
                <w:rFonts w:hint="default"/>
                <w:bCs/>
                <w:color w:val="auto"/>
                <w:lang w:bidi="ar"/>
              </w:rPr>
              <w:t>得5分</w:t>
            </w:r>
          </w:p>
          <w:p w14:paraId="00CA4A24">
            <w:pPr>
              <w:spacing w:line="300" w:lineRule="exact"/>
              <w:textAlignment w:val="center"/>
              <w:rPr>
                <w:rStyle w:val="60"/>
                <w:rFonts w:hint="default"/>
                <w:bCs/>
                <w:color w:val="auto"/>
                <w:lang w:bidi="ar"/>
              </w:rPr>
            </w:pPr>
            <w:r>
              <w:rPr>
                <w:rFonts w:hint="eastAsia"/>
                <w:bCs/>
                <w:lang w:bidi="ar"/>
              </w:rPr>
              <w:t>□ 2.有3处以内的，可</w:t>
            </w:r>
            <w:r>
              <w:rPr>
                <w:rStyle w:val="60"/>
                <w:rFonts w:hint="default"/>
                <w:bCs/>
                <w:color w:val="auto"/>
                <w:lang w:bidi="ar"/>
              </w:rPr>
              <w:t>得3分</w:t>
            </w:r>
          </w:p>
          <w:p w14:paraId="432D5F8F">
            <w:pPr>
              <w:spacing w:line="300" w:lineRule="exact"/>
              <w:textAlignment w:val="center"/>
              <w:rPr>
                <w:rStyle w:val="60"/>
                <w:rFonts w:hint="default"/>
                <w:bCs/>
                <w:color w:val="auto"/>
                <w:lang w:bidi="ar"/>
              </w:rPr>
            </w:pPr>
            <w:r>
              <w:rPr>
                <w:rFonts w:hint="eastAsia"/>
                <w:bCs/>
                <w:lang w:bidi="ar"/>
              </w:rPr>
              <w:t>□ 3.有4处以上的，</w:t>
            </w:r>
            <w:r>
              <w:rPr>
                <w:rStyle w:val="60"/>
                <w:rFonts w:hint="default"/>
                <w:bCs/>
                <w:color w:val="auto"/>
                <w:lang w:bidi="ar"/>
              </w:rPr>
              <w:t>不得分</w:t>
            </w:r>
          </w:p>
          <w:p w14:paraId="6961D3DB">
            <w:pPr>
              <w:spacing w:line="300" w:lineRule="exact"/>
              <w:textAlignment w:val="center"/>
              <w:rPr>
                <w:bCs/>
              </w:rPr>
            </w:pPr>
            <w:r>
              <w:rPr>
                <w:rFonts w:hint="eastAsia"/>
                <w:bCs/>
                <w:lang w:bidi="ar"/>
              </w:rPr>
              <w:t>□ 有2、3的均限下月前完成整改</w:t>
            </w:r>
          </w:p>
        </w:tc>
        <w:tc>
          <w:tcPr>
            <w:tcW w:w="987" w:type="dxa"/>
            <w:tcBorders>
              <w:top w:val="single" w:color="000000" w:sz="4" w:space="0"/>
              <w:left w:val="single" w:color="000000" w:sz="4" w:space="0"/>
              <w:bottom w:val="single" w:color="000000" w:sz="4" w:space="0"/>
              <w:right w:val="single" w:color="000000" w:sz="4" w:space="0"/>
            </w:tcBorders>
            <w:vAlign w:val="center"/>
          </w:tcPr>
          <w:p w14:paraId="42CE6C2E">
            <w:pPr>
              <w:spacing w:line="300" w:lineRule="exact"/>
              <w:rPr>
                <w:bCs/>
              </w:rPr>
            </w:pPr>
          </w:p>
        </w:tc>
        <w:tc>
          <w:tcPr>
            <w:tcW w:w="1247" w:type="dxa"/>
            <w:tcBorders>
              <w:top w:val="single" w:color="000000" w:sz="4" w:space="0"/>
              <w:left w:val="single" w:color="000000" w:sz="4" w:space="0"/>
              <w:bottom w:val="single" w:color="000000" w:sz="4" w:space="0"/>
              <w:right w:val="single" w:color="000000" w:sz="8" w:space="0"/>
            </w:tcBorders>
            <w:vAlign w:val="center"/>
          </w:tcPr>
          <w:p w14:paraId="2D7CE4A0">
            <w:pPr>
              <w:spacing w:line="300" w:lineRule="exact"/>
              <w:rPr>
                <w:bCs/>
              </w:rPr>
            </w:pPr>
          </w:p>
        </w:tc>
      </w:tr>
      <w:tr w14:paraId="75AFC6C3">
        <w:tblPrEx>
          <w:tblCellMar>
            <w:top w:w="0" w:type="dxa"/>
            <w:left w:w="108" w:type="dxa"/>
            <w:bottom w:w="0" w:type="dxa"/>
            <w:right w:w="108" w:type="dxa"/>
          </w:tblCellMar>
        </w:tblPrEx>
        <w:trPr>
          <w:trHeight w:val="2142" w:hRule="atLeast"/>
        </w:trPr>
        <w:tc>
          <w:tcPr>
            <w:tcW w:w="753" w:type="dxa"/>
            <w:vMerge w:val="continue"/>
            <w:tcBorders>
              <w:top w:val="single" w:color="000000" w:sz="4" w:space="0"/>
              <w:left w:val="single" w:color="000000" w:sz="8" w:space="0"/>
              <w:bottom w:val="nil"/>
              <w:right w:val="single" w:color="000000" w:sz="4" w:space="0"/>
            </w:tcBorders>
            <w:vAlign w:val="center"/>
          </w:tcPr>
          <w:p w14:paraId="107236DB">
            <w:pPr>
              <w:spacing w:line="300" w:lineRule="exact"/>
              <w:jc w:val="center"/>
              <w:rPr>
                <w:bCs/>
              </w:rPr>
            </w:pPr>
          </w:p>
        </w:tc>
        <w:tc>
          <w:tcPr>
            <w:tcW w:w="752" w:type="dxa"/>
            <w:tcBorders>
              <w:top w:val="single" w:color="000000" w:sz="4" w:space="0"/>
              <w:left w:val="single" w:color="000000" w:sz="4" w:space="0"/>
              <w:bottom w:val="single" w:color="000000" w:sz="4" w:space="0"/>
              <w:right w:val="single" w:color="000000" w:sz="4" w:space="0"/>
            </w:tcBorders>
            <w:vAlign w:val="center"/>
          </w:tcPr>
          <w:p w14:paraId="75B9E791">
            <w:pPr>
              <w:spacing w:line="300" w:lineRule="exact"/>
              <w:jc w:val="center"/>
              <w:textAlignment w:val="center"/>
              <w:rPr>
                <w:bCs/>
              </w:rPr>
            </w:pPr>
            <w:r>
              <w:rPr>
                <w:rFonts w:hint="eastAsia"/>
                <w:bCs/>
                <w:lang w:bidi="ar"/>
              </w:rPr>
              <w:t>24</w:t>
            </w:r>
          </w:p>
        </w:tc>
        <w:tc>
          <w:tcPr>
            <w:tcW w:w="1055" w:type="dxa"/>
            <w:tcBorders>
              <w:top w:val="single" w:color="000000" w:sz="4" w:space="0"/>
              <w:left w:val="single" w:color="000000" w:sz="4" w:space="0"/>
              <w:bottom w:val="single" w:color="000000" w:sz="4" w:space="0"/>
              <w:right w:val="single" w:color="000000" w:sz="4" w:space="0"/>
            </w:tcBorders>
            <w:vAlign w:val="center"/>
          </w:tcPr>
          <w:p w14:paraId="300DA31C">
            <w:pPr>
              <w:spacing w:line="300" w:lineRule="exact"/>
              <w:jc w:val="center"/>
              <w:textAlignment w:val="center"/>
              <w:rPr>
                <w:bCs/>
              </w:rPr>
            </w:pPr>
            <w:r>
              <w:rPr>
                <w:rFonts w:hint="eastAsia"/>
                <w:bCs/>
                <w:lang w:bidi="ar"/>
              </w:rPr>
              <w:t>库房</w:t>
            </w:r>
          </w:p>
        </w:tc>
        <w:tc>
          <w:tcPr>
            <w:tcW w:w="5552" w:type="dxa"/>
            <w:tcBorders>
              <w:top w:val="single" w:color="000000" w:sz="4" w:space="0"/>
              <w:left w:val="single" w:color="000000" w:sz="4" w:space="0"/>
              <w:bottom w:val="single" w:color="000000" w:sz="4" w:space="0"/>
              <w:right w:val="single" w:color="000000" w:sz="4" w:space="0"/>
            </w:tcBorders>
            <w:vAlign w:val="center"/>
          </w:tcPr>
          <w:p w14:paraId="13224E61">
            <w:pPr>
              <w:spacing w:line="300" w:lineRule="exact"/>
              <w:textAlignment w:val="center"/>
              <w:rPr>
                <w:bCs/>
                <w:lang w:bidi="ar"/>
              </w:rPr>
            </w:pPr>
            <w:r>
              <w:rPr>
                <w:rFonts w:hint="eastAsia"/>
                <w:bCs/>
              </w:rPr>
              <w:t>◆</w:t>
            </w:r>
            <w:r>
              <w:rPr>
                <w:rFonts w:hint="eastAsia"/>
                <w:bCs/>
                <w:lang w:bidi="ar"/>
              </w:rPr>
              <w:t>环境整洁，无杂物、无易燃易爆危险品</w:t>
            </w:r>
          </w:p>
          <w:p w14:paraId="48670EBF">
            <w:pPr>
              <w:spacing w:line="300" w:lineRule="exact"/>
              <w:textAlignment w:val="center"/>
              <w:rPr>
                <w:bCs/>
                <w:lang w:bidi="ar"/>
              </w:rPr>
            </w:pPr>
            <w:r>
              <w:rPr>
                <w:rFonts w:hint="eastAsia"/>
                <w:bCs/>
              </w:rPr>
              <w:t>◆</w:t>
            </w:r>
            <w:r>
              <w:rPr>
                <w:rFonts w:hint="eastAsia"/>
                <w:bCs/>
                <w:lang w:bidi="ar"/>
              </w:rPr>
              <w:t>严禁吸烟</w:t>
            </w:r>
          </w:p>
          <w:p w14:paraId="1BDAC950">
            <w:pPr>
              <w:spacing w:line="300" w:lineRule="exact"/>
              <w:textAlignment w:val="center"/>
              <w:rPr>
                <w:bCs/>
              </w:rPr>
            </w:pPr>
            <w:r>
              <w:rPr>
                <w:rFonts w:hint="eastAsia"/>
                <w:bCs/>
              </w:rPr>
              <w:t>◆</w:t>
            </w:r>
            <w:r>
              <w:rPr>
                <w:rFonts w:hint="eastAsia"/>
                <w:bCs/>
                <w:lang w:bidi="ar"/>
              </w:rPr>
              <w:t>消防设施齐全</w:t>
            </w:r>
          </w:p>
        </w:tc>
        <w:tc>
          <w:tcPr>
            <w:tcW w:w="1085" w:type="dxa"/>
            <w:tcBorders>
              <w:top w:val="single" w:color="000000" w:sz="4" w:space="0"/>
              <w:left w:val="single" w:color="000000" w:sz="4" w:space="0"/>
              <w:bottom w:val="single" w:color="000000" w:sz="4" w:space="0"/>
              <w:right w:val="single" w:color="000000" w:sz="4" w:space="0"/>
            </w:tcBorders>
            <w:vAlign w:val="center"/>
          </w:tcPr>
          <w:p w14:paraId="1B277912">
            <w:pPr>
              <w:spacing w:line="300" w:lineRule="exact"/>
              <w:jc w:val="center"/>
              <w:textAlignment w:val="center"/>
              <w:rPr>
                <w:bCs/>
              </w:rPr>
            </w:pPr>
            <w:r>
              <w:rPr>
                <w:rFonts w:hint="eastAsia"/>
                <w:bCs/>
                <w:lang w:bidi="ar"/>
              </w:rPr>
              <w:t>4</w:t>
            </w:r>
          </w:p>
        </w:tc>
        <w:tc>
          <w:tcPr>
            <w:tcW w:w="3029" w:type="dxa"/>
            <w:tcBorders>
              <w:top w:val="single" w:color="000000" w:sz="4" w:space="0"/>
              <w:left w:val="single" w:color="000000" w:sz="4" w:space="0"/>
              <w:bottom w:val="single" w:color="000000" w:sz="4" w:space="0"/>
              <w:right w:val="single" w:color="000000" w:sz="4" w:space="0"/>
            </w:tcBorders>
            <w:vAlign w:val="center"/>
          </w:tcPr>
          <w:p w14:paraId="4EFB6DDF">
            <w:pPr>
              <w:spacing w:line="300" w:lineRule="exact"/>
              <w:textAlignment w:val="center"/>
              <w:rPr>
                <w:rStyle w:val="60"/>
                <w:rFonts w:hint="default"/>
                <w:bCs/>
                <w:color w:val="auto"/>
                <w:lang w:bidi="ar"/>
              </w:rPr>
            </w:pPr>
            <w:r>
              <w:rPr>
                <w:rFonts w:hint="eastAsia"/>
                <w:bCs/>
                <w:lang w:bidi="ar"/>
              </w:rPr>
              <w:t>□ 1.正常，</w:t>
            </w:r>
            <w:r>
              <w:rPr>
                <w:rStyle w:val="60"/>
                <w:rFonts w:hint="default"/>
                <w:bCs/>
                <w:color w:val="auto"/>
                <w:lang w:bidi="ar"/>
              </w:rPr>
              <w:t>得4分</w:t>
            </w:r>
          </w:p>
          <w:p w14:paraId="3A54FDC0">
            <w:pPr>
              <w:spacing w:line="300" w:lineRule="exact"/>
              <w:textAlignment w:val="center"/>
              <w:rPr>
                <w:rStyle w:val="60"/>
                <w:rFonts w:hint="default"/>
                <w:bCs/>
                <w:color w:val="auto"/>
                <w:lang w:bidi="ar"/>
              </w:rPr>
            </w:pPr>
            <w:r>
              <w:rPr>
                <w:rFonts w:hint="eastAsia"/>
                <w:bCs/>
                <w:lang w:bidi="ar"/>
              </w:rPr>
              <w:t>□ 2.有2处以内的，可</w:t>
            </w:r>
            <w:r>
              <w:rPr>
                <w:rStyle w:val="60"/>
                <w:rFonts w:hint="default"/>
                <w:bCs/>
                <w:color w:val="auto"/>
                <w:lang w:bidi="ar"/>
              </w:rPr>
              <w:t>得2分</w:t>
            </w:r>
          </w:p>
          <w:p w14:paraId="6BDA3FAB">
            <w:pPr>
              <w:spacing w:line="300" w:lineRule="exact"/>
              <w:textAlignment w:val="center"/>
              <w:rPr>
                <w:rStyle w:val="60"/>
                <w:rFonts w:hint="default"/>
                <w:bCs/>
                <w:color w:val="auto"/>
                <w:lang w:bidi="ar"/>
              </w:rPr>
            </w:pPr>
            <w:r>
              <w:rPr>
                <w:rFonts w:hint="eastAsia"/>
                <w:bCs/>
                <w:lang w:bidi="ar"/>
              </w:rPr>
              <w:t>□ 3.有4处以上的，</w:t>
            </w:r>
            <w:r>
              <w:rPr>
                <w:rStyle w:val="60"/>
                <w:rFonts w:hint="default"/>
                <w:bCs/>
                <w:color w:val="auto"/>
                <w:lang w:bidi="ar"/>
              </w:rPr>
              <w:t>不得分</w:t>
            </w:r>
          </w:p>
          <w:p w14:paraId="4F0DA63D">
            <w:pPr>
              <w:spacing w:line="300" w:lineRule="exact"/>
              <w:textAlignment w:val="center"/>
              <w:rPr>
                <w:bCs/>
              </w:rPr>
            </w:pPr>
            <w:r>
              <w:rPr>
                <w:rFonts w:hint="eastAsia"/>
                <w:bCs/>
                <w:lang w:bidi="ar"/>
              </w:rPr>
              <w:t>□ 有2、3的均限下月前完成整改</w:t>
            </w:r>
          </w:p>
        </w:tc>
        <w:tc>
          <w:tcPr>
            <w:tcW w:w="987" w:type="dxa"/>
            <w:tcBorders>
              <w:top w:val="single" w:color="000000" w:sz="4" w:space="0"/>
              <w:left w:val="single" w:color="000000" w:sz="4" w:space="0"/>
              <w:bottom w:val="single" w:color="000000" w:sz="4" w:space="0"/>
              <w:right w:val="single" w:color="000000" w:sz="4" w:space="0"/>
            </w:tcBorders>
            <w:vAlign w:val="center"/>
          </w:tcPr>
          <w:p w14:paraId="6827F3DE">
            <w:pPr>
              <w:spacing w:line="300" w:lineRule="exact"/>
              <w:rPr>
                <w:bCs/>
              </w:rPr>
            </w:pPr>
          </w:p>
        </w:tc>
        <w:tc>
          <w:tcPr>
            <w:tcW w:w="1247" w:type="dxa"/>
            <w:tcBorders>
              <w:top w:val="single" w:color="000000" w:sz="4" w:space="0"/>
              <w:left w:val="single" w:color="000000" w:sz="4" w:space="0"/>
              <w:bottom w:val="single" w:color="000000" w:sz="4" w:space="0"/>
              <w:right w:val="single" w:color="000000" w:sz="8" w:space="0"/>
            </w:tcBorders>
            <w:vAlign w:val="center"/>
          </w:tcPr>
          <w:p w14:paraId="670393FD">
            <w:pPr>
              <w:spacing w:line="300" w:lineRule="exact"/>
              <w:rPr>
                <w:bCs/>
              </w:rPr>
            </w:pPr>
          </w:p>
        </w:tc>
      </w:tr>
      <w:tr w14:paraId="40508F1F">
        <w:tblPrEx>
          <w:tblCellMar>
            <w:top w:w="0" w:type="dxa"/>
            <w:left w:w="108" w:type="dxa"/>
            <w:bottom w:w="0" w:type="dxa"/>
            <w:right w:w="108" w:type="dxa"/>
          </w:tblCellMar>
        </w:tblPrEx>
        <w:trPr>
          <w:trHeight w:val="3482" w:hRule="atLeast"/>
        </w:trPr>
        <w:tc>
          <w:tcPr>
            <w:tcW w:w="753" w:type="dxa"/>
            <w:vMerge w:val="continue"/>
            <w:tcBorders>
              <w:top w:val="single" w:color="000000" w:sz="4" w:space="0"/>
              <w:left w:val="single" w:color="000000" w:sz="8" w:space="0"/>
              <w:bottom w:val="nil"/>
              <w:right w:val="single" w:color="000000" w:sz="4" w:space="0"/>
            </w:tcBorders>
            <w:vAlign w:val="center"/>
          </w:tcPr>
          <w:p w14:paraId="48876A84">
            <w:pPr>
              <w:spacing w:line="300" w:lineRule="exact"/>
              <w:jc w:val="center"/>
              <w:rPr>
                <w:bCs/>
              </w:rPr>
            </w:pPr>
          </w:p>
        </w:tc>
        <w:tc>
          <w:tcPr>
            <w:tcW w:w="752" w:type="dxa"/>
            <w:tcBorders>
              <w:top w:val="single" w:color="000000" w:sz="4" w:space="0"/>
              <w:left w:val="single" w:color="000000" w:sz="4" w:space="0"/>
              <w:bottom w:val="single" w:color="000000" w:sz="4" w:space="0"/>
              <w:right w:val="single" w:color="000000" w:sz="4" w:space="0"/>
            </w:tcBorders>
            <w:vAlign w:val="center"/>
          </w:tcPr>
          <w:p w14:paraId="22ED889A">
            <w:pPr>
              <w:spacing w:line="300" w:lineRule="exact"/>
              <w:jc w:val="center"/>
              <w:textAlignment w:val="center"/>
              <w:rPr>
                <w:bCs/>
              </w:rPr>
            </w:pPr>
            <w:r>
              <w:rPr>
                <w:rFonts w:hint="eastAsia"/>
                <w:bCs/>
                <w:lang w:bidi="ar"/>
              </w:rPr>
              <w:t>25</w:t>
            </w:r>
          </w:p>
        </w:tc>
        <w:tc>
          <w:tcPr>
            <w:tcW w:w="1055" w:type="dxa"/>
            <w:tcBorders>
              <w:top w:val="single" w:color="000000" w:sz="4" w:space="0"/>
              <w:left w:val="single" w:color="000000" w:sz="4" w:space="0"/>
              <w:bottom w:val="single" w:color="000000" w:sz="4" w:space="0"/>
              <w:right w:val="single" w:color="000000" w:sz="4" w:space="0"/>
            </w:tcBorders>
            <w:vAlign w:val="center"/>
          </w:tcPr>
          <w:p w14:paraId="0F85ABB7">
            <w:pPr>
              <w:spacing w:line="300" w:lineRule="exact"/>
              <w:jc w:val="center"/>
              <w:textAlignment w:val="center"/>
              <w:rPr>
                <w:bCs/>
              </w:rPr>
            </w:pPr>
            <w:r>
              <w:rPr>
                <w:rFonts w:hint="eastAsia"/>
                <w:bCs/>
                <w:lang w:bidi="ar"/>
              </w:rPr>
              <w:t>操作间</w:t>
            </w:r>
          </w:p>
        </w:tc>
        <w:tc>
          <w:tcPr>
            <w:tcW w:w="5552" w:type="dxa"/>
            <w:tcBorders>
              <w:top w:val="nil"/>
              <w:left w:val="nil"/>
              <w:bottom w:val="nil"/>
              <w:right w:val="nil"/>
            </w:tcBorders>
            <w:vAlign w:val="center"/>
          </w:tcPr>
          <w:p w14:paraId="2183CF72">
            <w:pPr>
              <w:spacing w:line="300" w:lineRule="exact"/>
              <w:textAlignment w:val="center"/>
              <w:rPr>
                <w:bCs/>
                <w:lang w:bidi="ar"/>
              </w:rPr>
            </w:pPr>
            <w:r>
              <w:rPr>
                <w:rFonts w:hint="eastAsia"/>
                <w:bCs/>
              </w:rPr>
              <w:t>◆</w:t>
            </w:r>
            <w:r>
              <w:rPr>
                <w:rFonts w:hint="eastAsia"/>
                <w:bCs/>
                <w:lang w:bidi="ar"/>
              </w:rPr>
              <w:t>环境整洁，</w:t>
            </w:r>
            <w:r>
              <w:rPr>
                <w:rFonts w:hint="eastAsia"/>
                <w:bCs/>
              </w:rPr>
              <w:t>◆</w:t>
            </w:r>
            <w:r>
              <w:rPr>
                <w:rFonts w:hint="eastAsia"/>
                <w:bCs/>
                <w:lang w:bidi="ar"/>
              </w:rPr>
              <w:t>环境整洁，无杂物、无易燃易爆危险品</w:t>
            </w:r>
          </w:p>
          <w:p w14:paraId="40E3DC2A">
            <w:pPr>
              <w:spacing w:line="300" w:lineRule="exact"/>
              <w:textAlignment w:val="center"/>
              <w:rPr>
                <w:bCs/>
                <w:lang w:bidi="ar"/>
              </w:rPr>
            </w:pPr>
            <w:r>
              <w:rPr>
                <w:rFonts w:hint="eastAsia"/>
                <w:bCs/>
              </w:rPr>
              <w:t>◆</w:t>
            </w:r>
            <w:r>
              <w:rPr>
                <w:rFonts w:hint="eastAsia"/>
                <w:bCs/>
                <w:lang w:bidi="ar"/>
              </w:rPr>
              <w:t>严禁吸烟，严禁违章作业警示标识</w:t>
            </w:r>
          </w:p>
          <w:p w14:paraId="2DD89A68">
            <w:pPr>
              <w:spacing w:line="300" w:lineRule="exact"/>
              <w:textAlignment w:val="center"/>
              <w:rPr>
                <w:bCs/>
                <w:lang w:bidi="ar"/>
              </w:rPr>
            </w:pPr>
            <w:r>
              <w:rPr>
                <w:rFonts w:hint="eastAsia"/>
                <w:bCs/>
              </w:rPr>
              <w:t>◆</w:t>
            </w:r>
            <w:r>
              <w:rPr>
                <w:rFonts w:hint="eastAsia"/>
                <w:bCs/>
                <w:lang w:bidi="ar"/>
              </w:rPr>
              <w:t>完整、清晰、明确并稳固的设施设备安全警示标识</w:t>
            </w:r>
          </w:p>
          <w:p w14:paraId="44647C07">
            <w:pPr>
              <w:spacing w:line="300" w:lineRule="exact"/>
              <w:textAlignment w:val="center"/>
              <w:rPr>
                <w:bCs/>
                <w:lang w:bidi="ar"/>
              </w:rPr>
            </w:pPr>
            <w:r>
              <w:rPr>
                <w:rFonts w:hint="eastAsia"/>
                <w:bCs/>
              </w:rPr>
              <w:t>◆</w:t>
            </w:r>
            <w:r>
              <w:rPr>
                <w:rFonts w:hint="eastAsia"/>
                <w:bCs/>
                <w:lang w:bidi="ar"/>
              </w:rPr>
              <w:t>禁止非授权人员对系统进行操作</w:t>
            </w:r>
          </w:p>
          <w:p w14:paraId="4D91694B">
            <w:pPr>
              <w:spacing w:line="300" w:lineRule="exact"/>
              <w:textAlignment w:val="center"/>
              <w:rPr>
                <w:bCs/>
              </w:rPr>
            </w:pPr>
            <w:r>
              <w:rPr>
                <w:rFonts w:hint="eastAsia"/>
                <w:bCs/>
              </w:rPr>
              <w:t>◆</w:t>
            </w:r>
            <w:r>
              <w:rPr>
                <w:rFonts w:hint="eastAsia"/>
                <w:bCs/>
                <w:lang w:bidi="ar"/>
              </w:rPr>
              <w:t>机械设备无灰尘、油渍、锈迹等</w:t>
            </w:r>
          </w:p>
        </w:tc>
        <w:tc>
          <w:tcPr>
            <w:tcW w:w="1085" w:type="dxa"/>
            <w:tcBorders>
              <w:top w:val="single" w:color="000000" w:sz="4" w:space="0"/>
              <w:left w:val="single" w:color="000000" w:sz="4" w:space="0"/>
              <w:bottom w:val="single" w:color="000000" w:sz="4" w:space="0"/>
              <w:right w:val="single" w:color="000000" w:sz="4" w:space="0"/>
            </w:tcBorders>
            <w:vAlign w:val="center"/>
          </w:tcPr>
          <w:p w14:paraId="0022CD76">
            <w:pPr>
              <w:spacing w:line="300" w:lineRule="exact"/>
              <w:jc w:val="center"/>
              <w:textAlignment w:val="center"/>
              <w:rPr>
                <w:bCs/>
              </w:rPr>
            </w:pPr>
            <w:r>
              <w:rPr>
                <w:rFonts w:hint="eastAsia"/>
                <w:bCs/>
                <w:lang w:bidi="ar"/>
              </w:rPr>
              <w:t>5</w:t>
            </w:r>
          </w:p>
        </w:tc>
        <w:tc>
          <w:tcPr>
            <w:tcW w:w="3029" w:type="dxa"/>
            <w:tcBorders>
              <w:top w:val="single" w:color="000000" w:sz="4" w:space="0"/>
              <w:left w:val="single" w:color="000000" w:sz="4" w:space="0"/>
              <w:bottom w:val="single" w:color="000000" w:sz="4" w:space="0"/>
              <w:right w:val="single" w:color="000000" w:sz="4" w:space="0"/>
            </w:tcBorders>
            <w:vAlign w:val="center"/>
          </w:tcPr>
          <w:p w14:paraId="64DBE810">
            <w:pPr>
              <w:spacing w:line="300" w:lineRule="exact"/>
              <w:textAlignment w:val="center"/>
              <w:rPr>
                <w:rStyle w:val="60"/>
                <w:rFonts w:hint="default"/>
                <w:bCs/>
                <w:color w:val="auto"/>
                <w:lang w:bidi="ar"/>
              </w:rPr>
            </w:pPr>
            <w:r>
              <w:rPr>
                <w:rFonts w:hint="eastAsia"/>
                <w:bCs/>
                <w:lang w:bidi="ar"/>
              </w:rPr>
              <w:t>□ 1.正常，</w:t>
            </w:r>
            <w:r>
              <w:rPr>
                <w:rStyle w:val="60"/>
                <w:rFonts w:hint="default"/>
                <w:bCs/>
                <w:color w:val="auto"/>
                <w:lang w:bidi="ar"/>
              </w:rPr>
              <w:t>得5分</w:t>
            </w:r>
          </w:p>
          <w:p w14:paraId="31CB5094">
            <w:pPr>
              <w:spacing w:line="300" w:lineRule="exact"/>
              <w:textAlignment w:val="center"/>
              <w:rPr>
                <w:rStyle w:val="60"/>
                <w:rFonts w:hint="default"/>
                <w:bCs/>
                <w:color w:val="auto"/>
                <w:lang w:bidi="ar"/>
              </w:rPr>
            </w:pPr>
            <w:r>
              <w:rPr>
                <w:rFonts w:hint="eastAsia"/>
                <w:bCs/>
                <w:lang w:bidi="ar"/>
              </w:rPr>
              <w:t>□ 2.有3处以内的，可</w:t>
            </w:r>
            <w:r>
              <w:rPr>
                <w:rStyle w:val="60"/>
                <w:rFonts w:hint="default"/>
                <w:bCs/>
                <w:color w:val="auto"/>
                <w:lang w:bidi="ar"/>
              </w:rPr>
              <w:t>得3分</w:t>
            </w:r>
          </w:p>
          <w:p w14:paraId="4F6D5CE3">
            <w:pPr>
              <w:spacing w:line="300" w:lineRule="exact"/>
              <w:textAlignment w:val="center"/>
              <w:rPr>
                <w:rStyle w:val="60"/>
                <w:rFonts w:hint="default"/>
                <w:bCs/>
                <w:color w:val="auto"/>
                <w:lang w:bidi="ar"/>
              </w:rPr>
            </w:pPr>
            <w:r>
              <w:rPr>
                <w:rFonts w:hint="eastAsia"/>
                <w:bCs/>
                <w:lang w:bidi="ar"/>
              </w:rPr>
              <w:t>□ 3.有4处以上的，</w:t>
            </w:r>
            <w:r>
              <w:rPr>
                <w:rStyle w:val="60"/>
                <w:rFonts w:hint="default"/>
                <w:bCs/>
                <w:color w:val="auto"/>
                <w:lang w:bidi="ar"/>
              </w:rPr>
              <w:t>不得分</w:t>
            </w:r>
          </w:p>
          <w:p w14:paraId="279C6B0F">
            <w:pPr>
              <w:spacing w:line="300" w:lineRule="exact"/>
              <w:textAlignment w:val="center"/>
              <w:rPr>
                <w:bCs/>
              </w:rPr>
            </w:pPr>
            <w:r>
              <w:rPr>
                <w:rFonts w:hint="eastAsia"/>
                <w:bCs/>
                <w:lang w:bidi="ar"/>
              </w:rPr>
              <w:t>□ 有2、3的均限下月前完成整改</w:t>
            </w:r>
          </w:p>
        </w:tc>
        <w:tc>
          <w:tcPr>
            <w:tcW w:w="987" w:type="dxa"/>
            <w:tcBorders>
              <w:top w:val="single" w:color="000000" w:sz="4" w:space="0"/>
              <w:left w:val="single" w:color="000000" w:sz="4" w:space="0"/>
              <w:bottom w:val="single" w:color="000000" w:sz="4" w:space="0"/>
              <w:right w:val="single" w:color="000000" w:sz="4" w:space="0"/>
            </w:tcBorders>
            <w:vAlign w:val="center"/>
          </w:tcPr>
          <w:p w14:paraId="14E5D968">
            <w:pPr>
              <w:spacing w:line="300" w:lineRule="exact"/>
              <w:rPr>
                <w:bCs/>
              </w:rPr>
            </w:pPr>
          </w:p>
        </w:tc>
        <w:tc>
          <w:tcPr>
            <w:tcW w:w="1247" w:type="dxa"/>
            <w:tcBorders>
              <w:top w:val="single" w:color="000000" w:sz="4" w:space="0"/>
              <w:left w:val="single" w:color="000000" w:sz="4" w:space="0"/>
              <w:bottom w:val="single" w:color="000000" w:sz="4" w:space="0"/>
              <w:right w:val="single" w:color="000000" w:sz="8" w:space="0"/>
            </w:tcBorders>
            <w:vAlign w:val="center"/>
          </w:tcPr>
          <w:p w14:paraId="1BDB2FE0">
            <w:pPr>
              <w:spacing w:line="300" w:lineRule="exact"/>
              <w:rPr>
                <w:bCs/>
              </w:rPr>
            </w:pPr>
          </w:p>
        </w:tc>
      </w:tr>
      <w:tr w14:paraId="5C4A203D">
        <w:tblPrEx>
          <w:tblCellMar>
            <w:top w:w="0" w:type="dxa"/>
            <w:left w:w="108" w:type="dxa"/>
            <w:bottom w:w="0" w:type="dxa"/>
            <w:right w:w="108" w:type="dxa"/>
          </w:tblCellMar>
        </w:tblPrEx>
        <w:trPr>
          <w:trHeight w:val="2751" w:hRule="atLeast"/>
        </w:trPr>
        <w:tc>
          <w:tcPr>
            <w:tcW w:w="753" w:type="dxa"/>
            <w:vMerge w:val="continue"/>
            <w:tcBorders>
              <w:top w:val="single" w:color="000000" w:sz="4" w:space="0"/>
              <w:left w:val="single" w:color="000000" w:sz="8" w:space="0"/>
              <w:bottom w:val="nil"/>
              <w:right w:val="single" w:color="000000" w:sz="4" w:space="0"/>
            </w:tcBorders>
            <w:vAlign w:val="center"/>
          </w:tcPr>
          <w:p w14:paraId="6F7F516D">
            <w:pPr>
              <w:spacing w:line="300" w:lineRule="exact"/>
              <w:jc w:val="center"/>
              <w:rPr>
                <w:bCs/>
              </w:rPr>
            </w:pPr>
          </w:p>
        </w:tc>
        <w:tc>
          <w:tcPr>
            <w:tcW w:w="752" w:type="dxa"/>
            <w:tcBorders>
              <w:top w:val="single" w:color="000000" w:sz="4" w:space="0"/>
              <w:left w:val="single" w:color="000000" w:sz="4" w:space="0"/>
              <w:bottom w:val="single" w:color="000000" w:sz="4" w:space="0"/>
              <w:right w:val="single" w:color="000000" w:sz="4" w:space="0"/>
            </w:tcBorders>
            <w:vAlign w:val="center"/>
          </w:tcPr>
          <w:p w14:paraId="4B8021CC">
            <w:pPr>
              <w:spacing w:line="300" w:lineRule="exact"/>
              <w:jc w:val="center"/>
              <w:textAlignment w:val="center"/>
              <w:rPr>
                <w:bCs/>
              </w:rPr>
            </w:pPr>
            <w:r>
              <w:rPr>
                <w:rFonts w:hint="eastAsia"/>
                <w:bCs/>
                <w:lang w:bidi="ar"/>
              </w:rPr>
              <w:t>26</w:t>
            </w:r>
          </w:p>
        </w:tc>
        <w:tc>
          <w:tcPr>
            <w:tcW w:w="1055" w:type="dxa"/>
            <w:tcBorders>
              <w:top w:val="single" w:color="000000" w:sz="4" w:space="0"/>
              <w:left w:val="single" w:color="000000" w:sz="4" w:space="0"/>
              <w:bottom w:val="single" w:color="000000" w:sz="4" w:space="0"/>
              <w:right w:val="single" w:color="000000" w:sz="4" w:space="0"/>
            </w:tcBorders>
            <w:vAlign w:val="center"/>
          </w:tcPr>
          <w:p w14:paraId="7EFB3B20">
            <w:pPr>
              <w:spacing w:line="300" w:lineRule="exact"/>
              <w:jc w:val="center"/>
              <w:textAlignment w:val="center"/>
              <w:rPr>
                <w:bCs/>
              </w:rPr>
            </w:pPr>
            <w:r>
              <w:rPr>
                <w:rFonts w:hint="eastAsia"/>
                <w:bCs/>
                <w:lang w:bidi="ar"/>
              </w:rPr>
              <w:t>值班室与操作间电气系统</w:t>
            </w:r>
          </w:p>
        </w:tc>
        <w:tc>
          <w:tcPr>
            <w:tcW w:w="5552" w:type="dxa"/>
            <w:tcBorders>
              <w:top w:val="single" w:color="000000" w:sz="4" w:space="0"/>
              <w:left w:val="single" w:color="000000" w:sz="4" w:space="0"/>
              <w:bottom w:val="single" w:color="000000" w:sz="4" w:space="0"/>
              <w:right w:val="single" w:color="000000" w:sz="4" w:space="0"/>
            </w:tcBorders>
            <w:vAlign w:val="center"/>
          </w:tcPr>
          <w:p w14:paraId="6E41EEF6">
            <w:pPr>
              <w:spacing w:line="300" w:lineRule="exact"/>
              <w:textAlignment w:val="center"/>
              <w:rPr>
                <w:bCs/>
                <w:lang w:bidi="ar"/>
              </w:rPr>
            </w:pPr>
            <w:r>
              <w:rPr>
                <w:rFonts w:hint="eastAsia"/>
                <w:bCs/>
              </w:rPr>
              <w:t>◆</w:t>
            </w:r>
            <w:r>
              <w:rPr>
                <w:rFonts w:hint="eastAsia"/>
                <w:bCs/>
                <w:lang w:bidi="ar"/>
              </w:rPr>
              <w:t>控制及操作系统安全可靠</w:t>
            </w:r>
          </w:p>
          <w:p w14:paraId="0529A70E">
            <w:pPr>
              <w:spacing w:line="300" w:lineRule="exact"/>
              <w:textAlignment w:val="center"/>
              <w:rPr>
                <w:bCs/>
                <w:lang w:bidi="ar"/>
              </w:rPr>
            </w:pPr>
            <w:r>
              <w:rPr>
                <w:rFonts w:hint="eastAsia"/>
                <w:bCs/>
              </w:rPr>
              <w:t>◆</w:t>
            </w:r>
            <w:r>
              <w:rPr>
                <w:rFonts w:hint="eastAsia"/>
                <w:bCs/>
                <w:lang w:bidi="ar"/>
              </w:rPr>
              <w:t>配电箱柜无尘土、杂物、电气元件清洁、接线紧固、无过热现象。</w:t>
            </w:r>
          </w:p>
          <w:p w14:paraId="6EE77F61">
            <w:pPr>
              <w:spacing w:line="300" w:lineRule="exact"/>
              <w:textAlignment w:val="center"/>
              <w:rPr>
                <w:bCs/>
              </w:rPr>
            </w:pPr>
            <w:r>
              <w:rPr>
                <w:rFonts w:hint="eastAsia"/>
                <w:bCs/>
              </w:rPr>
              <w:t>◆</w:t>
            </w:r>
            <w:r>
              <w:rPr>
                <w:rFonts w:hint="eastAsia"/>
                <w:bCs/>
                <w:lang w:bidi="ar"/>
              </w:rPr>
              <w:t>有无带故障运行</w:t>
            </w:r>
          </w:p>
        </w:tc>
        <w:tc>
          <w:tcPr>
            <w:tcW w:w="1085" w:type="dxa"/>
            <w:tcBorders>
              <w:top w:val="single" w:color="000000" w:sz="4" w:space="0"/>
              <w:left w:val="single" w:color="000000" w:sz="4" w:space="0"/>
              <w:bottom w:val="nil"/>
              <w:right w:val="single" w:color="000000" w:sz="4" w:space="0"/>
            </w:tcBorders>
            <w:vAlign w:val="center"/>
          </w:tcPr>
          <w:p w14:paraId="4A59DE7B">
            <w:pPr>
              <w:spacing w:line="300" w:lineRule="exact"/>
              <w:jc w:val="center"/>
              <w:textAlignment w:val="center"/>
              <w:rPr>
                <w:bCs/>
              </w:rPr>
            </w:pPr>
            <w:r>
              <w:rPr>
                <w:rFonts w:hint="eastAsia"/>
                <w:bCs/>
                <w:lang w:bidi="ar"/>
              </w:rPr>
              <w:t>5</w:t>
            </w:r>
          </w:p>
        </w:tc>
        <w:tc>
          <w:tcPr>
            <w:tcW w:w="3029" w:type="dxa"/>
            <w:tcBorders>
              <w:top w:val="single" w:color="000000" w:sz="4" w:space="0"/>
              <w:left w:val="single" w:color="000000" w:sz="4" w:space="0"/>
              <w:bottom w:val="single" w:color="000000" w:sz="4" w:space="0"/>
              <w:right w:val="single" w:color="000000" w:sz="4" w:space="0"/>
            </w:tcBorders>
            <w:vAlign w:val="center"/>
          </w:tcPr>
          <w:p w14:paraId="2675A613">
            <w:pPr>
              <w:spacing w:line="300" w:lineRule="exact"/>
              <w:textAlignment w:val="center"/>
              <w:rPr>
                <w:rStyle w:val="60"/>
                <w:rFonts w:hint="default"/>
                <w:bCs/>
                <w:color w:val="auto"/>
                <w:lang w:bidi="ar"/>
              </w:rPr>
            </w:pPr>
            <w:r>
              <w:rPr>
                <w:rFonts w:hint="eastAsia"/>
                <w:bCs/>
                <w:lang w:bidi="ar"/>
              </w:rPr>
              <w:t>□ 1.正常，</w:t>
            </w:r>
            <w:r>
              <w:rPr>
                <w:rStyle w:val="60"/>
                <w:rFonts w:hint="default"/>
                <w:bCs/>
                <w:color w:val="auto"/>
                <w:lang w:bidi="ar"/>
              </w:rPr>
              <w:t>得5分</w:t>
            </w:r>
          </w:p>
          <w:p w14:paraId="063D1381">
            <w:pPr>
              <w:spacing w:line="300" w:lineRule="exact"/>
              <w:textAlignment w:val="center"/>
              <w:rPr>
                <w:rStyle w:val="60"/>
                <w:rFonts w:hint="default"/>
                <w:bCs/>
                <w:color w:val="auto"/>
                <w:lang w:bidi="ar"/>
              </w:rPr>
            </w:pPr>
            <w:r>
              <w:rPr>
                <w:rFonts w:hint="eastAsia"/>
                <w:bCs/>
                <w:lang w:bidi="ar"/>
              </w:rPr>
              <w:t>□ 2.有3处以内的，可</w:t>
            </w:r>
            <w:r>
              <w:rPr>
                <w:rStyle w:val="60"/>
                <w:rFonts w:hint="default"/>
                <w:bCs/>
                <w:color w:val="auto"/>
                <w:lang w:bidi="ar"/>
              </w:rPr>
              <w:t>得3分</w:t>
            </w:r>
          </w:p>
          <w:p w14:paraId="17AF2F59">
            <w:pPr>
              <w:spacing w:line="300" w:lineRule="exact"/>
              <w:textAlignment w:val="center"/>
              <w:rPr>
                <w:rStyle w:val="60"/>
                <w:rFonts w:hint="default"/>
                <w:bCs/>
                <w:color w:val="auto"/>
                <w:lang w:bidi="ar"/>
              </w:rPr>
            </w:pPr>
            <w:r>
              <w:rPr>
                <w:rFonts w:hint="eastAsia"/>
                <w:bCs/>
                <w:lang w:bidi="ar"/>
              </w:rPr>
              <w:t>□ 3.有4-6处的，可</w:t>
            </w:r>
            <w:r>
              <w:rPr>
                <w:rStyle w:val="60"/>
                <w:rFonts w:hint="default"/>
                <w:bCs/>
                <w:color w:val="auto"/>
                <w:lang w:bidi="ar"/>
              </w:rPr>
              <w:t>得1分</w:t>
            </w:r>
          </w:p>
          <w:p w14:paraId="358AF0D1">
            <w:pPr>
              <w:spacing w:line="300" w:lineRule="exact"/>
              <w:textAlignment w:val="center"/>
              <w:rPr>
                <w:bCs/>
                <w:lang w:bidi="ar"/>
              </w:rPr>
            </w:pPr>
            <w:r>
              <w:rPr>
                <w:rFonts w:hint="eastAsia"/>
                <w:bCs/>
                <w:lang w:bidi="ar"/>
              </w:rPr>
              <w:t>□ 4.有6处以上的，不得分</w:t>
            </w:r>
          </w:p>
          <w:p w14:paraId="201C70E4">
            <w:pPr>
              <w:spacing w:line="300" w:lineRule="exact"/>
              <w:textAlignment w:val="center"/>
              <w:rPr>
                <w:bCs/>
              </w:rPr>
            </w:pPr>
            <w:r>
              <w:rPr>
                <w:rFonts w:hint="eastAsia"/>
                <w:bCs/>
                <w:lang w:bidi="ar"/>
              </w:rPr>
              <w:t>□ 有2、3、4的均限下月前完成整改</w:t>
            </w:r>
          </w:p>
        </w:tc>
        <w:tc>
          <w:tcPr>
            <w:tcW w:w="987" w:type="dxa"/>
            <w:tcBorders>
              <w:top w:val="single" w:color="000000" w:sz="4" w:space="0"/>
              <w:left w:val="single" w:color="000000" w:sz="4" w:space="0"/>
              <w:bottom w:val="single" w:color="000000" w:sz="4" w:space="0"/>
              <w:right w:val="single" w:color="000000" w:sz="4" w:space="0"/>
            </w:tcBorders>
            <w:vAlign w:val="center"/>
          </w:tcPr>
          <w:p w14:paraId="7E59D54E">
            <w:pPr>
              <w:spacing w:line="300" w:lineRule="exact"/>
              <w:rPr>
                <w:bCs/>
              </w:rPr>
            </w:pPr>
          </w:p>
        </w:tc>
        <w:tc>
          <w:tcPr>
            <w:tcW w:w="1247" w:type="dxa"/>
            <w:tcBorders>
              <w:top w:val="single" w:color="000000" w:sz="4" w:space="0"/>
              <w:left w:val="single" w:color="000000" w:sz="4" w:space="0"/>
              <w:bottom w:val="single" w:color="000000" w:sz="4" w:space="0"/>
              <w:right w:val="single" w:color="000000" w:sz="8" w:space="0"/>
            </w:tcBorders>
            <w:vAlign w:val="center"/>
          </w:tcPr>
          <w:p w14:paraId="5558F011">
            <w:pPr>
              <w:spacing w:line="300" w:lineRule="exact"/>
              <w:rPr>
                <w:bCs/>
              </w:rPr>
            </w:pPr>
          </w:p>
        </w:tc>
      </w:tr>
      <w:tr w14:paraId="00083C01">
        <w:tblPrEx>
          <w:tblCellMar>
            <w:top w:w="0" w:type="dxa"/>
            <w:left w:w="108" w:type="dxa"/>
            <w:bottom w:w="0" w:type="dxa"/>
            <w:right w:w="108" w:type="dxa"/>
          </w:tblCellMar>
        </w:tblPrEx>
        <w:trPr>
          <w:trHeight w:val="3772" w:hRule="atLeast"/>
        </w:trPr>
        <w:tc>
          <w:tcPr>
            <w:tcW w:w="753" w:type="dxa"/>
            <w:vMerge w:val="continue"/>
            <w:tcBorders>
              <w:top w:val="single" w:color="000000" w:sz="4" w:space="0"/>
              <w:left w:val="single" w:color="000000" w:sz="8" w:space="0"/>
              <w:bottom w:val="nil"/>
              <w:right w:val="single" w:color="000000" w:sz="4" w:space="0"/>
            </w:tcBorders>
            <w:vAlign w:val="center"/>
          </w:tcPr>
          <w:p w14:paraId="4F3E340A">
            <w:pPr>
              <w:spacing w:line="300" w:lineRule="exact"/>
              <w:jc w:val="center"/>
              <w:rPr>
                <w:bCs/>
              </w:rPr>
            </w:pPr>
          </w:p>
        </w:tc>
        <w:tc>
          <w:tcPr>
            <w:tcW w:w="752" w:type="dxa"/>
            <w:tcBorders>
              <w:top w:val="single" w:color="000000" w:sz="4" w:space="0"/>
              <w:left w:val="single" w:color="000000" w:sz="4" w:space="0"/>
              <w:bottom w:val="single" w:color="000000" w:sz="4" w:space="0"/>
              <w:right w:val="single" w:color="000000" w:sz="4" w:space="0"/>
            </w:tcBorders>
            <w:vAlign w:val="center"/>
          </w:tcPr>
          <w:p w14:paraId="677B457E">
            <w:pPr>
              <w:spacing w:line="300" w:lineRule="exact"/>
              <w:jc w:val="center"/>
              <w:textAlignment w:val="center"/>
              <w:rPr>
                <w:bCs/>
              </w:rPr>
            </w:pPr>
            <w:r>
              <w:rPr>
                <w:rFonts w:hint="eastAsia"/>
                <w:bCs/>
                <w:lang w:bidi="ar"/>
              </w:rPr>
              <w:t>27</w:t>
            </w:r>
          </w:p>
        </w:tc>
        <w:tc>
          <w:tcPr>
            <w:tcW w:w="1055" w:type="dxa"/>
            <w:tcBorders>
              <w:top w:val="single" w:color="000000" w:sz="4" w:space="0"/>
              <w:left w:val="single" w:color="000000" w:sz="4" w:space="0"/>
              <w:bottom w:val="single" w:color="000000" w:sz="4" w:space="0"/>
              <w:right w:val="single" w:color="000000" w:sz="4" w:space="0"/>
            </w:tcBorders>
            <w:vAlign w:val="center"/>
          </w:tcPr>
          <w:p w14:paraId="65FF88FB">
            <w:pPr>
              <w:spacing w:line="300" w:lineRule="exact"/>
              <w:jc w:val="center"/>
              <w:textAlignment w:val="center"/>
              <w:rPr>
                <w:bCs/>
              </w:rPr>
            </w:pPr>
            <w:r>
              <w:rPr>
                <w:rFonts w:hint="eastAsia"/>
                <w:bCs/>
                <w:lang w:bidi="ar"/>
              </w:rPr>
              <w:t>机械设备安全</w:t>
            </w:r>
          </w:p>
        </w:tc>
        <w:tc>
          <w:tcPr>
            <w:tcW w:w="5552" w:type="dxa"/>
            <w:tcBorders>
              <w:top w:val="single" w:color="000000" w:sz="4" w:space="0"/>
              <w:left w:val="single" w:color="000000" w:sz="4" w:space="0"/>
              <w:bottom w:val="single" w:color="000000" w:sz="4" w:space="0"/>
              <w:right w:val="single" w:color="000000" w:sz="4" w:space="0"/>
            </w:tcBorders>
            <w:vAlign w:val="center"/>
          </w:tcPr>
          <w:p w14:paraId="73602770">
            <w:pPr>
              <w:spacing w:line="300" w:lineRule="exact"/>
              <w:textAlignment w:val="center"/>
              <w:rPr>
                <w:bCs/>
                <w:lang w:bidi="ar"/>
              </w:rPr>
            </w:pPr>
            <w:r>
              <w:rPr>
                <w:rFonts w:hint="eastAsia"/>
                <w:bCs/>
              </w:rPr>
              <w:t>◆</w:t>
            </w:r>
            <w:r>
              <w:rPr>
                <w:rFonts w:hint="eastAsia"/>
                <w:bCs/>
                <w:lang w:bidi="ar"/>
              </w:rPr>
              <w:t>固定式机械设备应就近设置安全警示标识，操作规程</w:t>
            </w:r>
          </w:p>
          <w:p w14:paraId="630ABAE1">
            <w:pPr>
              <w:spacing w:line="300" w:lineRule="exact"/>
              <w:textAlignment w:val="center"/>
              <w:rPr>
                <w:bCs/>
                <w:lang w:bidi="ar"/>
              </w:rPr>
            </w:pPr>
            <w:r>
              <w:rPr>
                <w:rFonts w:hint="eastAsia"/>
                <w:bCs/>
              </w:rPr>
              <w:t>◆</w:t>
            </w:r>
            <w:r>
              <w:rPr>
                <w:rFonts w:hint="eastAsia"/>
                <w:bCs/>
                <w:lang w:bidi="ar"/>
              </w:rPr>
              <w:t>移动式机械设备应随本体设置安全警示标识，操作规程</w:t>
            </w:r>
          </w:p>
          <w:p w14:paraId="22A4B734">
            <w:pPr>
              <w:spacing w:line="300" w:lineRule="exact"/>
              <w:textAlignment w:val="center"/>
              <w:rPr>
                <w:bCs/>
                <w:lang w:bidi="ar"/>
              </w:rPr>
            </w:pPr>
            <w:r>
              <w:rPr>
                <w:rFonts w:hint="eastAsia"/>
                <w:bCs/>
              </w:rPr>
              <w:t>◆</w:t>
            </w:r>
            <w:r>
              <w:rPr>
                <w:rFonts w:hint="eastAsia"/>
                <w:bCs/>
                <w:lang w:bidi="ar"/>
              </w:rPr>
              <w:t>禁止违章操作机械设备</w:t>
            </w:r>
          </w:p>
          <w:p w14:paraId="60A18E1A">
            <w:pPr>
              <w:spacing w:line="300" w:lineRule="exact"/>
              <w:textAlignment w:val="center"/>
              <w:rPr>
                <w:bCs/>
                <w:lang w:bidi="ar"/>
              </w:rPr>
            </w:pPr>
            <w:r>
              <w:rPr>
                <w:rFonts w:hint="eastAsia"/>
                <w:bCs/>
              </w:rPr>
              <w:t>◆</w:t>
            </w:r>
            <w:r>
              <w:rPr>
                <w:rFonts w:hint="eastAsia"/>
                <w:bCs/>
                <w:lang w:bidi="ar"/>
              </w:rPr>
              <w:t>各类机械设备的安全保护设施应完好</w:t>
            </w:r>
          </w:p>
          <w:p w14:paraId="0956DBE9">
            <w:pPr>
              <w:spacing w:line="300" w:lineRule="exact"/>
              <w:textAlignment w:val="center"/>
              <w:rPr>
                <w:bCs/>
              </w:rPr>
            </w:pPr>
            <w:r>
              <w:rPr>
                <w:rFonts w:hint="eastAsia"/>
                <w:bCs/>
              </w:rPr>
              <w:t>◆</w:t>
            </w:r>
            <w:r>
              <w:rPr>
                <w:rFonts w:hint="eastAsia"/>
                <w:bCs/>
                <w:lang w:bidi="ar"/>
              </w:rPr>
              <w:t>各类机械设备的电源线、插头、开关等应无破损、无漏电、无污渍，外观完好、绝缘良好</w:t>
            </w:r>
          </w:p>
        </w:tc>
        <w:tc>
          <w:tcPr>
            <w:tcW w:w="1085" w:type="dxa"/>
            <w:tcBorders>
              <w:top w:val="single" w:color="000000" w:sz="4" w:space="0"/>
              <w:left w:val="single" w:color="000000" w:sz="4" w:space="0"/>
              <w:bottom w:val="nil"/>
              <w:right w:val="single" w:color="000000" w:sz="4" w:space="0"/>
            </w:tcBorders>
            <w:vAlign w:val="center"/>
          </w:tcPr>
          <w:p w14:paraId="6345FD3B">
            <w:pPr>
              <w:spacing w:line="300" w:lineRule="exact"/>
              <w:jc w:val="center"/>
              <w:textAlignment w:val="center"/>
              <w:rPr>
                <w:bCs/>
              </w:rPr>
            </w:pPr>
            <w:r>
              <w:rPr>
                <w:rFonts w:hint="eastAsia"/>
                <w:bCs/>
                <w:lang w:bidi="ar"/>
              </w:rPr>
              <w:t>5</w:t>
            </w:r>
          </w:p>
        </w:tc>
        <w:tc>
          <w:tcPr>
            <w:tcW w:w="3029" w:type="dxa"/>
            <w:tcBorders>
              <w:top w:val="single" w:color="000000" w:sz="4" w:space="0"/>
              <w:left w:val="single" w:color="000000" w:sz="4" w:space="0"/>
              <w:bottom w:val="single" w:color="000000" w:sz="4" w:space="0"/>
              <w:right w:val="single" w:color="000000" w:sz="4" w:space="0"/>
            </w:tcBorders>
            <w:vAlign w:val="center"/>
          </w:tcPr>
          <w:p w14:paraId="265F6C17">
            <w:pPr>
              <w:spacing w:line="300" w:lineRule="exact"/>
              <w:textAlignment w:val="center"/>
              <w:rPr>
                <w:rStyle w:val="60"/>
                <w:rFonts w:hint="default"/>
                <w:bCs/>
                <w:color w:val="auto"/>
                <w:lang w:bidi="ar"/>
              </w:rPr>
            </w:pPr>
            <w:r>
              <w:rPr>
                <w:rFonts w:hint="eastAsia"/>
                <w:bCs/>
                <w:lang w:bidi="ar"/>
              </w:rPr>
              <w:t>□ 1.正常，</w:t>
            </w:r>
            <w:r>
              <w:rPr>
                <w:rStyle w:val="60"/>
                <w:rFonts w:hint="default"/>
                <w:bCs/>
                <w:color w:val="auto"/>
                <w:lang w:bidi="ar"/>
              </w:rPr>
              <w:t>得5分</w:t>
            </w:r>
          </w:p>
          <w:p w14:paraId="7082BC78">
            <w:pPr>
              <w:spacing w:line="300" w:lineRule="exact"/>
              <w:textAlignment w:val="center"/>
              <w:rPr>
                <w:rStyle w:val="60"/>
                <w:rFonts w:hint="default"/>
                <w:bCs/>
                <w:color w:val="auto"/>
                <w:lang w:bidi="ar"/>
              </w:rPr>
            </w:pPr>
            <w:r>
              <w:rPr>
                <w:rFonts w:hint="eastAsia"/>
                <w:bCs/>
                <w:lang w:bidi="ar"/>
              </w:rPr>
              <w:t>□ 2.有3处以内的，可</w:t>
            </w:r>
            <w:r>
              <w:rPr>
                <w:rStyle w:val="60"/>
                <w:rFonts w:hint="default"/>
                <w:bCs/>
                <w:color w:val="auto"/>
                <w:lang w:bidi="ar"/>
              </w:rPr>
              <w:t>得3分</w:t>
            </w:r>
          </w:p>
          <w:p w14:paraId="074C5D00">
            <w:pPr>
              <w:spacing w:line="300" w:lineRule="exact"/>
              <w:textAlignment w:val="center"/>
              <w:rPr>
                <w:rStyle w:val="60"/>
                <w:rFonts w:hint="default"/>
                <w:bCs/>
                <w:color w:val="auto"/>
                <w:lang w:bidi="ar"/>
              </w:rPr>
            </w:pPr>
            <w:r>
              <w:rPr>
                <w:rFonts w:hint="eastAsia"/>
                <w:bCs/>
                <w:lang w:bidi="ar"/>
              </w:rPr>
              <w:t>□ 3.有4-6处的，可</w:t>
            </w:r>
            <w:r>
              <w:rPr>
                <w:rStyle w:val="60"/>
                <w:rFonts w:hint="default"/>
                <w:bCs/>
                <w:color w:val="auto"/>
                <w:lang w:bidi="ar"/>
              </w:rPr>
              <w:t>得1分</w:t>
            </w:r>
          </w:p>
          <w:p w14:paraId="42A5DF40">
            <w:pPr>
              <w:spacing w:line="300" w:lineRule="exact"/>
              <w:textAlignment w:val="center"/>
              <w:rPr>
                <w:rStyle w:val="60"/>
                <w:rFonts w:hint="default"/>
                <w:bCs/>
                <w:color w:val="auto"/>
                <w:lang w:bidi="ar"/>
              </w:rPr>
            </w:pPr>
            <w:r>
              <w:rPr>
                <w:rFonts w:hint="eastAsia"/>
                <w:bCs/>
                <w:lang w:bidi="ar"/>
              </w:rPr>
              <w:t>□ 4.有6处以上的，</w:t>
            </w:r>
            <w:r>
              <w:rPr>
                <w:rStyle w:val="60"/>
                <w:rFonts w:hint="default"/>
                <w:bCs/>
                <w:color w:val="auto"/>
                <w:lang w:bidi="ar"/>
              </w:rPr>
              <w:t>不得分</w:t>
            </w:r>
          </w:p>
          <w:p w14:paraId="194469BC">
            <w:pPr>
              <w:spacing w:line="300" w:lineRule="exact"/>
              <w:textAlignment w:val="center"/>
              <w:rPr>
                <w:bCs/>
              </w:rPr>
            </w:pPr>
            <w:r>
              <w:rPr>
                <w:rFonts w:hint="eastAsia"/>
                <w:bCs/>
                <w:lang w:bidi="ar"/>
              </w:rPr>
              <w:t>□ 有2、3、4的均限下月前完成整改</w:t>
            </w:r>
          </w:p>
        </w:tc>
        <w:tc>
          <w:tcPr>
            <w:tcW w:w="987" w:type="dxa"/>
            <w:tcBorders>
              <w:top w:val="single" w:color="000000" w:sz="4" w:space="0"/>
              <w:left w:val="single" w:color="000000" w:sz="4" w:space="0"/>
              <w:bottom w:val="single" w:color="000000" w:sz="4" w:space="0"/>
              <w:right w:val="single" w:color="000000" w:sz="4" w:space="0"/>
            </w:tcBorders>
            <w:vAlign w:val="center"/>
          </w:tcPr>
          <w:p w14:paraId="62532006">
            <w:pPr>
              <w:spacing w:line="300" w:lineRule="exact"/>
              <w:rPr>
                <w:bCs/>
              </w:rPr>
            </w:pPr>
          </w:p>
        </w:tc>
        <w:tc>
          <w:tcPr>
            <w:tcW w:w="1247" w:type="dxa"/>
            <w:tcBorders>
              <w:top w:val="single" w:color="000000" w:sz="4" w:space="0"/>
              <w:left w:val="single" w:color="000000" w:sz="4" w:space="0"/>
              <w:bottom w:val="single" w:color="000000" w:sz="4" w:space="0"/>
              <w:right w:val="single" w:color="000000" w:sz="8" w:space="0"/>
            </w:tcBorders>
            <w:vAlign w:val="center"/>
          </w:tcPr>
          <w:p w14:paraId="7C3B1B8E">
            <w:pPr>
              <w:spacing w:line="300" w:lineRule="exact"/>
              <w:rPr>
                <w:bCs/>
              </w:rPr>
            </w:pPr>
          </w:p>
        </w:tc>
      </w:tr>
      <w:tr w14:paraId="2C699192">
        <w:tblPrEx>
          <w:tblCellMar>
            <w:top w:w="0" w:type="dxa"/>
            <w:left w:w="108" w:type="dxa"/>
            <w:bottom w:w="0" w:type="dxa"/>
            <w:right w:w="108" w:type="dxa"/>
          </w:tblCellMar>
        </w:tblPrEx>
        <w:trPr>
          <w:trHeight w:val="2751" w:hRule="atLeast"/>
        </w:trPr>
        <w:tc>
          <w:tcPr>
            <w:tcW w:w="753" w:type="dxa"/>
            <w:vMerge w:val="continue"/>
            <w:tcBorders>
              <w:top w:val="single" w:color="000000" w:sz="4" w:space="0"/>
              <w:left w:val="single" w:color="000000" w:sz="8" w:space="0"/>
              <w:bottom w:val="nil"/>
              <w:right w:val="single" w:color="000000" w:sz="4" w:space="0"/>
            </w:tcBorders>
            <w:vAlign w:val="center"/>
          </w:tcPr>
          <w:p w14:paraId="37202301">
            <w:pPr>
              <w:spacing w:line="300" w:lineRule="exact"/>
              <w:jc w:val="center"/>
              <w:rPr>
                <w:bCs/>
              </w:rPr>
            </w:pPr>
          </w:p>
        </w:tc>
        <w:tc>
          <w:tcPr>
            <w:tcW w:w="752" w:type="dxa"/>
            <w:tcBorders>
              <w:top w:val="single" w:color="000000" w:sz="4" w:space="0"/>
              <w:left w:val="single" w:color="000000" w:sz="4" w:space="0"/>
              <w:bottom w:val="single" w:color="000000" w:sz="4" w:space="0"/>
              <w:right w:val="single" w:color="000000" w:sz="4" w:space="0"/>
            </w:tcBorders>
            <w:vAlign w:val="center"/>
          </w:tcPr>
          <w:p w14:paraId="0B84DF57">
            <w:pPr>
              <w:spacing w:line="300" w:lineRule="exact"/>
              <w:jc w:val="center"/>
              <w:textAlignment w:val="center"/>
              <w:rPr>
                <w:bCs/>
              </w:rPr>
            </w:pPr>
            <w:r>
              <w:rPr>
                <w:rFonts w:hint="eastAsia"/>
                <w:bCs/>
                <w:lang w:bidi="ar"/>
              </w:rPr>
              <w:t>28</w:t>
            </w:r>
          </w:p>
        </w:tc>
        <w:tc>
          <w:tcPr>
            <w:tcW w:w="1055" w:type="dxa"/>
            <w:tcBorders>
              <w:top w:val="single" w:color="000000" w:sz="4" w:space="0"/>
              <w:left w:val="single" w:color="000000" w:sz="4" w:space="0"/>
              <w:bottom w:val="single" w:color="000000" w:sz="4" w:space="0"/>
              <w:right w:val="single" w:color="000000" w:sz="4" w:space="0"/>
            </w:tcBorders>
            <w:vAlign w:val="center"/>
          </w:tcPr>
          <w:p w14:paraId="10925824">
            <w:pPr>
              <w:spacing w:line="300" w:lineRule="exact"/>
              <w:jc w:val="center"/>
              <w:textAlignment w:val="center"/>
              <w:rPr>
                <w:bCs/>
              </w:rPr>
            </w:pPr>
            <w:r>
              <w:rPr>
                <w:rFonts w:hint="eastAsia"/>
                <w:bCs/>
                <w:lang w:bidi="ar"/>
              </w:rPr>
              <w:t>节能措施</w:t>
            </w:r>
          </w:p>
        </w:tc>
        <w:tc>
          <w:tcPr>
            <w:tcW w:w="5552" w:type="dxa"/>
            <w:tcBorders>
              <w:top w:val="single" w:color="000000" w:sz="4" w:space="0"/>
              <w:left w:val="single" w:color="000000" w:sz="4" w:space="0"/>
              <w:bottom w:val="single" w:color="000000" w:sz="4" w:space="0"/>
              <w:right w:val="single" w:color="000000" w:sz="4" w:space="0"/>
            </w:tcBorders>
            <w:vAlign w:val="center"/>
          </w:tcPr>
          <w:p w14:paraId="009EF337">
            <w:pPr>
              <w:spacing w:line="300" w:lineRule="exact"/>
              <w:textAlignment w:val="center"/>
              <w:rPr>
                <w:bCs/>
                <w:lang w:bidi="ar"/>
              </w:rPr>
            </w:pPr>
            <w:r>
              <w:rPr>
                <w:rFonts w:hint="eastAsia"/>
                <w:bCs/>
              </w:rPr>
              <w:t>◆</w:t>
            </w:r>
            <w:r>
              <w:rPr>
                <w:rFonts w:hint="eastAsia"/>
                <w:bCs/>
                <w:lang w:bidi="ar"/>
              </w:rPr>
              <w:t>节能措施的应知</w:t>
            </w:r>
          </w:p>
          <w:p w14:paraId="764A94CB">
            <w:pPr>
              <w:spacing w:line="300" w:lineRule="exact"/>
              <w:textAlignment w:val="center"/>
              <w:rPr>
                <w:bCs/>
              </w:rPr>
            </w:pPr>
            <w:r>
              <w:rPr>
                <w:rFonts w:hint="eastAsia"/>
                <w:bCs/>
              </w:rPr>
              <w:t>◆</w:t>
            </w:r>
            <w:r>
              <w:rPr>
                <w:rFonts w:hint="eastAsia"/>
                <w:bCs/>
                <w:lang w:bidi="ar"/>
              </w:rPr>
              <w:t>各工作场所应人走断电关水并检查</w:t>
            </w:r>
          </w:p>
        </w:tc>
        <w:tc>
          <w:tcPr>
            <w:tcW w:w="1085" w:type="dxa"/>
            <w:tcBorders>
              <w:top w:val="single" w:color="000000" w:sz="4" w:space="0"/>
              <w:left w:val="single" w:color="000000" w:sz="4" w:space="0"/>
              <w:bottom w:val="single" w:color="000000" w:sz="4" w:space="0"/>
              <w:right w:val="single" w:color="000000" w:sz="4" w:space="0"/>
            </w:tcBorders>
            <w:vAlign w:val="center"/>
          </w:tcPr>
          <w:p w14:paraId="0638012A">
            <w:pPr>
              <w:spacing w:line="300" w:lineRule="exact"/>
              <w:jc w:val="center"/>
              <w:textAlignment w:val="center"/>
              <w:rPr>
                <w:bCs/>
              </w:rPr>
            </w:pPr>
            <w:r>
              <w:rPr>
                <w:rFonts w:hint="eastAsia"/>
                <w:bCs/>
                <w:lang w:bidi="ar"/>
              </w:rPr>
              <w:t>5</w:t>
            </w:r>
          </w:p>
        </w:tc>
        <w:tc>
          <w:tcPr>
            <w:tcW w:w="3029" w:type="dxa"/>
            <w:tcBorders>
              <w:top w:val="single" w:color="000000" w:sz="4" w:space="0"/>
              <w:left w:val="single" w:color="000000" w:sz="4" w:space="0"/>
              <w:bottom w:val="single" w:color="000000" w:sz="4" w:space="0"/>
              <w:right w:val="single" w:color="000000" w:sz="4" w:space="0"/>
            </w:tcBorders>
            <w:vAlign w:val="center"/>
          </w:tcPr>
          <w:p w14:paraId="3E150E46">
            <w:pPr>
              <w:spacing w:line="300" w:lineRule="exact"/>
              <w:textAlignment w:val="center"/>
              <w:rPr>
                <w:rStyle w:val="60"/>
                <w:rFonts w:hint="default"/>
                <w:bCs/>
                <w:color w:val="auto"/>
                <w:lang w:bidi="ar"/>
              </w:rPr>
            </w:pPr>
            <w:r>
              <w:rPr>
                <w:rFonts w:hint="eastAsia"/>
                <w:bCs/>
                <w:lang w:bidi="ar"/>
              </w:rPr>
              <w:t>□ 1.正常，</w:t>
            </w:r>
            <w:r>
              <w:rPr>
                <w:rStyle w:val="60"/>
                <w:rFonts w:hint="default"/>
                <w:bCs/>
                <w:color w:val="auto"/>
                <w:lang w:bidi="ar"/>
              </w:rPr>
              <w:t>得5分</w:t>
            </w:r>
          </w:p>
          <w:p w14:paraId="61122FF1">
            <w:pPr>
              <w:spacing w:line="300" w:lineRule="exact"/>
              <w:textAlignment w:val="center"/>
              <w:rPr>
                <w:rStyle w:val="60"/>
                <w:rFonts w:hint="default"/>
                <w:bCs/>
                <w:color w:val="auto"/>
                <w:lang w:bidi="ar"/>
              </w:rPr>
            </w:pPr>
            <w:r>
              <w:rPr>
                <w:rFonts w:hint="eastAsia"/>
                <w:bCs/>
                <w:lang w:bidi="ar"/>
              </w:rPr>
              <w:t>□ 2.有3处以内的，可</w:t>
            </w:r>
            <w:r>
              <w:rPr>
                <w:rStyle w:val="60"/>
                <w:rFonts w:hint="default"/>
                <w:bCs/>
                <w:color w:val="auto"/>
                <w:lang w:bidi="ar"/>
              </w:rPr>
              <w:t>得3分</w:t>
            </w:r>
          </w:p>
          <w:p w14:paraId="4D7670CB">
            <w:pPr>
              <w:spacing w:line="300" w:lineRule="exact"/>
              <w:textAlignment w:val="center"/>
              <w:rPr>
                <w:rStyle w:val="60"/>
                <w:rFonts w:hint="default"/>
                <w:bCs/>
                <w:color w:val="auto"/>
                <w:lang w:bidi="ar"/>
              </w:rPr>
            </w:pPr>
            <w:r>
              <w:rPr>
                <w:rFonts w:hint="eastAsia"/>
                <w:bCs/>
                <w:lang w:bidi="ar"/>
              </w:rPr>
              <w:t>□ 3.有4-6处的，可</w:t>
            </w:r>
            <w:r>
              <w:rPr>
                <w:rStyle w:val="60"/>
                <w:rFonts w:hint="default"/>
                <w:bCs/>
                <w:color w:val="auto"/>
                <w:lang w:bidi="ar"/>
              </w:rPr>
              <w:t>得1分</w:t>
            </w:r>
          </w:p>
          <w:p w14:paraId="79FF4950">
            <w:pPr>
              <w:spacing w:line="300" w:lineRule="exact"/>
              <w:textAlignment w:val="center"/>
              <w:rPr>
                <w:rStyle w:val="60"/>
                <w:rFonts w:hint="default"/>
                <w:bCs/>
                <w:color w:val="auto"/>
                <w:lang w:bidi="ar"/>
              </w:rPr>
            </w:pPr>
            <w:r>
              <w:rPr>
                <w:rFonts w:hint="eastAsia"/>
                <w:bCs/>
                <w:lang w:bidi="ar"/>
              </w:rPr>
              <w:t>□ 4.有6处以上的，</w:t>
            </w:r>
            <w:r>
              <w:rPr>
                <w:rStyle w:val="60"/>
                <w:rFonts w:hint="default"/>
                <w:bCs/>
                <w:color w:val="auto"/>
                <w:lang w:bidi="ar"/>
              </w:rPr>
              <w:t>不得分</w:t>
            </w:r>
          </w:p>
          <w:p w14:paraId="6C14F5A9">
            <w:pPr>
              <w:spacing w:line="300" w:lineRule="exact"/>
              <w:textAlignment w:val="center"/>
              <w:rPr>
                <w:bCs/>
              </w:rPr>
            </w:pPr>
            <w:r>
              <w:rPr>
                <w:rFonts w:hint="eastAsia"/>
                <w:bCs/>
                <w:lang w:bidi="ar"/>
              </w:rPr>
              <w:t>□ 有2、3、4的均限下月前完成整改</w:t>
            </w:r>
          </w:p>
        </w:tc>
        <w:tc>
          <w:tcPr>
            <w:tcW w:w="987" w:type="dxa"/>
            <w:tcBorders>
              <w:top w:val="single" w:color="000000" w:sz="4" w:space="0"/>
              <w:left w:val="single" w:color="000000" w:sz="4" w:space="0"/>
              <w:bottom w:val="single" w:color="000000" w:sz="4" w:space="0"/>
              <w:right w:val="single" w:color="000000" w:sz="4" w:space="0"/>
            </w:tcBorders>
            <w:vAlign w:val="center"/>
          </w:tcPr>
          <w:p w14:paraId="72C52A69">
            <w:pPr>
              <w:spacing w:line="300" w:lineRule="exact"/>
              <w:rPr>
                <w:bCs/>
              </w:rPr>
            </w:pPr>
          </w:p>
        </w:tc>
        <w:tc>
          <w:tcPr>
            <w:tcW w:w="1247" w:type="dxa"/>
            <w:tcBorders>
              <w:top w:val="single" w:color="000000" w:sz="4" w:space="0"/>
              <w:left w:val="single" w:color="000000" w:sz="4" w:space="0"/>
              <w:bottom w:val="single" w:color="000000" w:sz="4" w:space="0"/>
              <w:right w:val="single" w:color="000000" w:sz="8" w:space="0"/>
            </w:tcBorders>
            <w:vAlign w:val="center"/>
          </w:tcPr>
          <w:p w14:paraId="3096A78B">
            <w:pPr>
              <w:spacing w:line="300" w:lineRule="exact"/>
              <w:rPr>
                <w:bCs/>
              </w:rPr>
            </w:pPr>
          </w:p>
        </w:tc>
      </w:tr>
      <w:tr w14:paraId="1EDF0713">
        <w:tblPrEx>
          <w:tblCellMar>
            <w:top w:w="0" w:type="dxa"/>
            <w:left w:w="108" w:type="dxa"/>
            <w:bottom w:w="0" w:type="dxa"/>
            <w:right w:w="108" w:type="dxa"/>
          </w:tblCellMar>
        </w:tblPrEx>
        <w:trPr>
          <w:trHeight w:val="3360" w:hRule="atLeast"/>
        </w:trPr>
        <w:tc>
          <w:tcPr>
            <w:tcW w:w="753" w:type="dxa"/>
            <w:vMerge w:val="continue"/>
            <w:tcBorders>
              <w:top w:val="single" w:color="000000" w:sz="4" w:space="0"/>
              <w:left w:val="single" w:color="000000" w:sz="8" w:space="0"/>
              <w:bottom w:val="nil"/>
              <w:right w:val="single" w:color="000000" w:sz="4" w:space="0"/>
            </w:tcBorders>
            <w:vAlign w:val="center"/>
          </w:tcPr>
          <w:p w14:paraId="28D0E8B0">
            <w:pPr>
              <w:spacing w:line="300" w:lineRule="exact"/>
              <w:jc w:val="center"/>
              <w:rPr>
                <w:bCs/>
              </w:rPr>
            </w:pPr>
          </w:p>
        </w:tc>
        <w:tc>
          <w:tcPr>
            <w:tcW w:w="752" w:type="dxa"/>
            <w:tcBorders>
              <w:top w:val="single" w:color="000000" w:sz="4" w:space="0"/>
              <w:left w:val="single" w:color="000000" w:sz="4" w:space="0"/>
              <w:bottom w:val="single" w:color="000000" w:sz="4" w:space="0"/>
              <w:right w:val="single" w:color="000000" w:sz="4" w:space="0"/>
            </w:tcBorders>
            <w:vAlign w:val="center"/>
          </w:tcPr>
          <w:p w14:paraId="2B07A26C">
            <w:pPr>
              <w:spacing w:line="300" w:lineRule="exact"/>
              <w:jc w:val="center"/>
              <w:textAlignment w:val="center"/>
              <w:rPr>
                <w:bCs/>
              </w:rPr>
            </w:pPr>
            <w:r>
              <w:rPr>
                <w:rFonts w:hint="eastAsia"/>
                <w:bCs/>
                <w:lang w:bidi="ar"/>
              </w:rPr>
              <w:t>29</w:t>
            </w:r>
          </w:p>
        </w:tc>
        <w:tc>
          <w:tcPr>
            <w:tcW w:w="1055" w:type="dxa"/>
            <w:tcBorders>
              <w:top w:val="single" w:color="000000" w:sz="4" w:space="0"/>
              <w:left w:val="single" w:color="000000" w:sz="4" w:space="0"/>
              <w:bottom w:val="single" w:color="000000" w:sz="4" w:space="0"/>
              <w:right w:val="single" w:color="000000" w:sz="4" w:space="0"/>
            </w:tcBorders>
            <w:vAlign w:val="center"/>
          </w:tcPr>
          <w:p w14:paraId="06DBD335">
            <w:pPr>
              <w:spacing w:line="300" w:lineRule="exact"/>
              <w:jc w:val="center"/>
              <w:textAlignment w:val="center"/>
              <w:rPr>
                <w:bCs/>
              </w:rPr>
            </w:pPr>
            <w:r>
              <w:rPr>
                <w:rFonts w:hint="eastAsia"/>
                <w:bCs/>
                <w:lang w:bidi="ar"/>
              </w:rPr>
              <w:t>基础设施安全</w:t>
            </w:r>
          </w:p>
        </w:tc>
        <w:tc>
          <w:tcPr>
            <w:tcW w:w="5552" w:type="dxa"/>
            <w:tcBorders>
              <w:top w:val="single" w:color="000000" w:sz="4" w:space="0"/>
              <w:left w:val="single" w:color="000000" w:sz="4" w:space="0"/>
              <w:bottom w:val="single" w:color="000000" w:sz="4" w:space="0"/>
              <w:right w:val="single" w:color="000000" w:sz="4" w:space="0"/>
            </w:tcBorders>
            <w:vAlign w:val="center"/>
          </w:tcPr>
          <w:p w14:paraId="5A5E9E9E">
            <w:pPr>
              <w:spacing w:line="300" w:lineRule="exact"/>
              <w:textAlignment w:val="center"/>
              <w:rPr>
                <w:bCs/>
                <w:lang w:bidi="ar"/>
              </w:rPr>
            </w:pPr>
            <w:r>
              <w:rPr>
                <w:rFonts w:hint="eastAsia"/>
                <w:bCs/>
                <w:lang w:bidi="ar"/>
              </w:rPr>
              <w:t>各类建筑物基础设施应完好，无安全隐患</w:t>
            </w:r>
          </w:p>
          <w:p w14:paraId="7F2F63E7">
            <w:pPr>
              <w:spacing w:line="300" w:lineRule="exact"/>
              <w:textAlignment w:val="center"/>
              <w:rPr>
                <w:bCs/>
                <w:lang w:bidi="ar"/>
              </w:rPr>
            </w:pPr>
            <w:r>
              <w:rPr>
                <w:rFonts w:hint="eastAsia"/>
                <w:bCs/>
              </w:rPr>
              <w:t>◆</w:t>
            </w:r>
            <w:r>
              <w:rPr>
                <w:rFonts w:hint="eastAsia"/>
                <w:bCs/>
                <w:lang w:bidi="ar"/>
              </w:rPr>
              <w:t>门窗牢固、玻璃完好，开闭灵活有效</w:t>
            </w:r>
          </w:p>
          <w:p w14:paraId="004AEB31">
            <w:pPr>
              <w:spacing w:line="300" w:lineRule="exact"/>
              <w:textAlignment w:val="center"/>
              <w:rPr>
                <w:bCs/>
                <w:lang w:bidi="ar"/>
              </w:rPr>
            </w:pPr>
            <w:r>
              <w:rPr>
                <w:rFonts w:hint="eastAsia"/>
                <w:bCs/>
              </w:rPr>
              <w:t>◆</w:t>
            </w:r>
            <w:r>
              <w:rPr>
                <w:rFonts w:hint="eastAsia"/>
                <w:bCs/>
                <w:lang w:bidi="ar"/>
              </w:rPr>
              <w:t>各类扶手、护栏完好，无隐患</w:t>
            </w:r>
          </w:p>
          <w:p w14:paraId="3072E113">
            <w:pPr>
              <w:spacing w:line="300" w:lineRule="exact"/>
              <w:textAlignment w:val="center"/>
              <w:rPr>
                <w:bCs/>
                <w:lang w:bidi="ar"/>
              </w:rPr>
            </w:pPr>
            <w:r>
              <w:rPr>
                <w:rFonts w:hint="eastAsia"/>
                <w:bCs/>
              </w:rPr>
              <w:t>◆</w:t>
            </w:r>
            <w:r>
              <w:rPr>
                <w:rFonts w:hint="eastAsia"/>
                <w:bCs/>
                <w:lang w:bidi="ar"/>
              </w:rPr>
              <w:t>室内空间，墙体、吊顶无安全隐患</w:t>
            </w:r>
          </w:p>
          <w:p w14:paraId="71477986">
            <w:pPr>
              <w:pStyle w:val="2"/>
              <w:rPr>
                <w:sz w:val="24"/>
                <w:szCs w:val="24"/>
              </w:rPr>
            </w:pPr>
          </w:p>
        </w:tc>
        <w:tc>
          <w:tcPr>
            <w:tcW w:w="1085" w:type="dxa"/>
            <w:tcBorders>
              <w:top w:val="single" w:color="000000" w:sz="4" w:space="0"/>
              <w:left w:val="single" w:color="000000" w:sz="4" w:space="0"/>
              <w:bottom w:val="single" w:color="000000" w:sz="4" w:space="0"/>
              <w:right w:val="single" w:color="000000" w:sz="4" w:space="0"/>
            </w:tcBorders>
            <w:vAlign w:val="center"/>
          </w:tcPr>
          <w:p w14:paraId="39C57982">
            <w:pPr>
              <w:spacing w:line="300" w:lineRule="exact"/>
              <w:jc w:val="center"/>
              <w:textAlignment w:val="center"/>
              <w:rPr>
                <w:bCs/>
              </w:rPr>
            </w:pPr>
            <w:r>
              <w:rPr>
                <w:rFonts w:hint="eastAsia"/>
                <w:bCs/>
                <w:lang w:bidi="ar"/>
              </w:rPr>
              <w:t>10</w:t>
            </w:r>
          </w:p>
        </w:tc>
        <w:tc>
          <w:tcPr>
            <w:tcW w:w="3029" w:type="dxa"/>
            <w:tcBorders>
              <w:top w:val="single" w:color="000000" w:sz="4" w:space="0"/>
              <w:left w:val="single" w:color="000000" w:sz="4" w:space="0"/>
              <w:bottom w:val="single" w:color="000000" w:sz="4" w:space="0"/>
              <w:right w:val="single" w:color="000000" w:sz="4" w:space="0"/>
            </w:tcBorders>
            <w:vAlign w:val="center"/>
          </w:tcPr>
          <w:p w14:paraId="706D649F">
            <w:pPr>
              <w:spacing w:line="300" w:lineRule="exact"/>
              <w:textAlignment w:val="center"/>
              <w:rPr>
                <w:rStyle w:val="60"/>
                <w:rFonts w:hint="default"/>
                <w:bCs/>
                <w:color w:val="auto"/>
                <w:lang w:bidi="ar"/>
              </w:rPr>
            </w:pPr>
            <w:r>
              <w:rPr>
                <w:rFonts w:hint="eastAsia"/>
                <w:bCs/>
                <w:lang w:bidi="ar"/>
              </w:rPr>
              <w:t>□ 1.正常，</w:t>
            </w:r>
            <w:r>
              <w:rPr>
                <w:rStyle w:val="60"/>
                <w:rFonts w:hint="default"/>
                <w:bCs/>
                <w:color w:val="auto"/>
                <w:lang w:bidi="ar"/>
              </w:rPr>
              <w:t>得10分</w:t>
            </w:r>
          </w:p>
          <w:p w14:paraId="35627047">
            <w:pPr>
              <w:spacing w:line="300" w:lineRule="exact"/>
              <w:textAlignment w:val="center"/>
              <w:rPr>
                <w:rStyle w:val="60"/>
                <w:rFonts w:hint="default"/>
                <w:bCs/>
                <w:color w:val="auto"/>
                <w:lang w:bidi="ar"/>
              </w:rPr>
            </w:pPr>
            <w:r>
              <w:rPr>
                <w:rFonts w:hint="eastAsia"/>
                <w:bCs/>
                <w:lang w:bidi="ar"/>
              </w:rPr>
              <w:t>□ 2.有1-2处以内的，可</w:t>
            </w:r>
            <w:r>
              <w:rPr>
                <w:rStyle w:val="60"/>
                <w:rFonts w:hint="default"/>
                <w:bCs/>
                <w:color w:val="auto"/>
                <w:lang w:bidi="ar"/>
              </w:rPr>
              <w:t>得8分</w:t>
            </w:r>
          </w:p>
          <w:p w14:paraId="1AF1440A">
            <w:pPr>
              <w:spacing w:line="300" w:lineRule="exact"/>
              <w:textAlignment w:val="center"/>
              <w:rPr>
                <w:rStyle w:val="60"/>
                <w:rFonts w:hint="default"/>
                <w:bCs/>
                <w:color w:val="auto"/>
                <w:lang w:bidi="ar"/>
              </w:rPr>
            </w:pPr>
            <w:r>
              <w:rPr>
                <w:rFonts w:hint="eastAsia"/>
                <w:bCs/>
                <w:lang w:bidi="ar"/>
              </w:rPr>
              <w:t>□ 3.有3-4处的，可</w:t>
            </w:r>
            <w:r>
              <w:rPr>
                <w:rStyle w:val="60"/>
                <w:rFonts w:hint="default"/>
                <w:bCs/>
                <w:color w:val="auto"/>
                <w:lang w:bidi="ar"/>
              </w:rPr>
              <w:t>得6分</w:t>
            </w:r>
          </w:p>
          <w:p w14:paraId="1AC9B800">
            <w:pPr>
              <w:spacing w:line="300" w:lineRule="exact"/>
              <w:textAlignment w:val="center"/>
              <w:rPr>
                <w:rStyle w:val="60"/>
                <w:rFonts w:hint="default"/>
                <w:bCs/>
                <w:color w:val="auto"/>
                <w:lang w:bidi="ar"/>
              </w:rPr>
            </w:pPr>
            <w:r>
              <w:rPr>
                <w:rFonts w:hint="eastAsia"/>
                <w:bCs/>
                <w:lang w:bidi="ar"/>
              </w:rPr>
              <w:t>□ 4.有5-6处以上的，</w:t>
            </w:r>
            <w:r>
              <w:rPr>
                <w:rStyle w:val="60"/>
                <w:rFonts w:hint="default"/>
                <w:bCs/>
                <w:color w:val="auto"/>
                <w:lang w:bidi="ar"/>
              </w:rPr>
              <w:t>可得2分</w:t>
            </w:r>
          </w:p>
          <w:p w14:paraId="72193DAC">
            <w:pPr>
              <w:spacing w:line="300" w:lineRule="exact"/>
              <w:textAlignment w:val="center"/>
              <w:rPr>
                <w:rStyle w:val="60"/>
                <w:rFonts w:hint="default"/>
                <w:bCs/>
                <w:color w:val="auto"/>
                <w:lang w:bidi="ar"/>
              </w:rPr>
            </w:pPr>
            <w:r>
              <w:rPr>
                <w:rFonts w:hint="eastAsia"/>
                <w:bCs/>
                <w:lang w:bidi="ar"/>
              </w:rPr>
              <w:t>□ 5.有7处以上的，</w:t>
            </w:r>
            <w:r>
              <w:rPr>
                <w:rStyle w:val="60"/>
                <w:rFonts w:hint="default"/>
                <w:bCs/>
                <w:color w:val="auto"/>
                <w:lang w:bidi="ar"/>
              </w:rPr>
              <w:t>不得分</w:t>
            </w:r>
          </w:p>
          <w:p w14:paraId="7FD1AFC1">
            <w:pPr>
              <w:spacing w:line="300" w:lineRule="exact"/>
              <w:textAlignment w:val="center"/>
              <w:rPr>
                <w:bCs/>
              </w:rPr>
            </w:pPr>
            <w:r>
              <w:rPr>
                <w:rFonts w:hint="eastAsia"/>
                <w:bCs/>
                <w:lang w:bidi="ar"/>
              </w:rPr>
              <w:t>□ 有2、3、4、5的均限下月前完成整改</w:t>
            </w:r>
          </w:p>
        </w:tc>
        <w:tc>
          <w:tcPr>
            <w:tcW w:w="987" w:type="dxa"/>
            <w:tcBorders>
              <w:top w:val="single" w:color="000000" w:sz="4" w:space="0"/>
              <w:left w:val="single" w:color="000000" w:sz="4" w:space="0"/>
              <w:bottom w:val="single" w:color="000000" w:sz="4" w:space="0"/>
              <w:right w:val="single" w:color="000000" w:sz="4" w:space="0"/>
            </w:tcBorders>
            <w:vAlign w:val="center"/>
          </w:tcPr>
          <w:p w14:paraId="11679F3B">
            <w:pPr>
              <w:spacing w:line="300" w:lineRule="exact"/>
              <w:rPr>
                <w:bCs/>
              </w:rPr>
            </w:pPr>
          </w:p>
        </w:tc>
        <w:tc>
          <w:tcPr>
            <w:tcW w:w="1247" w:type="dxa"/>
            <w:tcBorders>
              <w:top w:val="single" w:color="000000" w:sz="4" w:space="0"/>
              <w:left w:val="single" w:color="000000" w:sz="4" w:space="0"/>
              <w:bottom w:val="single" w:color="000000" w:sz="4" w:space="0"/>
              <w:right w:val="single" w:color="000000" w:sz="8" w:space="0"/>
            </w:tcBorders>
            <w:vAlign w:val="center"/>
          </w:tcPr>
          <w:p w14:paraId="59740EFA">
            <w:pPr>
              <w:spacing w:line="300" w:lineRule="exact"/>
              <w:rPr>
                <w:bCs/>
              </w:rPr>
            </w:pPr>
          </w:p>
        </w:tc>
      </w:tr>
      <w:tr w14:paraId="3D066E5D">
        <w:tblPrEx>
          <w:tblCellMar>
            <w:top w:w="0" w:type="dxa"/>
            <w:left w:w="108" w:type="dxa"/>
            <w:bottom w:w="0" w:type="dxa"/>
            <w:right w:w="108" w:type="dxa"/>
          </w:tblCellMar>
        </w:tblPrEx>
        <w:trPr>
          <w:trHeight w:val="1533" w:hRule="atLeast"/>
        </w:trPr>
        <w:tc>
          <w:tcPr>
            <w:tcW w:w="753" w:type="dxa"/>
            <w:vMerge w:val="restart"/>
            <w:tcBorders>
              <w:top w:val="single" w:color="000000" w:sz="4" w:space="0"/>
              <w:left w:val="single" w:color="000000" w:sz="8" w:space="0"/>
              <w:bottom w:val="single" w:color="000000" w:sz="4" w:space="0"/>
              <w:right w:val="single" w:color="000000" w:sz="4" w:space="0"/>
            </w:tcBorders>
            <w:vAlign w:val="center"/>
          </w:tcPr>
          <w:p w14:paraId="5809E4FE">
            <w:pPr>
              <w:spacing w:line="300" w:lineRule="exact"/>
              <w:jc w:val="center"/>
              <w:textAlignment w:val="center"/>
              <w:rPr>
                <w:bCs/>
                <w:lang w:bidi="ar"/>
              </w:rPr>
            </w:pPr>
            <w:r>
              <w:rPr>
                <w:rFonts w:hint="eastAsia"/>
                <w:bCs/>
                <w:lang w:bidi="ar"/>
              </w:rPr>
              <w:t>服务质量</w:t>
            </w:r>
          </w:p>
          <w:p w14:paraId="3D57BE42">
            <w:pPr>
              <w:spacing w:line="300" w:lineRule="exact"/>
              <w:jc w:val="center"/>
              <w:textAlignment w:val="center"/>
              <w:rPr>
                <w:bCs/>
              </w:rPr>
            </w:pPr>
            <w:r>
              <w:rPr>
                <w:rFonts w:hint="eastAsia"/>
                <w:bCs/>
                <w:lang w:bidi="ar"/>
              </w:rPr>
              <w:t>20</w:t>
            </w:r>
          </w:p>
        </w:tc>
        <w:tc>
          <w:tcPr>
            <w:tcW w:w="752" w:type="dxa"/>
            <w:tcBorders>
              <w:top w:val="single" w:color="000000" w:sz="4" w:space="0"/>
              <w:left w:val="single" w:color="000000" w:sz="4" w:space="0"/>
              <w:bottom w:val="single" w:color="000000" w:sz="4" w:space="0"/>
              <w:right w:val="single" w:color="000000" w:sz="4" w:space="0"/>
            </w:tcBorders>
            <w:vAlign w:val="center"/>
          </w:tcPr>
          <w:p w14:paraId="4D876FE8">
            <w:pPr>
              <w:spacing w:line="300" w:lineRule="exact"/>
              <w:jc w:val="center"/>
              <w:textAlignment w:val="center"/>
              <w:rPr>
                <w:bCs/>
              </w:rPr>
            </w:pPr>
            <w:r>
              <w:rPr>
                <w:rFonts w:hint="eastAsia"/>
                <w:bCs/>
                <w:lang w:bidi="ar"/>
              </w:rPr>
              <w:t>30</w:t>
            </w:r>
          </w:p>
        </w:tc>
        <w:tc>
          <w:tcPr>
            <w:tcW w:w="1055" w:type="dxa"/>
            <w:tcBorders>
              <w:top w:val="single" w:color="000000" w:sz="4" w:space="0"/>
              <w:left w:val="single" w:color="000000" w:sz="4" w:space="0"/>
              <w:bottom w:val="single" w:color="000000" w:sz="4" w:space="0"/>
              <w:right w:val="single" w:color="000000" w:sz="4" w:space="0"/>
            </w:tcBorders>
            <w:vAlign w:val="center"/>
          </w:tcPr>
          <w:p w14:paraId="28836E1A">
            <w:pPr>
              <w:spacing w:line="300" w:lineRule="exact"/>
              <w:jc w:val="center"/>
              <w:textAlignment w:val="center"/>
              <w:rPr>
                <w:bCs/>
              </w:rPr>
            </w:pPr>
            <w:r>
              <w:rPr>
                <w:rFonts w:hint="eastAsia"/>
                <w:bCs/>
                <w:lang w:bidi="ar"/>
              </w:rPr>
              <w:t>维修及时</w:t>
            </w:r>
          </w:p>
        </w:tc>
        <w:tc>
          <w:tcPr>
            <w:tcW w:w="5552" w:type="dxa"/>
            <w:tcBorders>
              <w:top w:val="single" w:color="000000" w:sz="4" w:space="0"/>
              <w:left w:val="single" w:color="000000" w:sz="4" w:space="0"/>
              <w:bottom w:val="single" w:color="000000" w:sz="4" w:space="0"/>
              <w:right w:val="single" w:color="000000" w:sz="4" w:space="0"/>
            </w:tcBorders>
            <w:vAlign w:val="center"/>
          </w:tcPr>
          <w:p w14:paraId="20DF023B">
            <w:pPr>
              <w:spacing w:line="300" w:lineRule="exact"/>
              <w:textAlignment w:val="center"/>
              <w:rPr>
                <w:bCs/>
              </w:rPr>
            </w:pPr>
            <w:r>
              <w:rPr>
                <w:rFonts w:hint="eastAsia"/>
                <w:bCs/>
                <w:lang w:bidi="ar"/>
              </w:rPr>
              <w:t>及时到场、操作规范、完成良好、</w:t>
            </w:r>
          </w:p>
        </w:tc>
        <w:tc>
          <w:tcPr>
            <w:tcW w:w="1085" w:type="dxa"/>
            <w:tcBorders>
              <w:top w:val="single" w:color="000000" w:sz="4" w:space="0"/>
              <w:left w:val="single" w:color="000000" w:sz="4" w:space="0"/>
              <w:bottom w:val="single" w:color="000000" w:sz="4" w:space="0"/>
              <w:right w:val="single" w:color="000000" w:sz="4" w:space="0"/>
            </w:tcBorders>
            <w:vAlign w:val="center"/>
          </w:tcPr>
          <w:p w14:paraId="6C3F54FD">
            <w:pPr>
              <w:spacing w:line="300" w:lineRule="exact"/>
              <w:jc w:val="center"/>
              <w:textAlignment w:val="center"/>
              <w:rPr>
                <w:bCs/>
              </w:rPr>
            </w:pPr>
            <w:r>
              <w:rPr>
                <w:rFonts w:hint="eastAsia"/>
                <w:bCs/>
                <w:lang w:bidi="ar"/>
              </w:rPr>
              <w:t>2</w:t>
            </w:r>
          </w:p>
        </w:tc>
        <w:tc>
          <w:tcPr>
            <w:tcW w:w="3029" w:type="dxa"/>
            <w:tcBorders>
              <w:top w:val="single" w:color="000000" w:sz="4" w:space="0"/>
              <w:left w:val="single" w:color="000000" w:sz="4" w:space="0"/>
              <w:bottom w:val="single" w:color="000000" w:sz="4" w:space="0"/>
              <w:right w:val="single" w:color="000000" w:sz="4" w:space="0"/>
            </w:tcBorders>
            <w:vAlign w:val="center"/>
          </w:tcPr>
          <w:p w14:paraId="15E4203C">
            <w:pPr>
              <w:spacing w:line="300" w:lineRule="exact"/>
              <w:textAlignment w:val="center"/>
              <w:rPr>
                <w:rStyle w:val="60"/>
                <w:rFonts w:hint="default"/>
                <w:bCs/>
                <w:color w:val="auto"/>
                <w:lang w:bidi="ar"/>
              </w:rPr>
            </w:pPr>
            <w:r>
              <w:rPr>
                <w:rFonts w:hint="eastAsia"/>
                <w:bCs/>
                <w:lang w:bidi="ar"/>
              </w:rPr>
              <w:t>□ 1.正常，</w:t>
            </w:r>
            <w:r>
              <w:rPr>
                <w:rStyle w:val="60"/>
                <w:rFonts w:hint="default"/>
                <w:bCs/>
                <w:color w:val="auto"/>
                <w:lang w:bidi="ar"/>
              </w:rPr>
              <w:t>得2分</w:t>
            </w:r>
          </w:p>
          <w:p w14:paraId="28CD0DF2">
            <w:pPr>
              <w:spacing w:line="300" w:lineRule="exact"/>
              <w:textAlignment w:val="center"/>
              <w:rPr>
                <w:rStyle w:val="60"/>
                <w:rFonts w:hint="default"/>
                <w:bCs/>
                <w:color w:val="auto"/>
                <w:lang w:bidi="ar"/>
              </w:rPr>
            </w:pPr>
            <w:r>
              <w:rPr>
                <w:rFonts w:hint="eastAsia"/>
                <w:bCs/>
                <w:lang w:bidi="ar"/>
              </w:rPr>
              <w:t>□ 2.不满意1次的，</w:t>
            </w:r>
            <w:r>
              <w:rPr>
                <w:rStyle w:val="60"/>
                <w:rFonts w:hint="default"/>
                <w:bCs/>
                <w:color w:val="auto"/>
                <w:lang w:bidi="ar"/>
              </w:rPr>
              <w:t>不得分</w:t>
            </w:r>
          </w:p>
          <w:p w14:paraId="6E7A00EC">
            <w:pPr>
              <w:spacing w:line="300" w:lineRule="exact"/>
              <w:textAlignment w:val="center"/>
              <w:rPr>
                <w:bCs/>
              </w:rPr>
            </w:pPr>
            <w:r>
              <w:rPr>
                <w:rFonts w:hint="eastAsia"/>
                <w:bCs/>
                <w:lang w:bidi="ar"/>
              </w:rPr>
              <w:t>□ 有2的均限下月前完成整改</w:t>
            </w:r>
          </w:p>
        </w:tc>
        <w:tc>
          <w:tcPr>
            <w:tcW w:w="987" w:type="dxa"/>
            <w:tcBorders>
              <w:top w:val="single" w:color="000000" w:sz="4" w:space="0"/>
              <w:left w:val="single" w:color="000000" w:sz="4" w:space="0"/>
              <w:bottom w:val="single" w:color="000000" w:sz="4" w:space="0"/>
              <w:right w:val="single" w:color="000000" w:sz="4" w:space="0"/>
            </w:tcBorders>
            <w:vAlign w:val="center"/>
          </w:tcPr>
          <w:p w14:paraId="2ACD8425">
            <w:pPr>
              <w:spacing w:line="300" w:lineRule="exact"/>
              <w:rPr>
                <w:bCs/>
              </w:rPr>
            </w:pPr>
          </w:p>
        </w:tc>
        <w:tc>
          <w:tcPr>
            <w:tcW w:w="1247" w:type="dxa"/>
            <w:tcBorders>
              <w:top w:val="single" w:color="000000" w:sz="4" w:space="0"/>
              <w:left w:val="single" w:color="000000" w:sz="4" w:space="0"/>
              <w:bottom w:val="single" w:color="000000" w:sz="4" w:space="0"/>
              <w:right w:val="single" w:color="000000" w:sz="8" w:space="0"/>
            </w:tcBorders>
            <w:vAlign w:val="center"/>
          </w:tcPr>
          <w:p w14:paraId="0904A2BF">
            <w:pPr>
              <w:spacing w:line="300" w:lineRule="exact"/>
              <w:rPr>
                <w:bCs/>
              </w:rPr>
            </w:pPr>
          </w:p>
        </w:tc>
      </w:tr>
      <w:tr w14:paraId="40D5B8F1">
        <w:tblPrEx>
          <w:tblCellMar>
            <w:top w:w="0" w:type="dxa"/>
            <w:left w:w="108" w:type="dxa"/>
            <w:bottom w:w="0" w:type="dxa"/>
            <w:right w:w="108" w:type="dxa"/>
          </w:tblCellMar>
        </w:tblPrEx>
        <w:trPr>
          <w:trHeight w:val="1533" w:hRule="atLeast"/>
        </w:trPr>
        <w:tc>
          <w:tcPr>
            <w:tcW w:w="753" w:type="dxa"/>
            <w:vMerge w:val="continue"/>
            <w:tcBorders>
              <w:top w:val="single" w:color="000000" w:sz="4" w:space="0"/>
              <w:left w:val="single" w:color="000000" w:sz="8" w:space="0"/>
              <w:bottom w:val="single" w:color="000000" w:sz="4" w:space="0"/>
              <w:right w:val="single" w:color="000000" w:sz="4" w:space="0"/>
            </w:tcBorders>
            <w:vAlign w:val="center"/>
          </w:tcPr>
          <w:p w14:paraId="51E2CCC5">
            <w:pPr>
              <w:spacing w:line="300" w:lineRule="exact"/>
              <w:jc w:val="center"/>
              <w:rPr>
                <w:bCs/>
              </w:rPr>
            </w:pPr>
          </w:p>
        </w:tc>
        <w:tc>
          <w:tcPr>
            <w:tcW w:w="752" w:type="dxa"/>
            <w:tcBorders>
              <w:top w:val="single" w:color="000000" w:sz="4" w:space="0"/>
              <w:left w:val="single" w:color="000000" w:sz="4" w:space="0"/>
              <w:bottom w:val="single" w:color="000000" w:sz="4" w:space="0"/>
              <w:right w:val="single" w:color="000000" w:sz="4" w:space="0"/>
            </w:tcBorders>
            <w:vAlign w:val="center"/>
          </w:tcPr>
          <w:p w14:paraId="79E2B0B6">
            <w:pPr>
              <w:spacing w:line="300" w:lineRule="exact"/>
              <w:jc w:val="center"/>
              <w:textAlignment w:val="center"/>
              <w:rPr>
                <w:bCs/>
              </w:rPr>
            </w:pPr>
            <w:r>
              <w:rPr>
                <w:rFonts w:hint="eastAsia"/>
                <w:bCs/>
                <w:lang w:bidi="ar"/>
              </w:rPr>
              <w:t>31</w:t>
            </w:r>
          </w:p>
        </w:tc>
        <w:tc>
          <w:tcPr>
            <w:tcW w:w="1055" w:type="dxa"/>
            <w:tcBorders>
              <w:top w:val="single" w:color="000000" w:sz="4" w:space="0"/>
              <w:left w:val="single" w:color="000000" w:sz="4" w:space="0"/>
              <w:bottom w:val="single" w:color="000000" w:sz="4" w:space="0"/>
              <w:right w:val="single" w:color="000000" w:sz="4" w:space="0"/>
            </w:tcBorders>
            <w:vAlign w:val="center"/>
          </w:tcPr>
          <w:p w14:paraId="7FBEEB3D">
            <w:pPr>
              <w:spacing w:line="300" w:lineRule="exact"/>
              <w:jc w:val="center"/>
              <w:textAlignment w:val="center"/>
              <w:rPr>
                <w:bCs/>
              </w:rPr>
            </w:pPr>
            <w:r>
              <w:rPr>
                <w:rFonts w:hint="eastAsia"/>
                <w:bCs/>
                <w:lang w:bidi="ar"/>
              </w:rPr>
              <w:t>科室满意度</w:t>
            </w:r>
          </w:p>
        </w:tc>
        <w:tc>
          <w:tcPr>
            <w:tcW w:w="5552" w:type="dxa"/>
            <w:tcBorders>
              <w:top w:val="single" w:color="000000" w:sz="4" w:space="0"/>
              <w:left w:val="single" w:color="000000" w:sz="4" w:space="0"/>
              <w:bottom w:val="single" w:color="000000" w:sz="4" w:space="0"/>
              <w:right w:val="single" w:color="000000" w:sz="4" w:space="0"/>
            </w:tcBorders>
            <w:vAlign w:val="center"/>
          </w:tcPr>
          <w:p w14:paraId="2B3887D7">
            <w:pPr>
              <w:spacing w:line="300" w:lineRule="exact"/>
              <w:textAlignment w:val="center"/>
              <w:rPr>
                <w:bCs/>
              </w:rPr>
            </w:pPr>
            <w:r>
              <w:rPr>
                <w:rFonts w:hint="eastAsia"/>
                <w:bCs/>
                <w:lang w:bidi="ar"/>
              </w:rPr>
              <w:t>科室满意，不投诉，8899回访无意见</w:t>
            </w:r>
          </w:p>
        </w:tc>
        <w:tc>
          <w:tcPr>
            <w:tcW w:w="1085" w:type="dxa"/>
            <w:tcBorders>
              <w:top w:val="single" w:color="000000" w:sz="4" w:space="0"/>
              <w:left w:val="single" w:color="000000" w:sz="4" w:space="0"/>
              <w:bottom w:val="single" w:color="000000" w:sz="4" w:space="0"/>
              <w:right w:val="single" w:color="000000" w:sz="4" w:space="0"/>
            </w:tcBorders>
            <w:vAlign w:val="center"/>
          </w:tcPr>
          <w:p w14:paraId="7C18BE17">
            <w:pPr>
              <w:spacing w:line="300" w:lineRule="exact"/>
              <w:jc w:val="center"/>
              <w:textAlignment w:val="center"/>
              <w:rPr>
                <w:bCs/>
              </w:rPr>
            </w:pPr>
            <w:r>
              <w:rPr>
                <w:rFonts w:hint="eastAsia"/>
                <w:bCs/>
                <w:lang w:bidi="ar"/>
              </w:rPr>
              <w:t>2</w:t>
            </w:r>
          </w:p>
        </w:tc>
        <w:tc>
          <w:tcPr>
            <w:tcW w:w="3029" w:type="dxa"/>
            <w:tcBorders>
              <w:top w:val="single" w:color="000000" w:sz="4" w:space="0"/>
              <w:left w:val="single" w:color="000000" w:sz="4" w:space="0"/>
              <w:bottom w:val="single" w:color="000000" w:sz="4" w:space="0"/>
              <w:right w:val="single" w:color="000000" w:sz="4" w:space="0"/>
            </w:tcBorders>
            <w:vAlign w:val="center"/>
          </w:tcPr>
          <w:p w14:paraId="6061E7AF">
            <w:pPr>
              <w:spacing w:line="300" w:lineRule="exact"/>
              <w:textAlignment w:val="center"/>
              <w:rPr>
                <w:rStyle w:val="60"/>
                <w:rFonts w:hint="default"/>
                <w:bCs/>
                <w:color w:val="auto"/>
                <w:lang w:bidi="ar"/>
              </w:rPr>
            </w:pPr>
            <w:r>
              <w:rPr>
                <w:rFonts w:hint="eastAsia"/>
                <w:bCs/>
                <w:lang w:bidi="ar"/>
              </w:rPr>
              <w:t>□ 1.正常，</w:t>
            </w:r>
            <w:r>
              <w:rPr>
                <w:rStyle w:val="60"/>
                <w:rFonts w:hint="default"/>
                <w:bCs/>
                <w:color w:val="auto"/>
                <w:lang w:bidi="ar"/>
              </w:rPr>
              <w:t>得2分</w:t>
            </w:r>
          </w:p>
          <w:p w14:paraId="6ECDA11B">
            <w:pPr>
              <w:spacing w:line="300" w:lineRule="exact"/>
              <w:textAlignment w:val="center"/>
              <w:rPr>
                <w:rStyle w:val="60"/>
                <w:rFonts w:hint="default"/>
                <w:bCs/>
                <w:color w:val="auto"/>
                <w:lang w:bidi="ar"/>
              </w:rPr>
            </w:pPr>
            <w:r>
              <w:rPr>
                <w:rFonts w:hint="eastAsia"/>
                <w:bCs/>
                <w:lang w:bidi="ar"/>
              </w:rPr>
              <w:t>□ 2.不满意1次的，</w:t>
            </w:r>
            <w:r>
              <w:rPr>
                <w:rStyle w:val="60"/>
                <w:rFonts w:hint="default"/>
                <w:bCs/>
                <w:color w:val="auto"/>
                <w:lang w:bidi="ar"/>
              </w:rPr>
              <w:t>不得分</w:t>
            </w:r>
          </w:p>
          <w:p w14:paraId="53A86B71">
            <w:pPr>
              <w:spacing w:line="300" w:lineRule="exact"/>
              <w:textAlignment w:val="center"/>
              <w:rPr>
                <w:bCs/>
              </w:rPr>
            </w:pPr>
            <w:r>
              <w:rPr>
                <w:rFonts w:hint="eastAsia"/>
                <w:bCs/>
                <w:lang w:bidi="ar"/>
              </w:rPr>
              <w:t>□ 有2的均限下月前完成整改</w:t>
            </w:r>
          </w:p>
        </w:tc>
        <w:tc>
          <w:tcPr>
            <w:tcW w:w="987" w:type="dxa"/>
            <w:tcBorders>
              <w:top w:val="single" w:color="000000" w:sz="4" w:space="0"/>
              <w:left w:val="single" w:color="000000" w:sz="4" w:space="0"/>
              <w:bottom w:val="single" w:color="000000" w:sz="4" w:space="0"/>
              <w:right w:val="single" w:color="000000" w:sz="4" w:space="0"/>
            </w:tcBorders>
            <w:vAlign w:val="center"/>
          </w:tcPr>
          <w:p w14:paraId="11187AAE">
            <w:pPr>
              <w:spacing w:line="300" w:lineRule="exact"/>
              <w:rPr>
                <w:bCs/>
              </w:rPr>
            </w:pPr>
          </w:p>
        </w:tc>
        <w:tc>
          <w:tcPr>
            <w:tcW w:w="1247" w:type="dxa"/>
            <w:tcBorders>
              <w:top w:val="single" w:color="000000" w:sz="4" w:space="0"/>
              <w:left w:val="single" w:color="000000" w:sz="4" w:space="0"/>
              <w:bottom w:val="single" w:color="000000" w:sz="4" w:space="0"/>
              <w:right w:val="single" w:color="000000" w:sz="8" w:space="0"/>
            </w:tcBorders>
            <w:vAlign w:val="center"/>
          </w:tcPr>
          <w:p w14:paraId="4C0E5F07">
            <w:pPr>
              <w:spacing w:line="300" w:lineRule="exact"/>
              <w:rPr>
                <w:bCs/>
              </w:rPr>
            </w:pPr>
          </w:p>
        </w:tc>
      </w:tr>
      <w:tr w14:paraId="2CC8C402">
        <w:tblPrEx>
          <w:tblCellMar>
            <w:top w:w="0" w:type="dxa"/>
            <w:left w:w="108" w:type="dxa"/>
            <w:bottom w:w="0" w:type="dxa"/>
            <w:right w:w="108" w:type="dxa"/>
          </w:tblCellMar>
        </w:tblPrEx>
        <w:trPr>
          <w:trHeight w:val="923" w:hRule="atLeast"/>
        </w:trPr>
        <w:tc>
          <w:tcPr>
            <w:tcW w:w="753" w:type="dxa"/>
            <w:vMerge w:val="continue"/>
            <w:tcBorders>
              <w:top w:val="single" w:color="000000" w:sz="4" w:space="0"/>
              <w:left w:val="single" w:color="000000" w:sz="8" w:space="0"/>
              <w:bottom w:val="single" w:color="000000" w:sz="4" w:space="0"/>
              <w:right w:val="single" w:color="000000" w:sz="4" w:space="0"/>
            </w:tcBorders>
            <w:vAlign w:val="center"/>
          </w:tcPr>
          <w:p w14:paraId="53DA79A4">
            <w:pPr>
              <w:spacing w:line="300" w:lineRule="exact"/>
              <w:jc w:val="center"/>
              <w:rPr>
                <w:bCs/>
              </w:rPr>
            </w:pPr>
          </w:p>
        </w:tc>
        <w:tc>
          <w:tcPr>
            <w:tcW w:w="752" w:type="dxa"/>
            <w:tcBorders>
              <w:top w:val="single" w:color="000000" w:sz="4" w:space="0"/>
              <w:left w:val="single" w:color="000000" w:sz="4" w:space="0"/>
              <w:bottom w:val="single" w:color="000000" w:sz="4" w:space="0"/>
              <w:right w:val="single" w:color="000000" w:sz="4" w:space="0"/>
            </w:tcBorders>
            <w:vAlign w:val="center"/>
          </w:tcPr>
          <w:p w14:paraId="2E3D8F2E">
            <w:pPr>
              <w:spacing w:line="300" w:lineRule="exact"/>
              <w:jc w:val="center"/>
              <w:textAlignment w:val="center"/>
              <w:rPr>
                <w:bCs/>
              </w:rPr>
            </w:pPr>
            <w:r>
              <w:rPr>
                <w:rFonts w:hint="eastAsia"/>
                <w:bCs/>
                <w:lang w:bidi="ar"/>
              </w:rPr>
              <w:t>32</w:t>
            </w:r>
          </w:p>
        </w:tc>
        <w:tc>
          <w:tcPr>
            <w:tcW w:w="1055" w:type="dxa"/>
            <w:tcBorders>
              <w:top w:val="single" w:color="000000" w:sz="4" w:space="0"/>
              <w:left w:val="single" w:color="000000" w:sz="4" w:space="0"/>
              <w:bottom w:val="single" w:color="000000" w:sz="4" w:space="0"/>
              <w:right w:val="single" w:color="000000" w:sz="4" w:space="0"/>
            </w:tcBorders>
            <w:vAlign w:val="center"/>
          </w:tcPr>
          <w:p w14:paraId="059095F6">
            <w:pPr>
              <w:spacing w:line="300" w:lineRule="exact"/>
              <w:jc w:val="center"/>
              <w:textAlignment w:val="center"/>
              <w:rPr>
                <w:bCs/>
              </w:rPr>
            </w:pPr>
            <w:r>
              <w:rPr>
                <w:rFonts w:hint="eastAsia"/>
                <w:bCs/>
                <w:lang w:bidi="ar"/>
              </w:rPr>
              <w:t>维修返工</w:t>
            </w:r>
          </w:p>
        </w:tc>
        <w:tc>
          <w:tcPr>
            <w:tcW w:w="5552" w:type="dxa"/>
            <w:tcBorders>
              <w:top w:val="single" w:color="000000" w:sz="4" w:space="0"/>
              <w:left w:val="single" w:color="000000" w:sz="4" w:space="0"/>
              <w:bottom w:val="single" w:color="000000" w:sz="4" w:space="0"/>
              <w:right w:val="single" w:color="000000" w:sz="4" w:space="0"/>
            </w:tcBorders>
            <w:vAlign w:val="center"/>
          </w:tcPr>
          <w:p w14:paraId="19831517">
            <w:pPr>
              <w:spacing w:line="300" w:lineRule="exact"/>
              <w:textAlignment w:val="center"/>
              <w:rPr>
                <w:bCs/>
              </w:rPr>
            </w:pPr>
            <w:r>
              <w:rPr>
                <w:rFonts w:hint="eastAsia"/>
                <w:bCs/>
                <w:lang w:bidi="ar"/>
              </w:rPr>
              <w:t>同点位同一问题2次及以上维修返工或维修无果</w:t>
            </w:r>
          </w:p>
        </w:tc>
        <w:tc>
          <w:tcPr>
            <w:tcW w:w="1085" w:type="dxa"/>
            <w:tcBorders>
              <w:top w:val="single" w:color="000000" w:sz="4" w:space="0"/>
              <w:left w:val="single" w:color="000000" w:sz="4" w:space="0"/>
              <w:bottom w:val="single" w:color="000000" w:sz="4" w:space="0"/>
              <w:right w:val="single" w:color="000000" w:sz="4" w:space="0"/>
            </w:tcBorders>
            <w:vAlign w:val="center"/>
          </w:tcPr>
          <w:p w14:paraId="252651F1">
            <w:pPr>
              <w:spacing w:line="300" w:lineRule="exact"/>
              <w:jc w:val="center"/>
              <w:textAlignment w:val="center"/>
              <w:rPr>
                <w:bCs/>
              </w:rPr>
            </w:pPr>
            <w:r>
              <w:rPr>
                <w:rFonts w:hint="eastAsia"/>
                <w:bCs/>
                <w:lang w:bidi="ar"/>
              </w:rPr>
              <w:t>2</w:t>
            </w:r>
          </w:p>
        </w:tc>
        <w:tc>
          <w:tcPr>
            <w:tcW w:w="3029" w:type="dxa"/>
            <w:tcBorders>
              <w:top w:val="single" w:color="000000" w:sz="4" w:space="0"/>
              <w:left w:val="single" w:color="000000" w:sz="4" w:space="0"/>
              <w:bottom w:val="single" w:color="000000" w:sz="4" w:space="0"/>
              <w:right w:val="single" w:color="000000" w:sz="4" w:space="0"/>
            </w:tcBorders>
            <w:vAlign w:val="center"/>
          </w:tcPr>
          <w:p w14:paraId="1A0A7B29">
            <w:pPr>
              <w:spacing w:line="300" w:lineRule="exact"/>
              <w:textAlignment w:val="center"/>
              <w:rPr>
                <w:rStyle w:val="60"/>
                <w:rFonts w:hint="default"/>
                <w:bCs/>
                <w:color w:val="auto"/>
                <w:lang w:bidi="ar"/>
              </w:rPr>
            </w:pPr>
            <w:r>
              <w:rPr>
                <w:rFonts w:hint="eastAsia"/>
                <w:bCs/>
                <w:lang w:bidi="ar"/>
              </w:rPr>
              <w:t>□ 无此类，</w:t>
            </w:r>
            <w:r>
              <w:rPr>
                <w:rStyle w:val="60"/>
                <w:rFonts w:hint="default"/>
                <w:bCs/>
                <w:color w:val="auto"/>
                <w:lang w:bidi="ar"/>
              </w:rPr>
              <w:t>得2分</w:t>
            </w:r>
          </w:p>
          <w:p w14:paraId="62C51B43">
            <w:pPr>
              <w:spacing w:line="300" w:lineRule="exact"/>
              <w:textAlignment w:val="center"/>
              <w:rPr>
                <w:bCs/>
              </w:rPr>
            </w:pPr>
            <w:r>
              <w:rPr>
                <w:rFonts w:hint="eastAsia"/>
                <w:bCs/>
                <w:lang w:bidi="ar"/>
              </w:rPr>
              <w:t>□ 有此类，</w:t>
            </w:r>
            <w:r>
              <w:rPr>
                <w:rStyle w:val="60"/>
                <w:rFonts w:hint="default"/>
                <w:bCs/>
                <w:color w:val="auto"/>
                <w:lang w:bidi="ar"/>
              </w:rPr>
              <w:t>不得分，</w:t>
            </w:r>
            <w:r>
              <w:rPr>
                <w:rFonts w:hint="eastAsia"/>
                <w:bCs/>
                <w:lang w:bidi="ar"/>
              </w:rPr>
              <w:t>限下月前完成整改</w:t>
            </w:r>
          </w:p>
        </w:tc>
        <w:tc>
          <w:tcPr>
            <w:tcW w:w="987" w:type="dxa"/>
            <w:tcBorders>
              <w:top w:val="single" w:color="000000" w:sz="4" w:space="0"/>
              <w:left w:val="single" w:color="000000" w:sz="4" w:space="0"/>
              <w:bottom w:val="single" w:color="000000" w:sz="4" w:space="0"/>
              <w:right w:val="single" w:color="000000" w:sz="4" w:space="0"/>
            </w:tcBorders>
            <w:vAlign w:val="center"/>
          </w:tcPr>
          <w:p w14:paraId="365228FD">
            <w:pPr>
              <w:spacing w:line="300" w:lineRule="exact"/>
              <w:rPr>
                <w:bCs/>
              </w:rPr>
            </w:pPr>
          </w:p>
        </w:tc>
        <w:tc>
          <w:tcPr>
            <w:tcW w:w="1247" w:type="dxa"/>
            <w:tcBorders>
              <w:top w:val="single" w:color="000000" w:sz="4" w:space="0"/>
              <w:left w:val="single" w:color="000000" w:sz="4" w:space="0"/>
              <w:bottom w:val="single" w:color="000000" w:sz="4" w:space="0"/>
              <w:right w:val="single" w:color="000000" w:sz="8" w:space="0"/>
            </w:tcBorders>
            <w:vAlign w:val="center"/>
          </w:tcPr>
          <w:p w14:paraId="5510849D">
            <w:pPr>
              <w:spacing w:line="300" w:lineRule="exact"/>
              <w:rPr>
                <w:bCs/>
              </w:rPr>
            </w:pPr>
          </w:p>
        </w:tc>
      </w:tr>
      <w:tr w14:paraId="71009247">
        <w:tblPrEx>
          <w:tblCellMar>
            <w:top w:w="0" w:type="dxa"/>
            <w:left w:w="108" w:type="dxa"/>
            <w:bottom w:w="0" w:type="dxa"/>
            <w:right w:w="108" w:type="dxa"/>
          </w:tblCellMar>
        </w:tblPrEx>
        <w:trPr>
          <w:trHeight w:val="1533" w:hRule="atLeast"/>
        </w:trPr>
        <w:tc>
          <w:tcPr>
            <w:tcW w:w="753" w:type="dxa"/>
            <w:vMerge w:val="continue"/>
            <w:tcBorders>
              <w:top w:val="single" w:color="000000" w:sz="4" w:space="0"/>
              <w:left w:val="single" w:color="000000" w:sz="8" w:space="0"/>
              <w:bottom w:val="single" w:color="000000" w:sz="4" w:space="0"/>
              <w:right w:val="single" w:color="000000" w:sz="4" w:space="0"/>
            </w:tcBorders>
            <w:vAlign w:val="center"/>
          </w:tcPr>
          <w:p w14:paraId="52512703">
            <w:pPr>
              <w:spacing w:line="300" w:lineRule="exact"/>
              <w:jc w:val="center"/>
              <w:rPr>
                <w:bCs/>
              </w:rPr>
            </w:pPr>
          </w:p>
        </w:tc>
        <w:tc>
          <w:tcPr>
            <w:tcW w:w="752" w:type="dxa"/>
            <w:tcBorders>
              <w:top w:val="single" w:color="000000" w:sz="4" w:space="0"/>
              <w:left w:val="single" w:color="000000" w:sz="4" w:space="0"/>
              <w:bottom w:val="single" w:color="000000" w:sz="4" w:space="0"/>
              <w:right w:val="single" w:color="000000" w:sz="4" w:space="0"/>
            </w:tcBorders>
            <w:vAlign w:val="center"/>
          </w:tcPr>
          <w:p w14:paraId="495D9F72">
            <w:pPr>
              <w:spacing w:line="300" w:lineRule="exact"/>
              <w:jc w:val="center"/>
              <w:textAlignment w:val="center"/>
              <w:rPr>
                <w:bCs/>
              </w:rPr>
            </w:pPr>
            <w:r>
              <w:rPr>
                <w:rFonts w:hint="eastAsia"/>
                <w:bCs/>
                <w:lang w:bidi="ar"/>
              </w:rPr>
              <w:t>33</w:t>
            </w:r>
          </w:p>
        </w:tc>
        <w:tc>
          <w:tcPr>
            <w:tcW w:w="1055" w:type="dxa"/>
            <w:vMerge w:val="restart"/>
            <w:tcBorders>
              <w:top w:val="single" w:color="000000" w:sz="4" w:space="0"/>
              <w:left w:val="single" w:color="000000" w:sz="4" w:space="0"/>
              <w:bottom w:val="single" w:color="000000" w:sz="4" w:space="0"/>
              <w:right w:val="single" w:color="000000" w:sz="4" w:space="0"/>
            </w:tcBorders>
            <w:vAlign w:val="center"/>
          </w:tcPr>
          <w:p w14:paraId="231242FA">
            <w:pPr>
              <w:spacing w:line="300" w:lineRule="exact"/>
              <w:jc w:val="center"/>
              <w:textAlignment w:val="center"/>
              <w:rPr>
                <w:bCs/>
              </w:rPr>
            </w:pPr>
            <w:r>
              <w:rPr>
                <w:rFonts w:hint="eastAsia"/>
                <w:bCs/>
                <w:lang w:bidi="ar"/>
              </w:rPr>
              <w:t>被有效投诉</w:t>
            </w:r>
          </w:p>
        </w:tc>
        <w:tc>
          <w:tcPr>
            <w:tcW w:w="5552" w:type="dxa"/>
            <w:tcBorders>
              <w:top w:val="single" w:color="000000" w:sz="4" w:space="0"/>
              <w:left w:val="single" w:color="000000" w:sz="4" w:space="0"/>
              <w:bottom w:val="single" w:color="000000" w:sz="4" w:space="0"/>
              <w:right w:val="single" w:color="000000" w:sz="4" w:space="0"/>
            </w:tcBorders>
            <w:vAlign w:val="center"/>
          </w:tcPr>
          <w:p w14:paraId="4C8124F7">
            <w:pPr>
              <w:spacing w:line="300" w:lineRule="exact"/>
              <w:textAlignment w:val="center"/>
              <w:rPr>
                <w:bCs/>
              </w:rPr>
            </w:pPr>
            <w:r>
              <w:rPr>
                <w:rFonts w:hint="eastAsia"/>
                <w:bCs/>
                <w:lang w:bidi="ar"/>
              </w:rPr>
              <w:t>被以各种形式有效投诉至采购人的</w:t>
            </w:r>
          </w:p>
        </w:tc>
        <w:tc>
          <w:tcPr>
            <w:tcW w:w="1085" w:type="dxa"/>
            <w:tcBorders>
              <w:top w:val="single" w:color="000000" w:sz="4" w:space="0"/>
              <w:left w:val="nil"/>
              <w:bottom w:val="single" w:color="000000" w:sz="4" w:space="0"/>
              <w:right w:val="single" w:color="000000" w:sz="4" w:space="0"/>
            </w:tcBorders>
            <w:vAlign w:val="center"/>
          </w:tcPr>
          <w:p w14:paraId="5528B3C2">
            <w:pPr>
              <w:spacing w:line="300" w:lineRule="exact"/>
              <w:jc w:val="center"/>
              <w:textAlignment w:val="center"/>
              <w:rPr>
                <w:bCs/>
              </w:rPr>
            </w:pPr>
            <w:r>
              <w:rPr>
                <w:rFonts w:hint="eastAsia"/>
                <w:bCs/>
                <w:lang w:bidi="ar"/>
              </w:rPr>
              <w:t>2</w:t>
            </w:r>
          </w:p>
        </w:tc>
        <w:tc>
          <w:tcPr>
            <w:tcW w:w="3029" w:type="dxa"/>
            <w:tcBorders>
              <w:top w:val="single" w:color="000000" w:sz="4" w:space="0"/>
              <w:left w:val="single" w:color="000000" w:sz="4" w:space="0"/>
              <w:bottom w:val="single" w:color="000000" w:sz="4" w:space="0"/>
              <w:right w:val="single" w:color="000000" w:sz="4" w:space="0"/>
            </w:tcBorders>
            <w:vAlign w:val="center"/>
          </w:tcPr>
          <w:p w14:paraId="62E753BC">
            <w:pPr>
              <w:spacing w:line="300" w:lineRule="exact"/>
              <w:textAlignment w:val="center"/>
              <w:rPr>
                <w:rStyle w:val="60"/>
                <w:rFonts w:hint="default"/>
                <w:bCs/>
                <w:color w:val="auto"/>
                <w:lang w:bidi="ar"/>
              </w:rPr>
            </w:pPr>
            <w:r>
              <w:rPr>
                <w:rFonts w:hint="eastAsia"/>
                <w:bCs/>
                <w:lang w:bidi="ar"/>
              </w:rPr>
              <w:t>□ 1.无，</w:t>
            </w:r>
            <w:r>
              <w:rPr>
                <w:rStyle w:val="60"/>
                <w:rFonts w:hint="default"/>
                <w:bCs/>
                <w:color w:val="auto"/>
                <w:lang w:bidi="ar"/>
              </w:rPr>
              <w:t>得2分</w:t>
            </w:r>
          </w:p>
          <w:p w14:paraId="33EED664">
            <w:pPr>
              <w:spacing w:line="300" w:lineRule="exact"/>
              <w:textAlignment w:val="center"/>
              <w:rPr>
                <w:bCs/>
                <w:lang w:bidi="ar"/>
              </w:rPr>
            </w:pPr>
            <w:r>
              <w:rPr>
                <w:rFonts w:hint="eastAsia"/>
                <w:bCs/>
                <w:lang w:bidi="ar"/>
              </w:rPr>
              <w:t>□ 2.有2次以内，可得1分</w:t>
            </w:r>
          </w:p>
          <w:p w14:paraId="34E3CD5D">
            <w:pPr>
              <w:spacing w:line="300" w:lineRule="exact"/>
              <w:textAlignment w:val="center"/>
              <w:rPr>
                <w:bCs/>
                <w:lang w:bidi="ar"/>
              </w:rPr>
            </w:pPr>
            <w:r>
              <w:rPr>
                <w:rFonts w:hint="eastAsia"/>
                <w:bCs/>
                <w:lang w:bidi="ar"/>
              </w:rPr>
              <w:t>□ 3.有3-4次，不得分</w:t>
            </w:r>
          </w:p>
          <w:p w14:paraId="0FC95A50">
            <w:pPr>
              <w:spacing w:line="300" w:lineRule="exact"/>
              <w:textAlignment w:val="center"/>
              <w:rPr>
                <w:bCs/>
              </w:rPr>
            </w:pPr>
            <w:r>
              <w:rPr>
                <w:rFonts w:hint="eastAsia"/>
                <w:bCs/>
                <w:lang w:bidi="ar"/>
              </w:rPr>
              <w:t>□ 有2、3的均限下月前完成整改</w:t>
            </w:r>
          </w:p>
        </w:tc>
        <w:tc>
          <w:tcPr>
            <w:tcW w:w="987" w:type="dxa"/>
            <w:tcBorders>
              <w:top w:val="single" w:color="000000" w:sz="4" w:space="0"/>
              <w:left w:val="single" w:color="000000" w:sz="4" w:space="0"/>
              <w:bottom w:val="single" w:color="000000" w:sz="4" w:space="0"/>
              <w:right w:val="single" w:color="000000" w:sz="4" w:space="0"/>
            </w:tcBorders>
            <w:vAlign w:val="center"/>
          </w:tcPr>
          <w:p w14:paraId="78FD6616">
            <w:pPr>
              <w:spacing w:line="300" w:lineRule="exact"/>
              <w:rPr>
                <w:bCs/>
              </w:rPr>
            </w:pPr>
          </w:p>
        </w:tc>
        <w:tc>
          <w:tcPr>
            <w:tcW w:w="1247" w:type="dxa"/>
            <w:tcBorders>
              <w:top w:val="single" w:color="000000" w:sz="4" w:space="0"/>
              <w:left w:val="single" w:color="000000" w:sz="4" w:space="0"/>
              <w:bottom w:val="single" w:color="000000" w:sz="4" w:space="0"/>
              <w:right w:val="single" w:color="000000" w:sz="8" w:space="0"/>
            </w:tcBorders>
            <w:vAlign w:val="center"/>
          </w:tcPr>
          <w:p w14:paraId="67CE7900">
            <w:pPr>
              <w:spacing w:line="300" w:lineRule="exact"/>
              <w:rPr>
                <w:bCs/>
              </w:rPr>
            </w:pPr>
          </w:p>
        </w:tc>
      </w:tr>
      <w:tr w14:paraId="041FB357">
        <w:tblPrEx>
          <w:tblCellMar>
            <w:top w:w="0" w:type="dxa"/>
            <w:left w:w="108" w:type="dxa"/>
            <w:bottom w:w="0" w:type="dxa"/>
            <w:right w:w="108" w:type="dxa"/>
          </w:tblCellMar>
        </w:tblPrEx>
        <w:trPr>
          <w:trHeight w:val="2142" w:hRule="atLeast"/>
        </w:trPr>
        <w:tc>
          <w:tcPr>
            <w:tcW w:w="753" w:type="dxa"/>
            <w:vMerge w:val="continue"/>
            <w:tcBorders>
              <w:top w:val="single" w:color="000000" w:sz="4" w:space="0"/>
              <w:left w:val="single" w:color="000000" w:sz="8" w:space="0"/>
              <w:bottom w:val="single" w:color="000000" w:sz="4" w:space="0"/>
              <w:right w:val="single" w:color="000000" w:sz="4" w:space="0"/>
            </w:tcBorders>
            <w:vAlign w:val="center"/>
          </w:tcPr>
          <w:p w14:paraId="783707DA">
            <w:pPr>
              <w:spacing w:line="300" w:lineRule="exact"/>
              <w:jc w:val="center"/>
              <w:rPr>
                <w:bCs/>
              </w:rPr>
            </w:pPr>
          </w:p>
        </w:tc>
        <w:tc>
          <w:tcPr>
            <w:tcW w:w="752" w:type="dxa"/>
            <w:tcBorders>
              <w:top w:val="single" w:color="000000" w:sz="4" w:space="0"/>
              <w:left w:val="single" w:color="000000" w:sz="4" w:space="0"/>
              <w:bottom w:val="single" w:color="000000" w:sz="4" w:space="0"/>
              <w:right w:val="single" w:color="000000" w:sz="4" w:space="0"/>
            </w:tcBorders>
            <w:vAlign w:val="center"/>
          </w:tcPr>
          <w:p w14:paraId="7C49807D">
            <w:pPr>
              <w:spacing w:line="300" w:lineRule="exact"/>
              <w:jc w:val="center"/>
              <w:textAlignment w:val="center"/>
              <w:rPr>
                <w:bCs/>
              </w:rPr>
            </w:pPr>
            <w:r>
              <w:rPr>
                <w:rFonts w:hint="eastAsia"/>
                <w:bCs/>
                <w:lang w:bidi="ar"/>
              </w:rPr>
              <w:t>34</w:t>
            </w:r>
          </w:p>
        </w:tc>
        <w:tc>
          <w:tcPr>
            <w:tcW w:w="1055" w:type="dxa"/>
            <w:vMerge w:val="continue"/>
            <w:tcBorders>
              <w:top w:val="single" w:color="000000" w:sz="4" w:space="0"/>
              <w:left w:val="single" w:color="000000" w:sz="4" w:space="0"/>
              <w:bottom w:val="single" w:color="000000" w:sz="4" w:space="0"/>
              <w:right w:val="single" w:color="000000" w:sz="4" w:space="0"/>
            </w:tcBorders>
            <w:vAlign w:val="center"/>
          </w:tcPr>
          <w:p w14:paraId="06FFA09C">
            <w:pPr>
              <w:spacing w:line="300" w:lineRule="exact"/>
              <w:jc w:val="center"/>
              <w:rPr>
                <w:bCs/>
              </w:rPr>
            </w:pPr>
          </w:p>
        </w:tc>
        <w:tc>
          <w:tcPr>
            <w:tcW w:w="5552" w:type="dxa"/>
            <w:tcBorders>
              <w:top w:val="single" w:color="000000" w:sz="4" w:space="0"/>
              <w:left w:val="single" w:color="000000" w:sz="4" w:space="0"/>
              <w:bottom w:val="single" w:color="000000" w:sz="4" w:space="0"/>
              <w:right w:val="single" w:color="000000" w:sz="4" w:space="0"/>
            </w:tcBorders>
            <w:vAlign w:val="center"/>
          </w:tcPr>
          <w:p w14:paraId="10243B11">
            <w:pPr>
              <w:spacing w:line="300" w:lineRule="exact"/>
              <w:textAlignment w:val="center"/>
              <w:rPr>
                <w:bCs/>
              </w:rPr>
            </w:pPr>
            <w:r>
              <w:rPr>
                <w:rFonts w:hint="eastAsia"/>
                <w:bCs/>
              </w:rPr>
              <w:t>◆</w:t>
            </w:r>
            <w:r>
              <w:rPr>
                <w:rFonts w:hint="eastAsia"/>
                <w:bCs/>
                <w:lang w:bidi="ar"/>
              </w:rPr>
              <w:t>被有效投诉至采购人</w:t>
            </w:r>
          </w:p>
        </w:tc>
        <w:tc>
          <w:tcPr>
            <w:tcW w:w="1085" w:type="dxa"/>
            <w:tcBorders>
              <w:top w:val="nil"/>
              <w:left w:val="nil"/>
              <w:bottom w:val="nil"/>
              <w:right w:val="nil"/>
            </w:tcBorders>
            <w:vAlign w:val="center"/>
          </w:tcPr>
          <w:p w14:paraId="01BDE0C1">
            <w:pPr>
              <w:spacing w:line="300" w:lineRule="exact"/>
              <w:jc w:val="center"/>
              <w:textAlignment w:val="center"/>
              <w:rPr>
                <w:bCs/>
              </w:rPr>
            </w:pPr>
            <w:r>
              <w:rPr>
                <w:rFonts w:hint="eastAsia"/>
                <w:bCs/>
                <w:lang w:bidi="ar"/>
              </w:rPr>
              <w:t>3</w:t>
            </w:r>
          </w:p>
        </w:tc>
        <w:tc>
          <w:tcPr>
            <w:tcW w:w="3029" w:type="dxa"/>
            <w:tcBorders>
              <w:top w:val="single" w:color="000000" w:sz="4" w:space="0"/>
              <w:left w:val="single" w:color="000000" w:sz="4" w:space="0"/>
              <w:bottom w:val="single" w:color="000000" w:sz="4" w:space="0"/>
              <w:right w:val="single" w:color="000000" w:sz="4" w:space="0"/>
            </w:tcBorders>
            <w:vAlign w:val="center"/>
          </w:tcPr>
          <w:p w14:paraId="04CD6C42">
            <w:pPr>
              <w:spacing w:line="300" w:lineRule="exact"/>
              <w:textAlignment w:val="center"/>
              <w:rPr>
                <w:rStyle w:val="60"/>
                <w:rFonts w:hint="default"/>
                <w:bCs/>
                <w:color w:val="auto"/>
                <w:lang w:bidi="ar"/>
              </w:rPr>
            </w:pPr>
            <w:r>
              <w:rPr>
                <w:rFonts w:hint="eastAsia"/>
                <w:bCs/>
                <w:lang w:bidi="ar"/>
              </w:rPr>
              <w:t>□ 1.无，</w:t>
            </w:r>
            <w:r>
              <w:rPr>
                <w:rStyle w:val="60"/>
                <w:rFonts w:hint="default"/>
                <w:bCs/>
                <w:color w:val="auto"/>
                <w:lang w:bidi="ar"/>
              </w:rPr>
              <w:t>得3分</w:t>
            </w:r>
          </w:p>
          <w:p w14:paraId="65A30360">
            <w:pPr>
              <w:spacing w:line="300" w:lineRule="exact"/>
              <w:textAlignment w:val="center"/>
              <w:rPr>
                <w:rStyle w:val="60"/>
                <w:rFonts w:hint="default"/>
                <w:bCs/>
                <w:color w:val="auto"/>
                <w:lang w:bidi="ar"/>
              </w:rPr>
            </w:pPr>
            <w:r>
              <w:rPr>
                <w:rFonts w:hint="eastAsia"/>
                <w:bCs/>
                <w:lang w:bidi="ar"/>
              </w:rPr>
              <w:t>□ 2.有2次以内</w:t>
            </w:r>
            <w:r>
              <w:rPr>
                <w:rStyle w:val="60"/>
                <w:rFonts w:hint="default"/>
                <w:bCs/>
                <w:color w:val="auto"/>
                <w:lang w:bidi="ar"/>
              </w:rPr>
              <w:t>，可得1分</w:t>
            </w:r>
          </w:p>
          <w:p w14:paraId="405FACD9">
            <w:pPr>
              <w:spacing w:line="300" w:lineRule="exact"/>
              <w:textAlignment w:val="center"/>
              <w:rPr>
                <w:bCs/>
                <w:lang w:bidi="ar"/>
              </w:rPr>
            </w:pPr>
            <w:r>
              <w:rPr>
                <w:rFonts w:hint="eastAsia"/>
                <w:bCs/>
                <w:lang w:bidi="ar"/>
              </w:rPr>
              <w:t>□ 3.有2次以上，不得分</w:t>
            </w:r>
          </w:p>
          <w:p w14:paraId="650FC6A3">
            <w:pPr>
              <w:spacing w:line="300" w:lineRule="exact"/>
              <w:textAlignment w:val="center"/>
              <w:rPr>
                <w:bCs/>
              </w:rPr>
            </w:pPr>
            <w:r>
              <w:rPr>
                <w:rFonts w:hint="eastAsia"/>
                <w:bCs/>
                <w:lang w:bidi="ar"/>
              </w:rPr>
              <w:t>□ 有2、3的均限下月前完成整改</w:t>
            </w:r>
          </w:p>
        </w:tc>
        <w:tc>
          <w:tcPr>
            <w:tcW w:w="987" w:type="dxa"/>
            <w:tcBorders>
              <w:top w:val="single" w:color="000000" w:sz="4" w:space="0"/>
              <w:left w:val="single" w:color="000000" w:sz="4" w:space="0"/>
              <w:bottom w:val="nil"/>
              <w:right w:val="single" w:color="000000" w:sz="4" w:space="0"/>
            </w:tcBorders>
            <w:vAlign w:val="center"/>
          </w:tcPr>
          <w:p w14:paraId="10E8158F">
            <w:pPr>
              <w:spacing w:line="300" w:lineRule="exact"/>
              <w:rPr>
                <w:bCs/>
              </w:rPr>
            </w:pPr>
          </w:p>
        </w:tc>
        <w:tc>
          <w:tcPr>
            <w:tcW w:w="1247" w:type="dxa"/>
            <w:tcBorders>
              <w:top w:val="single" w:color="000000" w:sz="4" w:space="0"/>
              <w:left w:val="single" w:color="000000" w:sz="4" w:space="0"/>
              <w:bottom w:val="single" w:color="000000" w:sz="4" w:space="0"/>
              <w:right w:val="single" w:color="000000" w:sz="8" w:space="0"/>
            </w:tcBorders>
            <w:vAlign w:val="center"/>
          </w:tcPr>
          <w:p w14:paraId="00D6FC73">
            <w:pPr>
              <w:spacing w:line="300" w:lineRule="exact"/>
              <w:rPr>
                <w:bCs/>
              </w:rPr>
            </w:pPr>
          </w:p>
        </w:tc>
      </w:tr>
      <w:tr w14:paraId="5E21A56F">
        <w:tblPrEx>
          <w:tblCellMar>
            <w:top w:w="0" w:type="dxa"/>
            <w:left w:w="108" w:type="dxa"/>
            <w:bottom w:w="0" w:type="dxa"/>
            <w:right w:w="108" w:type="dxa"/>
          </w:tblCellMar>
        </w:tblPrEx>
        <w:trPr>
          <w:trHeight w:val="923" w:hRule="atLeast"/>
        </w:trPr>
        <w:tc>
          <w:tcPr>
            <w:tcW w:w="753" w:type="dxa"/>
            <w:vMerge w:val="continue"/>
            <w:tcBorders>
              <w:top w:val="single" w:color="000000" w:sz="4" w:space="0"/>
              <w:left w:val="single" w:color="000000" w:sz="8" w:space="0"/>
              <w:bottom w:val="single" w:color="000000" w:sz="4" w:space="0"/>
              <w:right w:val="single" w:color="000000" w:sz="4" w:space="0"/>
            </w:tcBorders>
            <w:vAlign w:val="center"/>
          </w:tcPr>
          <w:p w14:paraId="7F85175B">
            <w:pPr>
              <w:spacing w:line="300" w:lineRule="exact"/>
              <w:jc w:val="center"/>
              <w:rPr>
                <w:bCs/>
              </w:rPr>
            </w:pPr>
          </w:p>
        </w:tc>
        <w:tc>
          <w:tcPr>
            <w:tcW w:w="752" w:type="dxa"/>
            <w:tcBorders>
              <w:top w:val="single" w:color="000000" w:sz="4" w:space="0"/>
              <w:left w:val="single" w:color="000000" w:sz="4" w:space="0"/>
              <w:bottom w:val="single" w:color="000000" w:sz="4" w:space="0"/>
              <w:right w:val="single" w:color="000000" w:sz="4" w:space="0"/>
            </w:tcBorders>
            <w:vAlign w:val="center"/>
          </w:tcPr>
          <w:p w14:paraId="5F0DD91B">
            <w:pPr>
              <w:spacing w:line="300" w:lineRule="exact"/>
              <w:jc w:val="center"/>
              <w:textAlignment w:val="center"/>
              <w:rPr>
                <w:bCs/>
              </w:rPr>
            </w:pPr>
            <w:r>
              <w:rPr>
                <w:rFonts w:hint="eastAsia"/>
                <w:bCs/>
                <w:lang w:bidi="ar"/>
              </w:rPr>
              <w:t>35</w:t>
            </w:r>
          </w:p>
        </w:tc>
        <w:tc>
          <w:tcPr>
            <w:tcW w:w="1055" w:type="dxa"/>
            <w:vMerge w:val="continue"/>
            <w:tcBorders>
              <w:top w:val="single" w:color="000000" w:sz="4" w:space="0"/>
              <w:left w:val="single" w:color="000000" w:sz="4" w:space="0"/>
              <w:bottom w:val="single" w:color="000000" w:sz="4" w:space="0"/>
              <w:right w:val="single" w:color="000000" w:sz="4" w:space="0"/>
            </w:tcBorders>
            <w:vAlign w:val="center"/>
          </w:tcPr>
          <w:p w14:paraId="2CFD5871">
            <w:pPr>
              <w:spacing w:line="300" w:lineRule="exact"/>
              <w:jc w:val="center"/>
              <w:rPr>
                <w:bCs/>
              </w:rPr>
            </w:pPr>
          </w:p>
        </w:tc>
        <w:tc>
          <w:tcPr>
            <w:tcW w:w="5552" w:type="dxa"/>
            <w:tcBorders>
              <w:top w:val="single" w:color="000000" w:sz="4" w:space="0"/>
              <w:left w:val="single" w:color="000000" w:sz="4" w:space="0"/>
              <w:bottom w:val="single" w:color="000000" w:sz="4" w:space="0"/>
              <w:right w:val="single" w:color="000000" w:sz="4" w:space="0"/>
            </w:tcBorders>
            <w:vAlign w:val="center"/>
          </w:tcPr>
          <w:p w14:paraId="4D46AF51">
            <w:pPr>
              <w:spacing w:line="300" w:lineRule="exact"/>
              <w:textAlignment w:val="center"/>
              <w:rPr>
                <w:bCs/>
              </w:rPr>
            </w:pPr>
            <w:r>
              <w:rPr>
                <w:rFonts w:hint="eastAsia"/>
                <w:bCs/>
              </w:rPr>
              <w:t>◆</w:t>
            </w:r>
            <w:r>
              <w:rPr>
                <w:rFonts w:hint="eastAsia"/>
                <w:bCs/>
                <w:lang w:bidi="ar"/>
              </w:rPr>
              <w:t>被有效投诉至12345</w:t>
            </w:r>
          </w:p>
        </w:tc>
        <w:tc>
          <w:tcPr>
            <w:tcW w:w="1085" w:type="dxa"/>
            <w:tcBorders>
              <w:top w:val="single" w:color="000000" w:sz="4" w:space="0"/>
              <w:left w:val="nil"/>
              <w:bottom w:val="single" w:color="000000" w:sz="4" w:space="0"/>
              <w:right w:val="single" w:color="000000" w:sz="4" w:space="0"/>
            </w:tcBorders>
            <w:vAlign w:val="center"/>
          </w:tcPr>
          <w:p w14:paraId="5186A74F">
            <w:pPr>
              <w:spacing w:line="300" w:lineRule="exact"/>
              <w:jc w:val="center"/>
              <w:textAlignment w:val="center"/>
              <w:rPr>
                <w:bCs/>
              </w:rPr>
            </w:pPr>
            <w:r>
              <w:rPr>
                <w:rFonts w:hint="eastAsia"/>
                <w:bCs/>
                <w:lang w:bidi="ar"/>
              </w:rPr>
              <w:t>5</w:t>
            </w:r>
          </w:p>
        </w:tc>
        <w:tc>
          <w:tcPr>
            <w:tcW w:w="3029" w:type="dxa"/>
            <w:tcBorders>
              <w:top w:val="single" w:color="000000" w:sz="4" w:space="0"/>
              <w:left w:val="single" w:color="000000" w:sz="4" w:space="0"/>
              <w:bottom w:val="single" w:color="000000" w:sz="4" w:space="0"/>
              <w:right w:val="single" w:color="000000" w:sz="4" w:space="0"/>
            </w:tcBorders>
            <w:vAlign w:val="center"/>
          </w:tcPr>
          <w:p w14:paraId="7BC7814E">
            <w:pPr>
              <w:spacing w:line="300" w:lineRule="exact"/>
              <w:textAlignment w:val="center"/>
              <w:rPr>
                <w:rStyle w:val="60"/>
                <w:rFonts w:hint="default"/>
                <w:bCs/>
                <w:color w:val="auto"/>
                <w:lang w:bidi="ar"/>
              </w:rPr>
            </w:pPr>
            <w:r>
              <w:rPr>
                <w:rFonts w:hint="eastAsia"/>
                <w:bCs/>
                <w:lang w:bidi="ar"/>
              </w:rPr>
              <w:t>□ 1.无，</w:t>
            </w:r>
            <w:r>
              <w:rPr>
                <w:rStyle w:val="60"/>
                <w:rFonts w:hint="default"/>
                <w:bCs/>
                <w:color w:val="auto"/>
                <w:lang w:bidi="ar"/>
              </w:rPr>
              <w:t>得5分</w:t>
            </w:r>
          </w:p>
          <w:p w14:paraId="4C8C86CF">
            <w:pPr>
              <w:spacing w:line="300" w:lineRule="exact"/>
              <w:textAlignment w:val="center"/>
              <w:rPr>
                <w:bCs/>
              </w:rPr>
            </w:pPr>
            <w:r>
              <w:rPr>
                <w:rFonts w:hint="eastAsia"/>
                <w:bCs/>
                <w:lang w:bidi="ar"/>
              </w:rPr>
              <w:t>□ 2.有，不得分，限下月前完成整改</w:t>
            </w:r>
          </w:p>
        </w:tc>
        <w:tc>
          <w:tcPr>
            <w:tcW w:w="987" w:type="dxa"/>
            <w:tcBorders>
              <w:top w:val="single" w:color="000000" w:sz="4" w:space="0"/>
              <w:left w:val="single" w:color="000000" w:sz="4" w:space="0"/>
              <w:bottom w:val="nil"/>
              <w:right w:val="single" w:color="000000" w:sz="4" w:space="0"/>
            </w:tcBorders>
            <w:vAlign w:val="center"/>
          </w:tcPr>
          <w:p w14:paraId="1F2AB2CD">
            <w:pPr>
              <w:spacing w:line="300" w:lineRule="exact"/>
              <w:rPr>
                <w:bCs/>
              </w:rPr>
            </w:pPr>
          </w:p>
        </w:tc>
        <w:tc>
          <w:tcPr>
            <w:tcW w:w="1247" w:type="dxa"/>
            <w:tcBorders>
              <w:top w:val="single" w:color="000000" w:sz="4" w:space="0"/>
              <w:left w:val="single" w:color="000000" w:sz="4" w:space="0"/>
              <w:bottom w:val="single" w:color="000000" w:sz="4" w:space="0"/>
              <w:right w:val="single" w:color="000000" w:sz="8" w:space="0"/>
            </w:tcBorders>
            <w:vAlign w:val="center"/>
          </w:tcPr>
          <w:p w14:paraId="74A1413E">
            <w:pPr>
              <w:spacing w:line="300" w:lineRule="exact"/>
              <w:rPr>
                <w:bCs/>
              </w:rPr>
            </w:pPr>
          </w:p>
        </w:tc>
      </w:tr>
      <w:tr w14:paraId="67EAB160">
        <w:tblPrEx>
          <w:tblCellMar>
            <w:top w:w="0" w:type="dxa"/>
            <w:left w:w="108" w:type="dxa"/>
            <w:bottom w:w="0" w:type="dxa"/>
            <w:right w:w="108" w:type="dxa"/>
          </w:tblCellMar>
        </w:tblPrEx>
        <w:trPr>
          <w:trHeight w:val="1533" w:hRule="atLeast"/>
        </w:trPr>
        <w:tc>
          <w:tcPr>
            <w:tcW w:w="753" w:type="dxa"/>
            <w:vMerge w:val="continue"/>
            <w:tcBorders>
              <w:top w:val="single" w:color="000000" w:sz="4" w:space="0"/>
              <w:left w:val="single" w:color="000000" w:sz="8" w:space="0"/>
              <w:bottom w:val="single" w:color="000000" w:sz="4" w:space="0"/>
              <w:right w:val="single" w:color="000000" w:sz="4" w:space="0"/>
            </w:tcBorders>
            <w:vAlign w:val="center"/>
          </w:tcPr>
          <w:p w14:paraId="2EE79B2F">
            <w:pPr>
              <w:spacing w:line="300" w:lineRule="exact"/>
              <w:jc w:val="center"/>
              <w:rPr>
                <w:bCs/>
              </w:rPr>
            </w:pPr>
          </w:p>
        </w:tc>
        <w:tc>
          <w:tcPr>
            <w:tcW w:w="752" w:type="dxa"/>
            <w:tcBorders>
              <w:top w:val="single" w:color="000000" w:sz="4" w:space="0"/>
              <w:left w:val="single" w:color="000000" w:sz="4" w:space="0"/>
              <w:bottom w:val="single" w:color="000000" w:sz="4" w:space="0"/>
              <w:right w:val="single" w:color="000000" w:sz="4" w:space="0"/>
            </w:tcBorders>
            <w:vAlign w:val="center"/>
          </w:tcPr>
          <w:p w14:paraId="3C3B2609">
            <w:pPr>
              <w:spacing w:line="300" w:lineRule="exact"/>
              <w:jc w:val="center"/>
              <w:textAlignment w:val="center"/>
              <w:rPr>
                <w:bCs/>
              </w:rPr>
            </w:pPr>
            <w:r>
              <w:rPr>
                <w:rFonts w:hint="eastAsia"/>
                <w:bCs/>
                <w:lang w:bidi="ar"/>
              </w:rPr>
              <w:t>36</w:t>
            </w:r>
          </w:p>
        </w:tc>
        <w:tc>
          <w:tcPr>
            <w:tcW w:w="1055" w:type="dxa"/>
            <w:tcBorders>
              <w:top w:val="single" w:color="000000" w:sz="4" w:space="0"/>
              <w:left w:val="single" w:color="000000" w:sz="4" w:space="0"/>
              <w:bottom w:val="single" w:color="000000" w:sz="4" w:space="0"/>
              <w:right w:val="single" w:color="000000" w:sz="4" w:space="0"/>
            </w:tcBorders>
            <w:vAlign w:val="center"/>
          </w:tcPr>
          <w:p w14:paraId="13E193FD">
            <w:pPr>
              <w:spacing w:line="300" w:lineRule="exact"/>
              <w:jc w:val="center"/>
              <w:textAlignment w:val="center"/>
              <w:rPr>
                <w:bCs/>
              </w:rPr>
            </w:pPr>
            <w:r>
              <w:rPr>
                <w:rFonts w:hint="eastAsia"/>
                <w:bCs/>
                <w:lang w:bidi="ar"/>
              </w:rPr>
              <w:t>配合服务</w:t>
            </w:r>
          </w:p>
        </w:tc>
        <w:tc>
          <w:tcPr>
            <w:tcW w:w="5552" w:type="dxa"/>
            <w:tcBorders>
              <w:top w:val="single" w:color="000000" w:sz="4" w:space="0"/>
              <w:left w:val="single" w:color="000000" w:sz="4" w:space="0"/>
              <w:bottom w:val="single" w:color="000000" w:sz="4" w:space="0"/>
              <w:right w:val="single" w:color="000000" w:sz="4" w:space="0"/>
            </w:tcBorders>
            <w:vAlign w:val="center"/>
          </w:tcPr>
          <w:p w14:paraId="724AEC2B">
            <w:pPr>
              <w:spacing w:line="300" w:lineRule="exact"/>
              <w:textAlignment w:val="center"/>
              <w:rPr>
                <w:bCs/>
                <w:lang w:bidi="ar"/>
              </w:rPr>
            </w:pPr>
            <w:r>
              <w:rPr>
                <w:rFonts w:hint="eastAsia"/>
                <w:bCs/>
              </w:rPr>
              <w:t>◆</w:t>
            </w:r>
            <w:r>
              <w:rPr>
                <w:rFonts w:hint="eastAsia"/>
                <w:bCs/>
                <w:lang w:bidi="ar"/>
              </w:rPr>
              <w:t>配合其他科室</w:t>
            </w:r>
          </w:p>
          <w:p w14:paraId="09775747">
            <w:pPr>
              <w:spacing w:line="300" w:lineRule="exact"/>
              <w:textAlignment w:val="center"/>
              <w:rPr>
                <w:bCs/>
              </w:rPr>
            </w:pPr>
            <w:r>
              <w:rPr>
                <w:rFonts w:hint="eastAsia"/>
                <w:bCs/>
              </w:rPr>
              <w:t>◆</w:t>
            </w:r>
            <w:r>
              <w:rPr>
                <w:rFonts w:hint="eastAsia"/>
                <w:bCs/>
                <w:lang w:bidi="ar"/>
              </w:rPr>
              <w:t>配合及监督第三方工作</w:t>
            </w:r>
          </w:p>
        </w:tc>
        <w:tc>
          <w:tcPr>
            <w:tcW w:w="1085" w:type="dxa"/>
            <w:tcBorders>
              <w:top w:val="single" w:color="000000" w:sz="4" w:space="0"/>
              <w:left w:val="nil"/>
              <w:bottom w:val="single" w:color="000000" w:sz="4" w:space="0"/>
              <w:right w:val="single" w:color="000000" w:sz="4" w:space="0"/>
            </w:tcBorders>
            <w:vAlign w:val="center"/>
          </w:tcPr>
          <w:p w14:paraId="629A248E">
            <w:pPr>
              <w:spacing w:line="300" w:lineRule="exact"/>
              <w:jc w:val="center"/>
              <w:textAlignment w:val="center"/>
              <w:rPr>
                <w:bCs/>
              </w:rPr>
            </w:pPr>
            <w:r>
              <w:rPr>
                <w:rFonts w:hint="eastAsia"/>
                <w:bCs/>
                <w:lang w:bidi="ar"/>
              </w:rPr>
              <w:t>2</w:t>
            </w:r>
          </w:p>
        </w:tc>
        <w:tc>
          <w:tcPr>
            <w:tcW w:w="3029" w:type="dxa"/>
            <w:tcBorders>
              <w:top w:val="single" w:color="000000" w:sz="4" w:space="0"/>
              <w:left w:val="single" w:color="000000" w:sz="4" w:space="0"/>
              <w:bottom w:val="single" w:color="000000" w:sz="4" w:space="0"/>
              <w:right w:val="single" w:color="000000" w:sz="4" w:space="0"/>
            </w:tcBorders>
            <w:vAlign w:val="center"/>
          </w:tcPr>
          <w:p w14:paraId="254E7AF7">
            <w:pPr>
              <w:spacing w:line="300" w:lineRule="exact"/>
              <w:textAlignment w:val="center"/>
              <w:rPr>
                <w:rStyle w:val="60"/>
                <w:rFonts w:hint="default"/>
                <w:bCs/>
                <w:color w:val="auto"/>
                <w:lang w:bidi="ar"/>
              </w:rPr>
            </w:pPr>
            <w:r>
              <w:rPr>
                <w:rFonts w:hint="eastAsia"/>
                <w:bCs/>
                <w:lang w:bidi="ar"/>
              </w:rPr>
              <w:t>□ 1.积极落实的，</w:t>
            </w:r>
            <w:r>
              <w:rPr>
                <w:rStyle w:val="60"/>
                <w:rFonts w:hint="default"/>
                <w:bCs/>
                <w:color w:val="auto"/>
                <w:lang w:bidi="ar"/>
              </w:rPr>
              <w:t>得2分</w:t>
            </w:r>
          </w:p>
          <w:p w14:paraId="4328A25F">
            <w:pPr>
              <w:spacing w:line="300" w:lineRule="exact"/>
              <w:textAlignment w:val="center"/>
              <w:rPr>
                <w:bCs/>
              </w:rPr>
            </w:pPr>
            <w:r>
              <w:rPr>
                <w:rFonts w:hint="eastAsia"/>
                <w:bCs/>
                <w:lang w:bidi="ar"/>
              </w:rPr>
              <w:t>□ 2.消极不落实的，不得分，限下月前完成整改</w:t>
            </w:r>
          </w:p>
        </w:tc>
        <w:tc>
          <w:tcPr>
            <w:tcW w:w="987" w:type="dxa"/>
            <w:tcBorders>
              <w:top w:val="single" w:color="000000" w:sz="4" w:space="0"/>
              <w:left w:val="single" w:color="000000" w:sz="4" w:space="0"/>
              <w:bottom w:val="nil"/>
              <w:right w:val="single" w:color="000000" w:sz="4" w:space="0"/>
            </w:tcBorders>
            <w:vAlign w:val="center"/>
          </w:tcPr>
          <w:p w14:paraId="3D969C4E">
            <w:pPr>
              <w:spacing w:line="300" w:lineRule="exact"/>
              <w:rPr>
                <w:bCs/>
              </w:rPr>
            </w:pPr>
          </w:p>
        </w:tc>
        <w:tc>
          <w:tcPr>
            <w:tcW w:w="1247" w:type="dxa"/>
            <w:tcBorders>
              <w:top w:val="single" w:color="000000" w:sz="4" w:space="0"/>
              <w:left w:val="single" w:color="000000" w:sz="4" w:space="0"/>
              <w:bottom w:val="single" w:color="000000" w:sz="4" w:space="0"/>
              <w:right w:val="single" w:color="000000" w:sz="8" w:space="0"/>
            </w:tcBorders>
            <w:vAlign w:val="center"/>
          </w:tcPr>
          <w:p w14:paraId="54772F4F">
            <w:pPr>
              <w:spacing w:line="300" w:lineRule="exact"/>
              <w:rPr>
                <w:bCs/>
              </w:rPr>
            </w:pPr>
          </w:p>
        </w:tc>
      </w:tr>
      <w:tr w14:paraId="28F7385D">
        <w:tblPrEx>
          <w:tblCellMar>
            <w:top w:w="0" w:type="dxa"/>
            <w:left w:w="108" w:type="dxa"/>
            <w:bottom w:w="0" w:type="dxa"/>
            <w:right w:w="108" w:type="dxa"/>
          </w:tblCellMar>
        </w:tblPrEx>
        <w:trPr>
          <w:trHeight w:val="2051" w:hRule="atLeast"/>
        </w:trPr>
        <w:tc>
          <w:tcPr>
            <w:tcW w:w="753" w:type="dxa"/>
            <w:vMerge w:val="continue"/>
            <w:tcBorders>
              <w:top w:val="single" w:color="000000" w:sz="4" w:space="0"/>
              <w:left w:val="single" w:color="000000" w:sz="8" w:space="0"/>
              <w:bottom w:val="single" w:color="000000" w:sz="4" w:space="0"/>
              <w:right w:val="single" w:color="000000" w:sz="4" w:space="0"/>
            </w:tcBorders>
            <w:vAlign w:val="center"/>
          </w:tcPr>
          <w:p w14:paraId="3224CA7F">
            <w:pPr>
              <w:spacing w:line="300" w:lineRule="exact"/>
              <w:jc w:val="center"/>
              <w:rPr>
                <w:bCs/>
              </w:rPr>
            </w:pPr>
          </w:p>
        </w:tc>
        <w:tc>
          <w:tcPr>
            <w:tcW w:w="752" w:type="dxa"/>
            <w:tcBorders>
              <w:top w:val="single" w:color="000000" w:sz="4" w:space="0"/>
              <w:left w:val="single" w:color="000000" w:sz="4" w:space="0"/>
              <w:bottom w:val="single" w:color="000000" w:sz="8" w:space="0"/>
              <w:right w:val="single" w:color="000000" w:sz="4" w:space="0"/>
            </w:tcBorders>
            <w:vAlign w:val="center"/>
          </w:tcPr>
          <w:p w14:paraId="31F21B7E">
            <w:pPr>
              <w:spacing w:line="300" w:lineRule="exact"/>
              <w:jc w:val="center"/>
              <w:textAlignment w:val="center"/>
              <w:rPr>
                <w:bCs/>
              </w:rPr>
            </w:pPr>
            <w:r>
              <w:rPr>
                <w:rFonts w:hint="eastAsia"/>
                <w:bCs/>
                <w:lang w:bidi="ar"/>
              </w:rPr>
              <w:t>37</w:t>
            </w:r>
          </w:p>
        </w:tc>
        <w:tc>
          <w:tcPr>
            <w:tcW w:w="1055" w:type="dxa"/>
            <w:tcBorders>
              <w:top w:val="single" w:color="000000" w:sz="4" w:space="0"/>
              <w:left w:val="nil"/>
              <w:bottom w:val="single" w:color="000000" w:sz="8" w:space="0"/>
              <w:right w:val="single" w:color="000000" w:sz="4" w:space="0"/>
            </w:tcBorders>
            <w:vAlign w:val="center"/>
          </w:tcPr>
          <w:p w14:paraId="6C8E0DD0">
            <w:pPr>
              <w:spacing w:line="300" w:lineRule="exact"/>
              <w:jc w:val="center"/>
              <w:textAlignment w:val="center"/>
              <w:rPr>
                <w:bCs/>
              </w:rPr>
            </w:pPr>
            <w:r>
              <w:rPr>
                <w:rFonts w:hint="eastAsia"/>
                <w:bCs/>
                <w:lang w:bidi="ar"/>
              </w:rPr>
              <w:t>上期整改情况</w:t>
            </w:r>
          </w:p>
        </w:tc>
        <w:tc>
          <w:tcPr>
            <w:tcW w:w="5552" w:type="dxa"/>
            <w:tcBorders>
              <w:top w:val="single" w:color="000000" w:sz="4" w:space="0"/>
              <w:left w:val="single" w:color="000000" w:sz="4" w:space="0"/>
              <w:bottom w:val="single" w:color="000000" w:sz="8" w:space="0"/>
              <w:right w:val="single" w:color="000000" w:sz="4" w:space="0"/>
            </w:tcBorders>
            <w:vAlign w:val="center"/>
          </w:tcPr>
          <w:p w14:paraId="454D0EE2">
            <w:pPr>
              <w:spacing w:line="300" w:lineRule="exact"/>
              <w:textAlignment w:val="center"/>
              <w:rPr>
                <w:bCs/>
              </w:rPr>
            </w:pPr>
            <w:r>
              <w:rPr>
                <w:rFonts w:hint="eastAsia"/>
                <w:bCs/>
                <w:lang w:bidi="ar"/>
              </w:rPr>
              <w:t>落实整改并有书面整改报告（含因特殊情况有合理说明，而暂未落实但有时间表的）</w:t>
            </w:r>
          </w:p>
        </w:tc>
        <w:tc>
          <w:tcPr>
            <w:tcW w:w="1085" w:type="dxa"/>
            <w:tcBorders>
              <w:top w:val="single" w:color="000000" w:sz="4" w:space="0"/>
              <w:left w:val="single" w:color="000000" w:sz="4" w:space="0"/>
              <w:bottom w:val="single" w:color="000000" w:sz="8" w:space="0"/>
              <w:right w:val="single" w:color="000000" w:sz="4" w:space="0"/>
            </w:tcBorders>
            <w:vAlign w:val="center"/>
          </w:tcPr>
          <w:p w14:paraId="6980C3A7">
            <w:pPr>
              <w:spacing w:line="300" w:lineRule="exact"/>
              <w:jc w:val="center"/>
              <w:textAlignment w:val="center"/>
              <w:rPr>
                <w:bCs/>
              </w:rPr>
            </w:pPr>
            <w:r>
              <w:rPr>
                <w:rFonts w:hint="eastAsia"/>
                <w:bCs/>
                <w:lang w:bidi="ar"/>
              </w:rPr>
              <w:t>2</w:t>
            </w:r>
          </w:p>
        </w:tc>
        <w:tc>
          <w:tcPr>
            <w:tcW w:w="3029" w:type="dxa"/>
            <w:tcBorders>
              <w:top w:val="single" w:color="000000" w:sz="4" w:space="0"/>
              <w:left w:val="single" w:color="000000" w:sz="4" w:space="0"/>
              <w:bottom w:val="single" w:color="000000" w:sz="8" w:space="0"/>
              <w:right w:val="single" w:color="000000" w:sz="4" w:space="0"/>
            </w:tcBorders>
            <w:vAlign w:val="center"/>
          </w:tcPr>
          <w:p w14:paraId="334C0F91">
            <w:pPr>
              <w:spacing w:line="300" w:lineRule="exact"/>
              <w:textAlignment w:val="center"/>
              <w:rPr>
                <w:rStyle w:val="60"/>
                <w:rFonts w:hint="default"/>
                <w:bCs/>
                <w:color w:val="auto"/>
                <w:lang w:bidi="ar"/>
              </w:rPr>
            </w:pPr>
            <w:r>
              <w:rPr>
                <w:rFonts w:hint="eastAsia"/>
                <w:bCs/>
                <w:lang w:bidi="ar"/>
              </w:rPr>
              <w:t>□ 整改条数全部完成的，</w:t>
            </w:r>
            <w:r>
              <w:rPr>
                <w:rStyle w:val="60"/>
                <w:rFonts w:hint="default"/>
                <w:bCs/>
                <w:color w:val="auto"/>
                <w:lang w:bidi="ar"/>
              </w:rPr>
              <w:t>得2分</w:t>
            </w:r>
          </w:p>
          <w:p w14:paraId="75CCB533">
            <w:pPr>
              <w:spacing w:line="300" w:lineRule="exact"/>
              <w:textAlignment w:val="center"/>
              <w:rPr>
                <w:rStyle w:val="60"/>
                <w:rFonts w:hint="default"/>
                <w:bCs/>
                <w:color w:val="auto"/>
                <w:lang w:bidi="ar"/>
              </w:rPr>
            </w:pPr>
            <w:r>
              <w:rPr>
                <w:rFonts w:hint="eastAsia"/>
                <w:bCs/>
                <w:lang w:bidi="ar"/>
              </w:rPr>
              <w:t>□ 整改条数完成50%（含）以上的，</w:t>
            </w:r>
            <w:r>
              <w:rPr>
                <w:rStyle w:val="60"/>
                <w:rFonts w:hint="default"/>
                <w:bCs/>
                <w:color w:val="auto"/>
                <w:lang w:bidi="ar"/>
              </w:rPr>
              <w:t>得1分</w:t>
            </w:r>
          </w:p>
          <w:p w14:paraId="2ED44560">
            <w:pPr>
              <w:spacing w:line="300" w:lineRule="exact"/>
              <w:textAlignment w:val="center"/>
              <w:rPr>
                <w:bCs/>
              </w:rPr>
            </w:pPr>
            <w:r>
              <w:rPr>
                <w:rFonts w:hint="eastAsia"/>
                <w:bCs/>
                <w:lang w:bidi="ar"/>
              </w:rPr>
              <w:t>□ 整改条数完成49%（含）以下的，不得分</w:t>
            </w:r>
          </w:p>
        </w:tc>
        <w:tc>
          <w:tcPr>
            <w:tcW w:w="987" w:type="dxa"/>
            <w:tcBorders>
              <w:top w:val="single" w:color="000000" w:sz="4" w:space="0"/>
              <w:left w:val="single" w:color="000000" w:sz="4" w:space="0"/>
              <w:bottom w:val="single" w:color="000000" w:sz="8" w:space="0"/>
              <w:right w:val="single" w:color="000000" w:sz="4" w:space="0"/>
            </w:tcBorders>
            <w:vAlign w:val="center"/>
          </w:tcPr>
          <w:p w14:paraId="153E6CE3">
            <w:pPr>
              <w:spacing w:line="300" w:lineRule="exact"/>
              <w:rPr>
                <w:bCs/>
              </w:rPr>
            </w:pPr>
          </w:p>
        </w:tc>
        <w:tc>
          <w:tcPr>
            <w:tcW w:w="1247" w:type="dxa"/>
            <w:tcBorders>
              <w:top w:val="single" w:color="000000" w:sz="4" w:space="0"/>
              <w:left w:val="single" w:color="000000" w:sz="4" w:space="0"/>
              <w:bottom w:val="single" w:color="000000" w:sz="8" w:space="0"/>
              <w:right w:val="single" w:color="000000" w:sz="8" w:space="0"/>
            </w:tcBorders>
            <w:vAlign w:val="center"/>
          </w:tcPr>
          <w:p w14:paraId="55FE4488">
            <w:pPr>
              <w:spacing w:line="300" w:lineRule="exact"/>
              <w:rPr>
                <w:bCs/>
              </w:rPr>
            </w:pPr>
          </w:p>
        </w:tc>
      </w:tr>
      <w:tr w14:paraId="612DB534">
        <w:tblPrEx>
          <w:tblCellMar>
            <w:top w:w="0" w:type="dxa"/>
            <w:left w:w="108" w:type="dxa"/>
            <w:bottom w:w="0" w:type="dxa"/>
            <w:right w:w="108" w:type="dxa"/>
          </w:tblCellMar>
        </w:tblPrEx>
        <w:trPr>
          <w:trHeight w:val="411" w:hRule="atLeast"/>
        </w:trPr>
        <w:tc>
          <w:tcPr>
            <w:tcW w:w="753" w:type="dxa"/>
            <w:tcBorders>
              <w:top w:val="nil"/>
              <w:left w:val="single" w:color="000000" w:sz="4" w:space="0"/>
              <w:bottom w:val="single" w:color="000000" w:sz="4" w:space="0"/>
              <w:right w:val="single" w:color="000000" w:sz="4" w:space="0"/>
            </w:tcBorders>
            <w:vAlign w:val="center"/>
          </w:tcPr>
          <w:p w14:paraId="71D075B8">
            <w:pPr>
              <w:spacing w:line="300" w:lineRule="exact"/>
              <w:jc w:val="center"/>
              <w:rPr>
                <w:bCs/>
              </w:rPr>
            </w:pPr>
          </w:p>
        </w:tc>
        <w:tc>
          <w:tcPr>
            <w:tcW w:w="752" w:type="dxa"/>
            <w:tcBorders>
              <w:top w:val="nil"/>
              <w:left w:val="single" w:color="000000" w:sz="4" w:space="0"/>
              <w:bottom w:val="single" w:color="000000" w:sz="4" w:space="0"/>
              <w:right w:val="single" w:color="000000" w:sz="4" w:space="0"/>
            </w:tcBorders>
            <w:vAlign w:val="center"/>
          </w:tcPr>
          <w:p w14:paraId="19263665">
            <w:pPr>
              <w:spacing w:line="300" w:lineRule="exact"/>
              <w:jc w:val="center"/>
              <w:rPr>
                <w:bCs/>
              </w:rPr>
            </w:pPr>
          </w:p>
        </w:tc>
        <w:tc>
          <w:tcPr>
            <w:tcW w:w="1055" w:type="dxa"/>
            <w:tcBorders>
              <w:top w:val="nil"/>
              <w:left w:val="single" w:color="000000" w:sz="4" w:space="0"/>
              <w:bottom w:val="single" w:color="000000" w:sz="4" w:space="0"/>
              <w:right w:val="single" w:color="000000" w:sz="4" w:space="0"/>
            </w:tcBorders>
            <w:vAlign w:val="center"/>
          </w:tcPr>
          <w:p w14:paraId="22E21E0C">
            <w:pPr>
              <w:spacing w:line="300" w:lineRule="exact"/>
              <w:rPr>
                <w:bCs/>
              </w:rPr>
            </w:pPr>
          </w:p>
        </w:tc>
        <w:tc>
          <w:tcPr>
            <w:tcW w:w="5552" w:type="dxa"/>
            <w:tcBorders>
              <w:top w:val="nil"/>
              <w:left w:val="single" w:color="000000" w:sz="4" w:space="0"/>
              <w:bottom w:val="single" w:color="000000" w:sz="4" w:space="0"/>
              <w:right w:val="single" w:color="000000" w:sz="4" w:space="0"/>
            </w:tcBorders>
            <w:vAlign w:val="center"/>
          </w:tcPr>
          <w:p w14:paraId="213B5A33">
            <w:pPr>
              <w:spacing w:line="300" w:lineRule="exact"/>
              <w:rPr>
                <w:bCs/>
              </w:rPr>
            </w:pPr>
          </w:p>
        </w:tc>
        <w:tc>
          <w:tcPr>
            <w:tcW w:w="1085" w:type="dxa"/>
            <w:tcBorders>
              <w:top w:val="nil"/>
              <w:left w:val="single" w:color="000000" w:sz="4" w:space="0"/>
              <w:bottom w:val="single" w:color="000000" w:sz="4" w:space="0"/>
              <w:right w:val="single" w:color="000000" w:sz="4" w:space="0"/>
            </w:tcBorders>
            <w:vAlign w:val="center"/>
          </w:tcPr>
          <w:p w14:paraId="1D25168F">
            <w:pPr>
              <w:spacing w:line="300" w:lineRule="exact"/>
              <w:jc w:val="center"/>
              <w:textAlignment w:val="center"/>
              <w:rPr>
                <w:bCs/>
              </w:rPr>
            </w:pPr>
            <w:r>
              <w:rPr>
                <w:rFonts w:hint="eastAsia"/>
                <w:bCs/>
                <w:lang w:bidi="ar"/>
              </w:rPr>
              <w:t>100</w:t>
            </w:r>
          </w:p>
        </w:tc>
        <w:tc>
          <w:tcPr>
            <w:tcW w:w="3029" w:type="dxa"/>
            <w:tcBorders>
              <w:top w:val="nil"/>
              <w:left w:val="single" w:color="000000" w:sz="4" w:space="0"/>
              <w:bottom w:val="single" w:color="000000" w:sz="4" w:space="0"/>
              <w:right w:val="single" w:color="000000" w:sz="4" w:space="0"/>
            </w:tcBorders>
            <w:vAlign w:val="center"/>
          </w:tcPr>
          <w:p w14:paraId="67D850EE">
            <w:pPr>
              <w:spacing w:line="300" w:lineRule="exact"/>
              <w:jc w:val="right"/>
              <w:textAlignment w:val="center"/>
              <w:rPr>
                <w:bCs/>
              </w:rPr>
            </w:pPr>
            <w:r>
              <w:rPr>
                <w:rFonts w:hint="eastAsia"/>
                <w:bCs/>
                <w:lang w:bidi="ar"/>
              </w:rPr>
              <w:t>得分合计</w:t>
            </w:r>
          </w:p>
        </w:tc>
        <w:tc>
          <w:tcPr>
            <w:tcW w:w="987" w:type="dxa"/>
            <w:tcBorders>
              <w:top w:val="nil"/>
              <w:left w:val="single" w:color="000000" w:sz="4" w:space="0"/>
              <w:bottom w:val="single" w:color="000000" w:sz="4" w:space="0"/>
              <w:right w:val="single" w:color="000000" w:sz="4" w:space="0"/>
            </w:tcBorders>
            <w:vAlign w:val="center"/>
          </w:tcPr>
          <w:p w14:paraId="0064B78A">
            <w:pPr>
              <w:spacing w:line="300" w:lineRule="exact"/>
              <w:rPr>
                <w:bCs/>
              </w:rPr>
            </w:pPr>
          </w:p>
        </w:tc>
        <w:tc>
          <w:tcPr>
            <w:tcW w:w="1247" w:type="dxa"/>
            <w:tcBorders>
              <w:top w:val="nil"/>
              <w:left w:val="single" w:color="000000" w:sz="4" w:space="0"/>
              <w:bottom w:val="single" w:color="000000" w:sz="4" w:space="0"/>
              <w:right w:val="single" w:color="000000" w:sz="4" w:space="0"/>
            </w:tcBorders>
            <w:vAlign w:val="center"/>
          </w:tcPr>
          <w:p w14:paraId="593554B1">
            <w:pPr>
              <w:spacing w:line="300" w:lineRule="exact"/>
              <w:rPr>
                <w:bCs/>
              </w:rPr>
            </w:pPr>
          </w:p>
        </w:tc>
      </w:tr>
    </w:tbl>
    <w:p w14:paraId="3B4D856F"/>
    <w:p w14:paraId="783519D8">
      <w:pPr>
        <w:pStyle w:val="43"/>
        <w:ind w:left="420" w:firstLine="0" w:firstLineChars="0"/>
        <w:rPr>
          <w:rFonts w:ascii="宋体" w:hAnsi="宋体" w:eastAsia="宋体" w:cs="宋体"/>
          <w:bCs/>
          <w:sz w:val="24"/>
          <w:szCs w:val="24"/>
        </w:rPr>
      </w:pPr>
      <w:r>
        <w:rPr>
          <w:rFonts w:hint="eastAsia" w:ascii="宋体" w:hAnsi="宋体" w:eastAsia="宋体" w:cs="宋体"/>
          <w:bCs/>
          <w:sz w:val="24"/>
          <w:szCs w:val="24"/>
        </w:rPr>
        <w:t>2</w:t>
      </w:r>
      <w:r>
        <w:rPr>
          <w:rFonts w:ascii="宋体" w:hAnsi="宋体" w:eastAsia="宋体" w:cs="宋体"/>
          <w:bCs/>
          <w:sz w:val="24"/>
          <w:szCs w:val="24"/>
        </w:rPr>
        <w:t>.强弱电系统维修服务考核表</w:t>
      </w:r>
    </w:p>
    <w:p w14:paraId="081DBBF1">
      <w:pPr>
        <w:spacing w:line="360" w:lineRule="exact"/>
        <w:ind w:right="480"/>
        <w:jc w:val="center"/>
        <w:rPr>
          <w:b/>
        </w:rPr>
      </w:pPr>
      <w:r>
        <w:rPr>
          <w:rFonts w:hint="eastAsia"/>
          <w:b/>
        </w:rPr>
        <w:t>强弱电系统维修服务考核表</w:t>
      </w:r>
    </w:p>
    <w:p w14:paraId="2B6D8CDD">
      <w:pPr>
        <w:wordWrap w:val="0"/>
        <w:spacing w:line="360" w:lineRule="exact"/>
        <w:ind w:right="480" w:firstLine="964" w:firstLineChars="400"/>
        <w:rPr>
          <w:b/>
        </w:rPr>
      </w:pPr>
      <w:r>
        <w:rPr>
          <w:rFonts w:hint="eastAsia"/>
          <w:b/>
        </w:rPr>
        <w:t>日期：      年    月    日                                                        考核总得分：      分</w:t>
      </w:r>
    </w:p>
    <w:tbl>
      <w:tblPr>
        <w:tblStyle w:val="32"/>
        <w:tblpPr w:leftFromText="180" w:rightFromText="180" w:vertAnchor="text" w:horzAnchor="page" w:tblpX="1542" w:tblpY="577"/>
        <w:tblOverlap w:val="never"/>
        <w:tblW w:w="1430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20"/>
        <w:gridCol w:w="721"/>
        <w:gridCol w:w="2087"/>
        <w:gridCol w:w="900"/>
        <w:gridCol w:w="4877"/>
        <w:gridCol w:w="2863"/>
        <w:gridCol w:w="715"/>
        <w:gridCol w:w="1417"/>
      </w:tblGrid>
      <w:tr w14:paraId="5FA1DF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3" w:hRule="atLeast"/>
        </w:trPr>
        <w:tc>
          <w:tcPr>
            <w:tcW w:w="720" w:type="dxa"/>
            <w:vAlign w:val="center"/>
          </w:tcPr>
          <w:p w14:paraId="247B09AB">
            <w:pPr>
              <w:spacing w:line="320" w:lineRule="exact"/>
              <w:jc w:val="center"/>
            </w:pPr>
            <w:r>
              <w:rPr>
                <w:rFonts w:hint="eastAsia"/>
              </w:rPr>
              <w:t>类别</w:t>
            </w:r>
          </w:p>
        </w:tc>
        <w:tc>
          <w:tcPr>
            <w:tcW w:w="721" w:type="dxa"/>
            <w:vAlign w:val="center"/>
          </w:tcPr>
          <w:p w14:paraId="424DB6E3">
            <w:pPr>
              <w:spacing w:line="320" w:lineRule="exact"/>
              <w:jc w:val="center"/>
            </w:pPr>
            <w:r>
              <w:rPr>
                <w:rFonts w:hint="eastAsia"/>
              </w:rPr>
              <w:t>编号</w:t>
            </w:r>
          </w:p>
        </w:tc>
        <w:tc>
          <w:tcPr>
            <w:tcW w:w="2087" w:type="dxa"/>
            <w:vAlign w:val="center"/>
          </w:tcPr>
          <w:p w14:paraId="2B171B02">
            <w:pPr>
              <w:spacing w:line="320" w:lineRule="exact"/>
              <w:jc w:val="center"/>
            </w:pPr>
            <w:r>
              <w:rPr>
                <w:rFonts w:hint="eastAsia"/>
              </w:rPr>
              <w:t>考核项目</w:t>
            </w:r>
          </w:p>
        </w:tc>
        <w:tc>
          <w:tcPr>
            <w:tcW w:w="900" w:type="dxa"/>
            <w:vAlign w:val="center"/>
          </w:tcPr>
          <w:p w14:paraId="54306A95">
            <w:pPr>
              <w:spacing w:line="320" w:lineRule="exact"/>
              <w:jc w:val="center"/>
            </w:pPr>
            <w:r>
              <w:rPr>
                <w:rFonts w:hint="eastAsia"/>
              </w:rPr>
              <w:t>分值</w:t>
            </w:r>
          </w:p>
        </w:tc>
        <w:tc>
          <w:tcPr>
            <w:tcW w:w="4877" w:type="dxa"/>
            <w:vAlign w:val="center"/>
          </w:tcPr>
          <w:p w14:paraId="1A6EDCD9">
            <w:pPr>
              <w:spacing w:line="320" w:lineRule="exact"/>
              <w:jc w:val="center"/>
            </w:pPr>
            <w:r>
              <w:rPr>
                <w:rFonts w:hint="eastAsia"/>
              </w:rPr>
              <w:t>考核内容</w:t>
            </w:r>
          </w:p>
        </w:tc>
        <w:tc>
          <w:tcPr>
            <w:tcW w:w="2863" w:type="dxa"/>
            <w:vAlign w:val="center"/>
          </w:tcPr>
          <w:p w14:paraId="56F96BC8">
            <w:pPr>
              <w:spacing w:line="320" w:lineRule="exact"/>
              <w:jc w:val="center"/>
              <w:textAlignment w:val="center"/>
            </w:pPr>
            <w:r>
              <w:rPr>
                <w:rFonts w:hint="eastAsia"/>
              </w:rPr>
              <w:t>标准</w:t>
            </w:r>
          </w:p>
        </w:tc>
        <w:tc>
          <w:tcPr>
            <w:tcW w:w="715" w:type="dxa"/>
            <w:vAlign w:val="center"/>
          </w:tcPr>
          <w:p w14:paraId="6F3CE30A">
            <w:pPr>
              <w:spacing w:line="320" w:lineRule="exact"/>
              <w:jc w:val="center"/>
              <w:textAlignment w:val="center"/>
            </w:pPr>
            <w:r>
              <w:rPr>
                <w:rFonts w:hint="eastAsia"/>
              </w:rPr>
              <w:t>得分</w:t>
            </w:r>
          </w:p>
        </w:tc>
        <w:tc>
          <w:tcPr>
            <w:tcW w:w="1417" w:type="dxa"/>
            <w:vAlign w:val="center"/>
          </w:tcPr>
          <w:p w14:paraId="34F1B8D9">
            <w:pPr>
              <w:spacing w:line="320" w:lineRule="exact"/>
              <w:jc w:val="center"/>
              <w:textAlignment w:val="center"/>
            </w:pPr>
            <w:r>
              <w:rPr>
                <w:rFonts w:hint="eastAsia"/>
              </w:rPr>
              <w:t>考核小结</w:t>
            </w:r>
          </w:p>
        </w:tc>
      </w:tr>
      <w:tr w14:paraId="4A7C23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21" w:hRule="atLeast"/>
        </w:trPr>
        <w:tc>
          <w:tcPr>
            <w:tcW w:w="720" w:type="dxa"/>
            <w:vMerge w:val="restart"/>
            <w:vAlign w:val="center"/>
          </w:tcPr>
          <w:p w14:paraId="28CEF678">
            <w:pPr>
              <w:spacing w:line="320" w:lineRule="exact"/>
            </w:pPr>
            <w:r>
              <w:rPr>
                <w:rFonts w:hint="eastAsia"/>
              </w:rPr>
              <w:t>规章制度</w:t>
            </w:r>
          </w:p>
          <w:p w14:paraId="7F21D8FE">
            <w:pPr>
              <w:spacing w:line="320" w:lineRule="exact"/>
            </w:pPr>
            <w:r>
              <w:rPr>
                <w:rFonts w:hint="eastAsia"/>
              </w:rPr>
              <w:t>8分</w:t>
            </w:r>
          </w:p>
        </w:tc>
        <w:tc>
          <w:tcPr>
            <w:tcW w:w="721" w:type="dxa"/>
            <w:vAlign w:val="center"/>
          </w:tcPr>
          <w:p w14:paraId="30A3E572">
            <w:pPr>
              <w:spacing w:line="320" w:lineRule="exact"/>
            </w:pPr>
            <w:r>
              <w:rPr>
                <w:rFonts w:hint="eastAsia"/>
              </w:rPr>
              <w:t>1</w:t>
            </w:r>
          </w:p>
        </w:tc>
        <w:tc>
          <w:tcPr>
            <w:tcW w:w="2087" w:type="dxa"/>
            <w:vAlign w:val="center"/>
          </w:tcPr>
          <w:p w14:paraId="523B4FEA">
            <w:pPr>
              <w:spacing w:line="320" w:lineRule="exact"/>
            </w:pPr>
            <w:r>
              <w:rPr>
                <w:rFonts w:hint="eastAsia"/>
              </w:rPr>
              <w:t>运行管理和操作规章制度</w:t>
            </w:r>
          </w:p>
        </w:tc>
        <w:tc>
          <w:tcPr>
            <w:tcW w:w="900" w:type="dxa"/>
            <w:vAlign w:val="center"/>
          </w:tcPr>
          <w:p w14:paraId="3A6EED3F">
            <w:pPr>
              <w:jc w:val="center"/>
              <w:textAlignment w:val="center"/>
            </w:pPr>
            <w:r>
              <w:rPr>
                <w:rFonts w:hint="eastAsia" w:cs="Calibri"/>
                <w:lang w:bidi="ar"/>
              </w:rPr>
              <w:t>3</w:t>
            </w:r>
          </w:p>
        </w:tc>
        <w:tc>
          <w:tcPr>
            <w:tcW w:w="4877" w:type="dxa"/>
            <w:vAlign w:val="center"/>
          </w:tcPr>
          <w:p w14:paraId="4B3452FF">
            <w:pPr>
              <w:spacing w:line="320" w:lineRule="exact"/>
            </w:pPr>
            <w:r>
              <w:t>1.齐全并上墙</w:t>
            </w:r>
          </w:p>
          <w:p w14:paraId="0EB69A46">
            <w:pPr>
              <w:spacing w:line="320" w:lineRule="exact"/>
            </w:pPr>
            <w:r>
              <w:t>2.行之有效并结合</w:t>
            </w:r>
            <w:r>
              <w:rPr>
                <w:rFonts w:hint="eastAsia"/>
                <w:bCs/>
                <w:lang w:bidi="ar"/>
              </w:rPr>
              <w:t>采购人</w:t>
            </w:r>
            <w:r>
              <w:t>实际每半年修订一次</w:t>
            </w:r>
          </w:p>
          <w:p w14:paraId="22824DE7">
            <w:pPr>
              <w:spacing w:line="320" w:lineRule="exact"/>
            </w:pPr>
            <w:r>
              <w:t>3.报</w:t>
            </w:r>
            <w:r>
              <w:rPr>
                <w:rFonts w:hint="eastAsia"/>
                <w:bCs/>
                <w:lang w:bidi="ar"/>
              </w:rPr>
              <w:t>采购人</w:t>
            </w:r>
            <w:r>
              <w:t>备案</w:t>
            </w:r>
          </w:p>
        </w:tc>
        <w:tc>
          <w:tcPr>
            <w:tcW w:w="2863" w:type="dxa"/>
            <w:vAlign w:val="center"/>
          </w:tcPr>
          <w:p w14:paraId="52105E05">
            <w:pPr>
              <w:spacing w:line="320" w:lineRule="exact"/>
            </w:pPr>
            <w:r>
              <w:rPr>
                <w:rFonts w:hint="eastAsia"/>
              </w:rPr>
              <w:t>□ 1.完善，得3分</w:t>
            </w:r>
          </w:p>
          <w:p w14:paraId="23BAE933">
            <w:pPr>
              <w:spacing w:line="320" w:lineRule="exact"/>
            </w:pPr>
            <w:r>
              <w:rPr>
                <w:rFonts w:hint="eastAsia"/>
              </w:rPr>
              <w:t>□ 2.缺项（不完善）的，2项以内，可得1分</w:t>
            </w:r>
          </w:p>
          <w:p w14:paraId="0B9D9453">
            <w:pPr>
              <w:spacing w:line="320" w:lineRule="exact"/>
            </w:pPr>
            <w:r>
              <w:rPr>
                <w:rFonts w:hint="eastAsia"/>
              </w:rPr>
              <w:t>□ 3.缺项（不完善）的3项以上本条不得分</w:t>
            </w:r>
          </w:p>
          <w:p w14:paraId="3186552E">
            <w:pPr>
              <w:spacing w:line="320" w:lineRule="exact"/>
            </w:pPr>
            <w:r>
              <w:rPr>
                <w:rFonts w:hint="eastAsia"/>
              </w:rPr>
              <w:t>□ 有2、3的均限下一考核月前完成整改</w:t>
            </w:r>
          </w:p>
        </w:tc>
        <w:tc>
          <w:tcPr>
            <w:tcW w:w="715" w:type="dxa"/>
            <w:vAlign w:val="center"/>
          </w:tcPr>
          <w:p w14:paraId="74A0E1D6">
            <w:pPr>
              <w:spacing w:line="320" w:lineRule="exact"/>
            </w:pPr>
          </w:p>
        </w:tc>
        <w:tc>
          <w:tcPr>
            <w:tcW w:w="1417" w:type="dxa"/>
            <w:vAlign w:val="center"/>
          </w:tcPr>
          <w:p w14:paraId="383333A1">
            <w:pPr>
              <w:spacing w:line="320" w:lineRule="exact"/>
            </w:pPr>
          </w:p>
        </w:tc>
      </w:tr>
      <w:tr w14:paraId="63F4B6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3" w:hRule="atLeast"/>
        </w:trPr>
        <w:tc>
          <w:tcPr>
            <w:tcW w:w="720" w:type="dxa"/>
            <w:vMerge w:val="continue"/>
            <w:vAlign w:val="center"/>
          </w:tcPr>
          <w:p w14:paraId="4EED9DF9">
            <w:pPr>
              <w:spacing w:line="320" w:lineRule="exact"/>
            </w:pPr>
          </w:p>
        </w:tc>
        <w:tc>
          <w:tcPr>
            <w:tcW w:w="721" w:type="dxa"/>
            <w:vAlign w:val="center"/>
          </w:tcPr>
          <w:p w14:paraId="211D7458">
            <w:pPr>
              <w:spacing w:line="320" w:lineRule="exact"/>
            </w:pPr>
            <w:r>
              <w:rPr>
                <w:rFonts w:hint="eastAsia"/>
              </w:rPr>
              <w:t>2</w:t>
            </w:r>
          </w:p>
        </w:tc>
        <w:tc>
          <w:tcPr>
            <w:tcW w:w="2087" w:type="dxa"/>
            <w:vAlign w:val="center"/>
          </w:tcPr>
          <w:p w14:paraId="3CA42571">
            <w:pPr>
              <w:spacing w:line="320" w:lineRule="exact"/>
            </w:pPr>
            <w:r>
              <w:rPr>
                <w:rFonts w:hint="eastAsia"/>
              </w:rPr>
              <w:t>各类设施设备</w:t>
            </w:r>
          </w:p>
          <w:p w14:paraId="297ADE40">
            <w:pPr>
              <w:spacing w:line="320" w:lineRule="exact"/>
            </w:pPr>
            <w:r>
              <w:rPr>
                <w:rFonts w:hint="eastAsia"/>
              </w:rPr>
              <w:t>管理制度</w:t>
            </w:r>
          </w:p>
        </w:tc>
        <w:tc>
          <w:tcPr>
            <w:tcW w:w="900" w:type="dxa"/>
            <w:vAlign w:val="center"/>
          </w:tcPr>
          <w:p w14:paraId="11D91390">
            <w:pPr>
              <w:jc w:val="center"/>
              <w:textAlignment w:val="center"/>
            </w:pPr>
            <w:r>
              <w:rPr>
                <w:rFonts w:hint="eastAsia"/>
              </w:rPr>
              <w:t>3</w:t>
            </w:r>
          </w:p>
        </w:tc>
        <w:tc>
          <w:tcPr>
            <w:tcW w:w="4877" w:type="dxa"/>
            <w:vAlign w:val="center"/>
          </w:tcPr>
          <w:p w14:paraId="033F7EBB">
            <w:pPr>
              <w:spacing w:line="320" w:lineRule="exact"/>
            </w:pPr>
            <w:r>
              <w:t>1.齐全并上墙</w:t>
            </w:r>
          </w:p>
          <w:p w14:paraId="7E419FD0">
            <w:pPr>
              <w:spacing w:line="320" w:lineRule="exact"/>
            </w:pPr>
            <w:r>
              <w:t>2.行之有效并结合</w:t>
            </w:r>
            <w:r>
              <w:rPr>
                <w:rFonts w:hint="eastAsia"/>
                <w:bCs/>
                <w:lang w:bidi="ar"/>
              </w:rPr>
              <w:t>采购人</w:t>
            </w:r>
            <w:r>
              <w:t>实际每半年修订一次</w:t>
            </w:r>
          </w:p>
          <w:p w14:paraId="7E2A1AEE">
            <w:pPr>
              <w:spacing w:line="320" w:lineRule="exact"/>
            </w:pPr>
            <w:r>
              <w:t>3.报</w:t>
            </w:r>
            <w:r>
              <w:rPr>
                <w:rFonts w:hint="eastAsia"/>
                <w:bCs/>
                <w:lang w:bidi="ar"/>
              </w:rPr>
              <w:t>采购人</w:t>
            </w:r>
            <w:r>
              <w:t>备案</w:t>
            </w:r>
          </w:p>
        </w:tc>
        <w:tc>
          <w:tcPr>
            <w:tcW w:w="2863" w:type="dxa"/>
            <w:vAlign w:val="center"/>
          </w:tcPr>
          <w:p w14:paraId="51DBDABF">
            <w:pPr>
              <w:spacing w:line="320" w:lineRule="exact"/>
            </w:pPr>
            <w:r>
              <w:rPr>
                <w:rFonts w:hint="eastAsia"/>
              </w:rPr>
              <w:t>□ 1.完善，得3分</w:t>
            </w:r>
          </w:p>
          <w:p w14:paraId="1C5CA71E">
            <w:pPr>
              <w:spacing w:line="320" w:lineRule="exact"/>
            </w:pPr>
            <w:r>
              <w:rPr>
                <w:rFonts w:hint="eastAsia"/>
              </w:rPr>
              <w:t>□ 2.缺项（不完善）的不得分</w:t>
            </w:r>
          </w:p>
          <w:p w14:paraId="334871E9">
            <w:pPr>
              <w:spacing w:line="320" w:lineRule="exact"/>
            </w:pPr>
          </w:p>
        </w:tc>
        <w:tc>
          <w:tcPr>
            <w:tcW w:w="715" w:type="dxa"/>
            <w:vAlign w:val="center"/>
          </w:tcPr>
          <w:p w14:paraId="03B7BC36">
            <w:pPr>
              <w:spacing w:line="320" w:lineRule="exact"/>
            </w:pPr>
          </w:p>
        </w:tc>
        <w:tc>
          <w:tcPr>
            <w:tcW w:w="1417" w:type="dxa"/>
            <w:vAlign w:val="center"/>
          </w:tcPr>
          <w:p w14:paraId="05FE252E">
            <w:pPr>
              <w:spacing w:line="320" w:lineRule="exact"/>
            </w:pPr>
          </w:p>
        </w:tc>
      </w:tr>
      <w:tr w14:paraId="15D67A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35" w:hRule="atLeast"/>
        </w:trPr>
        <w:tc>
          <w:tcPr>
            <w:tcW w:w="720" w:type="dxa"/>
            <w:vMerge w:val="continue"/>
            <w:vAlign w:val="center"/>
          </w:tcPr>
          <w:p w14:paraId="617C4796">
            <w:pPr>
              <w:spacing w:line="320" w:lineRule="exact"/>
            </w:pPr>
          </w:p>
        </w:tc>
        <w:tc>
          <w:tcPr>
            <w:tcW w:w="721" w:type="dxa"/>
            <w:vAlign w:val="center"/>
          </w:tcPr>
          <w:p w14:paraId="45E02DC0">
            <w:pPr>
              <w:spacing w:line="320" w:lineRule="exact"/>
            </w:pPr>
            <w:r>
              <w:rPr>
                <w:rFonts w:hint="eastAsia"/>
              </w:rPr>
              <w:t>3</w:t>
            </w:r>
          </w:p>
        </w:tc>
        <w:tc>
          <w:tcPr>
            <w:tcW w:w="2087" w:type="dxa"/>
            <w:vAlign w:val="center"/>
          </w:tcPr>
          <w:p w14:paraId="16F8A465">
            <w:pPr>
              <w:spacing w:line="320" w:lineRule="exact"/>
            </w:pPr>
            <w:r>
              <w:rPr>
                <w:rFonts w:hint="eastAsia"/>
              </w:rPr>
              <w:t>应急预案</w:t>
            </w:r>
          </w:p>
        </w:tc>
        <w:tc>
          <w:tcPr>
            <w:tcW w:w="900" w:type="dxa"/>
            <w:vAlign w:val="center"/>
          </w:tcPr>
          <w:p w14:paraId="14055D14">
            <w:pPr>
              <w:jc w:val="center"/>
              <w:textAlignment w:val="center"/>
            </w:pPr>
            <w:r>
              <w:rPr>
                <w:rFonts w:cs="Calibri"/>
                <w:lang w:bidi="ar"/>
              </w:rPr>
              <w:t>2</w:t>
            </w:r>
          </w:p>
        </w:tc>
        <w:tc>
          <w:tcPr>
            <w:tcW w:w="4877" w:type="dxa"/>
            <w:vAlign w:val="center"/>
          </w:tcPr>
          <w:p w14:paraId="6BFFB13A">
            <w:pPr>
              <w:spacing w:line="320" w:lineRule="exact"/>
            </w:pPr>
            <w:r>
              <w:rPr>
                <w:rFonts w:hint="eastAsia"/>
              </w:rPr>
              <w:t>应急方案及流程图，应急储备清单。1、防火应急预案2、防汛应急预案3、设备故障处理应急预案3、有限空间应急预案4、突发事件水电气应急供应处置预案5、发电机应急预案6、自动化设备故障应急处置预案等</w:t>
            </w:r>
          </w:p>
        </w:tc>
        <w:tc>
          <w:tcPr>
            <w:tcW w:w="2863" w:type="dxa"/>
            <w:vAlign w:val="center"/>
          </w:tcPr>
          <w:p w14:paraId="0BE6F1B8">
            <w:pPr>
              <w:spacing w:line="320" w:lineRule="exact"/>
            </w:pPr>
            <w:r>
              <w:rPr>
                <w:rFonts w:hint="eastAsia"/>
              </w:rPr>
              <w:t>□ 1.正常，得2分</w:t>
            </w:r>
          </w:p>
          <w:p w14:paraId="5BB11CD2">
            <w:pPr>
              <w:spacing w:line="320" w:lineRule="exact"/>
            </w:pPr>
            <w:r>
              <w:rPr>
                <w:rFonts w:hint="eastAsia"/>
              </w:rPr>
              <w:t>□ 2.缺项（不完善）的，2项以内，可得1分</w:t>
            </w:r>
          </w:p>
          <w:p w14:paraId="4D7DAD9C">
            <w:pPr>
              <w:spacing w:line="320" w:lineRule="exact"/>
            </w:pPr>
            <w:r>
              <w:rPr>
                <w:rFonts w:hint="eastAsia"/>
              </w:rPr>
              <w:t>□ 3.缺项（不完善）的3项以上本条不得分</w:t>
            </w:r>
          </w:p>
          <w:p w14:paraId="5408B004">
            <w:pPr>
              <w:spacing w:line="320" w:lineRule="exact"/>
            </w:pPr>
            <w:r>
              <w:rPr>
                <w:rFonts w:hint="eastAsia"/>
              </w:rPr>
              <w:t>□ 有2、3的均限下一考核月前完成整改</w:t>
            </w:r>
          </w:p>
        </w:tc>
        <w:tc>
          <w:tcPr>
            <w:tcW w:w="715" w:type="dxa"/>
            <w:vAlign w:val="center"/>
          </w:tcPr>
          <w:p w14:paraId="3DC3F278">
            <w:pPr>
              <w:spacing w:line="320" w:lineRule="exact"/>
            </w:pPr>
          </w:p>
        </w:tc>
        <w:tc>
          <w:tcPr>
            <w:tcW w:w="1417" w:type="dxa"/>
            <w:vAlign w:val="center"/>
          </w:tcPr>
          <w:p w14:paraId="6F5EA4E2">
            <w:pPr>
              <w:spacing w:line="320" w:lineRule="exact"/>
            </w:pPr>
          </w:p>
        </w:tc>
      </w:tr>
      <w:tr w14:paraId="1BA28C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50" w:hRule="atLeast"/>
        </w:trPr>
        <w:tc>
          <w:tcPr>
            <w:tcW w:w="720" w:type="dxa"/>
            <w:vMerge w:val="restart"/>
            <w:vAlign w:val="center"/>
          </w:tcPr>
          <w:p w14:paraId="55E55965">
            <w:pPr>
              <w:spacing w:line="320" w:lineRule="exact"/>
            </w:pPr>
            <w:r>
              <w:rPr>
                <w:rFonts w:hint="eastAsia"/>
              </w:rPr>
              <w:t>运行资料</w:t>
            </w:r>
          </w:p>
          <w:p w14:paraId="55A2E3B1">
            <w:pPr>
              <w:spacing w:line="320" w:lineRule="exact"/>
            </w:pPr>
            <w:r>
              <w:rPr>
                <w:rFonts w:hint="eastAsia"/>
              </w:rPr>
              <w:t>15分</w:t>
            </w:r>
          </w:p>
        </w:tc>
        <w:tc>
          <w:tcPr>
            <w:tcW w:w="721" w:type="dxa"/>
            <w:vAlign w:val="center"/>
          </w:tcPr>
          <w:p w14:paraId="44683966">
            <w:pPr>
              <w:spacing w:line="320" w:lineRule="exact"/>
              <w:textAlignment w:val="center"/>
            </w:pPr>
            <w:r>
              <w:rPr>
                <w:rFonts w:hint="eastAsia"/>
              </w:rPr>
              <w:t>4</w:t>
            </w:r>
          </w:p>
        </w:tc>
        <w:tc>
          <w:tcPr>
            <w:tcW w:w="2087" w:type="dxa"/>
            <w:vAlign w:val="center"/>
          </w:tcPr>
          <w:p w14:paraId="34D29F65">
            <w:pPr>
              <w:spacing w:line="320" w:lineRule="exact"/>
              <w:textAlignment w:val="center"/>
            </w:pPr>
            <w:r>
              <w:rPr>
                <w:rFonts w:hint="eastAsia"/>
              </w:rPr>
              <w:t>每日交接班记录</w:t>
            </w:r>
          </w:p>
        </w:tc>
        <w:tc>
          <w:tcPr>
            <w:tcW w:w="900" w:type="dxa"/>
            <w:vAlign w:val="center"/>
          </w:tcPr>
          <w:p w14:paraId="21B74918">
            <w:pPr>
              <w:jc w:val="center"/>
              <w:textAlignment w:val="center"/>
            </w:pPr>
            <w:r>
              <w:rPr>
                <w:rFonts w:cs="Calibri"/>
                <w:lang w:bidi="ar"/>
              </w:rPr>
              <w:t>1</w:t>
            </w:r>
          </w:p>
        </w:tc>
        <w:tc>
          <w:tcPr>
            <w:tcW w:w="4877" w:type="dxa"/>
            <w:vAlign w:val="center"/>
          </w:tcPr>
          <w:p w14:paraId="071F4049">
            <w:pPr>
              <w:spacing w:line="320" w:lineRule="exact"/>
            </w:pPr>
            <w:r>
              <w:rPr>
                <w:rFonts w:hint="eastAsia"/>
                <w:lang w:bidi="ar"/>
              </w:rPr>
              <w:t>交接记录完整清晰、记录详细明确</w:t>
            </w:r>
          </w:p>
        </w:tc>
        <w:tc>
          <w:tcPr>
            <w:tcW w:w="2863" w:type="dxa"/>
            <w:vAlign w:val="center"/>
          </w:tcPr>
          <w:p w14:paraId="431294EC">
            <w:pPr>
              <w:spacing w:line="320" w:lineRule="exact"/>
            </w:pPr>
            <w:r>
              <w:t>□ 完整，得1分</w:t>
            </w:r>
          </w:p>
          <w:p w14:paraId="42D83280">
            <w:pPr>
              <w:spacing w:line="320" w:lineRule="exact"/>
            </w:pPr>
            <w:r>
              <w:t>□ 缺失或虚假记录，不得分</w:t>
            </w:r>
          </w:p>
        </w:tc>
        <w:tc>
          <w:tcPr>
            <w:tcW w:w="715" w:type="dxa"/>
            <w:vAlign w:val="center"/>
          </w:tcPr>
          <w:p w14:paraId="368B0150">
            <w:pPr>
              <w:spacing w:line="320" w:lineRule="exact"/>
            </w:pPr>
          </w:p>
        </w:tc>
        <w:tc>
          <w:tcPr>
            <w:tcW w:w="1417" w:type="dxa"/>
            <w:vAlign w:val="center"/>
          </w:tcPr>
          <w:p w14:paraId="25CB3537">
            <w:pPr>
              <w:spacing w:line="320" w:lineRule="exact"/>
            </w:pPr>
          </w:p>
        </w:tc>
      </w:tr>
      <w:tr w14:paraId="0C287A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50" w:hRule="atLeast"/>
        </w:trPr>
        <w:tc>
          <w:tcPr>
            <w:tcW w:w="720" w:type="dxa"/>
            <w:vMerge w:val="continue"/>
            <w:vAlign w:val="center"/>
          </w:tcPr>
          <w:p w14:paraId="39C60372">
            <w:pPr>
              <w:spacing w:line="320" w:lineRule="exact"/>
            </w:pPr>
          </w:p>
        </w:tc>
        <w:tc>
          <w:tcPr>
            <w:tcW w:w="721" w:type="dxa"/>
            <w:vAlign w:val="center"/>
          </w:tcPr>
          <w:p w14:paraId="31C5FBD8">
            <w:pPr>
              <w:spacing w:line="320" w:lineRule="exact"/>
              <w:textAlignment w:val="center"/>
            </w:pPr>
            <w:r>
              <w:rPr>
                <w:rFonts w:hint="eastAsia"/>
              </w:rPr>
              <w:t>5</w:t>
            </w:r>
          </w:p>
        </w:tc>
        <w:tc>
          <w:tcPr>
            <w:tcW w:w="2087" w:type="dxa"/>
            <w:vAlign w:val="center"/>
          </w:tcPr>
          <w:p w14:paraId="31601D8C">
            <w:pPr>
              <w:spacing w:line="320" w:lineRule="exact"/>
              <w:textAlignment w:val="center"/>
            </w:pPr>
            <w:r>
              <w:rPr>
                <w:rFonts w:hint="eastAsia"/>
              </w:rPr>
              <w:t>7×24小时值班记录</w:t>
            </w:r>
          </w:p>
        </w:tc>
        <w:tc>
          <w:tcPr>
            <w:tcW w:w="900" w:type="dxa"/>
            <w:vAlign w:val="center"/>
          </w:tcPr>
          <w:p w14:paraId="119C4980">
            <w:pPr>
              <w:jc w:val="center"/>
              <w:textAlignment w:val="center"/>
            </w:pPr>
            <w:r>
              <w:rPr>
                <w:rFonts w:hint="eastAsia"/>
                <w:lang w:bidi="ar"/>
              </w:rPr>
              <w:t>1</w:t>
            </w:r>
          </w:p>
        </w:tc>
        <w:tc>
          <w:tcPr>
            <w:tcW w:w="4877" w:type="dxa"/>
            <w:vAlign w:val="center"/>
          </w:tcPr>
          <w:p w14:paraId="56012FDB">
            <w:pPr>
              <w:spacing w:line="320" w:lineRule="exact"/>
            </w:pPr>
            <w:r>
              <w:rPr>
                <w:rFonts w:hint="eastAsia"/>
                <w:lang w:bidi="ar"/>
              </w:rPr>
              <w:t>值班记录完整清晰、无涂改脏污</w:t>
            </w:r>
          </w:p>
        </w:tc>
        <w:tc>
          <w:tcPr>
            <w:tcW w:w="2863" w:type="dxa"/>
            <w:vAlign w:val="center"/>
          </w:tcPr>
          <w:p w14:paraId="29A06F49">
            <w:pPr>
              <w:spacing w:line="320" w:lineRule="exact"/>
            </w:pPr>
            <w:r>
              <w:t>□ 完整，得1分</w:t>
            </w:r>
          </w:p>
          <w:p w14:paraId="55AFA84C">
            <w:pPr>
              <w:spacing w:line="320" w:lineRule="exact"/>
            </w:pPr>
            <w:r>
              <w:t>□ 缺失或虚假记录，不得分</w:t>
            </w:r>
          </w:p>
        </w:tc>
        <w:tc>
          <w:tcPr>
            <w:tcW w:w="715" w:type="dxa"/>
            <w:vAlign w:val="center"/>
          </w:tcPr>
          <w:p w14:paraId="7E7AD8C3">
            <w:pPr>
              <w:spacing w:line="320" w:lineRule="exact"/>
            </w:pPr>
          </w:p>
        </w:tc>
        <w:tc>
          <w:tcPr>
            <w:tcW w:w="1417" w:type="dxa"/>
            <w:vAlign w:val="center"/>
          </w:tcPr>
          <w:p w14:paraId="5A25B4B8">
            <w:pPr>
              <w:spacing w:line="320" w:lineRule="exact"/>
            </w:pPr>
          </w:p>
        </w:tc>
      </w:tr>
      <w:tr w14:paraId="7F7C42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50" w:hRule="atLeast"/>
        </w:trPr>
        <w:tc>
          <w:tcPr>
            <w:tcW w:w="720" w:type="dxa"/>
            <w:vMerge w:val="continue"/>
            <w:vAlign w:val="center"/>
          </w:tcPr>
          <w:p w14:paraId="44790F70">
            <w:pPr>
              <w:spacing w:line="320" w:lineRule="exact"/>
            </w:pPr>
          </w:p>
        </w:tc>
        <w:tc>
          <w:tcPr>
            <w:tcW w:w="721" w:type="dxa"/>
            <w:vAlign w:val="center"/>
          </w:tcPr>
          <w:p w14:paraId="6C4835C9">
            <w:pPr>
              <w:spacing w:line="320" w:lineRule="exact"/>
              <w:textAlignment w:val="center"/>
            </w:pPr>
            <w:r>
              <w:rPr>
                <w:rFonts w:hint="eastAsia"/>
              </w:rPr>
              <w:t>6</w:t>
            </w:r>
          </w:p>
        </w:tc>
        <w:tc>
          <w:tcPr>
            <w:tcW w:w="2087" w:type="dxa"/>
            <w:vAlign w:val="center"/>
          </w:tcPr>
          <w:p w14:paraId="418A3410">
            <w:pPr>
              <w:spacing w:line="320" w:lineRule="exact"/>
              <w:textAlignment w:val="center"/>
            </w:pPr>
            <w:r>
              <w:rPr>
                <w:rFonts w:hint="eastAsia"/>
              </w:rPr>
              <w:t>设备运行记录</w:t>
            </w:r>
          </w:p>
        </w:tc>
        <w:tc>
          <w:tcPr>
            <w:tcW w:w="900" w:type="dxa"/>
            <w:vAlign w:val="center"/>
          </w:tcPr>
          <w:p w14:paraId="3F9833CB">
            <w:pPr>
              <w:jc w:val="center"/>
              <w:textAlignment w:val="center"/>
            </w:pPr>
            <w:r>
              <w:rPr>
                <w:rFonts w:hint="eastAsia"/>
                <w:lang w:bidi="ar"/>
              </w:rPr>
              <w:t>1</w:t>
            </w:r>
          </w:p>
        </w:tc>
        <w:tc>
          <w:tcPr>
            <w:tcW w:w="4877" w:type="dxa"/>
            <w:vAlign w:val="center"/>
          </w:tcPr>
          <w:p w14:paraId="71399604">
            <w:pPr>
              <w:spacing w:line="320" w:lineRule="exact"/>
            </w:pPr>
            <w:r>
              <w:rPr>
                <w:rFonts w:hint="eastAsia"/>
              </w:rPr>
              <w:t>有设备运行记录，有日常维护、维修、保养、验收记录，记录真实、准确、清晰。</w:t>
            </w:r>
          </w:p>
        </w:tc>
        <w:tc>
          <w:tcPr>
            <w:tcW w:w="2863" w:type="dxa"/>
            <w:vAlign w:val="center"/>
          </w:tcPr>
          <w:p w14:paraId="37C91920">
            <w:pPr>
              <w:spacing w:line="320" w:lineRule="exact"/>
            </w:pPr>
            <w:r>
              <w:t>□ 完整，得1分</w:t>
            </w:r>
          </w:p>
          <w:p w14:paraId="765DBA18">
            <w:pPr>
              <w:spacing w:line="320" w:lineRule="exact"/>
            </w:pPr>
            <w:r>
              <w:t>□ 缺失或虚假记录，不得分</w:t>
            </w:r>
          </w:p>
        </w:tc>
        <w:tc>
          <w:tcPr>
            <w:tcW w:w="715" w:type="dxa"/>
            <w:vAlign w:val="center"/>
          </w:tcPr>
          <w:p w14:paraId="5ACC9C93">
            <w:pPr>
              <w:spacing w:line="320" w:lineRule="exact"/>
            </w:pPr>
          </w:p>
        </w:tc>
        <w:tc>
          <w:tcPr>
            <w:tcW w:w="1417" w:type="dxa"/>
            <w:vAlign w:val="center"/>
          </w:tcPr>
          <w:p w14:paraId="7CBD9307">
            <w:pPr>
              <w:spacing w:line="320" w:lineRule="exact"/>
            </w:pPr>
          </w:p>
        </w:tc>
      </w:tr>
      <w:tr w14:paraId="104F90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50" w:hRule="atLeast"/>
        </w:trPr>
        <w:tc>
          <w:tcPr>
            <w:tcW w:w="720" w:type="dxa"/>
            <w:vMerge w:val="continue"/>
            <w:vAlign w:val="center"/>
          </w:tcPr>
          <w:p w14:paraId="1DF036A6">
            <w:pPr>
              <w:spacing w:line="320" w:lineRule="exact"/>
            </w:pPr>
          </w:p>
        </w:tc>
        <w:tc>
          <w:tcPr>
            <w:tcW w:w="721" w:type="dxa"/>
            <w:vAlign w:val="center"/>
          </w:tcPr>
          <w:p w14:paraId="45EF0B8D">
            <w:pPr>
              <w:spacing w:line="320" w:lineRule="exact"/>
              <w:textAlignment w:val="center"/>
            </w:pPr>
            <w:r>
              <w:rPr>
                <w:rFonts w:hint="eastAsia"/>
              </w:rPr>
              <w:t>7</w:t>
            </w:r>
          </w:p>
        </w:tc>
        <w:tc>
          <w:tcPr>
            <w:tcW w:w="2087" w:type="dxa"/>
            <w:vAlign w:val="center"/>
          </w:tcPr>
          <w:p w14:paraId="74778AC4">
            <w:pPr>
              <w:spacing w:line="320" w:lineRule="exact"/>
              <w:textAlignment w:val="center"/>
            </w:pPr>
            <w:r>
              <w:rPr>
                <w:rFonts w:hint="eastAsia"/>
              </w:rPr>
              <w:t>按计划巡视检查及记录</w:t>
            </w:r>
          </w:p>
        </w:tc>
        <w:tc>
          <w:tcPr>
            <w:tcW w:w="900" w:type="dxa"/>
            <w:vAlign w:val="center"/>
          </w:tcPr>
          <w:p w14:paraId="19FDCF28">
            <w:pPr>
              <w:jc w:val="center"/>
              <w:textAlignment w:val="center"/>
            </w:pPr>
            <w:r>
              <w:rPr>
                <w:rFonts w:hint="eastAsia"/>
                <w:lang w:bidi="ar"/>
              </w:rPr>
              <w:t>1</w:t>
            </w:r>
          </w:p>
        </w:tc>
        <w:tc>
          <w:tcPr>
            <w:tcW w:w="4877" w:type="dxa"/>
            <w:vAlign w:val="center"/>
          </w:tcPr>
          <w:p w14:paraId="712F768A">
            <w:pPr>
              <w:spacing w:line="320" w:lineRule="exact"/>
            </w:pPr>
            <w:r>
              <w:rPr>
                <w:rFonts w:hint="eastAsia"/>
                <w:lang w:bidi="ar"/>
              </w:rPr>
              <w:t>计划巡检与巡检记录相对应、无错漏涂改、保存完好</w:t>
            </w:r>
          </w:p>
        </w:tc>
        <w:tc>
          <w:tcPr>
            <w:tcW w:w="2863" w:type="dxa"/>
            <w:vAlign w:val="center"/>
          </w:tcPr>
          <w:p w14:paraId="0D57D1EA">
            <w:pPr>
              <w:spacing w:line="320" w:lineRule="exact"/>
            </w:pPr>
            <w:r>
              <w:t>□ 完整，得1分</w:t>
            </w:r>
          </w:p>
          <w:p w14:paraId="1625C54A">
            <w:pPr>
              <w:spacing w:line="320" w:lineRule="exact"/>
            </w:pPr>
            <w:r>
              <w:t>□ 缺失或虚假记录，不得分</w:t>
            </w:r>
          </w:p>
        </w:tc>
        <w:tc>
          <w:tcPr>
            <w:tcW w:w="715" w:type="dxa"/>
            <w:vAlign w:val="center"/>
          </w:tcPr>
          <w:p w14:paraId="136A87F3">
            <w:pPr>
              <w:spacing w:line="320" w:lineRule="exact"/>
            </w:pPr>
          </w:p>
        </w:tc>
        <w:tc>
          <w:tcPr>
            <w:tcW w:w="1417" w:type="dxa"/>
            <w:vAlign w:val="center"/>
          </w:tcPr>
          <w:p w14:paraId="58FA63A0">
            <w:pPr>
              <w:spacing w:line="320" w:lineRule="exact"/>
            </w:pPr>
          </w:p>
        </w:tc>
      </w:tr>
      <w:tr w14:paraId="4E1A91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50" w:hRule="atLeast"/>
        </w:trPr>
        <w:tc>
          <w:tcPr>
            <w:tcW w:w="720" w:type="dxa"/>
            <w:vMerge w:val="continue"/>
            <w:vAlign w:val="center"/>
          </w:tcPr>
          <w:p w14:paraId="7F9E3445">
            <w:pPr>
              <w:spacing w:line="320" w:lineRule="exact"/>
            </w:pPr>
          </w:p>
        </w:tc>
        <w:tc>
          <w:tcPr>
            <w:tcW w:w="721" w:type="dxa"/>
            <w:vAlign w:val="center"/>
          </w:tcPr>
          <w:p w14:paraId="7747E7BC">
            <w:pPr>
              <w:spacing w:line="320" w:lineRule="exact"/>
              <w:textAlignment w:val="center"/>
            </w:pPr>
            <w:r>
              <w:rPr>
                <w:rFonts w:hint="eastAsia"/>
              </w:rPr>
              <w:t>8</w:t>
            </w:r>
          </w:p>
        </w:tc>
        <w:tc>
          <w:tcPr>
            <w:tcW w:w="2087" w:type="dxa"/>
            <w:vAlign w:val="center"/>
          </w:tcPr>
          <w:p w14:paraId="0BF7B9E1">
            <w:pPr>
              <w:spacing w:line="320" w:lineRule="exact"/>
              <w:textAlignment w:val="center"/>
            </w:pPr>
            <w:r>
              <w:rPr>
                <w:rFonts w:hint="eastAsia"/>
              </w:rPr>
              <w:t>设备缺陷记录与及时整改</w:t>
            </w:r>
          </w:p>
        </w:tc>
        <w:tc>
          <w:tcPr>
            <w:tcW w:w="900" w:type="dxa"/>
            <w:vAlign w:val="center"/>
          </w:tcPr>
          <w:p w14:paraId="6D2281E8">
            <w:pPr>
              <w:jc w:val="center"/>
              <w:textAlignment w:val="center"/>
            </w:pPr>
            <w:r>
              <w:rPr>
                <w:rFonts w:hint="eastAsia"/>
                <w:lang w:bidi="ar"/>
              </w:rPr>
              <w:t>2</w:t>
            </w:r>
          </w:p>
        </w:tc>
        <w:tc>
          <w:tcPr>
            <w:tcW w:w="4877" w:type="dxa"/>
            <w:vAlign w:val="center"/>
          </w:tcPr>
          <w:p w14:paraId="78277420">
            <w:pPr>
              <w:spacing w:line="320" w:lineRule="exact"/>
            </w:pPr>
            <w:r>
              <w:t>记录及时、详细、完整</w:t>
            </w:r>
          </w:p>
        </w:tc>
        <w:tc>
          <w:tcPr>
            <w:tcW w:w="2863" w:type="dxa"/>
            <w:vAlign w:val="center"/>
          </w:tcPr>
          <w:p w14:paraId="4F1B46A5">
            <w:pPr>
              <w:spacing w:line="320" w:lineRule="exact"/>
            </w:pPr>
            <w:r>
              <w:t>□ 完整，得</w:t>
            </w:r>
            <w:r>
              <w:rPr>
                <w:rFonts w:hint="eastAsia"/>
              </w:rPr>
              <w:t>2</w:t>
            </w:r>
            <w:r>
              <w:t>分</w:t>
            </w:r>
          </w:p>
          <w:p w14:paraId="4E8F5185">
            <w:pPr>
              <w:spacing w:line="320" w:lineRule="exact"/>
            </w:pPr>
            <w:r>
              <w:t>□ 缺失或虚假记录，不得分</w:t>
            </w:r>
          </w:p>
        </w:tc>
        <w:tc>
          <w:tcPr>
            <w:tcW w:w="715" w:type="dxa"/>
            <w:vAlign w:val="center"/>
          </w:tcPr>
          <w:p w14:paraId="0CA4E7AE">
            <w:pPr>
              <w:spacing w:line="320" w:lineRule="exact"/>
            </w:pPr>
          </w:p>
        </w:tc>
        <w:tc>
          <w:tcPr>
            <w:tcW w:w="1417" w:type="dxa"/>
            <w:vAlign w:val="center"/>
          </w:tcPr>
          <w:p w14:paraId="08961BA5">
            <w:pPr>
              <w:spacing w:line="320" w:lineRule="exact"/>
            </w:pPr>
          </w:p>
        </w:tc>
      </w:tr>
      <w:tr w14:paraId="17D1B8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82" w:hRule="atLeast"/>
        </w:trPr>
        <w:tc>
          <w:tcPr>
            <w:tcW w:w="720" w:type="dxa"/>
            <w:vMerge w:val="continue"/>
            <w:vAlign w:val="center"/>
          </w:tcPr>
          <w:p w14:paraId="78B31449">
            <w:pPr>
              <w:spacing w:line="320" w:lineRule="exact"/>
            </w:pPr>
          </w:p>
        </w:tc>
        <w:tc>
          <w:tcPr>
            <w:tcW w:w="721" w:type="dxa"/>
            <w:vAlign w:val="center"/>
          </w:tcPr>
          <w:p w14:paraId="1689CF94">
            <w:pPr>
              <w:spacing w:line="320" w:lineRule="exact"/>
              <w:textAlignment w:val="center"/>
            </w:pPr>
            <w:r>
              <w:rPr>
                <w:rFonts w:hint="eastAsia"/>
              </w:rPr>
              <w:t>9</w:t>
            </w:r>
          </w:p>
        </w:tc>
        <w:tc>
          <w:tcPr>
            <w:tcW w:w="2087" w:type="dxa"/>
            <w:vAlign w:val="center"/>
          </w:tcPr>
          <w:p w14:paraId="1F4F85FC">
            <w:pPr>
              <w:spacing w:line="320" w:lineRule="exact"/>
              <w:textAlignment w:val="center"/>
            </w:pPr>
            <w:r>
              <w:rPr>
                <w:rFonts w:hint="eastAsia"/>
              </w:rPr>
              <w:t>月度、年度工作计划及完成情况</w:t>
            </w:r>
          </w:p>
        </w:tc>
        <w:tc>
          <w:tcPr>
            <w:tcW w:w="900" w:type="dxa"/>
            <w:vAlign w:val="center"/>
          </w:tcPr>
          <w:p w14:paraId="2402231E">
            <w:pPr>
              <w:jc w:val="center"/>
              <w:textAlignment w:val="center"/>
            </w:pPr>
            <w:r>
              <w:rPr>
                <w:rFonts w:hint="eastAsia"/>
                <w:lang w:bidi="ar"/>
              </w:rPr>
              <w:t>2</w:t>
            </w:r>
          </w:p>
        </w:tc>
        <w:tc>
          <w:tcPr>
            <w:tcW w:w="4877" w:type="dxa"/>
            <w:vAlign w:val="center"/>
          </w:tcPr>
          <w:p w14:paraId="5CEB0134">
            <w:pPr>
              <w:spacing w:line="320" w:lineRule="exact"/>
            </w:pPr>
            <w:r>
              <w:rPr>
                <w:rFonts w:hint="eastAsia"/>
                <w:lang w:bidi="ar"/>
              </w:rPr>
              <w:t>月度计划、年度计划报院方备案；且实际完成</w:t>
            </w:r>
          </w:p>
        </w:tc>
        <w:tc>
          <w:tcPr>
            <w:tcW w:w="2863" w:type="dxa"/>
            <w:vAlign w:val="center"/>
          </w:tcPr>
          <w:p w14:paraId="744AA051">
            <w:pPr>
              <w:spacing w:line="320" w:lineRule="exact"/>
            </w:pPr>
            <w:r>
              <w:t>□ 1.有计划，全部完成得</w:t>
            </w:r>
            <w:r>
              <w:rPr>
                <w:rFonts w:hint="eastAsia"/>
              </w:rPr>
              <w:t>2</w:t>
            </w:r>
            <w:r>
              <w:t>分</w:t>
            </w:r>
          </w:p>
          <w:p w14:paraId="01734A6E">
            <w:pPr>
              <w:spacing w:line="320" w:lineRule="exact"/>
            </w:pPr>
            <w:r>
              <w:t>□ 2.未完成的，1项以内，可得</w:t>
            </w:r>
            <w:r>
              <w:rPr>
                <w:rFonts w:hint="eastAsia"/>
              </w:rPr>
              <w:t>1</w:t>
            </w:r>
            <w:r>
              <w:t>分</w:t>
            </w:r>
          </w:p>
          <w:p w14:paraId="47FAFF23">
            <w:pPr>
              <w:spacing w:line="320" w:lineRule="exact"/>
            </w:pPr>
            <w:r>
              <w:t>□ 3.未完成的，2项以上，</w:t>
            </w:r>
            <w:r>
              <w:rPr>
                <w:rFonts w:hint="eastAsia"/>
              </w:rPr>
              <w:t>不</w:t>
            </w:r>
            <w:r>
              <w:t>得分</w:t>
            </w:r>
          </w:p>
          <w:p w14:paraId="6B4F905C">
            <w:pPr>
              <w:spacing w:line="320" w:lineRule="exact"/>
            </w:pPr>
            <w:r>
              <w:t>□ 有2、3的均限下一考核月前完成整改</w:t>
            </w:r>
          </w:p>
        </w:tc>
        <w:tc>
          <w:tcPr>
            <w:tcW w:w="715" w:type="dxa"/>
            <w:vAlign w:val="center"/>
          </w:tcPr>
          <w:p w14:paraId="1B79533D">
            <w:pPr>
              <w:spacing w:line="320" w:lineRule="exact"/>
            </w:pPr>
          </w:p>
        </w:tc>
        <w:tc>
          <w:tcPr>
            <w:tcW w:w="1417" w:type="dxa"/>
            <w:vAlign w:val="center"/>
          </w:tcPr>
          <w:p w14:paraId="5053EAA8">
            <w:pPr>
              <w:spacing w:line="320" w:lineRule="exact"/>
            </w:pPr>
          </w:p>
        </w:tc>
      </w:tr>
      <w:tr w14:paraId="167DD8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59" w:hRule="atLeast"/>
        </w:trPr>
        <w:tc>
          <w:tcPr>
            <w:tcW w:w="720" w:type="dxa"/>
            <w:vMerge w:val="continue"/>
            <w:vAlign w:val="center"/>
          </w:tcPr>
          <w:p w14:paraId="69AC8A6A">
            <w:pPr>
              <w:spacing w:line="320" w:lineRule="exact"/>
            </w:pPr>
          </w:p>
        </w:tc>
        <w:tc>
          <w:tcPr>
            <w:tcW w:w="721" w:type="dxa"/>
            <w:vAlign w:val="center"/>
          </w:tcPr>
          <w:p w14:paraId="518E51F9">
            <w:pPr>
              <w:spacing w:line="320" w:lineRule="exact"/>
            </w:pPr>
            <w:r>
              <w:rPr>
                <w:rFonts w:hint="eastAsia"/>
              </w:rPr>
              <w:t>10</w:t>
            </w:r>
          </w:p>
        </w:tc>
        <w:tc>
          <w:tcPr>
            <w:tcW w:w="2087" w:type="dxa"/>
            <w:vAlign w:val="center"/>
          </w:tcPr>
          <w:p w14:paraId="72758EDF">
            <w:pPr>
              <w:spacing w:line="320" w:lineRule="exact"/>
            </w:pPr>
            <w:r>
              <w:rPr>
                <w:rFonts w:hint="eastAsia"/>
              </w:rPr>
              <w:t>设备定期保养计划与完成情况及记录</w:t>
            </w:r>
          </w:p>
        </w:tc>
        <w:tc>
          <w:tcPr>
            <w:tcW w:w="900" w:type="dxa"/>
            <w:vAlign w:val="center"/>
          </w:tcPr>
          <w:p w14:paraId="0A802EBD">
            <w:pPr>
              <w:jc w:val="center"/>
              <w:textAlignment w:val="center"/>
            </w:pPr>
            <w:r>
              <w:rPr>
                <w:rFonts w:hint="eastAsia"/>
                <w:lang w:bidi="ar"/>
              </w:rPr>
              <w:t>3</w:t>
            </w:r>
          </w:p>
        </w:tc>
        <w:tc>
          <w:tcPr>
            <w:tcW w:w="4877" w:type="dxa"/>
            <w:vAlign w:val="center"/>
          </w:tcPr>
          <w:p w14:paraId="0D8A6AAD">
            <w:pPr>
              <w:snapToGrid w:val="0"/>
              <w:spacing w:line="360" w:lineRule="exact"/>
            </w:pPr>
            <w:r>
              <w:rPr>
                <w:rFonts w:hint="eastAsia"/>
              </w:rPr>
              <w:t>1、落实电力设备设施的管理负责人2、规定电力设备设施维修保养周期及维护要求3、规定电力设备设施隐患和事故的处理程序和要求</w:t>
            </w:r>
          </w:p>
        </w:tc>
        <w:tc>
          <w:tcPr>
            <w:tcW w:w="2863" w:type="dxa"/>
            <w:vAlign w:val="center"/>
          </w:tcPr>
          <w:p w14:paraId="3561EFDA">
            <w:pPr>
              <w:spacing w:line="320" w:lineRule="exact"/>
            </w:pPr>
            <w:r>
              <w:t>□ 完整，得</w:t>
            </w:r>
            <w:r>
              <w:rPr>
                <w:rFonts w:hint="eastAsia"/>
              </w:rPr>
              <w:t>3</w:t>
            </w:r>
            <w:r>
              <w:t>分</w:t>
            </w:r>
          </w:p>
          <w:p w14:paraId="213C01BF">
            <w:pPr>
              <w:spacing w:line="320" w:lineRule="exact"/>
            </w:pPr>
            <w:r>
              <w:t>□ 缺失或虚假记录，不得分</w:t>
            </w:r>
          </w:p>
        </w:tc>
        <w:tc>
          <w:tcPr>
            <w:tcW w:w="715" w:type="dxa"/>
            <w:vAlign w:val="center"/>
          </w:tcPr>
          <w:p w14:paraId="72CC1DDF">
            <w:pPr>
              <w:spacing w:line="320" w:lineRule="exact"/>
            </w:pPr>
          </w:p>
        </w:tc>
        <w:tc>
          <w:tcPr>
            <w:tcW w:w="1417" w:type="dxa"/>
            <w:vAlign w:val="center"/>
          </w:tcPr>
          <w:p w14:paraId="22DAE0A2">
            <w:pPr>
              <w:spacing w:line="320" w:lineRule="exact"/>
            </w:pPr>
          </w:p>
        </w:tc>
      </w:tr>
      <w:tr w14:paraId="3232F4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3" w:hRule="atLeast"/>
        </w:trPr>
        <w:tc>
          <w:tcPr>
            <w:tcW w:w="720" w:type="dxa"/>
            <w:vMerge w:val="continue"/>
            <w:vAlign w:val="center"/>
          </w:tcPr>
          <w:p w14:paraId="6A199CBA">
            <w:pPr>
              <w:spacing w:line="320" w:lineRule="exact"/>
            </w:pPr>
          </w:p>
        </w:tc>
        <w:tc>
          <w:tcPr>
            <w:tcW w:w="721" w:type="dxa"/>
            <w:vAlign w:val="center"/>
          </w:tcPr>
          <w:p w14:paraId="16F9A3BA">
            <w:pPr>
              <w:spacing w:line="320" w:lineRule="exact"/>
            </w:pPr>
            <w:r>
              <w:rPr>
                <w:rFonts w:hint="eastAsia"/>
              </w:rPr>
              <w:t>11</w:t>
            </w:r>
          </w:p>
        </w:tc>
        <w:tc>
          <w:tcPr>
            <w:tcW w:w="2087" w:type="dxa"/>
            <w:vAlign w:val="center"/>
          </w:tcPr>
          <w:p w14:paraId="35824C44">
            <w:pPr>
              <w:spacing w:line="320" w:lineRule="exact"/>
            </w:pPr>
            <w:r>
              <w:rPr>
                <w:rFonts w:hint="eastAsia"/>
              </w:rPr>
              <w:t>设备、设施台账</w:t>
            </w:r>
          </w:p>
        </w:tc>
        <w:tc>
          <w:tcPr>
            <w:tcW w:w="900" w:type="dxa"/>
            <w:vAlign w:val="center"/>
          </w:tcPr>
          <w:p w14:paraId="1D521E9D">
            <w:pPr>
              <w:jc w:val="center"/>
              <w:textAlignment w:val="center"/>
            </w:pPr>
            <w:r>
              <w:rPr>
                <w:rFonts w:hint="eastAsia"/>
                <w:lang w:bidi="ar"/>
              </w:rPr>
              <w:t>2</w:t>
            </w:r>
          </w:p>
        </w:tc>
        <w:tc>
          <w:tcPr>
            <w:tcW w:w="4877" w:type="dxa"/>
            <w:vAlign w:val="center"/>
          </w:tcPr>
          <w:p w14:paraId="19E38837">
            <w:pPr>
              <w:spacing w:line="320" w:lineRule="exact"/>
            </w:pPr>
            <w:r>
              <w:rPr>
                <w:rFonts w:hint="eastAsia"/>
              </w:rPr>
              <w:t>设备台账包含设备名称、设备编号、安装地点、投运日期、主要参数、配件清单、检修纪录、故障及异常、部件更换、报废日期。</w:t>
            </w:r>
          </w:p>
        </w:tc>
        <w:tc>
          <w:tcPr>
            <w:tcW w:w="2863" w:type="dxa"/>
            <w:vAlign w:val="center"/>
          </w:tcPr>
          <w:p w14:paraId="3E281889">
            <w:pPr>
              <w:spacing w:line="320" w:lineRule="exact"/>
            </w:pPr>
            <w:r>
              <w:t>□ 完整，得</w:t>
            </w:r>
            <w:r>
              <w:rPr>
                <w:rFonts w:hint="eastAsia"/>
              </w:rPr>
              <w:t>2</w:t>
            </w:r>
            <w:r>
              <w:t>分</w:t>
            </w:r>
          </w:p>
          <w:p w14:paraId="22BFA596">
            <w:pPr>
              <w:spacing w:line="320" w:lineRule="exact"/>
            </w:pPr>
            <w:r>
              <w:t>□ 缺失或虚假记录，不得分</w:t>
            </w:r>
          </w:p>
        </w:tc>
        <w:tc>
          <w:tcPr>
            <w:tcW w:w="715" w:type="dxa"/>
            <w:vAlign w:val="center"/>
          </w:tcPr>
          <w:p w14:paraId="26F36227">
            <w:pPr>
              <w:spacing w:line="320" w:lineRule="exact"/>
            </w:pPr>
          </w:p>
        </w:tc>
        <w:tc>
          <w:tcPr>
            <w:tcW w:w="1417" w:type="dxa"/>
            <w:vAlign w:val="center"/>
          </w:tcPr>
          <w:p w14:paraId="1358B5DD">
            <w:pPr>
              <w:spacing w:line="320" w:lineRule="exact"/>
            </w:pPr>
          </w:p>
        </w:tc>
      </w:tr>
      <w:tr w14:paraId="418125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50" w:hRule="atLeast"/>
        </w:trPr>
        <w:tc>
          <w:tcPr>
            <w:tcW w:w="720" w:type="dxa"/>
            <w:vMerge w:val="continue"/>
            <w:vAlign w:val="center"/>
          </w:tcPr>
          <w:p w14:paraId="78727D10">
            <w:pPr>
              <w:spacing w:line="320" w:lineRule="exact"/>
            </w:pPr>
          </w:p>
        </w:tc>
        <w:tc>
          <w:tcPr>
            <w:tcW w:w="721" w:type="dxa"/>
            <w:vAlign w:val="center"/>
          </w:tcPr>
          <w:p w14:paraId="043CC92F">
            <w:pPr>
              <w:spacing w:line="320" w:lineRule="exact"/>
              <w:textAlignment w:val="center"/>
            </w:pPr>
            <w:r>
              <w:rPr>
                <w:rFonts w:hint="eastAsia"/>
              </w:rPr>
              <w:t>12</w:t>
            </w:r>
          </w:p>
        </w:tc>
        <w:tc>
          <w:tcPr>
            <w:tcW w:w="2087" w:type="dxa"/>
            <w:vAlign w:val="center"/>
          </w:tcPr>
          <w:p w14:paraId="4AACC255">
            <w:pPr>
              <w:spacing w:line="320" w:lineRule="exact"/>
            </w:pPr>
            <w:r>
              <w:rPr>
                <w:rFonts w:hint="eastAsia"/>
              </w:rPr>
              <w:t>接报修服务记录</w:t>
            </w:r>
          </w:p>
        </w:tc>
        <w:tc>
          <w:tcPr>
            <w:tcW w:w="900" w:type="dxa"/>
            <w:vAlign w:val="center"/>
          </w:tcPr>
          <w:p w14:paraId="20437A99">
            <w:pPr>
              <w:jc w:val="center"/>
              <w:textAlignment w:val="center"/>
              <w:rPr>
                <w:lang w:bidi="ar"/>
              </w:rPr>
            </w:pPr>
            <w:r>
              <w:rPr>
                <w:rFonts w:hint="eastAsia"/>
                <w:lang w:bidi="ar"/>
              </w:rPr>
              <w:t>2</w:t>
            </w:r>
          </w:p>
        </w:tc>
        <w:tc>
          <w:tcPr>
            <w:tcW w:w="4877" w:type="dxa"/>
            <w:vAlign w:val="center"/>
          </w:tcPr>
          <w:p w14:paraId="2CA1844F">
            <w:pPr>
              <w:spacing w:line="320" w:lineRule="exact"/>
            </w:pPr>
            <w:r>
              <w:rPr>
                <w:rFonts w:hint="eastAsia"/>
              </w:rPr>
              <w:t>记录及时、完整、无漏记</w:t>
            </w:r>
          </w:p>
        </w:tc>
        <w:tc>
          <w:tcPr>
            <w:tcW w:w="2863" w:type="dxa"/>
            <w:vAlign w:val="center"/>
          </w:tcPr>
          <w:p w14:paraId="08D3ADD4">
            <w:pPr>
              <w:spacing w:line="320" w:lineRule="exact"/>
            </w:pPr>
            <w:r>
              <w:t>□ 完整，得</w:t>
            </w:r>
            <w:r>
              <w:rPr>
                <w:rFonts w:hint="eastAsia"/>
              </w:rPr>
              <w:t>2</w:t>
            </w:r>
            <w:r>
              <w:t>分</w:t>
            </w:r>
          </w:p>
          <w:p w14:paraId="1CBBE163">
            <w:pPr>
              <w:spacing w:line="320" w:lineRule="exact"/>
            </w:pPr>
            <w:r>
              <w:t>□ 缺失或虚假记录，不得分</w:t>
            </w:r>
          </w:p>
        </w:tc>
        <w:tc>
          <w:tcPr>
            <w:tcW w:w="715" w:type="dxa"/>
            <w:vAlign w:val="center"/>
          </w:tcPr>
          <w:p w14:paraId="0C38FE49">
            <w:pPr>
              <w:spacing w:line="320" w:lineRule="exact"/>
            </w:pPr>
          </w:p>
        </w:tc>
        <w:tc>
          <w:tcPr>
            <w:tcW w:w="1417" w:type="dxa"/>
            <w:vAlign w:val="center"/>
          </w:tcPr>
          <w:p w14:paraId="2A04EABE">
            <w:pPr>
              <w:spacing w:line="320" w:lineRule="exact"/>
            </w:pPr>
          </w:p>
        </w:tc>
      </w:tr>
      <w:tr w14:paraId="675809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3" w:hRule="atLeast"/>
        </w:trPr>
        <w:tc>
          <w:tcPr>
            <w:tcW w:w="720" w:type="dxa"/>
            <w:vMerge w:val="restart"/>
            <w:vAlign w:val="center"/>
          </w:tcPr>
          <w:p w14:paraId="4F2832DF">
            <w:pPr>
              <w:spacing w:line="320" w:lineRule="exact"/>
            </w:pPr>
            <w:r>
              <w:rPr>
                <w:rFonts w:hint="eastAsia"/>
              </w:rPr>
              <w:t>人员配备15分</w:t>
            </w:r>
          </w:p>
        </w:tc>
        <w:tc>
          <w:tcPr>
            <w:tcW w:w="721" w:type="dxa"/>
            <w:vAlign w:val="center"/>
          </w:tcPr>
          <w:p w14:paraId="22902200">
            <w:pPr>
              <w:spacing w:line="320" w:lineRule="exact"/>
              <w:textAlignment w:val="center"/>
            </w:pPr>
            <w:r>
              <w:rPr>
                <w:rFonts w:hint="eastAsia"/>
              </w:rPr>
              <w:t>13</w:t>
            </w:r>
          </w:p>
        </w:tc>
        <w:tc>
          <w:tcPr>
            <w:tcW w:w="2087" w:type="dxa"/>
            <w:vAlign w:val="center"/>
          </w:tcPr>
          <w:p w14:paraId="76149BC2">
            <w:pPr>
              <w:spacing w:line="320" w:lineRule="exact"/>
              <w:textAlignment w:val="center"/>
            </w:pPr>
            <w:r>
              <w:rPr>
                <w:rFonts w:hint="eastAsia"/>
              </w:rPr>
              <w:t>人员配置</w:t>
            </w:r>
          </w:p>
        </w:tc>
        <w:tc>
          <w:tcPr>
            <w:tcW w:w="900" w:type="dxa"/>
            <w:vAlign w:val="center"/>
          </w:tcPr>
          <w:p w14:paraId="10F3258E">
            <w:pPr>
              <w:jc w:val="center"/>
              <w:textAlignment w:val="center"/>
            </w:pPr>
            <w:r>
              <w:rPr>
                <w:rFonts w:hint="eastAsia"/>
                <w:lang w:bidi="ar"/>
              </w:rPr>
              <w:t>4</w:t>
            </w:r>
          </w:p>
        </w:tc>
        <w:tc>
          <w:tcPr>
            <w:tcW w:w="4877" w:type="dxa"/>
            <w:vAlign w:val="center"/>
          </w:tcPr>
          <w:p w14:paraId="4F395FC8">
            <w:r>
              <w:rPr>
                <w:rFonts w:hint="eastAsia"/>
              </w:rPr>
              <w:t>1岗位职责：岗位</w:t>
            </w:r>
            <w:r>
              <w:t>职责</w:t>
            </w:r>
            <w:r>
              <w:rPr>
                <w:rFonts w:hint="eastAsia"/>
              </w:rPr>
              <w:t>明确、具体、可执行，岗位职责范围的任务、要求，工作流程上墙</w:t>
            </w:r>
          </w:p>
          <w:p w14:paraId="3E716794">
            <w:r>
              <w:rPr>
                <w:rFonts w:hint="eastAsia"/>
              </w:rPr>
              <w:t>2专业知识：员工具有专业知识。</w:t>
            </w:r>
          </w:p>
        </w:tc>
        <w:tc>
          <w:tcPr>
            <w:tcW w:w="2863" w:type="dxa"/>
            <w:vAlign w:val="center"/>
          </w:tcPr>
          <w:p w14:paraId="42FBC64D">
            <w:pPr>
              <w:spacing w:line="320" w:lineRule="exact"/>
            </w:pPr>
            <w:r>
              <w:t>□ 完整，得</w:t>
            </w:r>
            <w:r>
              <w:rPr>
                <w:rFonts w:hint="eastAsia"/>
              </w:rPr>
              <w:t>4</w:t>
            </w:r>
            <w:r>
              <w:t>分</w:t>
            </w:r>
          </w:p>
          <w:p w14:paraId="1FFE9A58">
            <w:pPr>
              <w:spacing w:line="320" w:lineRule="exact"/>
            </w:pPr>
            <w:r>
              <w:t>□ 缺失或虚假记录，不得分</w:t>
            </w:r>
          </w:p>
        </w:tc>
        <w:tc>
          <w:tcPr>
            <w:tcW w:w="715" w:type="dxa"/>
            <w:vAlign w:val="center"/>
          </w:tcPr>
          <w:p w14:paraId="189D67DD">
            <w:pPr>
              <w:spacing w:line="320" w:lineRule="exact"/>
            </w:pPr>
          </w:p>
        </w:tc>
        <w:tc>
          <w:tcPr>
            <w:tcW w:w="1417" w:type="dxa"/>
            <w:vAlign w:val="center"/>
          </w:tcPr>
          <w:p w14:paraId="4B58CA96">
            <w:pPr>
              <w:spacing w:line="320" w:lineRule="exact"/>
            </w:pPr>
          </w:p>
        </w:tc>
      </w:tr>
      <w:tr w14:paraId="5BBD14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89" w:hRule="atLeast"/>
        </w:trPr>
        <w:tc>
          <w:tcPr>
            <w:tcW w:w="720" w:type="dxa"/>
            <w:vMerge w:val="continue"/>
            <w:vAlign w:val="center"/>
          </w:tcPr>
          <w:p w14:paraId="7F64F18A">
            <w:pPr>
              <w:spacing w:line="320" w:lineRule="exact"/>
            </w:pPr>
          </w:p>
        </w:tc>
        <w:tc>
          <w:tcPr>
            <w:tcW w:w="721" w:type="dxa"/>
            <w:vAlign w:val="center"/>
          </w:tcPr>
          <w:p w14:paraId="7E3286CE">
            <w:pPr>
              <w:spacing w:line="320" w:lineRule="exact"/>
              <w:textAlignment w:val="center"/>
            </w:pPr>
            <w:r>
              <w:rPr>
                <w:rFonts w:hint="eastAsia"/>
              </w:rPr>
              <w:t>14</w:t>
            </w:r>
          </w:p>
        </w:tc>
        <w:tc>
          <w:tcPr>
            <w:tcW w:w="2087" w:type="dxa"/>
            <w:vAlign w:val="center"/>
          </w:tcPr>
          <w:p w14:paraId="7F30522D">
            <w:pPr>
              <w:spacing w:line="320" w:lineRule="exact"/>
              <w:textAlignment w:val="center"/>
            </w:pPr>
            <w:r>
              <w:rPr>
                <w:rFonts w:hint="eastAsia"/>
              </w:rPr>
              <w:t>人员台账管理</w:t>
            </w:r>
          </w:p>
        </w:tc>
        <w:tc>
          <w:tcPr>
            <w:tcW w:w="900" w:type="dxa"/>
            <w:vAlign w:val="center"/>
          </w:tcPr>
          <w:p w14:paraId="6A83EAAD">
            <w:pPr>
              <w:jc w:val="center"/>
              <w:textAlignment w:val="center"/>
            </w:pPr>
            <w:r>
              <w:rPr>
                <w:rFonts w:hint="eastAsia"/>
                <w:lang w:bidi="ar"/>
              </w:rPr>
              <w:t>1</w:t>
            </w:r>
          </w:p>
        </w:tc>
        <w:tc>
          <w:tcPr>
            <w:tcW w:w="4877" w:type="dxa"/>
            <w:vAlign w:val="center"/>
          </w:tcPr>
          <w:p w14:paraId="0A89B21F">
            <w:r>
              <w:rPr>
                <w:rFonts w:hint="eastAsia"/>
              </w:rPr>
              <w:t>人员技术档案：建立包括各种劳动人事关系人员（例如临时聘用、外包服务公司聘用、返聘等）在内的人员技术档案。电工须持有与其工作内容相符的证件。</w:t>
            </w:r>
          </w:p>
        </w:tc>
        <w:tc>
          <w:tcPr>
            <w:tcW w:w="2863" w:type="dxa"/>
            <w:vAlign w:val="center"/>
          </w:tcPr>
          <w:p w14:paraId="551CF731">
            <w:pPr>
              <w:spacing w:line="320" w:lineRule="exact"/>
            </w:pPr>
            <w:r>
              <w:t>□ 完整，得1分</w:t>
            </w:r>
          </w:p>
          <w:p w14:paraId="721AF89A">
            <w:pPr>
              <w:spacing w:line="320" w:lineRule="exact"/>
            </w:pPr>
            <w:r>
              <w:t>□ 缺失或虚假记录，不得分</w:t>
            </w:r>
          </w:p>
        </w:tc>
        <w:tc>
          <w:tcPr>
            <w:tcW w:w="715" w:type="dxa"/>
            <w:vAlign w:val="center"/>
          </w:tcPr>
          <w:p w14:paraId="13701BA8">
            <w:pPr>
              <w:spacing w:line="320" w:lineRule="exact"/>
            </w:pPr>
          </w:p>
        </w:tc>
        <w:tc>
          <w:tcPr>
            <w:tcW w:w="1417" w:type="dxa"/>
            <w:vAlign w:val="center"/>
          </w:tcPr>
          <w:p w14:paraId="1C755AAB">
            <w:pPr>
              <w:spacing w:line="320" w:lineRule="exact"/>
            </w:pPr>
          </w:p>
        </w:tc>
      </w:tr>
      <w:tr w14:paraId="0BFB88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6" w:hRule="atLeast"/>
        </w:trPr>
        <w:tc>
          <w:tcPr>
            <w:tcW w:w="720" w:type="dxa"/>
            <w:vMerge w:val="continue"/>
            <w:vAlign w:val="center"/>
          </w:tcPr>
          <w:p w14:paraId="58A33CC1">
            <w:pPr>
              <w:spacing w:line="320" w:lineRule="exact"/>
            </w:pPr>
          </w:p>
        </w:tc>
        <w:tc>
          <w:tcPr>
            <w:tcW w:w="721" w:type="dxa"/>
            <w:vAlign w:val="center"/>
          </w:tcPr>
          <w:p w14:paraId="4006652E">
            <w:pPr>
              <w:spacing w:line="320" w:lineRule="exact"/>
              <w:textAlignment w:val="center"/>
            </w:pPr>
            <w:r>
              <w:rPr>
                <w:rFonts w:hint="eastAsia"/>
              </w:rPr>
              <w:t>15</w:t>
            </w:r>
          </w:p>
        </w:tc>
        <w:tc>
          <w:tcPr>
            <w:tcW w:w="2087" w:type="dxa"/>
            <w:vAlign w:val="center"/>
          </w:tcPr>
          <w:p w14:paraId="5AA2F8B5">
            <w:pPr>
              <w:spacing w:line="320" w:lineRule="exact"/>
              <w:textAlignment w:val="center"/>
            </w:pPr>
            <w:r>
              <w:rPr>
                <w:rFonts w:hint="eastAsia"/>
              </w:rPr>
              <w:t>操作证书</w:t>
            </w:r>
          </w:p>
        </w:tc>
        <w:tc>
          <w:tcPr>
            <w:tcW w:w="900" w:type="dxa"/>
            <w:vAlign w:val="center"/>
          </w:tcPr>
          <w:p w14:paraId="2E6DCE46">
            <w:pPr>
              <w:jc w:val="center"/>
              <w:textAlignment w:val="center"/>
            </w:pPr>
            <w:r>
              <w:rPr>
                <w:rFonts w:hint="eastAsia"/>
                <w:lang w:bidi="ar"/>
              </w:rPr>
              <w:t>1</w:t>
            </w:r>
          </w:p>
        </w:tc>
        <w:tc>
          <w:tcPr>
            <w:tcW w:w="4877" w:type="dxa"/>
            <w:vAlign w:val="center"/>
          </w:tcPr>
          <w:p w14:paraId="55E71169">
            <w:pPr>
              <w:spacing w:line="320" w:lineRule="exact"/>
            </w:pPr>
            <w:r>
              <w:rPr>
                <w:rFonts w:hint="eastAsia"/>
              </w:rPr>
              <w:t>人证合一、特种作业证在有效期之内，复印件上墙</w:t>
            </w:r>
          </w:p>
        </w:tc>
        <w:tc>
          <w:tcPr>
            <w:tcW w:w="2863" w:type="dxa"/>
            <w:vAlign w:val="center"/>
          </w:tcPr>
          <w:p w14:paraId="0A301011">
            <w:pPr>
              <w:spacing w:line="320" w:lineRule="exact"/>
            </w:pPr>
            <w:r>
              <w:t>□ 完整，得1分</w:t>
            </w:r>
          </w:p>
          <w:p w14:paraId="6AAA863B">
            <w:pPr>
              <w:spacing w:line="320" w:lineRule="exact"/>
            </w:pPr>
            <w:r>
              <w:t>□ 缺失或虚假记录，不得分</w:t>
            </w:r>
          </w:p>
        </w:tc>
        <w:tc>
          <w:tcPr>
            <w:tcW w:w="715" w:type="dxa"/>
            <w:vAlign w:val="center"/>
          </w:tcPr>
          <w:p w14:paraId="27A63C20">
            <w:pPr>
              <w:spacing w:line="320" w:lineRule="exact"/>
            </w:pPr>
          </w:p>
        </w:tc>
        <w:tc>
          <w:tcPr>
            <w:tcW w:w="1417" w:type="dxa"/>
            <w:vAlign w:val="center"/>
          </w:tcPr>
          <w:p w14:paraId="0B10C80E">
            <w:pPr>
              <w:spacing w:line="320" w:lineRule="exact"/>
            </w:pPr>
          </w:p>
        </w:tc>
      </w:tr>
      <w:tr w14:paraId="262037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50" w:hRule="atLeast"/>
        </w:trPr>
        <w:tc>
          <w:tcPr>
            <w:tcW w:w="720" w:type="dxa"/>
            <w:vMerge w:val="continue"/>
            <w:vAlign w:val="center"/>
          </w:tcPr>
          <w:p w14:paraId="6C04BD61">
            <w:pPr>
              <w:spacing w:line="320" w:lineRule="exact"/>
            </w:pPr>
          </w:p>
        </w:tc>
        <w:tc>
          <w:tcPr>
            <w:tcW w:w="721" w:type="dxa"/>
            <w:vAlign w:val="center"/>
          </w:tcPr>
          <w:p w14:paraId="354CE463">
            <w:pPr>
              <w:spacing w:line="320" w:lineRule="exact"/>
              <w:textAlignment w:val="center"/>
            </w:pPr>
            <w:r>
              <w:rPr>
                <w:rFonts w:hint="eastAsia"/>
              </w:rPr>
              <w:t>16</w:t>
            </w:r>
          </w:p>
        </w:tc>
        <w:tc>
          <w:tcPr>
            <w:tcW w:w="2087" w:type="dxa"/>
            <w:vAlign w:val="center"/>
          </w:tcPr>
          <w:p w14:paraId="2CB4C7E8">
            <w:pPr>
              <w:spacing w:line="320" w:lineRule="exact"/>
              <w:textAlignment w:val="center"/>
            </w:pPr>
            <w:r>
              <w:rPr>
                <w:rFonts w:hint="eastAsia"/>
              </w:rPr>
              <w:t>安全与技能培训及记录</w:t>
            </w:r>
          </w:p>
        </w:tc>
        <w:tc>
          <w:tcPr>
            <w:tcW w:w="900" w:type="dxa"/>
            <w:vAlign w:val="center"/>
          </w:tcPr>
          <w:p w14:paraId="31C102EF">
            <w:pPr>
              <w:jc w:val="center"/>
              <w:textAlignment w:val="center"/>
            </w:pPr>
            <w:r>
              <w:rPr>
                <w:rFonts w:hint="eastAsia"/>
                <w:lang w:bidi="ar"/>
              </w:rPr>
              <w:t>1</w:t>
            </w:r>
          </w:p>
        </w:tc>
        <w:tc>
          <w:tcPr>
            <w:tcW w:w="4877" w:type="dxa"/>
            <w:vAlign w:val="center"/>
          </w:tcPr>
          <w:p w14:paraId="76BA6C06">
            <w:r>
              <w:rPr>
                <w:rFonts w:hint="eastAsia"/>
              </w:rPr>
              <w:t>人员培训：有人员培训计划，并得到落实，每季末进行一次考试，总结学习效果。</w:t>
            </w:r>
          </w:p>
        </w:tc>
        <w:tc>
          <w:tcPr>
            <w:tcW w:w="2863" w:type="dxa"/>
            <w:vAlign w:val="center"/>
          </w:tcPr>
          <w:p w14:paraId="4C9181B3">
            <w:pPr>
              <w:spacing w:line="320" w:lineRule="exact"/>
            </w:pPr>
            <w:r>
              <w:t>□ 完整，得1分</w:t>
            </w:r>
          </w:p>
          <w:p w14:paraId="69BF8F1C">
            <w:pPr>
              <w:spacing w:line="320" w:lineRule="exact"/>
            </w:pPr>
            <w:r>
              <w:t>□ 缺失或虚假记录，不得分</w:t>
            </w:r>
          </w:p>
        </w:tc>
        <w:tc>
          <w:tcPr>
            <w:tcW w:w="715" w:type="dxa"/>
            <w:vAlign w:val="center"/>
          </w:tcPr>
          <w:p w14:paraId="28CACD59">
            <w:pPr>
              <w:spacing w:line="320" w:lineRule="exact"/>
            </w:pPr>
          </w:p>
        </w:tc>
        <w:tc>
          <w:tcPr>
            <w:tcW w:w="1417" w:type="dxa"/>
            <w:vAlign w:val="center"/>
          </w:tcPr>
          <w:p w14:paraId="62B96D91">
            <w:pPr>
              <w:spacing w:line="320" w:lineRule="exact"/>
            </w:pPr>
          </w:p>
        </w:tc>
      </w:tr>
      <w:tr w14:paraId="08D5C3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3" w:hRule="atLeast"/>
        </w:trPr>
        <w:tc>
          <w:tcPr>
            <w:tcW w:w="720" w:type="dxa"/>
            <w:vMerge w:val="continue"/>
            <w:vAlign w:val="center"/>
          </w:tcPr>
          <w:p w14:paraId="439E19F0">
            <w:pPr>
              <w:spacing w:line="320" w:lineRule="exact"/>
            </w:pPr>
          </w:p>
        </w:tc>
        <w:tc>
          <w:tcPr>
            <w:tcW w:w="721" w:type="dxa"/>
            <w:vAlign w:val="center"/>
          </w:tcPr>
          <w:p w14:paraId="53B6ACB0">
            <w:pPr>
              <w:spacing w:line="320" w:lineRule="exact"/>
              <w:textAlignment w:val="center"/>
            </w:pPr>
            <w:r>
              <w:rPr>
                <w:rFonts w:hint="eastAsia"/>
              </w:rPr>
              <w:t>17</w:t>
            </w:r>
          </w:p>
        </w:tc>
        <w:tc>
          <w:tcPr>
            <w:tcW w:w="2087" w:type="dxa"/>
            <w:vAlign w:val="center"/>
          </w:tcPr>
          <w:p w14:paraId="15EFA79B">
            <w:pPr>
              <w:spacing w:line="320" w:lineRule="exact"/>
              <w:textAlignment w:val="center"/>
            </w:pPr>
            <w:r>
              <w:rPr>
                <w:rFonts w:hint="eastAsia"/>
              </w:rPr>
              <w:t>统一着装</w:t>
            </w:r>
          </w:p>
        </w:tc>
        <w:tc>
          <w:tcPr>
            <w:tcW w:w="900" w:type="dxa"/>
            <w:vAlign w:val="center"/>
          </w:tcPr>
          <w:p w14:paraId="3226B86D">
            <w:pPr>
              <w:jc w:val="center"/>
              <w:textAlignment w:val="center"/>
            </w:pPr>
            <w:r>
              <w:rPr>
                <w:rFonts w:hint="eastAsia"/>
                <w:lang w:bidi="ar"/>
              </w:rPr>
              <w:t>1</w:t>
            </w:r>
          </w:p>
        </w:tc>
        <w:tc>
          <w:tcPr>
            <w:tcW w:w="4877" w:type="dxa"/>
            <w:vAlign w:val="center"/>
          </w:tcPr>
          <w:p w14:paraId="1CFFF530">
            <w:pPr>
              <w:spacing w:line="320" w:lineRule="exact"/>
            </w:pPr>
            <w:r>
              <w:rPr>
                <w:rFonts w:hint="eastAsia"/>
              </w:rPr>
              <w:t>着工作装规范佩戴工牌证件</w:t>
            </w:r>
          </w:p>
        </w:tc>
        <w:tc>
          <w:tcPr>
            <w:tcW w:w="2863" w:type="dxa"/>
            <w:vAlign w:val="center"/>
          </w:tcPr>
          <w:p w14:paraId="0A76C212">
            <w:pPr>
              <w:spacing w:line="320" w:lineRule="exact"/>
            </w:pPr>
            <w:r>
              <w:t>□ 合规，得1分</w:t>
            </w:r>
          </w:p>
          <w:p w14:paraId="546BFA96">
            <w:pPr>
              <w:spacing w:line="320" w:lineRule="exact"/>
            </w:pPr>
            <w:r>
              <w:t>□ 不合规3人次以上，不得分；限下一考核月前完成整改。</w:t>
            </w:r>
          </w:p>
        </w:tc>
        <w:tc>
          <w:tcPr>
            <w:tcW w:w="715" w:type="dxa"/>
            <w:vAlign w:val="center"/>
          </w:tcPr>
          <w:p w14:paraId="6DE04910">
            <w:pPr>
              <w:spacing w:line="320" w:lineRule="exact"/>
            </w:pPr>
          </w:p>
        </w:tc>
        <w:tc>
          <w:tcPr>
            <w:tcW w:w="1417" w:type="dxa"/>
            <w:vAlign w:val="center"/>
          </w:tcPr>
          <w:p w14:paraId="71CAB989">
            <w:pPr>
              <w:spacing w:line="320" w:lineRule="exact"/>
            </w:pPr>
          </w:p>
        </w:tc>
      </w:tr>
      <w:tr w14:paraId="5CCFC5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3" w:hRule="atLeast"/>
        </w:trPr>
        <w:tc>
          <w:tcPr>
            <w:tcW w:w="720" w:type="dxa"/>
            <w:vMerge w:val="continue"/>
            <w:vAlign w:val="center"/>
          </w:tcPr>
          <w:p w14:paraId="5215558B">
            <w:pPr>
              <w:spacing w:line="320" w:lineRule="exact"/>
            </w:pPr>
          </w:p>
        </w:tc>
        <w:tc>
          <w:tcPr>
            <w:tcW w:w="721" w:type="dxa"/>
            <w:vAlign w:val="center"/>
          </w:tcPr>
          <w:p w14:paraId="10CC2D66">
            <w:pPr>
              <w:spacing w:line="320" w:lineRule="exact"/>
              <w:textAlignment w:val="center"/>
            </w:pPr>
            <w:r>
              <w:rPr>
                <w:rFonts w:hint="eastAsia"/>
              </w:rPr>
              <w:t>18</w:t>
            </w:r>
          </w:p>
        </w:tc>
        <w:tc>
          <w:tcPr>
            <w:tcW w:w="2087" w:type="dxa"/>
            <w:vAlign w:val="center"/>
          </w:tcPr>
          <w:p w14:paraId="478A935E">
            <w:pPr>
              <w:spacing w:line="320" w:lineRule="exact"/>
              <w:textAlignment w:val="center"/>
            </w:pPr>
            <w:r>
              <w:rPr>
                <w:rFonts w:hint="eastAsia"/>
              </w:rPr>
              <w:t>员工操守</w:t>
            </w:r>
          </w:p>
        </w:tc>
        <w:tc>
          <w:tcPr>
            <w:tcW w:w="900" w:type="dxa"/>
            <w:vAlign w:val="center"/>
          </w:tcPr>
          <w:p w14:paraId="4810FDF8">
            <w:pPr>
              <w:jc w:val="center"/>
              <w:textAlignment w:val="center"/>
            </w:pPr>
            <w:r>
              <w:rPr>
                <w:rFonts w:hint="eastAsia"/>
                <w:lang w:bidi="ar"/>
              </w:rPr>
              <w:t>1</w:t>
            </w:r>
          </w:p>
        </w:tc>
        <w:tc>
          <w:tcPr>
            <w:tcW w:w="4877" w:type="dxa"/>
            <w:vAlign w:val="center"/>
          </w:tcPr>
          <w:p w14:paraId="52BCBD38">
            <w:pPr>
              <w:spacing w:line="320" w:lineRule="exact"/>
            </w:pPr>
            <w:r>
              <w:rPr>
                <w:rFonts w:hint="eastAsia"/>
              </w:rPr>
              <w:t>酒后上岗、禁烟区域吸烟等</w:t>
            </w:r>
          </w:p>
        </w:tc>
        <w:tc>
          <w:tcPr>
            <w:tcW w:w="2863" w:type="dxa"/>
            <w:vAlign w:val="center"/>
          </w:tcPr>
          <w:p w14:paraId="004339F6">
            <w:pPr>
              <w:spacing w:line="320" w:lineRule="exact"/>
            </w:pPr>
            <w:r>
              <w:t>□ 无此类，得1分；</w:t>
            </w:r>
          </w:p>
          <w:p w14:paraId="7A66883B">
            <w:pPr>
              <w:spacing w:line="320" w:lineRule="exact"/>
            </w:pPr>
            <w:r>
              <w:t>□ 有此类，不得分；限下一考核月前完成整改。</w:t>
            </w:r>
          </w:p>
        </w:tc>
        <w:tc>
          <w:tcPr>
            <w:tcW w:w="715" w:type="dxa"/>
            <w:vAlign w:val="center"/>
          </w:tcPr>
          <w:p w14:paraId="586D224C">
            <w:pPr>
              <w:spacing w:line="320" w:lineRule="exact"/>
            </w:pPr>
          </w:p>
        </w:tc>
        <w:tc>
          <w:tcPr>
            <w:tcW w:w="1417" w:type="dxa"/>
            <w:vAlign w:val="center"/>
          </w:tcPr>
          <w:p w14:paraId="11E9FCB0">
            <w:pPr>
              <w:spacing w:line="320" w:lineRule="exact"/>
            </w:pPr>
          </w:p>
        </w:tc>
      </w:tr>
      <w:tr w14:paraId="1CE5E5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3" w:hRule="atLeast"/>
        </w:trPr>
        <w:tc>
          <w:tcPr>
            <w:tcW w:w="720" w:type="dxa"/>
            <w:vMerge w:val="continue"/>
            <w:vAlign w:val="center"/>
          </w:tcPr>
          <w:p w14:paraId="19CE35C3">
            <w:pPr>
              <w:spacing w:line="320" w:lineRule="exact"/>
            </w:pPr>
          </w:p>
        </w:tc>
        <w:tc>
          <w:tcPr>
            <w:tcW w:w="721" w:type="dxa"/>
            <w:vAlign w:val="center"/>
          </w:tcPr>
          <w:p w14:paraId="0F067BC0">
            <w:pPr>
              <w:spacing w:line="320" w:lineRule="exact"/>
              <w:textAlignment w:val="center"/>
            </w:pPr>
            <w:r>
              <w:rPr>
                <w:rFonts w:hint="eastAsia"/>
              </w:rPr>
              <w:t>19</w:t>
            </w:r>
          </w:p>
        </w:tc>
        <w:tc>
          <w:tcPr>
            <w:tcW w:w="2087" w:type="dxa"/>
            <w:vAlign w:val="center"/>
          </w:tcPr>
          <w:p w14:paraId="567432AF">
            <w:pPr>
              <w:spacing w:line="320" w:lineRule="exact"/>
              <w:textAlignment w:val="center"/>
            </w:pPr>
            <w:r>
              <w:rPr>
                <w:rFonts w:hint="eastAsia"/>
              </w:rPr>
              <w:t>员工能力</w:t>
            </w:r>
          </w:p>
        </w:tc>
        <w:tc>
          <w:tcPr>
            <w:tcW w:w="900" w:type="dxa"/>
            <w:vAlign w:val="center"/>
          </w:tcPr>
          <w:p w14:paraId="26E43CC3">
            <w:pPr>
              <w:jc w:val="center"/>
              <w:textAlignment w:val="center"/>
              <w:rPr>
                <w:lang w:bidi="ar"/>
              </w:rPr>
            </w:pPr>
            <w:r>
              <w:rPr>
                <w:rFonts w:hint="eastAsia"/>
                <w:lang w:bidi="ar"/>
              </w:rPr>
              <w:t>2</w:t>
            </w:r>
          </w:p>
        </w:tc>
        <w:tc>
          <w:tcPr>
            <w:tcW w:w="4877" w:type="dxa"/>
            <w:vAlign w:val="center"/>
          </w:tcPr>
          <w:p w14:paraId="1DA6E685">
            <w:pPr>
              <w:spacing w:line="320" w:lineRule="exact"/>
            </w:pPr>
            <w:r>
              <w:rPr>
                <w:rFonts w:hint="eastAsia"/>
              </w:rPr>
              <w:t>员工能力抽查</w:t>
            </w:r>
          </w:p>
        </w:tc>
        <w:tc>
          <w:tcPr>
            <w:tcW w:w="2863" w:type="dxa"/>
            <w:vAlign w:val="center"/>
          </w:tcPr>
          <w:p w14:paraId="5D3321DB">
            <w:pPr>
              <w:spacing w:line="320" w:lineRule="exact"/>
            </w:pPr>
            <w:r>
              <w:t xml:space="preserve">□ </w:t>
            </w:r>
            <w:r>
              <w:rPr>
                <w:rFonts w:hint="eastAsia"/>
              </w:rPr>
              <w:t>合格</w:t>
            </w:r>
            <w:r>
              <w:t>，得</w:t>
            </w:r>
            <w:r>
              <w:rPr>
                <w:rFonts w:hint="eastAsia"/>
              </w:rPr>
              <w:t>2</w:t>
            </w:r>
            <w:r>
              <w:t>分</w:t>
            </w:r>
          </w:p>
          <w:p w14:paraId="72E1543F">
            <w:pPr>
              <w:spacing w:line="320" w:lineRule="exact"/>
            </w:pPr>
            <w:r>
              <w:t>□ 不</w:t>
            </w:r>
            <w:r>
              <w:rPr>
                <w:rFonts w:hint="eastAsia"/>
              </w:rPr>
              <w:t>合格，</w:t>
            </w:r>
            <w:r>
              <w:t>3人次以上，不得分；限下一考核月前完成整改。</w:t>
            </w:r>
          </w:p>
        </w:tc>
        <w:tc>
          <w:tcPr>
            <w:tcW w:w="715" w:type="dxa"/>
            <w:vAlign w:val="center"/>
          </w:tcPr>
          <w:p w14:paraId="69606E64">
            <w:pPr>
              <w:spacing w:line="320" w:lineRule="exact"/>
            </w:pPr>
          </w:p>
        </w:tc>
        <w:tc>
          <w:tcPr>
            <w:tcW w:w="1417" w:type="dxa"/>
            <w:vAlign w:val="center"/>
          </w:tcPr>
          <w:p w14:paraId="2F5C7238">
            <w:pPr>
              <w:spacing w:line="320" w:lineRule="exact"/>
            </w:pPr>
          </w:p>
        </w:tc>
      </w:tr>
      <w:tr w14:paraId="2752BF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35" w:hRule="atLeast"/>
        </w:trPr>
        <w:tc>
          <w:tcPr>
            <w:tcW w:w="720" w:type="dxa"/>
            <w:vMerge w:val="continue"/>
            <w:vAlign w:val="center"/>
          </w:tcPr>
          <w:p w14:paraId="76B13DA7">
            <w:pPr>
              <w:spacing w:line="320" w:lineRule="exact"/>
            </w:pPr>
          </w:p>
        </w:tc>
        <w:tc>
          <w:tcPr>
            <w:tcW w:w="721" w:type="dxa"/>
            <w:vAlign w:val="center"/>
          </w:tcPr>
          <w:p w14:paraId="3874AB33">
            <w:pPr>
              <w:spacing w:line="320" w:lineRule="exact"/>
              <w:textAlignment w:val="center"/>
            </w:pPr>
            <w:r>
              <w:rPr>
                <w:rFonts w:hint="eastAsia"/>
              </w:rPr>
              <w:t>20</w:t>
            </w:r>
          </w:p>
        </w:tc>
        <w:tc>
          <w:tcPr>
            <w:tcW w:w="2087" w:type="dxa"/>
            <w:vAlign w:val="center"/>
          </w:tcPr>
          <w:p w14:paraId="2DFDFF89">
            <w:pPr>
              <w:spacing w:line="320" w:lineRule="exact"/>
              <w:textAlignment w:val="center"/>
            </w:pPr>
            <w:r>
              <w:rPr>
                <w:rFonts w:hint="eastAsia"/>
              </w:rPr>
              <w:t>应急演练计划和定期演练及记录总结</w:t>
            </w:r>
          </w:p>
        </w:tc>
        <w:tc>
          <w:tcPr>
            <w:tcW w:w="900" w:type="dxa"/>
            <w:vAlign w:val="center"/>
          </w:tcPr>
          <w:p w14:paraId="4CF0B766">
            <w:pPr>
              <w:spacing w:line="320" w:lineRule="exact"/>
            </w:pPr>
            <w:r>
              <w:rPr>
                <w:rFonts w:hint="eastAsia"/>
              </w:rPr>
              <w:t>3</w:t>
            </w:r>
          </w:p>
        </w:tc>
        <w:tc>
          <w:tcPr>
            <w:tcW w:w="4877" w:type="dxa"/>
            <w:vAlign w:val="center"/>
          </w:tcPr>
          <w:p w14:paraId="0D501B4D">
            <w:pPr>
              <w:spacing w:line="320" w:lineRule="exact"/>
            </w:pPr>
            <w:r>
              <w:rPr>
                <w:rFonts w:hint="eastAsia"/>
              </w:rPr>
              <w:t>有计划并报采购人备案</w:t>
            </w:r>
          </w:p>
          <w:p w14:paraId="436A442B">
            <w:pPr>
              <w:spacing w:line="320" w:lineRule="exact"/>
            </w:pPr>
            <w:r>
              <w:rPr>
                <w:rFonts w:hint="eastAsia"/>
              </w:rPr>
              <w:t>按计划时间完成演练和记录总结，并报采购人备案</w:t>
            </w:r>
          </w:p>
        </w:tc>
        <w:tc>
          <w:tcPr>
            <w:tcW w:w="2863" w:type="dxa"/>
            <w:vAlign w:val="center"/>
          </w:tcPr>
          <w:p w14:paraId="5CB4A677">
            <w:pPr>
              <w:spacing w:line="320" w:lineRule="exact"/>
            </w:pPr>
            <w:r>
              <w:t>□ 1.有演练计划，得3分</w:t>
            </w:r>
          </w:p>
          <w:p w14:paraId="38902903">
            <w:pPr>
              <w:spacing w:line="320" w:lineRule="exact"/>
            </w:pPr>
            <w:r>
              <w:t>□ 2.未按计划时间进行演练，当月不得分，限下月前完成整改</w:t>
            </w:r>
          </w:p>
          <w:p w14:paraId="18E74BB4">
            <w:pPr>
              <w:spacing w:line="320" w:lineRule="exact"/>
            </w:pPr>
            <w:r>
              <w:t>□ 3.演练完成未总结、未备案，当月不得分，限下月前完成整改</w:t>
            </w:r>
          </w:p>
        </w:tc>
        <w:tc>
          <w:tcPr>
            <w:tcW w:w="715" w:type="dxa"/>
            <w:vAlign w:val="center"/>
          </w:tcPr>
          <w:p w14:paraId="5FA0212A">
            <w:pPr>
              <w:spacing w:line="320" w:lineRule="exact"/>
            </w:pPr>
          </w:p>
        </w:tc>
        <w:tc>
          <w:tcPr>
            <w:tcW w:w="1417" w:type="dxa"/>
            <w:vAlign w:val="center"/>
          </w:tcPr>
          <w:p w14:paraId="2893D8B9">
            <w:pPr>
              <w:spacing w:line="320" w:lineRule="exact"/>
            </w:pPr>
          </w:p>
        </w:tc>
      </w:tr>
      <w:tr w14:paraId="494ED0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3" w:hRule="atLeast"/>
        </w:trPr>
        <w:tc>
          <w:tcPr>
            <w:tcW w:w="720" w:type="dxa"/>
            <w:vMerge w:val="continue"/>
            <w:vAlign w:val="center"/>
          </w:tcPr>
          <w:p w14:paraId="66ED9E65">
            <w:pPr>
              <w:spacing w:line="320" w:lineRule="exact"/>
            </w:pPr>
          </w:p>
        </w:tc>
        <w:tc>
          <w:tcPr>
            <w:tcW w:w="721" w:type="dxa"/>
            <w:vAlign w:val="center"/>
          </w:tcPr>
          <w:p w14:paraId="342B3C1E">
            <w:pPr>
              <w:spacing w:line="320" w:lineRule="exact"/>
              <w:textAlignment w:val="center"/>
            </w:pPr>
            <w:r>
              <w:rPr>
                <w:rFonts w:hint="eastAsia"/>
              </w:rPr>
              <w:t>21</w:t>
            </w:r>
          </w:p>
        </w:tc>
        <w:tc>
          <w:tcPr>
            <w:tcW w:w="2087" w:type="dxa"/>
            <w:vAlign w:val="center"/>
          </w:tcPr>
          <w:p w14:paraId="30EE3E86">
            <w:pPr>
              <w:spacing w:line="320" w:lineRule="exact"/>
            </w:pPr>
            <w:r>
              <w:rPr>
                <w:rFonts w:hint="eastAsia"/>
              </w:rPr>
              <w:t>人员支持保障机制</w:t>
            </w:r>
          </w:p>
        </w:tc>
        <w:tc>
          <w:tcPr>
            <w:tcW w:w="900" w:type="dxa"/>
            <w:vAlign w:val="center"/>
          </w:tcPr>
          <w:p w14:paraId="799152DE">
            <w:pPr>
              <w:spacing w:line="320" w:lineRule="exact"/>
            </w:pPr>
            <w:r>
              <w:rPr>
                <w:rFonts w:hint="eastAsia"/>
              </w:rPr>
              <w:t>1</w:t>
            </w:r>
          </w:p>
        </w:tc>
        <w:tc>
          <w:tcPr>
            <w:tcW w:w="4877" w:type="dxa"/>
            <w:vAlign w:val="center"/>
          </w:tcPr>
          <w:p w14:paraId="007F2DA2">
            <w:pPr>
              <w:spacing w:line="320" w:lineRule="exact"/>
            </w:pPr>
            <w:r>
              <w:rPr>
                <w:rFonts w:hint="eastAsia"/>
              </w:rPr>
              <w:t>有人员支持保障机制，在现有人员不足以完成既定工作或有应急突发事件时，能调动储备人员或抽调其他项目人员完成工作任务。</w:t>
            </w:r>
          </w:p>
        </w:tc>
        <w:tc>
          <w:tcPr>
            <w:tcW w:w="2863" w:type="dxa"/>
            <w:vAlign w:val="center"/>
          </w:tcPr>
          <w:p w14:paraId="5B680201">
            <w:pPr>
              <w:spacing w:line="320" w:lineRule="exact"/>
            </w:pPr>
            <w:r>
              <w:t>□ 有，得1分</w:t>
            </w:r>
          </w:p>
          <w:p w14:paraId="3BED236C">
            <w:pPr>
              <w:spacing w:line="320" w:lineRule="exact"/>
            </w:pPr>
            <w:r>
              <w:t>□ 没有，不得分</w:t>
            </w:r>
          </w:p>
        </w:tc>
        <w:tc>
          <w:tcPr>
            <w:tcW w:w="715" w:type="dxa"/>
            <w:vAlign w:val="center"/>
          </w:tcPr>
          <w:p w14:paraId="74023972">
            <w:pPr>
              <w:spacing w:line="320" w:lineRule="exact"/>
            </w:pPr>
          </w:p>
        </w:tc>
        <w:tc>
          <w:tcPr>
            <w:tcW w:w="1417" w:type="dxa"/>
            <w:vAlign w:val="center"/>
          </w:tcPr>
          <w:p w14:paraId="2459BB41">
            <w:pPr>
              <w:spacing w:line="320" w:lineRule="exact"/>
            </w:pPr>
          </w:p>
        </w:tc>
      </w:tr>
      <w:tr w14:paraId="3EFBDF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8" w:hRule="atLeast"/>
        </w:trPr>
        <w:tc>
          <w:tcPr>
            <w:tcW w:w="720" w:type="dxa"/>
            <w:vMerge w:val="restart"/>
            <w:vAlign w:val="center"/>
          </w:tcPr>
          <w:p w14:paraId="371A2A7F">
            <w:pPr>
              <w:spacing w:line="320" w:lineRule="exact"/>
            </w:pPr>
            <w:r>
              <w:rPr>
                <w:rFonts w:hint="eastAsia"/>
              </w:rPr>
              <w:t>安全运行37分</w:t>
            </w:r>
          </w:p>
        </w:tc>
        <w:tc>
          <w:tcPr>
            <w:tcW w:w="721" w:type="dxa"/>
            <w:vAlign w:val="center"/>
          </w:tcPr>
          <w:p w14:paraId="556D357C">
            <w:pPr>
              <w:spacing w:line="320" w:lineRule="exact"/>
            </w:pPr>
            <w:r>
              <w:rPr>
                <w:rFonts w:hint="eastAsia"/>
              </w:rPr>
              <w:t>22</w:t>
            </w:r>
          </w:p>
        </w:tc>
        <w:tc>
          <w:tcPr>
            <w:tcW w:w="2087" w:type="dxa"/>
            <w:vAlign w:val="center"/>
          </w:tcPr>
          <w:p w14:paraId="0ACAC43C">
            <w:pPr>
              <w:spacing w:line="320" w:lineRule="exact"/>
              <w:textAlignment w:val="center"/>
            </w:pPr>
            <w:r>
              <w:rPr>
                <w:rFonts w:hint="eastAsia"/>
              </w:rPr>
              <w:t>设备设施标识</w:t>
            </w:r>
          </w:p>
        </w:tc>
        <w:tc>
          <w:tcPr>
            <w:tcW w:w="900" w:type="dxa"/>
            <w:vAlign w:val="center"/>
          </w:tcPr>
          <w:p w14:paraId="32C6EE02">
            <w:pPr>
              <w:jc w:val="center"/>
              <w:textAlignment w:val="center"/>
            </w:pPr>
            <w:r>
              <w:rPr>
                <w:rFonts w:hint="eastAsia"/>
                <w:lang w:bidi="ar"/>
              </w:rPr>
              <w:t>2</w:t>
            </w:r>
          </w:p>
        </w:tc>
        <w:tc>
          <w:tcPr>
            <w:tcW w:w="4877" w:type="dxa"/>
            <w:vAlign w:val="center"/>
          </w:tcPr>
          <w:p w14:paraId="0E8A0EB9">
            <w:pPr>
              <w:spacing w:line="320" w:lineRule="exact"/>
            </w:pPr>
            <w:r>
              <w:rPr>
                <w:rFonts w:hint="eastAsia"/>
              </w:rPr>
              <w:t>齐全完好并贴、挂于醒目位置；</w:t>
            </w:r>
          </w:p>
          <w:p w14:paraId="420A8593">
            <w:pPr>
              <w:spacing w:line="320" w:lineRule="exact"/>
            </w:pPr>
            <w:r>
              <w:rPr>
                <w:rFonts w:hint="eastAsia"/>
              </w:rPr>
              <w:t>设备标识卡应固定于设备醒目位置， 设备标识卡上注明设备编号、名称、控制区域及主要参数。</w:t>
            </w:r>
          </w:p>
        </w:tc>
        <w:tc>
          <w:tcPr>
            <w:tcW w:w="2863" w:type="dxa"/>
            <w:vAlign w:val="center"/>
          </w:tcPr>
          <w:p w14:paraId="3F6C72CF">
            <w:pPr>
              <w:spacing w:line="320" w:lineRule="exact"/>
            </w:pPr>
            <w:r>
              <w:t>□ 1.完整，得2分；</w:t>
            </w:r>
          </w:p>
          <w:p w14:paraId="29DFC691">
            <w:pPr>
              <w:spacing w:line="320" w:lineRule="exact"/>
            </w:pPr>
            <w:r>
              <w:t>□ 2.缺3项以内的，可得</w:t>
            </w:r>
            <w:r>
              <w:rPr>
                <w:rFonts w:hint="eastAsia"/>
              </w:rPr>
              <w:t>1</w:t>
            </w:r>
            <w:r>
              <w:t>分；</w:t>
            </w:r>
          </w:p>
          <w:p w14:paraId="3D2D9AC1">
            <w:pPr>
              <w:spacing w:line="320" w:lineRule="exact"/>
            </w:pPr>
            <w:r>
              <w:t>□ 3.缺4项以上的，不得分；</w:t>
            </w:r>
          </w:p>
          <w:p w14:paraId="6AB664F9">
            <w:pPr>
              <w:spacing w:line="320" w:lineRule="exact"/>
            </w:pPr>
            <w:r>
              <w:t>□ 有2、3的均限下一考核月前完成整改。</w:t>
            </w:r>
          </w:p>
        </w:tc>
        <w:tc>
          <w:tcPr>
            <w:tcW w:w="715" w:type="dxa"/>
            <w:vAlign w:val="center"/>
          </w:tcPr>
          <w:p w14:paraId="3A38AB99">
            <w:pPr>
              <w:spacing w:line="320" w:lineRule="exact"/>
            </w:pPr>
          </w:p>
        </w:tc>
        <w:tc>
          <w:tcPr>
            <w:tcW w:w="1417" w:type="dxa"/>
            <w:vAlign w:val="center"/>
          </w:tcPr>
          <w:p w14:paraId="1150513E">
            <w:pPr>
              <w:spacing w:line="320" w:lineRule="exact"/>
            </w:pPr>
          </w:p>
        </w:tc>
      </w:tr>
      <w:tr w14:paraId="2E7BDD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75" w:hRule="atLeast"/>
        </w:trPr>
        <w:tc>
          <w:tcPr>
            <w:tcW w:w="720" w:type="dxa"/>
            <w:vMerge w:val="continue"/>
            <w:vAlign w:val="center"/>
          </w:tcPr>
          <w:p w14:paraId="7C6687AC">
            <w:pPr>
              <w:spacing w:line="320" w:lineRule="exact"/>
            </w:pPr>
          </w:p>
        </w:tc>
        <w:tc>
          <w:tcPr>
            <w:tcW w:w="721" w:type="dxa"/>
            <w:vAlign w:val="center"/>
          </w:tcPr>
          <w:p w14:paraId="72583BE8">
            <w:pPr>
              <w:spacing w:line="320" w:lineRule="exact"/>
            </w:pPr>
            <w:r>
              <w:rPr>
                <w:rFonts w:hint="eastAsia"/>
              </w:rPr>
              <w:t>23</w:t>
            </w:r>
          </w:p>
        </w:tc>
        <w:tc>
          <w:tcPr>
            <w:tcW w:w="2087" w:type="dxa"/>
            <w:vAlign w:val="center"/>
          </w:tcPr>
          <w:p w14:paraId="4B83EB19">
            <w:pPr>
              <w:spacing w:line="320" w:lineRule="exact"/>
              <w:textAlignment w:val="center"/>
            </w:pPr>
            <w:r>
              <w:rPr>
                <w:rFonts w:hint="eastAsia"/>
              </w:rPr>
              <w:t>站房、小室环境卫生状况</w:t>
            </w:r>
          </w:p>
        </w:tc>
        <w:tc>
          <w:tcPr>
            <w:tcW w:w="900" w:type="dxa"/>
            <w:vAlign w:val="center"/>
          </w:tcPr>
          <w:p w14:paraId="2BEE669F">
            <w:pPr>
              <w:jc w:val="center"/>
              <w:textAlignment w:val="center"/>
            </w:pPr>
            <w:r>
              <w:rPr>
                <w:rFonts w:hint="eastAsia"/>
                <w:lang w:bidi="ar"/>
              </w:rPr>
              <w:t>2</w:t>
            </w:r>
          </w:p>
        </w:tc>
        <w:tc>
          <w:tcPr>
            <w:tcW w:w="4877" w:type="dxa"/>
            <w:vAlign w:val="center"/>
          </w:tcPr>
          <w:p w14:paraId="6AEBD59B">
            <w:pPr>
              <w:spacing w:line="320" w:lineRule="exact"/>
            </w:pPr>
            <w:r>
              <w:rPr>
                <w:rFonts w:hint="eastAsia"/>
              </w:rPr>
              <w:t>站房、小室基础环境：1、机房建筑结构无严重缺损2、墙面无渗雨、剥落现象3、门窗及防护网清洁完好4、整洁卫生，无杂物。</w:t>
            </w:r>
          </w:p>
          <w:p w14:paraId="593F02A3">
            <w:pPr>
              <w:spacing w:line="320" w:lineRule="exact"/>
            </w:pPr>
            <w:r>
              <w:rPr>
                <w:rFonts w:hint="eastAsia"/>
              </w:rPr>
              <w:t>符合“防雨、防汛、防火、防小动物，有良好的通风”四防一通要求。</w:t>
            </w:r>
          </w:p>
          <w:p w14:paraId="7F54B67F">
            <w:pPr>
              <w:spacing w:line="320" w:lineRule="exact"/>
            </w:pPr>
            <w:r>
              <w:rPr>
                <w:rFonts w:hint="eastAsia"/>
              </w:rPr>
              <w:t>开关柜前后地面绝缘橡皮垫完好，安全警戒线清楚醒目。</w:t>
            </w:r>
          </w:p>
        </w:tc>
        <w:tc>
          <w:tcPr>
            <w:tcW w:w="2863" w:type="dxa"/>
            <w:vAlign w:val="center"/>
          </w:tcPr>
          <w:p w14:paraId="358D0CB6">
            <w:pPr>
              <w:spacing w:line="320" w:lineRule="exact"/>
            </w:pPr>
            <w:r>
              <w:t>□ 1.正常，得2分；</w:t>
            </w:r>
          </w:p>
          <w:p w14:paraId="7138A92B">
            <w:pPr>
              <w:spacing w:line="320" w:lineRule="exact"/>
            </w:pPr>
            <w:r>
              <w:t>□ 2.有3处以内的，可得2分；</w:t>
            </w:r>
          </w:p>
          <w:p w14:paraId="214A9E5C">
            <w:pPr>
              <w:spacing w:line="320" w:lineRule="exact"/>
            </w:pPr>
            <w:r>
              <w:t>□ 3.有4处以上的，不得分；</w:t>
            </w:r>
          </w:p>
          <w:p w14:paraId="62987FCD">
            <w:pPr>
              <w:spacing w:line="320" w:lineRule="exact"/>
            </w:pPr>
            <w:r>
              <w:t>□ 有2、3的均限下一考核月前完成整改。</w:t>
            </w:r>
          </w:p>
        </w:tc>
        <w:tc>
          <w:tcPr>
            <w:tcW w:w="715" w:type="dxa"/>
            <w:vAlign w:val="center"/>
          </w:tcPr>
          <w:p w14:paraId="538EC911">
            <w:pPr>
              <w:spacing w:line="320" w:lineRule="exact"/>
            </w:pPr>
          </w:p>
        </w:tc>
        <w:tc>
          <w:tcPr>
            <w:tcW w:w="1417" w:type="dxa"/>
            <w:vAlign w:val="center"/>
          </w:tcPr>
          <w:p w14:paraId="2931E7BC">
            <w:pPr>
              <w:spacing w:line="320" w:lineRule="exact"/>
            </w:pPr>
          </w:p>
        </w:tc>
      </w:tr>
      <w:tr w14:paraId="2D589B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82" w:hRule="atLeast"/>
        </w:trPr>
        <w:tc>
          <w:tcPr>
            <w:tcW w:w="720" w:type="dxa"/>
            <w:vMerge w:val="continue"/>
            <w:vAlign w:val="center"/>
          </w:tcPr>
          <w:p w14:paraId="278F2033">
            <w:pPr>
              <w:spacing w:line="320" w:lineRule="exact"/>
            </w:pPr>
          </w:p>
        </w:tc>
        <w:tc>
          <w:tcPr>
            <w:tcW w:w="721" w:type="dxa"/>
            <w:vAlign w:val="center"/>
          </w:tcPr>
          <w:p w14:paraId="11C1BFB9">
            <w:pPr>
              <w:spacing w:line="320" w:lineRule="exact"/>
            </w:pPr>
            <w:r>
              <w:rPr>
                <w:rFonts w:hint="eastAsia"/>
              </w:rPr>
              <w:t>24</w:t>
            </w:r>
          </w:p>
        </w:tc>
        <w:tc>
          <w:tcPr>
            <w:tcW w:w="2087" w:type="dxa"/>
            <w:vAlign w:val="center"/>
          </w:tcPr>
          <w:p w14:paraId="0A09D99E">
            <w:pPr>
              <w:spacing w:line="320" w:lineRule="exact"/>
              <w:textAlignment w:val="center"/>
            </w:pPr>
          </w:p>
          <w:p w14:paraId="20E755CE">
            <w:pPr>
              <w:spacing w:line="320" w:lineRule="exact"/>
              <w:textAlignment w:val="center"/>
            </w:pPr>
          </w:p>
          <w:p w14:paraId="57F43BFC">
            <w:pPr>
              <w:spacing w:line="320" w:lineRule="exact"/>
              <w:textAlignment w:val="center"/>
            </w:pPr>
          </w:p>
          <w:p w14:paraId="629F4C3C">
            <w:pPr>
              <w:spacing w:line="320" w:lineRule="exact"/>
              <w:textAlignment w:val="center"/>
            </w:pPr>
            <w:r>
              <w:rPr>
                <w:rFonts w:hint="eastAsia"/>
              </w:rPr>
              <w:t>一体化平台应用</w:t>
            </w:r>
          </w:p>
          <w:p w14:paraId="2E77194F">
            <w:pPr>
              <w:spacing w:line="320" w:lineRule="exact"/>
              <w:textAlignment w:val="center"/>
            </w:pPr>
          </w:p>
          <w:p w14:paraId="11616BA6">
            <w:pPr>
              <w:spacing w:line="320" w:lineRule="exact"/>
              <w:textAlignment w:val="center"/>
            </w:pPr>
          </w:p>
          <w:p w14:paraId="66767FDB">
            <w:pPr>
              <w:spacing w:line="320" w:lineRule="exact"/>
              <w:textAlignment w:val="center"/>
            </w:pPr>
          </w:p>
        </w:tc>
        <w:tc>
          <w:tcPr>
            <w:tcW w:w="900" w:type="dxa"/>
            <w:vAlign w:val="center"/>
          </w:tcPr>
          <w:p w14:paraId="5DA05DAE">
            <w:pPr>
              <w:jc w:val="center"/>
              <w:textAlignment w:val="center"/>
            </w:pPr>
            <w:r>
              <w:rPr>
                <w:rFonts w:hint="eastAsia" w:cs="Calibri"/>
                <w:lang w:bidi="ar"/>
              </w:rPr>
              <w:t>3</w:t>
            </w:r>
          </w:p>
        </w:tc>
        <w:tc>
          <w:tcPr>
            <w:tcW w:w="4877" w:type="dxa"/>
            <w:vAlign w:val="center"/>
          </w:tcPr>
          <w:p w14:paraId="64A02812">
            <w:pPr>
              <w:spacing w:line="320" w:lineRule="exact"/>
            </w:pPr>
            <w:r>
              <w:rPr>
                <w:rFonts w:hint="eastAsia"/>
              </w:rPr>
              <w:t>是否按采购人后勤一体化管理平台运行要求提供及时、可靠的维修服务。</w:t>
            </w:r>
          </w:p>
        </w:tc>
        <w:tc>
          <w:tcPr>
            <w:tcW w:w="2863" w:type="dxa"/>
            <w:vAlign w:val="center"/>
          </w:tcPr>
          <w:p w14:paraId="391A4025">
            <w:pPr>
              <w:spacing w:line="320" w:lineRule="exact"/>
            </w:pPr>
            <w:r>
              <w:t xml:space="preserve">□ </w:t>
            </w:r>
            <w:r>
              <w:rPr>
                <w:rFonts w:hint="eastAsia"/>
              </w:rPr>
              <w:t>合格</w:t>
            </w:r>
            <w:r>
              <w:t>，得</w:t>
            </w:r>
            <w:r>
              <w:rPr>
                <w:rFonts w:hint="eastAsia"/>
              </w:rPr>
              <w:t>3</w:t>
            </w:r>
            <w:r>
              <w:t>分</w:t>
            </w:r>
          </w:p>
          <w:p w14:paraId="46387F13">
            <w:pPr>
              <w:spacing w:line="320" w:lineRule="exact"/>
            </w:pPr>
            <w:r>
              <w:t>□ 不</w:t>
            </w:r>
            <w:r>
              <w:rPr>
                <w:rFonts w:hint="eastAsia"/>
              </w:rPr>
              <w:t>合格，</w:t>
            </w:r>
            <w:r>
              <w:t>不得分。</w:t>
            </w:r>
          </w:p>
        </w:tc>
        <w:tc>
          <w:tcPr>
            <w:tcW w:w="715" w:type="dxa"/>
            <w:vAlign w:val="center"/>
          </w:tcPr>
          <w:p w14:paraId="054A8865">
            <w:pPr>
              <w:spacing w:line="320" w:lineRule="exact"/>
            </w:pPr>
          </w:p>
        </w:tc>
        <w:tc>
          <w:tcPr>
            <w:tcW w:w="1417" w:type="dxa"/>
            <w:vAlign w:val="center"/>
          </w:tcPr>
          <w:p w14:paraId="3DC45FC9">
            <w:pPr>
              <w:spacing w:line="320" w:lineRule="exact"/>
            </w:pPr>
          </w:p>
        </w:tc>
      </w:tr>
      <w:tr w14:paraId="5BABD1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50" w:hRule="atLeast"/>
        </w:trPr>
        <w:tc>
          <w:tcPr>
            <w:tcW w:w="720" w:type="dxa"/>
            <w:vMerge w:val="continue"/>
            <w:vAlign w:val="center"/>
          </w:tcPr>
          <w:p w14:paraId="2A00B3F6">
            <w:pPr>
              <w:spacing w:line="320" w:lineRule="exact"/>
            </w:pPr>
          </w:p>
        </w:tc>
        <w:tc>
          <w:tcPr>
            <w:tcW w:w="721" w:type="dxa"/>
            <w:vAlign w:val="center"/>
          </w:tcPr>
          <w:p w14:paraId="5750EAAB">
            <w:pPr>
              <w:spacing w:line="320" w:lineRule="exact"/>
            </w:pPr>
            <w:r>
              <w:rPr>
                <w:rFonts w:hint="eastAsia"/>
              </w:rPr>
              <w:t>25</w:t>
            </w:r>
          </w:p>
        </w:tc>
        <w:tc>
          <w:tcPr>
            <w:tcW w:w="2087" w:type="dxa"/>
            <w:vMerge w:val="restart"/>
            <w:vAlign w:val="center"/>
          </w:tcPr>
          <w:p w14:paraId="5E72A2E6">
            <w:pPr>
              <w:spacing w:line="320" w:lineRule="exact"/>
              <w:textAlignment w:val="center"/>
            </w:pPr>
          </w:p>
          <w:p w14:paraId="476A196E">
            <w:pPr>
              <w:spacing w:line="320" w:lineRule="exact"/>
              <w:textAlignment w:val="center"/>
            </w:pPr>
          </w:p>
          <w:p w14:paraId="207B1DB4">
            <w:pPr>
              <w:spacing w:line="320" w:lineRule="exact"/>
              <w:textAlignment w:val="center"/>
            </w:pPr>
            <w:r>
              <w:rPr>
                <w:rFonts w:hint="eastAsia"/>
              </w:rPr>
              <w:t>设备运行状况</w:t>
            </w:r>
          </w:p>
        </w:tc>
        <w:tc>
          <w:tcPr>
            <w:tcW w:w="900" w:type="dxa"/>
            <w:vMerge w:val="restart"/>
            <w:vAlign w:val="center"/>
          </w:tcPr>
          <w:p w14:paraId="65CB4363">
            <w:pPr>
              <w:jc w:val="center"/>
              <w:textAlignment w:val="center"/>
            </w:pPr>
            <w:r>
              <w:rPr>
                <w:rFonts w:hint="eastAsia"/>
              </w:rPr>
              <w:t>25</w:t>
            </w:r>
          </w:p>
        </w:tc>
        <w:tc>
          <w:tcPr>
            <w:tcW w:w="4877" w:type="dxa"/>
            <w:vAlign w:val="center"/>
          </w:tcPr>
          <w:p w14:paraId="4BD3AEB2">
            <w:pPr>
              <w:spacing w:line="320" w:lineRule="exact"/>
            </w:pPr>
            <w:r>
              <w:rPr>
                <w:rFonts w:hint="eastAsia"/>
                <w:lang w:bidi="ar"/>
              </w:rPr>
              <w:t>强、弱电系统设备、设施标识齐全、清晰，外观整洁、运行良好；</w:t>
            </w:r>
          </w:p>
        </w:tc>
        <w:tc>
          <w:tcPr>
            <w:tcW w:w="2863" w:type="dxa"/>
            <w:vMerge w:val="restart"/>
            <w:vAlign w:val="center"/>
          </w:tcPr>
          <w:p w14:paraId="6FC80EE9">
            <w:pPr>
              <w:spacing w:line="320" w:lineRule="exact"/>
            </w:pPr>
            <w:r>
              <w:t>□ 1.</w:t>
            </w:r>
            <w:r>
              <w:rPr>
                <w:rFonts w:hint="eastAsia"/>
              </w:rPr>
              <w:t>全部</w:t>
            </w:r>
            <w:r>
              <w:t>正常，得</w:t>
            </w:r>
            <w:r>
              <w:rPr>
                <w:rFonts w:hint="eastAsia"/>
              </w:rPr>
              <w:t>2</w:t>
            </w:r>
            <w:r>
              <w:t>5分</w:t>
            </w:r>
          </w:p>
          <w:p w14:paraId="5B83795C">
            <w:pPr>
              <w:spacing w:line="320" w:lineRule="exact"/>
            </w:pPr>
            <w:r>
              <w:t>□ 2.有3处以内的，可得</w:t>
            </w:r>
            <w:r>
              <w:rPr>
                <w:rFonts w:hint="eastAsia"/>
              </w:rPr>
              <w:t>20</w:t>
            </w:r>
            <w:r>
              <w:t>分，</w:t>
            </w:r>
          </w:p>
          <w:p w14:paraId="53097623">
            <w:pPr>
              <w:spacing w:line="320" w:lineRule="exact"/>
            </w:pPr>
            <w:r>
              <w:t>□ 3.有4处以上的，</w:t>
            </w:r>
            <w:r>
              <w:rPr>
                <w:rFonts w:hint="eastAsia"/>
              </w:rPr>
              <w:t>可</w:t>
            </w:r>
            <w:r>
              <w:t>得</w:t>
            </w:r>
            <w:r>
              <w:rPr>
                <w:rFonts w:hint="eastAsia"/>
              </w:rPr>
              <w:t>10</w:t>
            </w:r>
            <w:r>
              <w:t>分。</w:t>
            </w:r>
          </w:p>
          <w:p w14:paraId="3558FDCA">
            <w:pPr>
              <w:spacing w:line="320" w:lineRule="exact"/>
            </w:pPr>
            <w:r>
              <w:t xml:space="preserve">□ </w:t>
            </w:r>
            <w:r>
              <w:rPr>
                <w:rFonts w:hint="eastAsia"/>
              </w:rPr>
              <w:t>缺陷过多</w:t>
            </w:r>
            <w:r>
              <w:t>的均限下一考核月前完成整改。</w:t>
            </w:r>
          </w:p>
          <w:p w14:paraId="3FA4940F">
            <w:pPr>
              <w:spacing w:line="320" w:lineRule="exact"/>
            </w:pPr>
            <w:r>
              <w:t>□ 因维修更换不及时，造成大面积（单体建筑一处以上）停</w:t>
            </w:r>
            <w:r>
              <w:rPr>
                <w:rFonts w:hint="eastAsia"/>
              </w:rPr>
              <w:t>电</w:t>
            </w:r>
            <w:r>
              <w:t>事故的，当月不得分并倒扣本条年度前期总得分。</w:t>
            </w:r>
          </w:p>
        </w:tc>
        <w:tc>
          <w:tcPr>
            <w:tcW w:w="715" w:type="dxa"/>
            <w:vMerge w:val="restart"/>
            <w:vAlign w:val="center"/>
          </w:tcPr>
          <w:p w14:paraId="5DA5B7DA">
            <w:pPr>
              <w:spacing w:line="320" w:lineRule="exact"/>
            </w:pPr>
          </w:p>
        </w:tc>
        <w:tc>
          <w:tcPr>
            <w:tcW w:w="1417" w:type="dxa"/>
            <w:vMerge w:val="restart"/>
            <w:vAlign w:val="center"/>
          </w:tcPr>
          <w:p w14:paraId="6835673F">
            <w:pPr>
              <w:spacing w:line="320" w:lineRule="exact"/>
            </w:pPr>
          </w:p>
        </w:tc>
      </w:tr>
      <w:tr w14:paraId="47831C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3" w:hRule="atLeast"/>
        </w:trPr>
        <w:tc>
          <w:tcPr>
            <w:tcW w:w="720" w:type="dxa"/>
            <w:vMerge w:val="continue"/>
            <w:vAlign w:val="center"/>
          </w:tcPr>
          <w:p w14:paraId="797B8671">
            <w:pPr>
              <w:spacing w:line="320" w:lineRule="exact"/>
            </w:pPr>
          </w:p>
        </w:tc>
        <w:tc>
          <w:tcPr>
            <w:tcW w:w="721" w:type="dxa"/>
            <w:vAlign w:val="center"/>
          </w:tcPr>
          <w:p w14:paraId="5969127D">
            <w:pPr>
              <w:spacing w:line="320" w:lineRule="exact"/>
            </w:pPr>
            <w:r>
              <w:rPr>
                <w:rFonts w:hint="eastAsia"/>
              </w:rPr>
              <w:t>26</w:t>
            </w:r>
          </w:p>
        </w:tc>
        <w:tc>
          <w:tcPr>
            <w:tcW w:w="2087" w:type="dxa"/>
            <w:vMerge w:val="continue"/>
            <w:vAlign w:val="center"/>
          </w:tcPr>
          <w:p w14:paraId="32A6B03A">
            <w:pPr>
              <w:spacing w:line="320" w:lineRule="exact"/>
            </w:pPr>
          </w:p>
        </w:tc>
        <w:tc>
          <w:tcPr>
            <w:tcW w:w="900" w:type="dxa"/>
            <w:vMerge w:val="continue"/>
            <w:vAlign w:val="center"/>
          </w:tcPr>
          <w:p w14:paraId="0BE4EB36">
            <w:pPr>
              <w:spacing w:line="320" w:lineRule="exact"/>
              <w:jc w:val="center"/>
            </w:pPr>
          </w:p>
        </w:tc>
        <w:tc>
          <w:tcPr>
            <w:tcW w:w="4877" w:type="dxa"/>
            <w:vAlign w:val="center"/>
          </w:tcPr>
          <w:p w14:paraId="4AB85CA7">
            <w:pPr>
              <w:spacing w:line="320" w:lineRule="exact"/>
            </w:pPr>
            <w:r>
              <w:t>强、弱电系统站房、小室、管沟等区域内建筑、门窗、金属构件等基础设施，应整洁、无锈蚀、无变形，确保正常使用功能</w:t>
            </w:r>
          </w:p>
        </w:tc>
        <w:tc>
          <w:tcPr>
            <w:tcW w:w="2863" w:type="dxa"/>
            <w:vMerge w:val="continue"/>
            <w:vAlign w:val="center"/>
          </w:tcPr>
          <w:p w14:paraId="32E73436">
            <w:pPr>
              <w:spacing w:line="320" w:lineRule="exact"/>
            </w:pPr>
          </w:p>
        </w:tc>
        <w:tc>
          <w:tcPr>
            <w:tcW w:w="715" w:type="dxa"/>
            <w:vMerge w:val="continue"/>
            <w:vAlign w:val="center"/>
          </w:tcPr>
          <w:p w14:paraId="20A9825D">
            <w:pPr>
              <w:spacing w:line="320" w:lineRule="exact"/>
            </w:pPr>
          </w:p>
        </w:tc>
        <w:tc>
          <w:tcPr>
            <w:tcW w:w="1417" w:type="dxa"/>
            <w:vMerge w:val="continue"/>
            <w:vAlign w:val="center"/>
          </w:tcPr>
          <w:p w14:paraId="35B275BE">
            <w:pPr>
              <w:spacing w:line="320" w:lineRule="exact"/>
            </w:pPr>
          </w:p>
        </w:tc>
      </w:tr>
      <w:tr w14:paraId="7FCE88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6" w:hRule="atLeast"/>
        </w:trPr>
        <w:tc>
          <w:tcPr>
            <w:tcW w:w="720" w:type="dxa"/>
            <w:vMerge w:val="continue"/>
            <w:vAlign w:val="center"/>
          </w:tcPr>
          <w:p w14:paraId="3726D8BE">
            <w:pPr>
              <w:spacing w:line="320" w:lineRule="exact"/>
            </w:pPr>
          </w:p>
        </w:tc>
        <w:tc>
          <w:tcPr>
            <w:tcW w:w="721" w:type="dxa"/>
            <w:vAlign w:val="center"/>
          </w:tcPr>
          <w:p w14:paraId="6192F512">
            <w:pPr>
              <w:spacing w:line="320" w:lineRule="exact"/>
            </w:pPr>
            <w:r>
              <w:rPr>
                <w:rFonts w:hint="eastAsia"/>
              </w:rPr>
              <w:t>27</w:t>
            </w:r>
          </w:p>
        </w:tc>
        <w:tc>
          <w:tcPr>
            <w:tcW w:w="2087" w:type="dxa"/>
            <w:vMerge w:val="continue"/>
            <w:vAlign w:val="center"/>
          </w:tcPr>
          <w:p w14:paraId="10367397">
            <w:pPr>
              <w:spacing w:line="320" w:lineRule="exact"/>
            </w:pPr>
          </w:p>
        </w:tc>
        <w:tc>
          <w:tcPr>
            <w:tcW w:w="900" w:type="dxa"/>
            <w:vMerge w:val="continue"/>
            <w:vAlign w:val="center"/>
          </w:tcPr>
          <w:p w14:paraId="4A1B943C">
            <w:pPr>
              <w:spacing w:line="320" w:lineRule="exact"/>
              <w:jc w:val="center"/>
            </w:pPr>
          </w:p>
        </w:tc>
        <w:tc>
          <w:tcPr>
            <w:tcW w:w="4877" w:type="dxa"/>
            <w:vAlign w:val="center"/>
          </w:tcPr>
          <w:p w14:paraId="4F4BCC35">
            <w:pPr>
              <w:spacing w:line="320" w:lineRule="exact"/>
            </w:pPr>
            <w:r>
              <w:rPr>
                <w:rFonts w:hint="eastAsia"/>
                <w:lang w:bidi="ar"/>
              </w:rPr>
              <w:t>强、弱电系统设备运行良好，无过热现象及异常声响和放电声、绝缘部件无破损闪络痕迹。</w:t>
            </w:r>
          </w:p>
        </w:tc>
        <w:tc>
          <w:tcPr>
            <w:tcW w:w="2863" w:type="dxa"/>
            <w:vMerge w:val="continue"/>
            <w:vAlign w:val="center"/>
          </w:tcPr>
          <w:p w14:paraId="4565E77C">
            <w:pPr>
              <w:spacing w:line="320" w:lineRule="exact"/>
            </w:pPr>
          </w:p>
        </w:tc>
        <w:tc>
          <w:tcPr>
            <w:tcW w:w="715" w:type="dxa"/>
            <w:vMerge w:val="continue"/>
            <w:vAlign w:val="center"/>
          </w:tcPr>
          <w:p w14:paraId="4AD4D3D1">
            <w:pPr>
              <w:spacing w:line="320" w:lineRule="exact"/>
            </w:pPr>
          </w:p>
        </w:tc>
        <w:tc>
          <w:tcPr>
            <w:tcW w:w="1417" w:type="dxa"/>
            <w:vMerge w:val="continue"/>
            <w:vAlign w:val="center"/>
          </w:tcPr>
          <w:p w14:paraId="6A724067">
            <w:pPr>
              <w:spacing w:line="320" w:lineRule="exact"/>
            </w:pPr>
          </w:p>
        </w:tc>
      </w:tr>
      <w:tr w14:paraId="0CCF3D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3" w:hRule="atLeast"/>
        </w:trPr>
        <w:tc>
          <w:tcPr>
            <w:tcW w:w="720" w:type="dxa"/>
            <w:vMerge w:val="continue"/>
            <w:vAlign w:val="center"/>
          </w:tcPr>
          <w:p w14:paraId="5AD5E50E">
            <w:pPr>
              <w:spacing w:line="320" w:lineRule="exact"/>
            </w:pPr>
          </w:p>
        </w:tc>
        <w:tc>
          <w:tcPr>
            <w:tcW w:w="721" w:type="dxa"/>
            <w:vAlign w:val="center"/>
          </w:tcPr>
          <w:p w14:paraId="7D978C65">
            <w:pPr>
              <w:spacing w:line="320" w:lineRule="exact"/>
            </w:pPr>
            <w:r>
              <w:rPr>
                <w:rFonts w:hint="eastAsia"/>
              </w:rPr>
              <w:t>28</w:t>
            </w:r>
          </w:p>
        </w:tc>
        <w:tc>
          <w:tcPr>
            <w:tcW w:w="2087" w:type="dxa"/>
            <w:vMerge w:val="continue"/>
            <w:vAlign w:val="center"/>
          </w:tcPr>
          <w:p w14:paraId="31FEB5F4">
            <w:pPr>
              <w:spacing w:line="320" w:lineRule="exact"/>
            </w:pPr>
          </w:p>
        </w:tc>
        <w:tc>
          <w:tcPr>
            <w:tcW w:w="900" w:type="dxa"/>
            <w:vMerge w:val="continue"/>
            <w:vAlign w:val="center"/>
          </w:tcPr>
          <w:p w14:paraId="7D279D32">
            <w:pPr>
              <w:spacing w:line="320" w:lineRule="exact"/>
              <w:jc w:val="center"/>
            </w:pPr>
          </w:p>
        </w:tc>
        <w:tc>
          <w:tcPr>
            <w:tcW w:w="4877" w:type="dxa"/>
            <w:vAlign w:val="center"/>
          </w:tcPr>
          <w:p w14:paraId="22F15416">
            <w:pPr>
              <w:spacing w:line="320" w:lineRule="exact"/>
            </w:pPr>
            <w:r>
              <w:rPr>
                <w:rFonts w:hint="eastAsia"/>
                <w:lang w:bidi="ar"/>
              </w:rPr>
              <w:t>强、弱电系统设备仪表、信号、自动化设备运行正常。</w:t>
            </w:r>
          </w:p>
        </w:tc>
        <w:tc>
          <w:tcPr>
            <w:tcW w:w="2863" w:type="dxa"/>
            <w:vMerge w:val="continue"/>
            <w:vAlign w:val="center"/>
          </w:tcPr>
          <w:p w14:paraId="27A37D62">
            <w:pPr>
              <w:spacing w:line="320" w:lineRule="exact"/>
            </w:pPr>
          </w:p>
        </w:tc>
        <w:tc>
          <w:tcPr>
            <w:tcW w:w="715" w:type="dxa"/>
            <w:vMerge w:val="continue"/>
            <w:vAlign w:val="center"/>
          </w:tcPr>
          <w:p w14:paraId="17684B54">
            <w:pPr>
              <w:spacing w:line="320" w:lineRule="exact"/>
            </w:pPr>
          </w:p>
        </w:tc>
        <w:tc>
          <w:tcPr>
            <w:tcW w:w="1417" w:type="dxa"/>
            <w:vMerge w:val="continue"/>
            <w:vAlign w:val="center"/>
          </w:tcPr>
          <w:p w14:paraId="70717F17">
            <w:pPr>
              <w:spacing w:line="320" w:lineRule="exact"/>
            </w:pPr>
          </w:p>
        </w:tc>
      </w:tr>
      <w:tr w14:paraId="7FDA5B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0" w:hRule="atLeast"/>
        </w:trPr>
        <w:tc>
          <w:tcPr>
            <w:tcW w:w="720" w:type="dxa"/>
            <w:vMerge w:val="continue"/>
            <w:vAlign w:val="center"/>
          </w:tcPr>
          <w:p w14:paraId="61B2F1E7">
            <w:pPr>
              <w:spacing w:line="320" w:lineRule="exact"/>
            </w:pPr>
          </w:p>
        </w:tc>
        <w:tc>
          <w:tcPr>
            <w:tcW w:w="721" w:type="dxa"/>
            <w:vAlign w:val="center"/>
          </w:tcPr>
          <w:p w14:paraId="42E10B1E">
            <w:pPr>
              <w:spacing w:line="320" w:lineRule="exact"/>
            </w:pPr>
            <w:r>
              <w:rPr>
                <w:rFonts w:hint="eastAsia"/>
              </w:rPr>
              <w:t>29</w:t>
            </w:r>
          </w:p>
        </w:tc>
        <w:tc>
          <w:tcPr>
            <w:tcW w:w="2087" w:type="dxa"/>
            <w:vMerge w:val="continue"/>
            <w:vAlign w:val="center"/>
          </w:tcPr>
          <w:p w14:paraId="77B46DCF">
            <w:pPr>
              <w:spacing w:line="320" w:lineRule="exact"/>
            </w:pPr>
          </w:p>
        </w:tc>
        <w:tc>
          <w:tcPr>
            <w:tcW w:w="900" w:type="dxa"/>
            <w:vMerge w:val="continue"/>
            <w:vAlign w:val="center"/>
          </w:tcPr>
          <w:p w14:paraId="00DA30DF">
            <w:pPr>
              <w:spacing w:line="320" w:lineRule="exact"/>
              <w:jc w:val="center"/>
            </w:pPr>
          </w:p>
        </w:tc>
        <w:tc>
          <w:tcPr>
            <w:tcW w:w="4877" w:type="dxa"/>
            <w:vAlign w:val="center"/>
          </w:tcPr>
          <w:p w14:paraId="17D1D980">
            <w:pPr>
              <w:spacing w:line="280" w:lineRule="exact"/>
              <w:textAlignment w:val="center"/>
            </w:pPr>
            <w:r>
              <w:rPr>
                <w:rFonts w:hint="eastAsia"/>
                <w:lang w:bidi="ar"/>
              </w:rPr>
              <w:t>强、弱电系统管线</w:t>
            </w:r>
            <w:r>
              <w:rPr>
                <w:rFonts w:hint="eastAsia"/>
              </w:rPr>
              <w:t>绝缘良好、无破损老化、穿墙、孔洞封堵严密</w:t>
            </w:r>
          </w:p>
        </w:tc>
        <w:tc>
          <w:tcPr>
            <w:tcW w:w="2863" w:type="dxa"/>
            <w:vMerge w:val="continue"/>
            <w:vAlign w:val="center"/>
          </w:tcPr>
          <w:p w14:paraId="1BE5ABF3">
            <w:pPr>
              <w:spacing w:line="320" w:lineRule="exact"/>
            </w:pPr>
          </w:p>
        </w:tc>
        <w:tc>
          <w:tcPr>
            <w:tcW w:w="715" w:type="dxa"/>
            <w:vMerge w:val="continue"/>
            <w:vAlign w:val="center"/>
          </w:tcPr>
          <w:p w14:paraId="31F8191D">
            <w:pPr>
              <w:spacing w:line="320" w:lineRule="exact"/>
            </w:pPr>
          </w:p>
        </w:tc>
        <w:tc>
          <w:tcPr>
            <w:tcW w:w="1417" w:type="dxa"/>
            <w:vMerge w:val="continue"/>
            <w:vAlign w:val="center"/>
          </w:tcPr>
          <w:p w14:paraId="2E23B2E0">
            <w:pPr>
              <w:spacing w:line="320" w:lineRule="exact"/>
            </w:pPr>
          </w:p>
        </w:tc>
      </w:tr>
      <w:tr w14:paraId="2F53B6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3" w:hRule="atLeast"/>
        </w:trPr>
        <w:tc>
          <w:tcPr>
            <w:tcW w:w="720" w:type="dxa"/>
            <w:vMerge w:val="continue"/>
            <w:vAlign w:val="center"/>
          </w:tcPr>
          <w:p w14:paraId="37CE2792">
            <w:pPr>
              <w:spacing w:line="320" w:lineRule="exact"/>
            </w:pPr>
          </w:p>
        </w:tc>
        <w:tc>
          <w:tcPr>
            <w:tcW w:w="721" w:type="dxa"/>
            <w:vAlign w:val="center"/>
          </w:tcPr>
          <w:p w14:paraId="68D0A9CC">
            <w:pPr>
              <w:spacing w:line="320" w:lineRule="exact"/>
            </w:pPr>
            <w:r>
              <w:rPr>
                <w:rFonts w:hint="eastAsia"/>
              </w:rPr>
              <w:t>30</w:t>
            </w:r>
          </w:p>
        </w:tc>
        <w:tc>
          <w:tcPr>
            <w:tcW w:w="2087" w:type="dxa"/>
            <w:vMerge w:val="continue"/>
            <w:vAlign w:val="center"/>
          </w:tcPr>
          <w:p w14:paraId="5FEB50E8">
            <w:pPr>
              <w:spacing w:line="320" w:lineRule="exact"/>
            </w:pPr>
          </w:p>
        </w:tc>
        <w:tc>
          <w:tcPr>
            <w:tcW w:w="900" w:type="dxa"/>
            <w:vMerge w:val="continue"/>
            <w:vAlign w:val="center"/>
          </w:tcPr>
          <w:p w14:paraId="21D53B00">
            <w:pPr>
              <w:spacing w:line="320" w:lineRule="exact"/>
              <w:jc w:val="center"/>
            </w:pPr>
          </w:p>
        </w:tc>
        <w:tc>
          <w:tcPr>
            <w:tcW w:w="4877" w:type="dxa"/>
            <w:vAlign w:val="center"/>
          </w:tcPr>
          <w:p w14:paraId="4FF6D0B4">
            <w:pPr>
              <w:spacing w:line="320" w:lineRule="exact"/>
            </w:pPr>
            <w:r>
              <w:rPr>
                <w:rFonts w:hint="eastAsia"/>
              </w:rPr>
              <w:t>设备发生故障时、逐级上报并在日志中详细记录</w:t>
            </w:r>
          </w:p>
        </w:tc>
        <w:tc>
          <w:tcPr>
            <w:tcW w:w="2863" w:type="dxa"/>
            <w:vMerge w:val="continue"/>
            <w:vAlign w:val="center"/>
          </w:tcPr>
          <w:p w14:paraId="5F90B311">
            <w:pPr>
              <w:spacing w:line="320" w:lineRule="exact"/>
            </w:pPr>
          </w:p>
        </w:tc>
        <w:tc>
          <w:tcPr>
            <w:tcW w:w="715" w:type="dxa"/>
            <w:vMerge w:val="continue"/>
            <w:vAlign w:val="center"/>
          </w:tcPr>
          <w:p w14:paraId="12D7E6FE">
            <w:pPr>
              <w:spacing w:line="320" w:lineRule="exact"/>
            </w:pPr>
          </w:p>
        </w:tc>
        <w:tc>
          <w:tcPr>
            <w:tcW w:w="1417" w:type="dxa"/>
            <w:vMerge w:val="continue"/>
            <w:vAlign w:val="center"/>
          </w:tcPr>
          <w:p w14:paraId="3CAF1E3B">
            <w:pPr>
              <w:spacing w:line="320" w:lineRule="exact"/>
            </w:pPr>
          </w:p>
        </w:tc>
      </w:tr>
      <w:tr w14:paraId="72E917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6" w:hRule="atLeast"/>
        </w:trPr>
        <w:tc>
          <w:tcPr>
            <w:tcW w:w="720" w:type="dxa"/>
            <w:vMerge w:val="continue"/>
            <w:vAlign w:val="center"/>
          </w:tcPr>
          <w:p w14:paraId="490A44AE">
            <w:pPr>
              <w:spacing w:line="320" w:lineRule="exact"/>
            </w:pPr>
          </w:p>
        </w:tc>
        <w:tc>
          <w:tcPr>
            <w:tcW w:w="721" w:type="dxa"/>
            <w:vAlign w:val="center"/>
          </w:tcPr>
          <w:p w14:paraId="09EF378B">
            <w:pPr>
              <w:spacing w:line="320" w:lineRule="exact"/>
              <w:textAlignment w:val="center"/>
            </w:pPr>
            <w:r>
              <w:rPr>
                <w:rFonts w:hint="eastAsia"/>
              </w:rPr>
              <w:t>31</w:t>
            </w:r>
          </w:p>
        </w:tc>
        <w:tc>
          <w:tcPr>
            <w:tcW w:w="2087" w:type="dxa"/>
            <w:vAlign w:val="center"/>
          </w:tcPr>
          <w:p w14:paraId="6603CF19">
            <w:pPr>
              <w:spacing w:line="320" w:lineRule="exact"/>
              <w:textAlignment w:val="center"/>
            </w:pPr>
            <w:r>
              <w:rPr>
                <w:rFonts w:hint="eastAsia"/>
              </w:rPr>
              <w:t>应急处理</w:t>
            </w:r>
          </w:p>
        </w:tc>
        <w:tc>
          <w:tcPr>
            <w:tcW w:w="900" w:type="dxa"/>
            <w:vAlign w:val="center"/>
          </w:tcPr>
          <w:p w14:paraId="7124C725">
            <w:pPr>
              <w:jc w:val="center"/>
              <w:textAlignment w:val="center"/>
            </w:pPr>
            <w:r>
              <w:rPr>
                <w:rFonts w:cs="Calibri"/>
                <w:lang w:bidi="ar"/>
              </w:rPr>
              <w:t>5</w:t>
            </w:r>
          </w:p>
        </w:tc>
        <w:tc>
          <w:tcPr>
            <w:tcW w:w="4877" w:type="dxa"/>
            <w:vAlign w:val="center"/>
          </w:tcPr>
          <w:p w14:paraId="1677CFD0">
            <w:pPr>
              <w:spacing w:line="320" w:lineRule="exact"/>
            </w:pPr>
            <w:r>
              <w:rPr>
                <w:rFonts w:hint="eastAsia"/>
              </w:rPr>
              <w:t>按流程操作、处理及时有效、总结经验教训</w:t>
            </w:r>
          </w:p>
        </w:tc>
        <w:tc>
          <w:tcPr>
            <w:tcW w:w="2863" w:type="dxa"/>
            <w:vAlign w:val="center"/>
          </w:tcPr>
          <w:p w14:paraId="0F49A9E8">
            <w:pPr>
              <w:spacing w:line="320" w:lineRule="exact"/>
            </w:pPr>
            <w:r>
              <w:t>□ 完整，得</w:t>
            </w:r>
            <w:r>
              <w:rPr>
                <w:rFonts w:hint="eastAsia"/>
              </w:rPr>
              <w:t>5</w:t>
            </w:r>
            <w:r>
              <w:t>分</w:t>
            </w:r>
            <w:r>
              <w:rPr>
                <w:rFonts w:hint="eastAsia"/>
              </w:rPr>
              <w:t>；</w:t>
            </w:r>
          </w:p>
          <w:p w14:paraId="03605E3E">
            <w:pPr>
              <w:spacing w:line="320" w:lineRule="exact"/>
            </w:pPr>
            <w:r>
              <w:t>□ 缺失或虚假记录，不得分</w:t>
            </w:r>
          </w:p>
        </w:tc>
        <w:tc>
          <w:tcPr>
            <w:tcW w:w="715" w:type="dxa"/>
            <w:vAlign w:val="center"/>
          </w:tcPr>
          <w:p w14:paraId="3875443E">
            <w:pPr>
              <w:spacing w:line="320" w:lineRule="exact"/>
            </w:pPr>
          </w:p>
        </w:tc>
        <w:tc>
          <w:tcPr>
            <w:tcW w:w="1417" w:type="dxa"/>
            <w:vAlign w:val="center"/>
          </w:tcPr>
          <w:p w14:paraId="41955F05">
            <w:pPr>
              <w:spacing w:line="320" w:lineRule="exact"/>
            </w:pPr>
          </w:p>
        </w:tc>
      </w:tr>
      <w:tr w14:paraId="0D158B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6" w:hRule="atLeast"/>
        </w:trPr>
        <w:tc>
          <w:tcPr>
            <w:tcW w:w="720" w:type="dxa"/>
            <w:vMerge w:val="restart"/>
            <w:vAlign w:val="center"/>
          </w:tcPr>
          <w:p w14:paraId="154B3101">
            <w:pPr>
              <w:spacing w:line="320" w:lineRule="exact"/>
            </w:pPr>
            <w:r>
              <w:rPr>
                <w:rFonts w:hint="eastAsia"/>
              </w:rPr>
              <w:t>服务质量25分</w:t>
            </w:r>
          </w:p>
        </w:tc>
        <w:tc>
          <w:tcPr>
            <w:tcW w:w="721" w:type="dxa"/>
            <w:vAlign w:val="center"/>
          </w:tcPr>
          <w:p w14:paraId="3442BC06">
            <w:pPr>
              <w:spacing w:line="320" w:lineRule="exact"/>
              <w:textAlignment w:val="center"/>
            </w:pPr>
            <w:r>
              <w:rPr>
                <w:rFonts w:hint="eastAsia"/>
              </w:rPr>
              <w:t>32</w:t>
            </w:r>
          </w:p>
        </w:tc>
        <w:tc>
          <w:tcPr>
            <w:tcW w:w="2087" w:type="dxa"/>
            <w:vAlign w:val="center"/>
          </w:tcPr>
          <w:p w14:paraId="5EECD75C">
            <w:pPr>
              <w:spacing w:line="320" w:lineRule="exact"/>
              <w:textAlignment w:val="center"/>
            </w:pPr>
            <w:r>
              <w:rPr>
                <w:rFonts w:hint="eastAsia"/>
              </w:rPr>
              <w:t>服务效果（态度、及时性、质量）</w:t>
            </w:r>
          </w:p>
        </w:tc>
        <w:tc>
          <w:tcPr>
            <w:tcW w:w="900" w:type="dxa"/>
            <w:vAlign w:val="center"/>
          </w:tcPr>
          <w:p w14:paraId="44D3046E">
            <w:pPr>
              <w:jc w:val="center"/>
              <w:textAlignment w:val="center"/>
            </w:pPr>
            <w:r>
              <w:rPr>
                <w:rFonts w:cs="Calibri"/>
                <w:lang w:bidi="ar"/>
              </w:rPr>
              <w:t>5</w:t>
            </w:r>
          </w:p>
        </w:tc>
        <w:tc>
          <w:tcPr>
            <w:tcW w:w="4877" w:type="dxa"/>
            <w:vAlign w:val="center"/>
          </w:tcPr>
          <w:p w14:paraId="3B5CCDFE">
            <w:pPr>
              <w:spacing w:line="320" w:lineRule="exact"/>
            </w:pPr>
            <w:r>
              <w:rPr>
                <w:rFonts w:hint="eastAsia"/>
              </w:rPr>
              <w:t>及时到场、操作规范、完成良好、科室满意。</w:t>
            </w:r>
          </w:p>
        </w:tc>
        <w:tc>
          <w:tcPr>
            <w:tcW w:w="2863" w:type="dxa"/>
            <w:vAlign w:val="center"/>
          </w:tcPr>
          <w:p w14:paraId="11078521">
            <w:pPr>
              <w:spacing w:line="320" w:lineRule="exact"/>
            </w:pPr>
            <w:r>
              <w:t>□ 完整，得</w:t>
            </w:r>
            <w:r>
              <w:rPr>
                <w:rFonts w:hint="eastAsia"/>
              </w:rPr>
              <w:t>5</w:t>
            </w:r>
            <w:r>
              <w:t>分</w:t>
            </w:r>
            <w:r>
              <w:rPr>
                <w:rFonts w:hint="eastAsia"/>
              </w:rPr>
              <w:t>；</w:t>
            </w:r>
          </w:p>
          <w:p w14:paraId="321F6B43">
            <w:pPr>
              <w:spacing w:line="320" w:lineRule="exact"/>
            </w:pPr>
            <w:r>
              <w:t>□ 缺失或虚假记录，不得分</w:t>
            </w:r>
          </w:p>
        </w:tc>
        <w:tc>
          <w:tcPr>
            <w:tcW w:w="715" w:type="dxa"/>
            <w:vAlign w:val="center"/>
          </w:tcPr>
          <w:p w14:paraId="23EDD78D">
            <w:pPr>
              <w:spacing w:line="320" w:lineRule="exact"/>
            </w:pPr>
          </w:p>
        </w:tc>
        <w:tc>
          <w:tcPr>
            <w:tcW w:w="1417" w:type="dxa"/>
            <w:vAlign w:val="center"/>
          </w:tcPr>
          <w:p w14:paraId="51789C39">
            <w:pPr>
              <w:spacing w:line="320" w:lineRule="exact"/>
            </w:pPr>
          </w:p>
        </w:tc>
      </w:tr>
      <w:tr w14:paraId="24A914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60" w:hRule="atLeast"/>
        </w:trPr>
        <w:tc>
          <w:tcPr>
            <w:tcW w:w="720" w:type="dxa"/>
            <w:vMerge w:val="continue"/>
            <w:vAlign w:val="center"/>
          </w:tcPr>
          <w:p w14:paraId="3102EBB8">
            <w:pPr>
              <w:spacing w:line="320" w:lineRule="exact"/>
            </w:pPr>
          </w:p>
        </w:tc>
        <w:tc>
          <w:tcPr>
            <w:tcW w:w="721" w:type="dxa"/>
            <w:vAlign w:val="center"/>
          </w:tcPr>
          <w:p w14:paraId="6B3A807E">
            <w:pPr>
              <w:spacing w:line="320" w:lineRule="exact"/>
              <w:textAlignment w:val="center"/>
            </w:pPr>
            <w:r>
              <w:rPr>
                <w:rFonts w:hint="eastAsia"/>
              </w:rPr>
              <w:t>33</w:t>
            </w:r>
          </w:p>
        </w:tc>
        <w:tc>
          <w:tcPr>
            <w:tcW w:w="2087" w:type="dxa"/>
            <w:vAlign w:val="center"/>
          </w:tcPr>
          <w:p w14:paraId="5E22251D">
            <w:pPr>
              <w:spacing w:line="320" w:lineRule="exact"/>
              <w:textAlignment w:val="center"/>
            </w:pPr>
            <w:r>
              <w:rPr>
                <w:rFonts w:hint="eastAsia"/>
              </w:rPr>
              <w:t>是否出现投诉</w:t>
            </w:r>
          </w:p>
        </w:tc>
        <w:tc>
          <w:tcPr>
            <w:tcW w:w="900" w:type="dxa"/>
            <w:vAlign w:val="center"/>
          </w:tcPr>
          <w:p w14:paraId="3134FBA9">
            <w:pPr>
              <w:jc w:val="center"/>
              <w:textAlignment w:val="center"/>
            </w:pPr>
            <w:r>
              <w:rPr>
                <w:rFonts w:cs="Calibri"/>
                <w:lang w:bidi="ar"/>
              </w:rPr>
              <w:t>10</w:t>
            </w:r>
          </w:p>
        </w:tc>
        <w:tc>
          <w:tcPr>
            <w:tcW w:w="4877" w:type="dxa"/>
            <w:vAlign w:val="center"/>
          </w:tcPr>
          <w:p w14:paraId="6B94FB7A">
            <w:pPr>
              <w:spacing w:line="320" w:lineRule="exact"/>
            </w:pPr>
            <w:r>
              <w:rPr>
                <w:rFonts w:hint="eastAsia"/>
              </w:rPr>
              <w:t>当面、电话、微信以及书面的有效投诉</w:t>
            </w:r>
          </w:p>
        </w:tc>
        <w:tc>
          <w:tcPr>
            <w:tcW w:w="2863" w:type="dxa"/>
            <w:vAlign w:val="center"/>
          </w:tcPr>
          <w:p w14:paraId="53C335FB">
            <w:pPr>
              <w:spacing w:line="320" w:lineRule="exact"/>
            </w:pPr>
            <w:r>
              <w:t>□ 1.无投诉，得10分；</w:t>
            </w:r>
          </w:p>
          <w:p w14:paraId="4DAFBFA7">
            <w:pPr>
              <w:spacing w:line="320" w:lineRule="exact"/>
            </w:pPr>
            <w:r>
              <w:t>□ 2.有被投诉至总务处每次减2分；</w:t>
            </w:r>
          </w:p>
          <w:p w14:paraId="698866E3">
            <w:pPr>
              <w:spacing w:line="320" w:lineRule="exact"/>
            </w:pPr>
            <w:r>
              <w:t>□ 3.有被投诉至医院的，不得分</w:t>
            </w:r>
            <w:r>
              <w:rPr>
                <w:rFonts w:hint="eastAsia"/>
              </w:rPr>
              <w:t>；</w:t>
            </w:r>
          </w:p>
          <w:p w14:paraId="43717C6E">
            <w:pPr>
              <w:spacing w:line="320" w:lineRule="exact"/>
            </w:pPr>
            <w:r>
              <w:t>□ 4.被投诉至12345的，不得分且倒扣本项分值；</w:t>
            </w:r>
          </w:p>
          <w:p w14:paraId="6FF4086E">
            <w:pPr>
              <w:spacing w:line="320" w:lineRule="exact"/>
            </w:pPr>
            <w:r>
              <w:t>□ 有2、3、4的均限下一考核月前完成整改。</w:t>
            </w:r>
          </w:p>
        </w:tc>
        <w:tc>
          <w:tcPr>
            <w:tcW w:w="715" w:type="dxa"/>
            <w:vAlign w:val="center"/>
          </w:tcPr>
          <w:p w14:paraId="7ECEA4E1">
            <w:pPr>
              <w:spacing w:line="320" w:lineRule="exact"/>
            </w:pPr>
          </w:p>
        </w:tc>
        <w:tc>
          <w:tcPr>
            <w:tcW w:w="1417" w:type="dxa"/>
            <w:vAlign w:val="center"/>
          </w:tcPr>
          <w:p w14:paraId="25539A1C">
            <w:pPr>
              <w:spacing w:line="320" w:lineRule="exact"/>
            </w:pPr>
          </w:p>
        </w:tc>
      </w:tr>
      <w:tr w14:paraId="43E8C8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3" w:hRule="atLeast"/>
        </w:trPr>
        <w:tc>
          <w:tcPr>
            <w:tcW w:w="720" w:type="dxa"/>
            <w:vMerge w:val="continue"/>
            <w:vAlign w:val="center"/>
          </w:tcPr>
          <w:p w14:paraId="6B3213FF">
            <w:pPr>
              <w:spacing w:line="320" w:lineRule="exact"/>
            </w:pPr>
          </w:p>
        </w:tc>
        <w:tc>
          <w:tcPr>
            <w:tcW w:w="721" w:type="dxa"/>
            <w:vAlign w:val="center"/>
          </w:tcPr>
          <w:p w14:paraId="4952A720">
            <w:pPr>
              <w:spacing w:line="320" w:lineRule="exact"/>
              <w:textAlignment w:val="center"/>
            </w:pPr>
            <w:r>
              <w:rPr>
                <w:rFonts w:hint="eastAsia"/>
              </w:rPr>
              <w:t>34</w:t>
            </w:r>
          </w:p>
        </w:tc>
        <w:tc>
          <w:tcPr>
            <w:tcW w:w="2087" w:type="dxa"/>
            <w:vAlign w:val="center"/>
          </w:tcPr>
          <w:p w14:paraId="0C27318E">
            <w:pPr>
              <w:spacing w:line="320" w:lineRule="exact"/>
              <w:textAlignment w:val="center"/>
            </w:pPr>
            <w:r>
              <w:rPr>
                <w:rFonts w:hint="eastAsia"/>
              </w:rPr>
              <w:t>工作配合</w:t>
            </w:r>
          </w:p>
        </w:tc>
        <w:tc>
          <w:tcPr>
            <w:tcW w:w="900" w:type="dxa"/>
            <w:vAlign w:val="center"/>
          </w:tcPr>
          <w:p w14:paraId="6E203CA6">
            <w:pPr>
              <w:jc w:val="center"/>
              <w:textAlignment w:val="center"/>
            </w:pPr>
            <w:r>
              <w:rPr>
                <w:rFonts w:hint="eastAsia" w:cs="Calibri"/>
                <w:lang w:bidi="ar"/>
              </w:rPr>
              <w:t>5</w:t>
            </w:r>
          </w:p>
        </w:tc>
        <w:tc>
          <w:tcPr>
            <w:tcW w:w="4877" w:type="dxa"/>
            <w:vAlign w:val="center"/>
          </w:tcPr>
          <w:p w14:paraId="4FD5524A">
            <w:pPr>
              <w:spacing w:line="320" w:lineRule="exact"/>
            </w:pPr>
            <w:r>
              <w:t>配合其他科室</w:t>
            </w:r>
          </w:p>
          <w:p w14:paraId="7D544CE6">
            <w:pPr>
              <w:spacing w:line="320" w:lineRule="exact"/>
            </w:pPr>
            <w:r>
              <w:t>配合及监督第三方工作</w:t>
            </w:r>
          </w:p>
        </w:tc>
        <w:tc>
          <w:tcPr>
            <w:tcW w:w="2863" w:type="dxa"/>
            <w:vAlign w:val="center"/>
          </w:tcPr>
          <w:p w14:paraId="10634589">
            <w:pPr>
              <w:spacing w:line="320" w:lineRule="exact"/>
            </w:pPr>
            <w:r>
              <w:rPr>
                <w:rFonts w:hint="eastAsia"/>
              </w:rPr>
              <w:t>□ 有，得5分</w:t>
            </w:r>
          </w:p>
          <w:p w14:paraId="33550B52">
            <w:pPr>
              <w:spacing w:line="320" w:lineRule="exact"/>
            </w:pPr>
            <w:r>
              <w:rPr>
                <w:rFonts w:hint="eastAsia"/>
              </w:rPr>
              <w:t>□ 没有，不得分</w:t>
            </w:r>
          </w:p>
        </w:tc>
        <w:tc>
          <w:tcPr>
            <w:tcW w:w="715" w:type="dxa"/>
            <w:vAlign w:val="center"/>
          </w:tcPr>
          <w:p w14:paraId="68D1195D">
            <w:pPr>
              <w:spacing w:line="320" w:lineRule="exact"/>
            </w:pPr>
          </w:p>
        </w:tc>
        <w:tc>
          <w:tcPr>
            <w:tcW w:w="1417" w:type="dxa"/>
            <w:vAlign w:val="center"/>
          </w:tcPr>
          <w:p w14:paraId="6052E53B">
            <w:pPr>
              <w:spacing w:line="320" w:lineRule="exact"/>
            </w:pPr>
          </w:p>
        </w:tc>
      </w:tr>
      <w:tr w14:paraId="4855D3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3" w:hRule="atLeast"/>
        </w:trPr>
        <w:tc>
          <w:tcPr>
            <w:tcW w:w="720" w:type="dxa"/>
            <w:vMerge w:val="continue"/>
            <w:vAlign w:val="center"/>
          </w:tcPr>
          <w:p w14:paraId="25462B02">
            <w:pPr>
              <w:spacing w:line="320" w:lineRule="exact"/>
            </w:pPr>
          </w:p>
        </w:tc>
        <w:tc>
          <w:tcPr>
            <w:tcW w:w="721" w:type="dxa"/>
            <w:vAlign w:val="center"/>
          </w:tcPr>
          <w:p w14:paraId="6B790C02">
            <w:pPr>
              <w:spacing w:line="320" w:lineRule="exact"/>
              <w:textAlignment w:val="center"/>
            </w:pPr>
            <w:r>
              <w:rPr>
                <w:rFonts w:hint="eastAsia"/>
              </w:rPr>
              <w:t>35</w:t>
            </w:r>
          </w:p>
        </w:tc>
        <w:tc>
          <w:tcPr>
            <w:tcW w:w="2087" w:type="dxa"/>
            <w:vAlign w:val="center"/>
          </w:tcPr>
          <w:p w14:paraId="1FC9F61F">
            <w:pPr>
              <w:spacing w:line="320" w:lineRule="exact"/>
              <w:textAlignment w:val="center"/>
            </w:pPr>
            <w:r>
              <w:rPr>
                <w:rFonts w:hint="eastAsia"/>
              </w:rPr>
              <w:t>上月整改情况</w:t>
            </w:r>
          </w:p>
        </w:tc>
        <w:tc>
          <w:tcPr>
            <w:tcW w:w="900" w:type="dxa"/>
            <w:vAlign w:val="center"/>
          </w:tcPr>
          <w:p w14:paraId="28949094">
            <w:pPr>
              <w:jc w:val="center"/>
              <w:textAlignment w:val="center"/>
            </w:pPr>
            <w:r>
              <w:rPr>
                <w:rFonts w:hint="eastAsia" w:cs="Calibri"/>
                <w:lang w:bidi="ar"/>
              </w:rPr>
              <w:t>5</w:t>
            </w:r>
          </w:p>
        </w:tc>
        <w:tc>
          <w:tcPr>
            <w:tcW w:w="4877" w:type="dxa"/>
            <w:vAlign w:val="center"/>
          </w:tcPr>
          <w:p w14:paraId="743040EF">
            <w:pPr>
              <w:spacing w:line="320" w:lineRule="exact"/>
            </w:pPr>
            <w:r>
              <w:rPr>
                <w:rFonts w:hint="eastAsia"/>
              </w:rPr>
              <w:t>落实整改并有书面整改报告（含因特殊情况有合理说明，而暂未落实但有时间表的）</w:t>
            </w:r>
          </w:p>
        </w:tc>
        <w:tc>
          <w:tcPr>
            <w:tcW w:w="2863" w:type="dxa"/>
            <w:vAlign w:val="center"/>
          </w:tcPr>
          <w:p w14:paraId="5EC5B064">
            <w:pPr>
              <w:spacing w:line="320" w:lineRule="exact"/>
            </w:pPr>
            <w:r>
              <w:t>□ 整改条数全部完成的，得</w:t>
            </w:r>
            <w:r>
              <w:rPr>
                <w:rFonts w:hint="eastAsia"/>
              </w:rPr>
              <w:t>5</w:t>
            </w:r>
            <w:r>
              <w:t>分</w:t>
            </w:r>
          </w:p>
          <w:p w14:paraId="6A7B75AA">
            <w:pPr>
              <w:spacing w:line="320" w:lineRule="exact"/>
            </w:pPr>
            <w:r>
              <w:t>□ 整改条数完成76%-99%的，得</w:t>
            </w:r>
            <w:r>
              <w:rPr>
                <w:rFonts w:hint="eastAsia"/>
              </w:rPr>
              <w:t>3</w:t>
            </w:r>
            <w:r>
              <w:t>分</w:t>
            </w:r>
          </w:p>
          <w:p w14:paraId="7EC928F0">
            <w:pPr>
              <w:spacing w:line="320" w:lineRule="exact"/>
            </w:pPr>
            <w:r>
              <w:t>□ 整改条数完成51%-75%（含）的，得</w:t>
            </w:r>
            <w:r>
              <w:rPr>
                <w:rFonts w:hint="eastAsia"/>
              </w:rPr>
              <w:t>1</w:t>
            </w:r>
            <w:r>
              <w:t>分</w:t>
            </w:r>
          </w:p>
          <w:p w14:paraId="3F2EE38C">
            <w:pPr>
              <w:spacing w:line="320" w:lineRule="exact"/>
            </w:pPr>
            <w:r>
              <w:t>□ 整改条数完成50%（含）以下的，不得分</w:t>
            </w:r>
          </w:p>
        </w:tc>
        <w:tc>
          <w:tcPr>
            <w:tcW w:w="715" w:type="dxa"/>
            <w:vAlign w:val="center"/>
          </w:tcPr>
          <w:p w14:paraId="3F99CC7A">
            <w:pPr>
              <w:spacing w:line="320" w:lineRule="exact"/>
            </w:pPr>
          </w:p>
        </w:tc>
        <w:tc>
          <w:tcPr>
            <w:tcW w:w="1417" w:type="dxa"/>
            <w:vAlign w:val="center"/>
          </w:tcPr>
          <w:p w14:paraId="5E9457DD">
            <w:pPr>
              <w:spacing w:line="320" w:lineRule="exact"/>
            </w:pPr>
          </w:p>
        </w:tc>
      </w:tr>
      <w:tr w14:paraId="71796B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8" w:hRule="atLeast"/>
        </w:trPr>
        <w:tc>
          <w:tcPr>
            <w:tcW w:w="3528" w:type="dxa"/>
            <w:gridSpan w:val="3"/>
            <w:vAlign w:val="center"/>
          </w:tcPr>
          <w:p w14:paraId="5476391D">
            <w:pPr>
              <w:spacing w:line="320" w:lineRule="exact"/>
              <w:jc w:val="center"/>
              <w:textAlignment w:val="center"/>
            </w:pPr>
            <w:r>
              <w:rPr>
                <w:rFonts w:hint="eastAsia"/>
              </w:rPr>
              <w:t>合计</w:t>
            </w:r>
          </w:p>
        </w:tc>
        <w:tc>
          <w:tcPr>
            <w:tcW w:w="900" w:type="dxa"/>
            <w:vAlign w:val="center"/>
          </w:tcPr>
          <w:p w14:paraId="3624F60E">
            <w:pPr>
              <w:jc w:val="center"/>
              <w:textAlignment w:val="center"/>
            </w:pPr>
            <w:r>
              <w:rPr>
                <w:rFonts w:hint="eastAsia" w:cs="Calibri"/>
                <w:lang w:bidi="ar"/>
              </w:rPr>
              <w:t>100</w:t>
            </w:r>
          </w:p>
        </w:tc>
        <w:tc>
          <w:tcPr>
            <w:tcW w:w="4877" w:type="dxa"/>
            <w:vAlign w:val="center"/>
          </w:tcPr>
          <w:p w14:paraId="4E5D11C3">
            <w:pPr>
              <w:spacing w:line="320" w:lineRule="exact"/>
            </w:pPr>
            <w:r>
              <w:rPr>
                <w:rFonts w:hint="eastAsia"/>
              </w:rPr>
              <w:t>实际得分</w:t>
            </w:r>
          </w:p>
        </w:tc>
        <w:tc>
          <w:tcPr>
            <w:tcW w:w="2863" w:type="dxa"/>
            <w:vAlign w:val="center"/>
          </w:tcPr>
          <w:p w14:paraId="0CF58024">
            <w:pPr>
              <w:spacing w:line="320" w:lineRule="exact"/>
            </w:pPr>
          </w:p>
        </w:tc>
        <w:tc>
          <w:tcPr>
            <w:tcW w:w="715" w:type="dxa"/>
            <w:vAlign w:val="center"/>
          </w:tcPr>
          <w:p w14:paraId="6F55338B">
            <w:pPr>
              <w:spacing w:line="320" w:lineRule="exact"/>
            </w:pPr>
          </w:p>
        </w:tc>
        <w:tc>
          <w:tcPr>
            <w:tcW w:w="1417" w:type="dxa"/>
            <w:vAlign w:val="center"/>
          </w:tcPr>
          <w:p w14:paraId="6F661EEE">
            <w:pPr>
              <w:spacing w:line="320" w:lineRule="exact"/>
            </w:pPr>
          </w:p>
        </w:tc>
      </w:tr>
    </w:tbl>
    <w:p w14:paraId="065400BE">
      <w:pPr>
        <w:rPr>
          <w:rFonts w:cs="仿宋_GB2312"/>
          <w:b/>
          <w:bCs/>
          <w:szCs w:val="21"/>
        </w:rPr>
      </w:pPr>
    </w:p>
    <w:p w14:paraId="77F0A442">
      <w:pPr>
        <w:rPr>
          <w:bCs/>
        </w:rPr>
      </w:pPr>
      <w:r>
        <w:rPr>
          <w:bCs/>
        </w:rPr>
        <w:br w:type="page"/>
      </w:r>
    </w:p>
    <w:p w14:paraId="290CB73B">
      <w:pPr>
        <w:pStyle w:val="43"/>
        <w:ind w:left="420" w:firstLine="0" w:firstLineChars="0"/>
        <w:rPr>
          <w:rFonts w:ascii="宋体" w:hAnsi="宋体" w:eastAsia="宋体" w:cs="宋体"/>
          <w:bCs/>
          <w:sz w:val="24"/>
          <w:szCs w:val="24"/>
        </w:rPr>
      </w:pPr>
      <w:r>
        <w:rPr>
          <w:rFonts w:hint="eastAsia" w:ascii="宋体" w:hAnsi="宋体" w:eastAsia="宋体" w:cs="宋体"/>
          <w:bCs/>
          <w:sz w:val="24"/>
          <w:szCs w:val="24"/>
        </w:rPr>
        <w:t>3</w:t>
      </w:r>
      <w:r>
        <w:rPr>
          <w:rFonts w:ascii="宋体" w:hAnsi="宋体" w:eastAsia="宋体" w:cs="宋体"/>
          <w:bCs/>
          <w:sz w:val="24"/>
          <w:szCs w:val="24"/>
        </w:rPr>
        <w:t>.</w:t>
      </w:r>
      <w:r>
        <w:rPr>
          <w:rFonts w:hint="eastAsia"/>
        </w:rPr>
        <w:t xml:space="preserve"> </w:t>
      </w:r>
      <w:r>
        <w:rPr>
          <w:rFonts w:hint="eastAsia" w:ascii="宋体" w:hAnsi="宋体" w:eastAsia="宋体" w:cs="宋体"/>
          <w:bCs/>
          <w:sz w:val="24"/>
          <w:szCs w:val="24"/>
        </w:rPr>
        <w:t>给排水系统维修服务考核表</w:t>
      </w:r>
    </w:p>
    <w:p w14:paraId="71BE793D">
      <w:pPr>
        <w:jc w:val="center"/>
        <w:textAlignment w:val="center"/>
        <w:rPr>
          <w:b/>
          <w:bCs/>
        </w:rPr>
      </w:pPr>
      <w:r>
        <w:rPr>
          <w:rFonts w:hint="eastAsia" w:cs="黑体"/>
          <w:b/>
          <w:bCs/>
        </w:rPr>
        <w:t>给排水系统维修服务考核表</w:t>
      </w:r>
    </w:p>
    <w:p w14:paraId="09BAA07C">
      <w:pPr>
        <w:wordWrap w:val="0"/>
        <w:spacing w:line="360" w:lineRule="exact"/>
        <w:ind w:right="480"/>
        <w:rPr>
          <w:rFonts w:hint="eastAsia"/>
          <w:b/>
          <w:bCs/>
        </w:rPr>
      </w:pPr>
      <w:r>
        <w:rPr>
          <w:rFonts w:hint="eastAsia"/>
          <w:b/>
          <w:bCs/>
        </w:rPr>
        <w:t xml:space="preserve">                                                                                         </w:t>
      </w:r>
    </w:p>
    <w:p w14:paraId="608005C3">
      <w:pPr>
        <w:wordWrap w:val="0"/>
        <w:spacing w:line="360" w:lineRule="exact"/>
        <w:ind w:right="480"/>
        <w:rPr>
          <w:b/>
        </w:rPr>
      </w:pPr>
      <w:r>
        <w:rPr>
          <w:rFonts w:hint="eastAsia"/>
          <w:b/>
        </w:rPr>
        <w:t>日期：      年    月    日                                                                考核总得分：      分</w:t>
      </w:r>
    </w:p>
    <w:tbl>
      <w:tblPr>
        <w:tblStyle w:val="32"/>
        <w:tblW w:w="14360" w:type="dxa"/>
        <w:jc w:val="center"/>
        <w:tblLayout w:type="fixed"/>
        <w:tblCellMar>
          <w:top w:w="0" w:type="dxa"/>
          <w:left w:w="108" w:type="dxa"/>
          <w:bottom w:w="0" w:type="dxa"/>
          <w:right w:w="108" w:type="dxa"/>
        </w:tblCellMar>
      </w:tblPr>
      <w:tblGrid>
        <w:gridCol w:w="556"/>
        <w:gridCol w:w="527"/>
        <w:gridCol w:w="1617"/>
        <w:gridCol w:w="3715"/>
        <w:gridCol w:w="621"/>
        <w:gridCol w:w="3493"/>
        <w:gridCol w:w="668"/>
        <w:gridCol w:w="3163"/>
      </w:tblGrid>
      <w:tr w14:paraId="70F097D2">
        <w:tblPrEx>
          <w:tblCellMar>
            <w:top w:w="0" w:type="dxa"/>
            <w:left w:w="108" w:type="dxa"/>
            <w:bottom w:w="0" w:type="dxa"/>
            <w:right w:w="108" w:type="dxa"/>
          </w:tblCellMar>
        </w:tblPrEx>
        <w:trPr>
          <w:trHeight w:val="375" w:hRule="atLeast"/>
          <w:jc w:val="center"/>
        </w:trPr>
        <w:tc>
          <w:tcPr>
            <w:tcW w:w="556" w:type="dxa"/>
            <w:tcBorders>
              <w:top w:val="single" w:color="000000" w:sz="4" w:space="0"/>
              <w:left w:val="single" w:color="000000" w:sz="4" w:space="0"/>
              <w:bottom w:val="single" w:color="000000" w:sz="4" w:space="0"/>
              <w:right w:val="single" w:color="000000" w:sz="4" w:space="0"/>
            </w:tcBorders>
            <w:vAlign w:val="center"/>
          </w:tcPr>
          <w:p w14:paraId="1A18C56A">
            <w:pPr>
              <w:jc w:val="center"/>
              <w:textAlignment w:val="center"/>
              <w:rPr>
                <w:bCs/>
              </w:rPr>
            </w:pPr>
            <w:r>
              <w:rPr>
                <w:rFonts w:hint="eastAsia"/>
                <w:bCs/>
                <w:lang w:bidi="ar"/>
              </w:rPr>
              <w:t>类别</w:t>
            </w:r>
          </w:p>
        </w:tc>
        <w:tc>
          <w:tcPr>
            <w:tcW w:w="527" w:type="dxa"/>
            <w:tcBorders>
              <w:top w:val="single" w:color="000000" w:sz="4" w:space="0"/>
              <w:left w:val="single" w:color="000000" w:sz="4" w:space="0"/>
              <w:bottom w:val="single" w:color="000000" w:sz="4" w:space="0"/>
              <w:right w:val="single" w:color="000000" w:sz="4" w:space="0"/>
            </w:tcBorders>
            <w:vAlign w:val="center"/>
          </w:tcPr>
          <w:p w14:paraId="6B99EA10">
            <w:pPr>
              <w:jc w:val="center"/>
              <w:textAlignment w:val="center"/>
              <w:rPr>
                <w:bCs/>
              </w:rPr>
            </w:pPr>
            <w:r>
              <w:rPr>
                <w:rFonts w:hint="eastAsia"/>
                <w:bCs/>
                <w:lang w:bidi="ar"/>
              </w:rPr>
              <w:t>序号</w:t>
            </w:r>
          </w:p>
        </w:tc>
        <w:tc>
          <w:tcPr>
            <w:tcW w:w="1617" w:type="dxa"/>
            <w:tcBorders>
              <w:top w:val="single" w:color="000000" w:sz="4" w:space="0"/>
              <w:left w:val="single" w:color="000000" w:sz="4" w:space="0"/>
              <w:bottom w:val="single" w:color="000000" w:sz="4" w:space="0"/>
              <w:right w:val="single" w:color="000000" w:sz="4" w:space="0"/>
            </w:tcBorders>
            <w:vAlign w:val="center"/>
          </w:tcPr>
          <w:p w14:paraId="2C12633E">
            <w:pPr>
              <w:jc w:val="center"/>
              <w:textAlignment w:val="center"/>
              <w:rPr>
                <w:bCs/>
              </w:rPr>
            </w:pPr>
            <w:r>
              <w:rPr>
                <w:rFonts w:hint="eastAsia"/>
                <w:bCs/>
                <w:lang w:bidi="ar"/>
              </w:rPr>
              <w:t>考核项目</w:t>
            </w:r>
          </w:p>
        </w:tc>
        <w:tc>
          <w:tcPr>
            <w:tcW w:w="3715" w:type="dxa"/>
            <w:tcBorders>
              <w:top w:val="single" w:color="000000" w:sz="4" w:space="0"/>
              <w:left w:val="single" w:color="000000" w:sz="4" w:space="0"/>
              <w:bottom w:val="single" w:color="000000" w:sz="4" w:space="0"/>
              <w:right w:val="single" w:color="000000" w:sz="4" w:space="0"/>
            </w:tcBorders>
            <w:vAlign w:val="center"/>
          </w:tcPr>
          <w:p w14:paraId="4F4C42D4">
            <w:pPr>
              <w:jc w:val="center"/>
              <w:textAlignment w:val="center"/>
              <w:rPr>
                <w:bCs/>
              </w:rPr>
            </w:pPr>
            <w:r>
              <w:rPr>
                <w:rFonts w:hint="eastAsia"/>
                <w:bCs/>
                <w:lang w:bidi="ar"/>
              </w:rPr>
              <w:t>考核内容</w:t>
            </w:r>
          </w:p>
        </w:tc>
        <w:tc>
          <w:tcPr>
            <w:tcW w:w="621" w:type="dxa"/>
            <w:tcBorders>
              <w:top w:val="single" w:color="000000" w:sz="4" w:space="0"/>
              <w:left w:val="single" w:color="000000" w:sz="4" w:space="0"/>
              <w:bottom w:val="single" w:color="000000" w:sz="4" w:space="0"/>
              <w:right w:val="single" w:color="000000" w:sz="4" w:space="0"/>
            </w:tcBorders>
            <w:vAlign w:val="center"/>
          </w:tcPr>
          <w:p w14:paraId="7C514E9E">
            <w:pPr>
              <w:jc w:val="center"/>
              <w:textAlignment w:val="center"/>
              <w:rPr>
                <w:bCs/>
              </w:rPr>
            </w:pPr>
            <w:r>
              <w:rPr>
                <w:rFonts w:hint="eastAsia"/>
                <w:bCs/>
                <w:lang w:bidi="ar"/>
              </w:rPr>
              <w:t>分值</w:t>
            </w:r>
          </w:p>
        </w:tc>
        <w:tc>
          <w:tcPr>
            <w:tcW w:w="3493" w:type="dxa"/>
            <w:tcBorders>
              <w:top w:val="single" w:color="000000" w:sz="4" w:space="0"/>
              <w:left w:val="single" w:color="000000" w:sz="4" w:space="0"/>
              <w:bottom w:val="single" w:color="000000" w:sz="4" w:space="0"/>
              <w:right w:val="single" w:color="000000" w:sz="4" w:space="0"/>
            </w:tcBorders>
            <w:vAlign w:val="center"/>
          </w:tcPr>
          <w:p w14:paraId="68B839FD">
            <w:pPr>
              <w:jc w:val="center"/>
              <w:textAlignment w:val="center"/>
              <w:rPr>
                <w:bCs/>
              </w:rPr>
            </w:pPr>
            <w:r>
              <w:rPr>
                <w:rFonts w:hint="eastAsia"/>
                <w:bCs/>
                <w:lang w:bidi="ar"/>
              </w:rPr>
              <w:t>考核标准</w:t>
            </w:r>
          </w:p>
        </w:tc>
        <w:tc>
          <w:tcPr>
            <w:tcW w:w="668" w:type="dxa"/>
            <w:tcBorders>
              <w:top w:val="single" w:color="000000" w:sz="4" w:space="0"/>
              <w:left w:val="single" w:color="000000" w:sz="4" w:space="0"/>
              <w:bottom w:val="single" w:color="000000" w:sz="4" w:space="0"/>
              <w:right w:val="single" w:color="000000" w:sz="4" w:space="0"/>
            </w:tcBorders>
            <w:vAlign w:val="center"/>
          </w:tcPr>
          <w:p w14:paraId="318447F4">
            <w:pPr>
              <w:jc w:val="center"/>
              <w:textAlignment w:val="center"/>
              <w:rPr>
                <w:bCs/>
              </w:rPr>
            </w:pPr>
            <w:r>
              <w:rPr>
                <w:rFonts w:hint="eastAsia"/>
                <w:bCs/>
                <w:lang w:bidi="ar"/>
              </w:rPr>
              <w:t>得分</w:t>
            </w:r>
          </w:p>
        </w:tc>
        <w:tc>
          <w:tcPr>
            <w:tcW w:w="3163" w:type="dxa"/>
            <w:tcBorders>
              <w:top w:val="single" w:color="000000" w:sz="4" w:space="0"/>
              <w:left w:val="single" w:color="000000" w:sz="4" w:space="0"/>
              <w:bottom w:val="single" w:color="000000" w:sz="4" w:space="0"/>
              <w:right w:val="single" w:color="000000" w:sz="4" w:space="0"/>
            </w:tcBorders>
            <w:vAlign w:val="center"/>
          </w:tcPr>
          <w:p w14:paraId="19AA06A6">
            <w:pPr>
              <w:jc w:val="center"/>
              <w:textAlignment w:val="center"/>
              <w:rPr>
                <w:bCs/>
              </w:rPr>
            </w:pPr>
            <w:r>
              <w:rPr>
                <w:rFonts w:hint="eastAsia"/>
                <w:bCs/>
                <w:lang w:bidi="ar"/>
              </w:rPr>
              <w:t>考核小结</w:t>
            </w:r>
          </w:p>
        </w:tc>
      </w:tr>
      <w:tr w14:paraId="6B1D7FCC">
        <w:tblPrEx>
          <w:tblCellMar>
            <w:top w:w="0" w:type="dxa"/>
            <w:left w:w="108" w:type="dxa"/>
            <w:bottom w:w="0" w:type="dxa"/>
            <w:right w:w="108" w:type="dxa"/>
          </w:tblCellMar>
        </w:tblPrEx>
        <w:trPr>
          <w:trHeight w:val="1322" w:hRule="atLeast"/>
          <w:jc w:val="center"/>
        </w:trPr>
        <w:tc>
          <w:tcPr>
            <w:tcW w:w="556" w:type="dxa"/>
            <w:vMerge w:val="restart"/>
            <w:tcBorders>
              <w:top w:val="nil"/>
              <w:left w:val="single" w:color="000000" w:sz="4" w:space="0"/>
              <w:bottom w:val="nil"/>
              <w:right w:val="single" w:color="000000" w:sz="4" w:space="0"/>
            </w:tcBorders>
            <w:vAlign w:val="center"/>
          </w:tcPr>
          <w:p w14:paraId="0DE58342">
            <w:pPr>
              <w:jc w:val="center"/>
              <w:textAlignment w:val="center"/>
              <w:rPr>
                <w:bCs/>
                <w:lang w:bidi="ar"/>
              </w:rPr>
            </w:pPr>
            <w:r>
              <w:rPr>
                <w:rFonts w:hint="eastAsia"/>
                <w:bCs/>
                <w:lang w:bidi="ar"/>
              </w:rPr>
              <w:t>人员保障</w:t>
            </w:r>
          </w:p>
          <w:p w14:paraId="373A1608">
            <w:pPr>
              <w:jc w:val="center"/>
              <w:textAlignment w:val="center"/>
              <w:rPr>
                <w:bCs/>
                <w:lang w:bidi="ar"/>
              </w:rPr>
            </w:pPr>
          </w:p>
          <w:p w14:paraId="7E3EE4C7">
            <w:pPr>
              <w:jc w:val="center"/>
              <w:textAlignment w:val="center"/>
              <w:rPr>
                <w:bCs/>
                <w:lang w:bidi="ar"/>
              </w:rPr>
            </w:pPr>
            <w:r>
              <w:rPr>
                <w:rFonts w:hint="eastAsia"/>
                <w:bCs/>
                <w:lang w:bidi="ar"/>
              </w:rPr>
              <w:t>6</w:t>
            </w:r>
          </w:p>
          <w:p w14:paraId="3D83617F">
            <w:pPr>
              <w:jc w:val="center"/>
              <w:textAlignment w:val="center"/>
              <w:rPr>
                <w:bCs/>
                <w:lang w:bidi="ar"/>
              </w:rPr>
            </w:pPr>
            <w:r>
              <w:rPr>
                <w:rFonts w:hint="eastAsia"/>
                <w:bCs/>
                <w:lang w:bidi="ar"/>
              </w:rPr>
              <w:t>分</w:t>
            </w:r>
          </w:p>
        </w:tc>
        <w:tc>
          <w:tcPr>
            <w:tcW w:w="527" w:type="dxa"/>
            <w:tcBorders>
              <w:top w:val="single" w:color="000000" w:sz="4" w:space="0"/>
              <w:left w:val="single" w:color="000000" w:sz="4" w:space="0"/>
              <w:bottom w:val="single" w:color="000000" w:sz="4" w:space="0"/>
              <w:right w:val="single" w:color="000000" w:sz="4" w:space="0"/>
            </w:tcBorders>
            <w:vAlign w:val="center"/>
          </w:tcPr>
          <w:p w14:paraId="7D1E8C1B">
            <w:pPr>
              <w:jc w:val="center"/>
              <w:textAlignment w:val="center"/>
              <w:rPr>
                <w:bCs/>
              </w:rPr>
            </w:pPr>
            <w:r>
              <w:rPr>
                <w:rFonts w:hint="eastAsia"/>
                <w:bCs/>
                <w:lang w:bidi="ar"/>
              </w:rPr>
              <w:t>1</w:t>
            </w:r>
          </w:p>
        </w:tc>
        <w:tc>
          <w:tcPr>
            <w:tcW w:w="1617" w:type="dxa"/>
            <w:tcBorders>
              <w:top w:val="single" w:color="000000" w:sz="4" w:space="0"/>
              <w:left w:val="single" w:color="000000" w:sz="4" w:space="0"/>
              <w:bottom w:val="single" w:color="000000" w:sz="4" w:space="0"/>
              <w:right w:val="single" w:color="000000" w:sz="4" w:space="0"/>
            </w:tcBorders>
            <w:vAlign w:val="center"/>
          </w:tcPr>
          <w:p w14:paraId="539D8A80">
            <w:pPr>
              <w:jc w:val="center"/>
              <w:textAlignment w:val="center"/>
              <w:rPr>
                <w:bCs/>
              </w:rPr>
            </w:pPr>
            <w:r>
              <w:rPr>
                <w:rFonts w:hint="eastAsia"/>
                <w:bCs/>
                <w:lang w:bidi="ar"/>
              </w:rPr>
              <w:t>人员配置</w:t>
            </w:r>
          </w:p>
        </w:tc>
        <w:tc>
          <w:tcPr>
            <w:tcW w:w="3715" w:type="dxa"/>
            <w:tcBorders>
              <w:top w:val="nil"/>
              <w:left w:val="nil"/>
              <w:bottom w:val="nil"/>
              <w:right w:val="nil"/>
            </w:tcBorders>
            <w:vAlign w:val="center"/>
          </w:tcPr>
          <w:p w14:paraId="4CF80397">
            <w:pPr>
              <w:textAlignment w:val="center"/>
              <w:rPr>
                <w:bCs/>
                <w:lang w:bidi="ar"/>
              </w:rPr>
            </w:pPr>
            <w:r>
              <w:rPr>
                <w:rFonts w:hint="eastAsia"/>
                <w:bCs/>
                <w:lang w:bidi="ar"/>
              </w:rPr>
              <w:t>◆ 按岗位、职责、工种配备符合要求的管理和专业技术人员并持证(有效期内)</w:t>
            </w:r>
          </w:p>
          <w:p w14:paraId="23FC5E6C">
            <w:pPr>
              <w:textAlignment w:val="center"/>
              <w:rPr>
                <w:bCs/>
              </w:rPr>
            </w:pPr>
            <w:r>
              <w:rPr>
                <w:rFonts w:hint="eastAsia"/>
                <w:bCs/>
                <w:lang w:bidi="ar"/>
              </w:rPr>
              <w:t>◆ 二次供水持《健康证》并在有效期内</w:t>
            </w:r>
          </w:p>
        </w:tc>
        <w:tc>
          <w:tcPr>
            <w:tcW w:w="621" w:type="dxa"/>
            <w:tcBorders>
              <w:top w:val="single" w:color="000000" w:sz="4" w:space="0"/>
              <w:left w:val="single" w:color="000000" w:sz="4" w:space="0"/>
              <w:bottom w:val="single" w:color="000000" w:sz="4" w:space="0"/>
              <w:right w:val="single" w:color="000000" w:sz="4" w:space="0"/>
            </w:tcBorders>
            <w:vAlign w:val="center"/>
          </w:tcPr>
          <w:p w14:paraId="2540AD2A">
            <w:pPr>
              <w:jc w:val="center"/>
              <w:textAlignment w:val="center"/>
              <w:rPr>
                <w:bCs/>
              </w:rPr>
            </w:pPr>
            <w:r>
              <w:rPr>
                <w:rFonts w:hint="eastAsia"/>
                <w:bCs/>
                <w:lang w:bidi="ar"/>
              </w:rPr>
              <w:t>2</w:t>
            </w:r>
          </w:p>
        </w:tc>
        <w:tc>
          <w:tcPr>
            <w:tcW w:w="3493" w:type="dxa"/>
            <w:tcBorders>
              <w:top w:val="single" w:color="000000" w:sz="4" w:space="0"/>
              <w:left w:val="single" w:color="000000" w:sz="4" w:space="0"/>
              <w:bottom w:val="single" w:color="000000" w:sz="4" w:space="0"/>
              <w:right w:val="single" w:color="000000" w:sz="4" w:space="0"/>
            </w:tcBorders>
            <w:vAlign w:val="center"/>
          </w:tcPr>
          <w:p w14:paraId="0A89EF14">
            <w:pPr>
              <w:textAlignment w:val="center"/>
              <w:rPr>
                <w:rStyle w:val="63"/>
                <w:rFonts w:hint="default"/>
                <w:bCs/>
                <w:color w:val="auto"/>
                <w:sz w:val="24"/>
                <w:szCs w:val="24"/>
                <w:lang w:bidi="ar"/>
              </w:rPr>
            </w:pPr>
            <w:r>
              <w:rPr>
                <w:rStyle w:val="64"/>
                <w:rFonts w:hint="default"/>
                <w:bCs/>
                <w:color w:val="auto"/>
                <w:lang w:bidi="ar"/>
              </w:rPr>
              <w:t>□ 配置充分，</w:t>
            </w:r>
            <w:r>
              <w:rPr>
                <w:rStyle w:val="63"/>
                <w:rFonts w:hint="default"/>
                <w:bCs/>
                <w:color w:val="auto"/>
                <w:sz w:val="24"/>
                <w:szCs w:val="24"/>
                <w:lang w:bidi="ar"/>
              </w:rPr>
              <w:t>得2分</w:t>
            </w:r>
          </w:p>
          <w:p w14:paraId="5DE492E3">
            <w:pPr>
              <w:textAlignment w:val="center"/>
              <w:rPr>
                <w:bCs/>
              </w:rPr>
            </w:pPr>
            <w:r>
              <w:rPr>
                <w:rStyle w:val="64"/>
                <w:rFonts w:hint="default"/>
                <w:bCs/>
                <w:color w:val="auto"/>
                <w:lang w:bidi="ar"/>
              </w:rPr>
              <w:t>□ 配置不充分，</w:t>
            </w:r>
            <w:r>
              <w:rPr>
                <w:rStyle w:val="63"/>
                <w:rFonts w:hint="default"/>
                <w:bCs/>
                <w:color w:val="auto"/>
                <w:sz w:val="24"/>
                <w:szCs w:val="24"/>
                <w:lang w:bidi="ar"/>
              </w:rPr>
              <w:t>不得分</w:t>
            </w:r>
          </w:p>
        </w:tc>
        <w:tc>
          <w:tcPr>
            <w:tcW w:w="668" w:type="dxa"/>
            <w:tcBorders>
              <w:top w:val="single" w:color="000000" w:sz="4" w:space="0"/>
              <w:left w:val="single" w:color="000000" w:sz="4" w:space="0"/>
              <w:bottom w:val="single" w:color="000000" w:sz="4" w:space="0"/>
              <w:right w:val="single" w:color="000000" w:sz="4" w:space="0"/>
            </w:tcBorders>
            <w:vAlign w:val="center"/>
          </w:tcPr>
          <w:p w14:paraId="657889EC"/>
        </w:tc>
        <w:tc>
          <w:tcPr>
            <w:tcW w:w="3163" w:type="dxa"/>
            <w:tcBorders>
              <w:top w:val="single" w:color="000000" w:sz="4" w:space="0"/>
              <w:left w:val="single" w:color="000000" w:sz="4" w:space="0"/>
              <w:bottom w:val="single" w:color="000000" w:sz="4" w:space="0"/>
              <w:right w:val="single" w:color="000000" w:sz="4" w:space="0"/>
            </w:tcBorders>
            <w:vAlign w:val="center"/>
          </w:tcPr>
          <w:p w14:paraId="014CAF91"/>
        </w:tc>
      </w:tr>
      <w:tr w14:paraId="3F308E2E">
        <w:tblPrEx>
          <w:tblCellMar>
            <w:top w:w="0" w:type="dxa"/>
            <w:left w:w="108" w:type="dxa"/>
            <w:bottom w:w="0" w:type="dxa"/>
            <w:right w:w="108" w:type="dxa"/>
          </w:tblCellMar>
        </w:tblPrEx>
        <w:trPr>
          <w:trHeight w:val="1086" w:hRule="atLeast"/>
          <w:jc w:val="center"/>
        </w:trPr>
        <w:tc>
          <w:tcPr>
            <w:tcW w:w="556" w:type="dxa"/>
            <w:vMerge w:val="continue"/>
            <w:tcBorders>
              <w:top w:val="nil"/>
              <w:left w:val="single" w:color="000000" w:sz="4" w:space="0"/>
              <w:bottom w:val="nil"/>
              <w:right w:val="single" w:color="000000" w:sz="4" w:space="0"/>
            </w:tcBorders>
            <w:vAlign w:val="center"/>
          </w:tcPr>
          <w:p w14:paraId="027CB95F">
            <w:pPr>
              <w:jc w:val="center"/>
              <w:rPr>
                <w:bCs/>
              </w:rPr>
            </w:pPr>
          </w:p>
        </w:tc>
        <w:tc>
          <w:tcPr>
            <w:tcW w:w="527" w:type="dxa"/>
            <w:tcBorders>
              <w:top w:val="single" w:color="000000" w:sz="4" w:space="0"/>
              <w:left w:val="single" w:color="000000" w:sz="4" w:space="0"/>
              <w:bottom w:val="single" w:color="000000" w:sz="4" w:space="0"/>
              <w:right w:val="single" w:color="000000" w:sz="4" w:space="0"/>
            </w:tcBorders>
            <w:vAlign w:val="center"/>
          </w:tcPr>
          <w:p w14:paraId="452C0AB2">
            <w:pPr>
              <w:jc w:val="center"/>
              <w:textAlignment w:val="center"/>
              <w:rPr>
                <w:bCs/>
              </w:rPr>
            </w:pPr>
            <w:r>
              <w:rPr>
                <w:rFonts w:hint="eastAsia"/>
                <w:bCs/>
                <w:lang w:bidi="ar"/>
              </w:rPr>
              <w:t>2</w:t>
            </w:r>
          </w:p>
        </w:tc>
        <w:tc>
          <w:tcPr>
            <w:tcW w:w="1617" w:type="dxa"/>
            <w:tcBorders>
              <w:top w:val="single" w:color="000000" w:sz="4" w:space="0"/>
              <w:left w:val="single" w:color="000000" w:sz="4" w:space="0"/>
              <w:bottom w:val="single" w:color="000000" w:sz="4" w:space="0"/>
              <w:right w:val="single" w:color="000000" w:sz="4" w:space="0"/>
            </w:tcBorders>
            <w:vAlign w:val="center"/>
          </w:tcPr>
          <w:p w14:paraId="650E1EB3">
            <w:pPr>
              <w:jc w:val="center"/>
              <w:textAlignment w:val="center"/>
              <w:rPr>
                <w:bCs/>
              </w:rPr>
            </w:pPr>
            <w:r>
              <w:rPr>
                <w:rFonts w:hint="eastAsia"/>
                <w:bCs/>
                <w:lang w:bidi="ar"/>
              </w:rPr>
              <w:t>人员操守</w:t>
            </w:r>
          </w:p>
        </w:tc>
        <w:tc>
          <w:tcPr>
            <w:tcW w:w="3715" w:type="dxa"/>
            <w:tcBorders>
              <w:top w:val="single" w:color="000000" w:sz="4" w:space="0"/>
              <w:left w:val="single" w:color="000000" w:sz="4" w:space="0"/>
              <w:bottom w:val="single" w:color="000000" w:sz="4" w:space="0"/>
              <w:right w:val="single" w:color="000000" w:sz="4" w:space="0"/>
            </w:tcBorders>
            <w:vAlign w:val="center"/>
          </w:tcPr>
          <w:p w14:paraId="2B057357">
            <w:pPr>
              <w:textAlignment w:val="center"/>
              <w:rPr>
                <w:bCs/>
                <w:lang w:bidi="ar"/>
              </w:rPr>
            </w:pPr>
            <w:r>
              <w:rPr>
                <w:rFonts w:hint="eastAsia"/>
                <w:bCs/>
                <w:lang w:bidi="ar"/>
              </w:rPr>
              <w:t>◆ 着装规范、佩戴工牌证件</w:t>
            </w:r>
          </w:p>
          <w:p w14:paraId="0A638FF6">
            <w:pPr>
              <w:textAlignment w:val="center"/>
              <w:rPr>
                <w:bCs/>
                <w:lang w:bidi="ar"/>
              </w:rPr>
            </w:pPr>
            <w:r>
              <w:rPr>
                <w:rFonts w:hint="eastAsia"/>
                <w:bCs/>
                <w:lang w:bidi="ar"/>
              </w:rPr>
              <w:t>◆ 无酒后上岗、禁止吸烟</w:t>
            </w:r>
          </w:p>
          <w:p w14:paraId="54E5E6C0">
            <w:pPr>
              <w:textAlignment w:val="center"/>
              <w:rPr>
                <w:bCs/>
              </w:rPr>
            </w:pPr>
            <w:r>
              <w:rPr>
                <w:rFonts w:hint="eastAsia"/>
                <w:bCs/>
                <w:lang w:bidi="ar"/>
              </w:rPr>
              <w:t>◆ 文明服务，无与患者或医务人员发生口角。</w:t>
            </w:r>
          </w:p>
        </w:tc>
        <w:tc>
          <w:tcPr>
            <w:tcW w:w="621" w:type="dxa"/>
            <w:tcBorders>
              <w:top w:val="nil"/>
              <w:left w:val="nil"/>
              <w:bottom w:val="nil"/>
              <w:right w:val="nil"/>
            </w:tcBorders>
            <w:noWrap/>
            <w:vAlign w:val="center"/>
          </w:tcPr>
          <w:p w14:paraId="59545D6F">
            <w:pPr>
              <w:jc w:val="center"/>
              <w:textAlignment w:val="center"/>
              <w:rPr>
                <w:bCs/>
              </w:rPr>
            </w:pPr>
            <w:r>
              <w:rPr>
                <w:rFonts w:hint="eastAsia"/>
                <w:bCs/>
                <w:lang w:bidi="ar"/>
              </w:rPr>
              <w:t>2</w:t>
            </w:r>
          </w:p>
        </w:tc>
        <w:tc>
          <w:tcPr>
            <w:tcW w:w="3493" w:type="dxa"/>
            <w:tcBorders>
              <w:top w:val="single" w:color="000000" w:sz="4" w:space="0"/>
              <w:left w:val="single" w:color="000000" w:sz="4" w:space="0"/>
              <w:bottom w:val="single" w:color="000000" w:sz="4" w:space="0"/>
              <w:right w:val="single" w:color="000000" w:sz="4" w:space="0"/>
            </w:tcBorders>
            <w:vAlign w:val="center"/>
          </w:tcPr>
          <w:p w14:paraId="5380607E">
            <w:pPr>
              <w:textAlignment w:val="center"/>
              <w:rPr>
                <w:rStyle w:val="63"/>
                <w:rFonts w:hint="default"/>
                <w:bCs/>
                <w:color w:val="auto"/>
                <w:sz w:val="24"/>
                <w:szCs w:val="24"/>
                <w:lang w:bidi="ar"/>
              </w:rPr>
            </w:pPr>
            <w:r>
              <w:rPr>
                <w:rStyle w:val="64"/>
                <w:rFonts w:hint="default"/>
                <w:bCs/>
                <w:color w:val="auto"/>
                <w:lang w:bidi="ar"/>
              </w:rPr>
              <w:t>□ 合规，</w:t>
            </w:r>
            <w:r>
              <w:rPr>
                <w:rStyle w:val="63"/>
                <w:rFonts w:hint="default"/>
                <w:bCs/>
                <w:color w:val="auto"/>
                <w:sz w:val="24"/>
                <w:szCs w:val="24"/>
                <w:lang w:bidi="ar"/>
              </w:rPr>
              <w:t>得2分</w:t>
            </w:r>
          </w:p>
          <w:p w14:paraId="09F12FF4">
            <w:pPr>
              <w:textAlignment w:val="center"/>
              <w:rPr>
                <w:bCs/>
              </w:rPr>
            </w:pPr>
            <w:r>
              <w:rPr>
                <w:rStyle w:val="64"/>
                <w:rFonts w:hint="default"/>
                <w:bCs/>
                <w:color w:val="auto"/>
                <w:lang w:bidi="ar"/>
              </w:rPr>
              <w:t>□ 不合规，</w:t>
            </w:r>
            <w:r>
              <w:rPr>
                <w:rStyle w:val="63"/>
                <w:rFonts w:hint="default"/>
                <w:bCs/>
                <w:color w:val="auto"/>
                <w:sz w:val="24"/>
                <w:szCs w:val="24"/>
                <w:lang w:bidi="ar"/>
              </w:rPr>
              <w:t>不得分</w:t>
            </w:r>
          </w:p>
        </w:tc>
        <w:tc>
          <w:tcPr>
            <w:tcW w:w="668" w:type="dxa"/>
            <w:tcBorders>
              <w:top w:val="single" w:color="000000" w:sz="4" w:space="0"/>
              <w:left w:val="single" w:color="000000" w:sz="4" w:space="0"/>
              <w:bottom w:val="single" w:color="000000" w:sz="4" w:space="0"/>
              <w:right w:val="single" w:color="000000" w:sz="4" w:space="0"/>
            </w:tcBorders>
            <w:vAlign w:val="center"/>
          </w:tcPr>
          <w:p w14:paraId="6D66259E"/>
        </w:tc>
        <w:tc>
          <w:tcPr>
            <w:tcW w:w="3163" w:type="dxa"/>
            <w:tcBorders>
              <w:top w:val="single" w:color="000000" w:sz="4" w:space="0"/>
              <w:left w:val="single" w:color="000000" w:sz="4" w:space="0"/>
              <w:bottom w:val="single" w:color="000000" w:sz="4" w:space="0"/>
              <w:right w:val="single" w:color="000000" w:sz="4" w:space="0"/>
            </w:tcBorders>
            <w:vAlign w:val="center"/>
          </w:tcPr>
          <w:p w14:paraId="532C675C"/>
        </w:tc>
      </w:tr>
      <w:tr w14:paraId="7BCB5B2A">
        <w:tblPrEx>
          <w:tblCellMar>
            <w:top w:w="0" w:type="dxa"/>
            <w:left w:w="108" w:type="dxa"/>
            <w:bottom w:w="0" w:type="dxa"/>
            <w:right w:w="108" w:type="dxa"/>
          </w:tblCellMar>
        </w:tblPrEx>
        <w:trPr>
          <w:trHeight w:val="1995" w:hRule="atLeast"/>
          <w:jc w:val="center"/>
        </w:trPr>
        <w:tc>
          <w:tcPr>
            <w:tcW w:w="556" w:type="dxa"/>
            <w:vMerge w:val="continue"/>
            <w:tcBorders>
              <w:top w:val="nil"/>
              <w:left w:val="single" w:color="000000" w:sz="4" w:space="0"/>
              <w:bottom w:val="nil"/>
              <w:right w:val="single" w:color="000000" w:sz="4" w:space="0"/>
            </w:tcBorders>
            <w:vAlign w:val="center"/>
          </w:tcPr>
          <w:p w14:paraId="78AF0542">
            <w:pPr>
              <w:jc w:val="center"/>
              <w:rPr>
                <w:bCs/>
              </w:rPr>
            </w:pPr>
          </w:p>
        </w:tc>
        <w:tc>
          <w:tcPr>
            <w:tcW w:w="527" w:type="dxa"/>
            <w:tcBorders>
              <w:top w:val="single" w:color="000000" w:sz="4" w:space="0"/>
              <w:left w:val="single" w:color="000000" w:sz="4" w:space="0"/>
              <w:bottom w:val="single" w:color="000000" w:sz="4" w:space="0"/>
              <w:right w:val="single" w:color="000000" w:sz="4" w:space="0"/>
            </w:tcBorders>
            <w:vAlign w:val="center"/>
          </w:tcPr>
          <w:p w14:paraId="4EDDF09B">
            <w:pPr>
              <w:jc w:val="center"/>
              <w:textAlignment w:val="center"/>
              <w:rPr>
                <w:bCs/>
              </w:rPr>
            </w:pPr>
            <w:r>
              <w:rPr>
                <w:rFonts w:hint="eastAsia"/>
                <w:bCs/>
                <w:lang w:bidi="ar"/>
              </w:rPr>
              <w:t>3</w:t>
            </w:r>
          </w:p>
        </w:tc>
        <w:tc>
          <w:tcPr>
            <w:tcW w:w="1617" w:type="dxa"/>
            <w:tcBorders>
              <w:top w:val="single" w:color="000000" w:sz="4" w:space="0"/>
              <w:left w:val="single" w:color="000000" w:sz="4" w:space="0"/>
              <w:bottom w:val="single" w:color="000000" w:sz="4" w:space="0"/>
              <w:right w:val="single" w:color="000000" w:sz="4" w:space="0"/>
            </w:tcBorders>
            <w:vAlign w:val="center"/>
          </w:tcPr>
          <w:p w14:paraId="608BB2D9">
            <w:pPr>
              <w:jc w:val="center"/>
              <w:textAlignment w:val="center"/>
              <w:rPr>
                <w:bCs/>
              </w:rPr>
            </w:pPr>
            <w:r>
              <w:rPr>
                <w:rFonts w:hint="eastAsia"/>
                <w:bCs/>
                <w:lang w:bidi="ar"/>
              </w:rPr>
              <w:t>人员定期培训与考核</w:t>
            </w:r>
          </w:p>
        </w:tc>
        <w:tc>
          <w:tcPr>
            <w:tcW w:w="3715" w:type="dxa"/>
            <w:tcBorders>
              <w:top w:val="nil"/>
              <w:left w:val="nil"/>
              <w:bottom w:val="nil"/>
              <w:right w:val="nil"/>
            </w:tcBorders>
            <w:vAlign w:val="center"/>
          </w:tcPr>
          <w:p w14:paraId="2E5725EC">
            <w:pPr>
              <w:textAlignment w:val="center"/>
              <w:rPr>
                <w:bCs/>
                <w:lang w:bidi="ar"/>
              </w:rPr>
            </w:pPr>
            <w:r>
              <w:rPr>
                <w:rFonts w:hint="eastAsia"/>
                <w:bCs/>
                <w:lang w:bidi="ar"/>
              </w:rPr>
              <w:t>◆ 安全培训：火灾、急救、有限空间、水质污染等</w:t>
            </w:r>
          </w:p>
          <w:p w14:paraId="36BF6CA4">
            <w:pPr>
              <w:textAlignment w:val="center"/>
              <w:rPr>
                <w:bCs/>
                <w:lang w:bidi="ar"/>
              </w:rPr>
            </w:pPr>
            <w:r>
              <w:rPr>
                <w:rFonts w:hint="eastAsia"/>
                <w:bCs/>
                <w:lang w:bidi="ar"/>
              </w:rPr>
              <w:t>◆ 专业培训：水质要求、给排水系统设备等</w:t>
            </w:r>
          </w:p>
          <w:p w14:paraId="6F407CCA">
            <w:pPr>
              <w:textAlignment w:val="center"/>
              <w:rPr>
                <w:bCs/>
                <w:lang w:bidi="ar"/>
              </w:rPr>
            </w:pPr>
            <w:r>
              <w:rPr>
                <w:rFonts w:hint="eastAsia"/>
                <w:bCs/>
                <w:lang w:bidi="ar"/>
              </w:rPr>
              <w:t>◆ 各项应急预案培训</w:t>
            </w:r>
          </w:p>
          <w:p w14:paraId="68E1EE15">
            <w:pPr>
              <w:textAlignment w:val="center"/>
              <w:rPr>
                <w:bCs/>
              </w:rPr>
            </w:pPr>
            <w:r>
              <w:rPr>
                <w:rFonts w:hint="eastAsia"/>
                <w:bCs/>
                <w:lang w:bidi="ar"/>
              </w:rPr>
              <w:t>◆ 新入职人员岗前培训考核</w:t>
            </w:r>
          </w:p>
        </w:tc>
        <w:tc>
          <w:tcPr>
            <w:tcW w:w="621" w:type="dxa"/>
            <w:tcBorders>
              <w:top w:val="single" w:color="000000" w:sz="4" w:space="0"/>
              <w:left w:val="single" w:color="000000" w:sz="4" w:space="0"/>
              <w:bottom w:val="single" w:color="000000" w:sz="4" w:space="0"/>
              <w:right w:val="single" w:color="000000" w:sz="4" w:space="0"/>
            </w:tcBorders>
            <w:vAlign w:val="center"/>
          </w:tcPr>
          <w:p w14:paraId="0538F0B9">
            <w:pPr>
              <w:jc w:val="center"/>
              <w:textAlignment w:val="center"/>
              <w:rPr>
                <w:bCs/>
              </w:rPr>
            </w:pPr>
            <w:r>
              <w:rPr>
                <w:rFonts w:hint="eastAsia"/>
                <w:bCs/>
                <w:lang w:bidi="ar"/>
              </w:rPr>
              <w:t>2</w:t>
            </w:r>
          </w:p>
        </w:tc>
        <w:tc>
          <w:tcPr>
            <w:tcW w:w="3493" w:type="dxa"/>
            <w:tcBorders>
              <w:top w:val="single" w:color="000000" w:sz="4" w:space="0"/>
              <w:left w:val="single" w:color="000000" w:sz="4" w:space="0"/>
              <w:bottom w:val="single" w:color="000000" w:sz="4" w:space="0"/>
              <w:right w:val="single" w:color="000000" w:sz="4" w:space="0"/>
            </w:tcBorders>
            <w:vAlign w:val="center"/>
          </w:tcPr>
          <w:p w14:paraId="0AB51279">
            <w:pPr>
              <w:textAlignment w:val="center"/>
              <w:rPr>
                <w:rStyle w:val="64"/>
                <w:rFonts w:hint="default"/>
                <w:bCs/>
                <w:color w:val="auto"/>
                <w:lang w:bidi="ar"/>
              </w:rPr>
            </w:pPr>
            <w:r>
              <w:rPr>
                <w:rStyle w:val="64"/>
                <w:rFonts w:hint="default"/>
                <w:bCs/>
                <w:color w:val="auto"/>
                <w:lang w:bidi="ar"/>
              </w:rPr>
              <w:t>□ 完整，</w:t>
            </w:r>
            <w:r>
              <w:rPr>
                <w:rStyle w:val="63"/>
                <w:rFonts w:hint="default"/>
                <w:bCs/>
                <w:color w:val="auto"/>
                <w:sz w:val="24"/>
                <w:szCs w:val="24"/>
                <w:lang w:bidi="ar"/>
              </w:rPr>
              <w:t>得2分</w:t>
            </w:r>
            <w:r>
              <w:rPr>
                <w:rStyle w:val="64"/>
                <w:rFonts w:hint="default"/>
                <w:bCs/>
                <w:color w:val="auto"/>
                <w:lang w:bidi="ar"/>
              </w:rPr>
              <w:t>；</w:t>
            </w:r>
          </w:p>
          <w:p w14:paraId="13D45847">
            <w:pPr>
              <w:textAlignment w:val="center"/>
              <w:rPr>
                <w:bCs/>
              </w:rPr>
            </w:pPr>
            <w:r>
              <w:rPr>
                <w:rStyle w:val="64"/>
                <w:rFonts w:hint="default"/>
                <w:bCs/>
                <w:color w:val="auto"/>
                <w:lang w:bidi="ar"/>
              </w:rPr>
              <w:t>□ 缺失或虚假记录，</w:t>
            </w:r>
            <w:r>
              <w:rPr>
                <w:rStyle w:val="63"/>
                <w:rFonts w:hint="default"/>
                <w:bCs/>
                <w:color w:val="auto"/>
                <w:sz w:val="24"/>
                <w:szCs w:val="24"/>
                <w:lang w:bidi="ar"/>
              </w:rPr>
              <w:t>不得分</w:t>
            </w:r>
          </w:p>
        </w:tc>
        <w:tc>
          <w:tcPr>
            <w:tcW w:w="668" w:type="dxa"/>
            <w:tcBorders>
              <w:top w:val="single" w:color="000000" w:sz="4" w:space="0"/>
              <w:left w:val="single" w:color="000000" w:sz="4" w:space="0"/>
              <w:bottom w:val="single" w:color="000000" w:sz="4" w:space="0"/>
              <w:right w:val="single" w:color="000000" w:sz="4" w:space="0"/>
            </w:tcBorders>
            <w:vAlign w:val="center"/>
          </w:tcPr>
          <w:p w14:paraId="4E84FC09"/>
        </w:tc>
        <w:tc>
          <w:tcPr>
            <w:tcW w:w="3163" w:type="dxa"/>
            <w:tcBorders>
              <w:top w:val="single" w:color="000000" w:sz="4" w:space="0"/>
              <w:left w:val="single" w:color="000000" w:sz="4" w:space="0"/>
              <w:bottom w:val="single" w:color="000000" w:sz="4" w:space="0"/>
              <w:right w:val="single" w:color="000000" w:sz="4" w:space="0"/>
            </w:tcBorders>
            <w:vAlign w:val="center"/>
          </w:tcPr>
          <w:p w14:paraId="0CB471F0"/>
        </w:tc>
      </w:tr>
      <w:tr w14:paraId="6EF8804B">
        <w:tblPrEx>
          <w:tblCellMar>
            <w:top w:w="0" w:type="dxa"/>
            <w:left w:w="108" w:type="dxa"/>
            <w:bottom w:w="0" w:type="dxa"/>
            <w:right w:w="108" w:type="dxa"/>
          </w:tblCellMar>
        </w:tblPrEx>
        <w:trPr>
          <w:trHeight w:val="1710" w:hRule="atLeast"/>
          <w:jc w:val="center"/>
        </w:trPr>
        <w:tc>
          <w:tcPr>
            <w:tcW w:w="556" w:type="dxa"/>
            <w:vMerge w:val="restart"/>
            <w:tcBorders>
              <w:top w:val="single" w:color="000000" w:sz="4" w:space="0"/>
              <w:left w:val="single" w:color="000000" w:sz="4" w:space="0"/>
              <w:bottom w:val="single" w:color="000000" w:sz="4" w:space="0"/>
              <w:right w:val="single" w:color="000000" w:sz="4" w:space="0"/>
            </w:tcBorders>
            <w:vAlign w:val="center"/>
          </w:tcPr>
          <w:p w14:paraId="4D808660">
            <w:pPr>
              <w:jc w:val="center"/>
              <w:textAlignment w:val="center"/>
              <w:rPr>
                <w:bCs/>
                <w:lang w:bidi="ar"/>
              </w:rPr>
            </w:pPr>
            <w:r>
              <w:rPr>
                <w:rFonts w:hint="eastAsia"/>
                <w:bCs/>
                <w:lang w:bidi="ar"/>
              </w:rPr>
              <w:t>制度管理</w:t>
            </w:r>
          </w:p>
          <w:p w14:paraId="66D3303E">
            <w:pPr>
              <w:jc w:val="center"/>
              <w:textAlignment w:val="center"/>
              <w:rPr>
                <w:bCs/>
                <w:lang w:bidi="ar"/>
              </w:rPr>
            </w:pPr>
          </w:p>
          <w:p w14:paraId="6685F21C">
            <w:pPr>
              <w:jc w:val="center"/>
              <w:textAlignment w:val="center"/>
              <w:rPr>
                <w:bCs/>
                <w:lang w:bidi="ar"/>
              </w:rPr>
            </w:pPr>
          </w:p>
          <w:p w14:paraId="4CE9EBA6">
            <w:pPr>
              <w:pStyle w:val="2"/>
              <w:rPr>
                <w:sz w:val="24"/>
                <w:szCs w:val="24"/>
              </w:rPr>
            </w:pPr>
          </w:p>
          <w:p w14:paraId="12A85571">
            <w:pPr>
              <w:jc w:val="center"/>
              <w:textAlignment w:val="center"/>
              <w:rPr>
                <w:bCs/>
                <w:lang w:bidi="ar"/>
              </w:rPr>
            </w:pPr>
          </w:p>
          <w:p w14:paraId="1F2E4E93">
            <w:pPr>
              <w:jc w:val="center"/>
              <w:textAlignment w:val="center"/>
              <w:rPr>
                <w:bCs/>
              </w:rPr>
            </w:pPr>
            <w:r>
              <w:rPr>
                <w:rFonts w:hint="eastAsia"/>
                <w:bCs/>
                <w:lang w:bidi="ar"/>
              </w:rPr>
              <w:t>8分</w:t>
            </w:r>
          </w:p>
        </w:tc>
        <w:tc>
          <w:tcPr>
            <w:tcW w:w="527" w:type="dxa"/>
            <w:tcBorders>
              <w:top w:val="single" w:color="000000" w:sz="4" w:space="0"/>
              <w:left w:val="single" w:color="000000" w:sz="4" w:space="0"/>
              <w:bottom w:val="single" w:color="000000" w:sz="4" w:space="0"/>
              <w:right w:val="single" w:color="000000" w:sz="4" w:space="0"/>
            </w:tcBorders>
            <w:vAlign w:val="center"/>
          </w:tcPr>
          <w:p w14:paraId="7C83C155">
            <w:pPr>
              <w:jc w:val="center"/>
              <w:textAlignment w:val="center"/>
              <w:rPr>
                <w:bCs/>
              </w:rPr>
            </w:pPr>
            <w:r>
              <w:rPr>
                <w:rFonts w:hint="eastAsia"/>
                <w:bCs/>
                <w:lang w:bidi="ar"/>
              </w:rPr>
              <w:t>4</w:t>
            </w:r>
          </w:p>
        </w:tc>
        <w:tc>
          <w:tcPr>
            <w:tcW w:w="1617" w:type="dxa"/>
            <w:tcBorders>
              <w:top w:val="single" w:color="000000" w:sz="4" w:space="0"/>
              <w:left w:val="single" w:color="000000" w:sz="4" w:space="0"/>
              <w:bottom w:val="single" w:color="000000" w:sz="4" w:space="0"/>
              <w:right w:val="single" w:color="000000" w:sz="4" w:space="0"/>
            </w:tcBorders>
            <w:vAlign w:val="center"/>
          </w:tcPr>
          <w:p w14:paraId="04F599AA">
            <w:pPr>
              <w:jc w:val="center"/>
              <w:textAlignment w:val="center"/>
              <w:rPr>
                <w:bCs/>
              </w:rPr>
            </w:pPr>
            <w:r>
              <w:rPr>
                <w:rFonts w:hint="eastAsia"/>
                <w:bCs/>
                <w:lang w:bidi="ar"/>
              </w:rPr>
              <w:t>设备管理制度</w:t>
            </w:r>
          </w:p>
        </w:tc>
        <w:tc>
          <w:tcPr>
            <w:tcW w:w="3715" w:type="dxa"/>
            <w:tcBorders>
              <w:top w:val="single" w:color="000000" w:sz="4" w:space="0"/>
              <w:left w:val="single" w:color="000000" w:sz="4" w:space="0"/>
              <w:bottom w:val="single" w:color="000000" w:sz="4" w:space="0"/>
              <w:right w:val="single" w:color="000000" w:sz="4" w:space="0"/>
            </w:tcBorders>
            <w:vAlign w:val="center"/>
          </w:tcPr>
          <w:p w14:paraId="4F36CF6D">
            <w:pPr>
              <w:textAlignment w:val="center"/>
              <w:rPr>
                <w:bCs/>
                <w:lang w:bidi="ar"/>
              </w:rPr>
            </w:pPr>
            <w:r>
              <w:rPr>
                <w:rFonts w:hint="eastAsia"/>
                <w:bCs/>
                <w:lang w:bidi="ar"/>
              </w:rPr>
              <w:t>◆ 齐全并上墙</w:t>
            </w:r>
          </w:p>
          <w:p w14:paraId="6F99D4DA">
            <w:pPr>
              <w:textAlignment w:val="center"/>
              <w:rPr>
                <w:bCs/>
                <w:lang w:bidi="ar"/>
              </w:rPr>
            </w:pPr>
            <w:r>
              <w:rPr>
                <w:rFonts w:hint="eastAsia"/>
                <w:bCs/>
                <w:lang w:bidi="ar"/>
              </w:rPr>
              <w:t>◆ 各类设备管理制度</w:t>
            </w:r>
          </w:p>
          <w:p w14:paraId="6D33F09D">
            <w:pPr>
              <w:textAlignment w:val="center"/>
              <w:rPr>
                <w:bCs/>
                <w:lang w:bidi="ar"/>
              </w:rPr>
            </w:pPr>
            <w:r>
              <w:rPr>
                <w:rFonts w:hint="eastAsia"/>
                <w:bCs/>
                <w:lang w:bidi="ar"/>
              </w:rPr>
              <w:t>◆ 运行操作规章制度</w:t>
            </w:r>
          </w:p>
          <w:p w14:paraId="7A49C2E8">
            <w:pPr>
              <w:textAlignment w:val="center"/>
              <w:rPr>
                <w:bCs/>
                <w:lang w:bidi="ar"/>
              </w:rPr>
            </w:pPr>
            <w:r>
              <w:rPr>
                <w:rFonts w:hint="eastAsia"/>
                <w:bCs/>
                <w:lang w:bidi="ar"/>
              </w:rPr>
              <w:t>◆ 行之有效并结合</w:t>
            </w:r>
            <w:r>
              <w:rPr>
                <w:rFonts w:hint="eastAsia"/>
              </w:rPr>
              <w:t>采购人</w:t>
            </w:r>
            <w:r>
              <w:rPr>
                <w:rFonts w:hint="eastAsia"/>
                <w:bCs/>
                <w:lang w:bidi="ar"/>
              </w:rPr>
              <w:t>实际及时修订</w:t>
            </w:r>
          </w:p>
          <w:p w14:paraId="37079413">
            <w:pPr>
              <w:textAlignment w:val="center"/>
              <w:rPr>
                <w:bCs/>
              </w:rPr>
            </w:pPr>
            <w:r>
              <w:rPr>
                <w:rFonts w:hint="eastAsia"/>
                <w:bCs/>
                <w:lang w:bidi="ar"/>
              </w:rPr>
              <w:t>◆ 报</w:t>
            </w:r>
            <w:r>
              <w:rPr>
                <w:rFonts w:hint="eastAsia"/>
              </w:rPr>
              <w:t>采购人</w:t>
            </w:r>
            <w:r>
              <w:rPr>
                <w:rFonts w:hint="eastAsia"/>
                <w:bCs/>
                <w:lang w:bidi="ar"/>
              </w:rPr>
              <w:t>备案</w:t>
            </w:r>
          </w:p>
        </w:tc>
        <w:tc>
          <w:tcPr>
            <w:tcW w:w="621" w:type="dxa"/>
            <w:tcBorders>
              <w:top w:val="single" w:color="000000" w:sz="4" w:space="0"/>
              <w:left w:val="single" w:color="000000" w:sz="4" w:space="0"/>
              <w:bottom w:val="single" w:color="000000" w:sz="4" w:space="0"/>
              <w:right w:val="single" w:color="000000" w:sz="4" w:space="0"/>
            </w:tcBorders>
            <w:vAlign w:val="center"/>
          </w:tcPr>
          <w:p w14:paraId="6D19CFC8">
            <w:pPr>
              <w:jc w:val="center"/>
              <w:textAlignment w:val="center"/>
              <w:rPr>
                <w:bCs/>
              </w:rPr>
            </w:pPr>
            <w:r>
              <w:rPr>
                <w:rFonts w:hint="eastAsia"/>
                <w:bCs/>
                <w:lang w:bidi="ar"/>
              </w:rPr>
              <w:t>4</w:t>
            </w:r>
          </w:p>
        </w:tc>
        <w:tc>
          <w:tcPr>
            <w:tcW w:w="3493" w:type="dxa"/>
            <w:tcBorders>
              <w:top w:val="single" w:color="000000" w:sz="4" w:space="0"/>
              <w:left w:val="single" w:color="000000" w:sz="4" w:space="0"/>
              <w:bottom w:val="single" w:color="000000" w:sz="4" w:space="0"/>
              <w:right w:val="single" w:color="000000" w:sz="4" w:space="0"/>
            </w:tcBorders>
            <w:vAlign w:val="center"/>
          </w:tcPr>
          <w:p w14:paraId="09334FAD">
            <w:pPr>
              <w:textAlignment w:val="center"/>
              <w:rPr>
                <w:rStyle w:val="63"/>
                <w:rFonts w:hint="default"/>
                <w:bCs/>
                <w:color w:val="auto"/>
                <w:sz w:val="24"/>
                <w:szCs w:val="24"/>
                <w:lang w:bidi="ar"/>
              </w:rPr>
            </w:pPr>
            <w:r>
              <w:rPr>
                <w:rStyle w:val="64"/>
                <w:rFonts w:hint="default"/>
                <w:bCs/>
                <w:color w:val="auto"/>
                <w:lang w:bidi="ar"/>
              </w:rPr>
              <w:t>□ 1.齐全，</w:t>
            </w:r>
            <w:r>
              <w:rPr>
                <w:rStyle w:val="63"/>
                <w:rFonts w:hint="default"/>
                <w:bCs/>
                <w:color w:val="auto"/>
                <w:sz w:val="24"/>
                <w:szCs w:val="24"/>
                <w:lang w:bidi="ar"/>
              </w:rPr>
              <w:t>得4分</w:t>
            </w:r>
          </w:p>
          <w:p w14:paraId="0C2CF25B">
            <w:pPr>
              <w:textAlignment w:val="center"/>
              <w:rPr>
                <w:rStyle w:val="63"/>
                <w:rFonts w:hint="default"/>
                <w:bCs/>
                <w:color w:val="auto"/>
                <w:sz w:val="24"/>
                <w:szCs w:val="24"/>
                <w:lang w:bidi="ar"/>
              </w:rPr>
            </w:pPr>
            <w:r>
              <w:rPr>
                <w:rStyle w:val="64"/>
                <w:rFonts w:hint="default"/>
                <w:bCs/>
                <w:color w:val="auto"/>
                <w:lang w:bidi="ar"/>
              </w:rPr>
              <w:t>□ 2.缺项或不完善的，2项以内，可</w:t>
            </w:r>
            <w:r>
              <w:rPr>
                <w:rStyle w:val="63"/>
                <w:rFonts w:hint="default"/>
                <w:bCs/>
                <w:color w:val="auto"/>
                <w:sz w:val="24"/>
                <w:szCs w:val="24"/>
                <w:lang w:bidi="ar"/>
              </w:rPr>
              <w:t>得3分</w:t>
            </w:r>
          </w:p>
          <w:p w14:paraId="76203D0D">
            <w:pPr>
              <w:textAlignment w:val="center"/>
              <w:rPr>
                <w:rStyle w:val="63"/>
                <w:rFonts w:hint="default"/>
                <w:bCs/>
                <w:color w:val="auto"/>
                <w:sz w:val="24"/>
                <w:szCs w:val="24"/>
                <w:lang w:bidi="ar"/>
              </w:rPr>
            </w:pPr>
            <w:r>
              <w:rPr>
                <w:rStyle w:val="64"/>
                <w:rFonts w:hint="default"/>
                <w:bCs/>
                <w:color w:val="auto"/>
                <w:lang w:bidi="ar"/>
              </w:rPr>
              <w:t>□ 3.缺项或不完善的，3-5项，可</w:t>
            </w:r>
            <w:r>
              <w:rPr>
                <w:rStyle w:val="63"/>
                <w:rFonts w:hint="default"/>
                <w:bCs/>
                <w:color w:val="auto"/>
                <w:sz w:val="24"/>
                <w:szCs w:val="24"/>
                <w:lang w:bidi="ar"/>
              </w:rPr>
              <w:t>得2分</w:t>
            </w:r>
          </w:p>
          <w:p w14:paraId="10878A20">
            <w:pPr>
              <w:textAlignment w:val="center"/>
              <w:rPr>
                <w:bCs/>
              </w:rPr>
            </w:pPr>
            <w:r>
              <w:rPr>
                <w:rStyle w:val="64"/>
                <w:rFonts w:hint="default"/>
                <w:bCs/>
                <w:color w:val="auto"/>
                <w:lang w:bidi="ar"/>
              </w:rPr>
              <w:t>□ 4.缺项或不完善的，6项以上，</w:t>
            </w:r>
            <w:r>
              <w:rPr>
                <w:rStyle w:val="63"/>
                <w:rFonts w:hint="default"/>
                <w:bCs/>
                <w:color w:val="auto"/>
                <w:sz w:val="24"/>
                <w:szCs w:val="24"/>
                <w:lang w:bidi="ar"/>
              </w:rPr>
              <w:t>不得分</w:t>
            </w:r>
          </w:p>
        </w:tc>
        <w:tc>
          <w:tcPr>
            <w:tcW w:w="668" w:type="dxa"/>
            <w:tcBorders>
              <w:top w:val="single" w:color="000000" w:sz="4" w:space="0"/>
              <w:left w:val="single" w:color="000000" w:sz="4" w:space="0"/>
              <w:bottom w:val="single" w:color="000000" w:sz="4" w:space="0"/>
              <w:right w:val="single" w:color="000000" w:sz="4" w:space="0"/>
            </w:tcBorders>
            <w:vAlign w:val="center"/>
          </w:tcPr>
          <w:p w14:paraId="6183B5D3">
            <w:pPr>
              <w:jc w:val="center"/>
            </w:pPr>
          </w:p>
        </w:tc>
        <w:tc>
          <w:tcPr>
            <w:tcW w:w="3163" w:type="dxa"/>
            <w:tcBorders>
              <w:top w:val="single" w:color="000000" w:sz="4" w:space="0"/>
              <w:left w:val="single" w:color="000000" w:sz="4" w:space="0"/>
              <w:bottom w:val="single" w:color="000000" w:sz="4" w:space="0"/>
              <w:right w:val="single" w:color="000000" w:sz="4" w:space="0"/>
            </w:tcBorders>
            <w:vAlign w:val="center"/>
          </w:tcPr>
          <w:p w14:paraId="0A7E50F4">
            <w:pPr>
              <w:jc w:val="center"/>
            </w:pPr>
          </w:p>
        </w:tc>
      </w:tr>
      <w:tr w14:paraId="1224949B">
        <w:tblPrEx>
          <w:tblCellMar>
            <w:top w:w="0" w:type="dxa"/>
            <w:left w:w="108" w:type="dxa"/>
            <w:bottom w:w="0" w:type="dxa"/>
            <w:right w:w="108" w:type="dxa"/>
          </w:tblCellMar>
        </w:tblPrEx>
        <w:trPr>
          <w:trHeight w:val="1155" w:hRule="atLeast"/>
          <w:jc w:val="center"/>
        </w:trPr>
        <w:tc>
          <w:tcPr>
            <w:tcW w:w="556" w:type="dxa"/>
            <w:vMerge w:val="continue"/>
            <w:tcBorders>
              <w:top w:val="single" w:color="000000" w:sz="4" w:space="0"/>
              <w:left w:val="single" w:color="000000" w:sz="4" w:space="0"/>
              <w:bottom w:val="single" w:color="000000" w:sz="4" w:space="0"/>
              <w:right w:val="single" w:color="000000" w:sz="4" w:space="0"/>
            </w:tcBorders>
            <w:vAlign w:val="center"/>
          </w:tcPr>
          <w:p w14:paraId="692F8DE9">
            <w:pPr>
              <w:jc w:val="center"/>
              <w:rPr>
                <w:bCs/>
              </w:rPr>
            </w:pPr>
          </w:p>
        </w:tc>
        <w:tc>
          <w:tcPr>
            <w:tcW w:w="527" w:type="dxa"/>
            <w:tcBorders>
              <w:top w:val="single" w:color="000000" w:sz="4" w:space="0"/>
              <w:left w:val="single" w:color="000000" w:sz="4" w:space="0"/>
              <w:bottom w:val="single" w:color="000000" w:sz="4" w:space="0"/>
              <w:right w:val="single" w:color="000000" w:sz="4" w:space="0"/>
            </w:tcBorders>
            <w:vAlign w:val="center"/>
          </w:tcPr>
          <w:p w14:paraId="10BE37A3">
            <w:pPr>
              <w:jc w:val="center"/>
              <w:textAlignment w:val="center"/>
              <w:rPr>
                <w:bCs/>
              </w:rPr>
            </w:pPr>
            <w:r>
              <w:rPr>
                <w:rFonts w:hint="eastAsia"/>
                <w:bCs/>
                <w:lang w:bidi="ar"/>
              </w:rPr>
              <w:t>5</w:t>
            </w:r>
          </w:p>
        </w:tc>
        <w:tc>
          <w:tcPr>
            <w:tcW w:w="1617" w:type="dxa"/>
            <w:tcBorders>
              <w:top w:val="single" w:color="000000" w:sz="4" w:space="0"/>
              <w:left w:val="single" w:color="000000" w:sz="4" w:space="0"/>
              <w:bottom w:val="single" w:color="000000" w:sz="4" w:space="0"/>
              <w:right w:val="single" w:color="000000" w:sz="4" w:space="0"/>
            </w:tcBorders>
            <w:vAlign w:val="center"/>
          </w:tcPr>
          <w:p w14:paraId="054E9AA0">
            <w:pPr>
              <w:jc w:val="center"/>
              <w:textAlignment w:val="center"/>
              <w:rPr>
                <w:bCs/>
              </w:rPr>
            </w:pPr>
            <w:r>
              <w:rPr>
                <w:rFonts w:hint="eastAsia"/>
                <w:bCs/>
                <w:lang w:bidi="ar"/>
              </w:rPr>
              <w:t>空间管理制度</w:t>
            </w:r>
          </w:p>
        </w:tc>
        <w:tc>
          <w:tcPr>
            <w:tcW w:w="3715" w:type="dxa"/>
            <w:tcBorders>
              <w:top w:val="single" w:color="000000" w:sz="4" w:space="0"/>
              <w:left w:val="single" w:color="000000" w:sz="4" w:space="0"/>
              <w:bottom w:val="single" w:color="000000" w:sz="4" w:space="0"/>
              <w:right w:val="single" w:color="000000" w:sz="4" w:space="0"/>
            </w:tcBorders>
            <w:vAlign w:val="center"/>
          </w:tcPr>
          <w:p w14:paraId="1CE92760">
            <w:pPr>
              <w:textAlignment w:val="center"/>
              <w:rPr>
                <w:bCs/>
                <w:lang w:bidi="ar"/>
              </w:rPr>
            </w:pPr>
            <w:r>
              <w:rPr>
                <w:rFonts w:hint="eastAsia"/>
                <w:bCs/>
                <w:lang w:bidi="ar"/>
              </w:rPr>
              <w:t>◆ 机房管理</w:t>
            </w:r>
          </w:p>
          <w:p w14:paraId="2BABAE75">
            <w:pPr>
              <w:textAlignment w:val="center"/>
              <w:rPr>
                <w:bCs/>
                <w:lang w:bidi="ar"/>
              </w:rPr>
            </w:pPr>
            <w:r>
              <w:rPr>
                <w:rFonts w:hint="eastAsia"/>
                <w:bCs/>
                <w:lang w:bidi="ar"/>
              </w:rPr>
              <w:t>◆ 消防管理</w:t>
            </w:r>
          </w:p>
          <w:p w14:paraId="50C92894">
            <w:pPr>
              <w:textAlignment w:val="center"/>
              <w:rPr>
                <w:bCs/>
                <w:lang w:bidi="ar"/>
              </w:rPr>
            </w:pPr>
            <w:r>
              <w:rPr>
                <w:rFonts w:hint="eastAsia"/>
                <w:bCs/>
                <w:lang w:bidi="ar"/>
              </w:rPr>
              <w:t>◆ 动火管理</w:t>
            </w:r>
          </w:p>
          <w:p w14:paraId="696C0FE9">
            <w:pPr>
              <w:textAlignment w:val="center"/>
              <w:rPr>
                <w:bCs/>
              </w:rPr>
            </w:pPr>
            <w:r>
              <w:rPr>
                <w:rFonts w:hint="eastAsia"/>
                <w:bCs/>
                <w:lang w:bidi="ar"/>
              </w:rPr>
              <w:t>◆ 报</w:t>
            </w:r>
            <w:r>
              <w:rPr>
                <w:rFonts w:hint="eastAsia"/>
              </w:rPr>
              <w:t>采购人</w:t>
            </w:r>
            <w:r>
              <w:rPr>
                <w:rFonts w:hint="eastAsia"/>
                <w:bCs/>
                <w:lang w:bidi="ar"/>
              </w:rPr>
              <w:t>备案</w:t>
            </w:r>
          </w:p>
        </w:tc>
        <w:tc>
          <w:tcPr>
            <w:tcW w:w="621" w:type="dxa"/>
            <w:tcBorders>
              <w:top w:val="single" w:color="000000" w:sz="4" w:space="0"/>
              <w:left w:val="single" w:color="000000" w:sz="4" w:space="0"/>
              <w:bottom w:val="single" w:color="000000" w:sz="4" w:space="0"/>
              <w:right w:val="single" w:color="000000" w:sz="4" w:space="0"/>
            </w:tcBorders>
            <w:vAlign w:val="center"/>
          </w:tcPr>
          <w:p w14:paraId="7F0E3D4A">
            <w:pPr>
              <w:jc w:val="center"/>
              <w:textAlignment w:val="center"/>
              <w:rPr>
                <w:bCs/>
              </w:rPr>
            </w:pPr>
            <w:r>
              <w:rPr>
                <w:rFonts w:hint="eastAsia"/>
                <w:bCs/>
                <w:lang w:bidi="ar"/>
              </w:rPr>
              <w:t>4</w:t>
            </w:r>
          </w:p>
        </w:tc>
        <w:tc>
          <w:tcPr>
            <w:tcW w:w="3493" w:type="dxa"/>
            <w:tcBorders>
              <w:top w:val="single" w:color="000000" w:sz="4" w:space="0"/>
              <w:left w:val="single" w:color="000000" w:sz="4" w:space="0"/>
              <w:bottom w:val="single" w:color="000000" w:sz="4" w:space="0"/>
              <w:right w:val="single" w:color="000000" w:sz="4" w:space="0"/>
            </w:tcBorders>
            <w:vAlign w:val="center"/>
          </w:tcPr>
          <w:p w14:paraId="264CBB8A">
            <w:pPr>
              <w:textAlignment w:val="center"/>
              <w:rPr>
                <w:rStyle w:val="63"/>
                <w:rFonts w:hint="default"/>
                <w:bCs/>
                <w:color w:val="auto"/>
                <w:sz w:val="24"/>
                <w:szCs w:val="24"/>
                <w:lang w:bidi="ar"/>
              </w:rPr>
            </w:pPr>
            <w:r>
              <w:rPr>
                <w:rStyle w:val="64"/>
                <w:rFonts w:hint="default"/>
                <w:bCs/>
                <w:color w:val="auto"/>
                <w:lang w:bidi="ar"/>
              </w:rPr>
              <w:t>□ 1.齐全，</w:t>
            </w:r>
            <w:r>
              <w:rPr>
                <w:rStyle w:val="63"/>
                <w:rFonts w:hint="default"/>
                <w:bCs/>
                <w:color w:val="auto"/>
                <w:sz w:val="24"/>
                <w:szCs w:val="24"/>
                <w:lang w:bidi="ar"/>
              </w:rPr>
              <w:t>得4分</w:t>
            </w:r>
          </w:p>
          <w:p w14:paraId="267C139C">
            <w:pPr>
              <w:textAlignment w:val="center"/>
              <w:rPr>
                <w:rStyle w:val="63"/>
                <w:rFonts w:hint="default"/>
                <w:bCs/>
                <w:color w:val="auto"/>
                <w:sz w:val="24"/>
                <w:szCs w:val="24"/>
                <w:lang w:bidi="ar"/>
              </w:rPr>
            </w:pPr>
            <w:r>
              <w:rPr>
                <w:rStyle w:val="64"/>
                <w:rFonts w:hint="default"/>
                <w:bCs/>
                <w:color w:val="auto"/>
                <w:lang w:bidi="ar"/>
              </w:rPr>
              <w:t>□ 2.缺项或不完善1项的，可</w:t>
            </w:r>
            <w:r>
              <w:rPr>
                <w:rStyle w:val="63"/>
                <w:rFonts w:hint="default"/>
                <w:bCs/>
                <w:color w:val="auto"/>
                <w:sz w:val="24"/>
                <w:szCs w:val="24"/>
                <w:lang w:bidi="ar"/>
              </w:rPr>
              <w:t>得3分</w:t>
            </w:r>
          </w:p>
          <w:p w14:paraId="2879D6AB">
            <w:pPr>
              <w:textAlignment w:val="center"/>
              <w:rPr>
                <w:rStyle w:val="63"/>
                <w:rFonts w:hint="default"/>
                <w:bCs/>
                <w:color w:val="auto"/>
                <w:sz w:val="24"/>
                <w:szCs w:val="24"/>
                <w:lang w:bidi="ar"/>
              </w:rPr>
            </w:pPr>
            <w:r>
              <w:rPr>
                <w:rStyle w:val="64"/>
                <w:rFonts w:hint="default"/>
                <w:bCs/>
                <w:color w:val="auto"/>
                <w:lang w:bidi="ar"/>
              </w:rPr>
              <w:t>□ 3.缺项或不完善2项的，可</w:t>
            </w:r>
            <w:r>
              <w:rPr>
                <w:rStyle w:val="63"/>
                <w:rFonts w:hint="default"/>
                <w:bCs/>
                <w:color w:val="auto"/>
                <w:sz w:val="24"/>
                <w:szCs w:val="24"/>
                <w:lang w:bidi="ar"/>
              </w:rPr>
              <w:t>得2分</w:t>
            </w:r>
          </w:p>
          <w:p w14:paraId="0D445BE6">
            <w:pPr>
              <w:textAlignment w:val="center"/>
              <w:rPr>
                <w:bCs/>
              </w:rPr>
            </w:pPr>
            <w:r>
              <w:rPr>
                <w:rStyle w:val="64"/>
                <w:rFonts w:hint="default"/>
                <w:bCs/>
                <w:color w:val="auto"/>
                <w:lang w:bidi="ar"/>
              </w:rPr>
              <w:t>□ 4.缺项或不完善3项的，</w:t>
            </w:r>
            <w:r>
              <w:rPr>
                <w:rStyle w:val="63"/>
                <w:rFonts w:hint="default"/>
                <w:bCs/>
                <w:color w:val="auto"/>
                <w:sz w:val="24"/>
                <w:szCs w:val="24"/>
                <w:lang w:bidi="ar"/>
              </w:rPr>
              <w:t>不得分</w:t>
            </w:r>
          </w:p>
        </w:tc>
        <w:tc>
          <w:tcPr>
            <w:tcW w:w="668" w:type="dxa"/>
            <w:tcBorders>
              <w:top w:val="single" w:color="000000" w:sz="4" w:space="0"/>
              <w:left w:val="single" w:color="000000" w:sz="4" w:space="0"/>
              <w:bottom w:val="single" w:color="000000" w:sz="4" w:space="0"/>
              <w:right w:val="single" w:color="000000" w:sz="4" w:space="0"/>
            </w:tcBorders>
            <w:vAlign w:val="center"/>
          </w:tcPr>
          <w:p w14:paraId="488C8067">
            <w:pPr>
              <w:jc w:val="center"/>
            </w:pPr>
          </w:p>
        </w:tc>
        <w:tc>
          <w:tcPr>
            <w:tcW w:w="3163" w:type="dxa"/>
            <w:tcBorders>
              <w:top w:val="single" w:color="000000" w:sz="4" w:space="0"/>
              <w:left w:val="single" w:color="000000" w:sz="4" w:space="0"/>
              <w:bottom w:val="single" w:color="000000" w:sz="4" w:space="0"/>
              <w:right w:val="single" w:color="000000" w:sz="4" w:space="0"/>
            </w:tcBorders>
            <w:vAlign w:val="center"/>
          </w:tcPr>
          <w:p w14:paraId="73973E8F">
            <w:pPr>
              <w:jc w:val="center"/>
            </w:pPr>
          </w:p>
        </w:tc>
      </w:tr>
      <w:tr w14:paraId="5FD33707">
        <w:tblPrEx>
          <w:tblCellMar>
            <w:top w:w="0" w:type="dxa"/>
            <w:left w:w="108" w:type="dxa"/>
            <w:bottom w:w="0" w:type="dxa"/>
            <w:right w:w="108" w:type="dxa"/>
          </w:tblCellMar>
        </w:tblPrEx>
        <w:trPr>
          <w:trHeight w:val="1710" w:hRule="atLeast"/>
          <w:jc w:val="center"/>
        </w:trPr>
        <w:tc>
          <w:tcPr>
            <w:tcW w:w="556" w:type="dxa"/>
            <w:vMerge w:val="restart"/>
            <w:tcBorders>
              <w:top w:val="single" w:color="000000" w:sz="4" w:space="0"/>
              <w:left w:val="single" w:color="000000" w:sz="4" w:space="0"/>
              <w:bottom w:val="nil"/>
              <w:right w:val="single" w:color="000000" w:sz="4" w:space="0"/>
            </w:tcBorders>
            <w:vAlign w:val="center"/>
          </w:tcPr>
          <w:p w14:paraId="6E343492">
            <w:pPr>
              <w:jc w:val="center"/>
              <w:textAlignment w:val="center"/>
              <w:rPr>
                <w:bCs/>
                <w:lang w:bidi="ar"/>
              </w:rPr>
            </w:pPr>
            <w:r>
              <w:rPr>
                <w:rFonts w:hint="eastAsia"/>
                <w:bCs/>
                <w:lang w:bidi="ar"/>
              </w:rPr>
              <w:t>档案管理</w:t>
            </w:r>
          </w:p>
          <w:p w14:paraId="1544E059">
            <w:pPr>
              <w:jc w:val="center"/>
              <w:textAlignment w:val="center"/>
              <w:rPr>
                <w:bCs/>
                <w:lang w:bidi="ar"/>
              </w:rPr>
            </w:pPr>
          </w:p>
          <w:p w14:paraId="58A3CF26">
            <w:pPr>
              <w:jc w:val="center"/>
              <w:textAlignment w:val="center"/>
              <w:rPr>
                <w:bCs/>
                <w:lang w:bidi="ar"/>
              </w:rPr>
            </w:pPr>
            <w:r>
              <w:rPr>
                <w:rFonts w:hint="eastAsia"/>
                <w:bCs/>
                <w:lang w:bidi="ar"/>
              </w:rPr>
              <w:t>10</w:t>
            </w:r>
          </w:p>
          <w:p w14:paraId="4DD487DF">
            <w:pPr>
              <w:jc w:val="center"/>
              <w:textAlignment w:val="center"/>
              <w:rPr>
                <w:bCs/>
                <w:lang w:bidi="ar"/>
              </w:rPr>
            </w:pPr>
            <w:r>
              <w:rPr>
                <w:rFonts w:hint="eastAsia"/>
                <w:bCs/>
                <w:lang w:bidi="ar"/>
              </w:rPr>
              <w:t>分</w:t>
            </w:r>
          </w:p>
        </w:tc>
        <w:tc>
          <w:tcPr>
            <w:tcW w:w="527" w:type="dxa"/>
            <w:tcBorders>
              <w:top w:val="single" w:color="000000" w:sz="4" w:space="0"/>
              <w:left w:val="single" w:color="000000" w:sz="4" w:space="0"/>
              <w:bottom w:val="single" w:color="000000" w:sz="4" w:space="0"/>
              <w:right w:val="single" w:color="000000" w:sz="4" w:space="0"/>
            </w:tcBorders>
            <w:vAlign w:val="center"/>
          </w:tcPr>
          <w:p w14:paraId="62EC4D39">
            <w:pPr>
              <w:jc w:val="center"/>
              <w:textAlignment w:val="center"/>
              <w:rPr>
                <w:bCs/>
              </w:rPr>
            </w:pPr>
            <w:r>
              <w:rPr>
                <w:rFonts w:hint="eastAsia"/>
                <w:bCs/>
                <w:lang w:bidi="ar"/>
              </w:rPr>
              <w:t>6</w:t>
            </w:r>
          </w:p>
        </w:tc>
        <w:tc>
          <w:tcPr>
            <w:tcW w:w="1617" w:type="dxa"/>
            <w:tcBorders>
              <w:top w:val="single" w:color="000000" w:sz="4" w:space="0"/>
              <w:left w:val="single" w:color="000000" w:sz="4" w:space="0"/>
              <w:bottom w:val="single" w:color="000000" w:sz="4" w:space="0"/>
              <w:right w:val="single" w:color="000000" w:sz="4" w:space="0"/>
            </w:tcBorders>
            <w:vAlign w:val="center"/>
          </w:tcPr>
          <w:p w14:paraId="1DADA8E7">
            <w:pPr>
              <w:jc w:val="center"/>
              <w:textAlignment w:val="center"/>
              <w:rPr>
                <w:bCs/>
              </w:rPr>
            </w:pPr>
            <w:r>
              <w:rPr>
                <w:rFonts w:hint="eastAsia"/>
                <w:bCs/>
                <w:lang w:bidi="ar"/>
              </w:rPr>
              <w:t>运行巡检记录</w:t>
            </w:r>
          </w:p>
        </w:tc>
        <w:tc>
          <w:tcPr>
            <w:tcW w:w="3715" w:type="dxa"/>
            <w:tcBorders>
              <w:top w:val="single" w:color="000000" w:sz="4" w:space="0"/>
              <w:left w:val="single" w:color="000000" w:sz="4" w:space="0"/>
              <w:bottom w:val="single" w:color="000000" w:sz="4" w:space="0"/>
              <w:right w:val="single" w:color="000000" w:sz="4" w:space="0"/>
            </w:tcBorders>
            <w:vAlign w:val="center"/>
          </w:tcPr>
          <w:p w14:paraId="40C6715D">
            <w:pPr>
              <w:textAlignment w:val="center"/>
              <w:rPr>
                <w:bCs/>
                <w:lang w:bidi="ar"/>
              </w:rPr>
            </w:pPr>
            <w:r>
              <w:rPr>
                <w:rFonts w:hint="eastAsia"/>
                <w:bCs/>
                <w:lang w:bidi="ar"/>
              </w:rPr>
              <w:t>◆ 报修记录完整详实</w:t>
            </w:r>
          </w:p>
          <w:p w14:paraId="2BD74283">
            <w:pPr>
              <w:textAlignment w:val="center"/>
              <w:rPr>
                <w:bCs/>
                <w:lang w:bidi="ar"/>
              </w:rPr>
            </w:pPr>
            <w:r>
              <w:rPr>
                <w:rFonts w:hint="eastAsia"/>
                <w:bCs/>
                <w:lang w:bidi="ar"/>
              </w:rPr>
              <w:t>◆ 值班与交接班记录完整清晰</w:t>
            </w:r>
          </w:p>
          <w:p w14:paraId="0A38CAEF">
            <w:pPr>
              <w:textAlignment w:val="center"/>
              <w:rPr>
                <w:bCs/>
                <w:lang w:bidi="ar"/>
              </w:rPr>
            </w:pPr>
            <w:r>
              <w:rPr>
                <w:rFonts w:hint="eastAsia"/>
                <w:bCs/>
                <w:lang w:bidi="ar"/>
              </w:rPr>
              <w:t>◆ 各类设备运行记录，及时完整清晰无漏记</w:t>
            </w:r>
          </w:p>
          <w:p w14:paraId="490F1E7D">
            <w:pPr>
              <w:textAlignment w:val="center"/>
              <w:rPr>
                <w:bCs/>
              </w:rPr>
            </w:pPr>
            <w:r>
              <w:rPr>
                <w:rFonts w:hint="eastAsia"/>
                <w:bCs/>
                <w:lang w:bidi="ar"/>
              </w:rPr>
              <w:t>◆ 各项巡检记录</w:t>
            </w:r>
          </w:p>
        </w:tc>
        <w:tc>
          <w:tcPr>
            <w:tcW w:w="621" w:type="dxa"/>
            <w:tcBorders>
              <w:top w:val="single" w:color="000000" w:sz="4" w:space="0"/>
              <w:left w:val="single" w:color="000000" w:sz="4" w:space="0"/>
              <w:bottom w:val="single" w:color="000000" w:sz="4" w:space="0"/>
              <w:right w:val="single" w:color="000000" w:sz="4" w:space="0"/>
            </w:tcBorders>
            <w:vAlign w:val="center"/>
          </w:tcPr>
          <w:p w14:paraId="37F1078A">
            <w:pPr>
              <w:jc w:val="center"/>
              <w:textAlignment w:val="center"/>
              <w:rPr>
                <w:bCs/>
              </w:rPr>
            </w:pPr>
            <w:r>
              <w:rPr>
                <w:rFonts w:hint="eastAsia"/>
                <w:bCs/>
                <w:lang w:bidi="ar"/>
              </w:rPr>
              <w:t>2</w:t>
            </w:r>
          </w:p>
        </w:tc>
        <w:tc>
          <w:tcPr>
            <w:tcW w:w="3493" w:type="dxa"/>
            <w:tcBorders>
              <w:top w:val="single" w:color="000000" w:sz="4" w:space="0"/>
              <w:left w:val="single" w:color="000000" w:sz="4" w:space="0"/>
              <w:bottom w:val="single" w:color="000000" w:sz="4" w:space="0"/>
              <w:right w:val="single" w:color="000000" w:sz="4" w:space="0"/>
            </w:tcBorders>
            <w:vAlign w:val="center"/>
          </w:tcPr>
          <w:p w14:paraId="51D6F46D">
            <w:pPr>
              <w:textAlignment w:val="center"/>
              <w:rPr>
                <w:rStyle w:val="63"/>
                <w:rFonts w:hint="default"/>
                <w:bCs/>
                <w:color w:val="auto"/>
                <w:sz w:val="24"/>
                <w:szCs w:val="24"/>
                <w:lang w:bidi="ar"/>
              </w:rPr>
            </w:pPr>
            <w:r>
              <w:rPr>
                <w:rStyle w:val="64"/>
                <w:rFonts w:hint="default"/>
                <w:bCs/>
                <w:color w:val="auto"/>
                <w:lang w:bidi="ar"/>
              </w:rPr>
              <w:t>□ 1.齐全，</w:t>
            </w:r>
            <w:r>
              <w:rPr>
                <w:rStyle w:val="63"/>
                <w:rFonts w:hint="default"/>
                <w:bCs/>
                <w:color w:val="auto"/>
                <w:sz w:val="24"/>
                <w:szCs w:val="24"/>
                <w:lang w:bidi="ar"/>
              </w:rPr>
              <w:t>得2分</w:t>
            </w:r>
          </w:p>
          <w:p w14:paraId="6497D997">
            <w:pPr>
              <w:textAlignment w:val="center"/>
              <w:rPr>
                <w:rStyle w:val="63"/>
                <w:rFonts w:hint="default"/>
                <w:bCs/>
                <w:color w:val="auto"/>
                <w:sz w:val="24"/>
                <w:szCs w:val="24"/>
                <w:lang w:bidi="ar"/>
              </w:rPr>
            </w:pPr>
            <w:r>
              <w:rPr>
                <w:rStyle w:val="64"/>
                <w:rFonts w:hint="default"/>
                <w:bCs/>
                <w:color w:val="auto"/>
                <w:lang w:bidi="ar"/>
              </w:rPr>
              <w:t>□ 2.缺项或不完善的，能补充完整，可</w:t>
            </w:r>
            <w:r>
              <w:rPr>
                <w:rStyle w:val="63"/>
                <w:rFonts w:hint="default"/>
                <w:bCs/>
                <w:color w:val="auto"/>
                <w:sz w:val="24"/>
                <w:szCs w:val="24"/>
                <w:lang w:bidi="ar"/>
              </w:rPr>
              <w:t>得1分</w:t>
            </w:r>
          </w:p>
          <w:p w14:paraId="37FF94DD">
            <w:pPr>
              <w:textAlignment w:val="center"/>
              <w:rPr>
                <w:bCs/>
              </w:rPr>
            </w:pPr>
            <w:r>
              <w:rPr>
                <w:rStyle w:val="64"/>
                <w:rFonts w:hint="default"/>
                <w:bCs/>
                <w:color w:val="auto"/>
                <w:lang w:bidi="ar"/>
              </w:rPr>
              <w:t>□ 3.缺项或不完善且不能补充完整的，</w:t>
            </w:r>
            <w:r>
              <w:rPr>
                <w:rStyle w:val="63"/>
                <w:rFonts w:hint="default"/>
                <w:bCs/>
                <w:color w:val="auto"/>
                <w:sz w:val="24"/>
                <w:szCs w:val="24"/>
                <w:lang w:bidi="ar"/>
              </w:rPr>
              <w:t>不得分</w:t>
            </w:r>
          </w:p>
        </w:tc>
        <w:tc>
          <w:tcPr>
            <w:tcW w:w="668" w:type="dxa"/>
            <w:tcBorders>
              <w:top w:val="single" w:color="000000" w:sz="4" w:space="0"/>
              <w:left w:val="single" w:color="000000" w:sz="4" w:space="0"/>
              <w:bottom w:val="single" w:color="000000" w:sz="4" w:space="0"/>
              <w:right w:val="single" w:color="000000" w:sz="4" w:space="0"/>
            </w:tcBorders>
            <w:vAlign w:val="center"/>
          </w:tcPr>
          <w:p w14:paraId="5FAEBE01">
            <w:pPr>
              <w:jc w:val="center"/>
            </w:pPr>
          </w:p>
        </w:tc>
        <w:tc>
          <w:tcPr>
            <w:tcW w:w="3163" w:type="dxa"/>
            <w:tcBorders>
              <w:top w:val="single" w:color="000000" w:sz="4" w:space="0"/>
              <w:left w:val="single" w:color="000000" w:sz="4" w:space="0"/>
              <w:bottom w:val="single" w:color="000000" w:sz="4" w:space="0"/>
              <w:right w:val="single" w:color="000000" w:sz="4" w:space="0"/>
            </w:tcBorders>
            <w:vAlign w:val="center"/>
          </w:tcPr>
          <w:p w14:paraId="50D0B891">
            <w:pPr>
              <w:jc w:val="center"/>
            </w:pPr>
          </w:p>
        </w:tc>
      </w:tr>
      <w:tr w14:paraId="66325D37">
        <w:tblPrEx>
          <w:tblCellMar>
            <w:top w:w="0" w:type="dxa"/>
            <w:left w:w="108" w:type="dxa"/>
            <w:bottom w:w="0" w:type="dxa"/>
            <w:right w:w="108" w:type="dxa"/>
          </w:tblCellMar>
        </w:tblPrEx>
        <w:trPr>
          <w:trHeight w:val="570" w:hRule="atLeast"/>
          <w:jc w:val="center"/>
        </w:trPr>
        <w:tc>
          <w:tcPr>
            <w:tcW w:w="556" w:type="dxa"/>
            <w:vMerge w:val="continue"/>
            <w:tcBorders>
              <w:top w:val="single" w:color="000000" w:sz="4" w:space="0"/>
              <w:left w:val="single" w:color="000000" w:sz="4" w:space="0"/>
              <w:bottom w:val="nil"/>
              <w:right w:val="single" w:color="000000" w:sz="4" w:space="0"/>
            </w:tcBorders>
            <w:vAlign w:val="center"/>
          </w:tcPr>
          <w:p w14:paraId="59546A05">
            <w:pPr>
              <w:jc w:val="center"/>
              <w:rPr>
                <w:bCs/>
              </w:rPr>
            </w:pPr>
          </w:p>
        </w:tc>
        <w:tc>
          <w:tcPr>
            <w:tcW w:w="527" w:type="dxa"/>
            <w:tcBorders>
              <w:top w:val="single" w:color="000000" w:sz="4" w:space="0"/>
              <w:left w:val="single" w:color="000000" w:sz="4" w:space="0"/>
              <w:bottom w:val="single" w:color="000000" w:sz="4" w:space="0"/>
              <w:right w:val="single" w:color="000000" w:sz="4" w:space="0"/>
            </w:tcBorders>
            <w:vAlign w:val="center"/>
          </w:tcPr>
          <w:p w14:paraId="5195754D">
            <w:pPr>
              <w:jc w:val="center"/>
              <w:textAlignment w:val="center"/>
              <w:rPr>
                <w:bCs/>
              </w:rPr>
            </w:pPr>
            <w:r>
              <w:rPr>
                <w:rFonts w:hint="eastAsia"/>
                <w:bCs/>
                <w:lang w:bidi="ar"/>
              </w:rPr>
              <w:t>7</w:t>
            </w:r>
          </w:p>
        </w:tc>
        <w:tc>
          <w:tcPr>
            <w:tcW w:w="1617" w:type="dxa"/>
            <w:tcBorders>
              <w:top w:val="single" w:color="000000" w:sz="4" w:space="0"/>
              <w:left w:val="single" w:color="000000" w:sz="4" w:space="0"/>
              <w:bottom w:val="single" w:color="000000" w:sz="4" w:space="0"/>
              <w:right w:val="single" w:color="000000" w:sz="4" w:space="0"/>
            </w:tcBorders>
            <w:vAlign w:val="center"/>
          </w:tcPr>
          <w:p w14:paraId="59F34DC8">
            <w:pPr>
              <w:jc w:val="center"/>
              <w:textAlignment w:val="center"/>
              <w:rPr>
                <w:bCs/>
              </w:rPr>
            </w:pPr>
            <w:r>
              <w:rPr>
                <w:rFonts w:hint="eastAsia"/>
                <w:bCs/>
                <w:lang w:bidi="ar"/>
              </w:rPr>
              <w:t>泵房外来人员进出登记</w:t>
            </w:r>
          </w:p>
        </w:tc>
        <w:tc>
          <w:tcPr>
            <w:tcW w:w="3715" w:type="dxa"/>
            <w:tcBorders>
              <w:top w:val="single" w:color="000000" w:sz="4" w:space="0"/>
              <w:left w:val="single" w:color="000000" w:sz="4" w:space="0"/>
              <w:bottom w:val="single" w:color="000000" w:sz="4" w:space="0"/>
              <w:right w:val="single" w:color="000000" w:sz="4" w:space="0"/>
            </w:tcBorders>
            <w:vAlign w:val="center"/>
          </w:tcPr>
          <w:p w14:paraId="3903D3E7">
            <w:pPr>
              <w:textAlignment w:val="center"/>
              <w:rPr>
                <w:bCs/>
              </w:rPr>
            </w:pPr>
            <w:r>
              <w:rPr>
                <w:rFonts w:hint="eastAsia"/>
                <w:bCs/>
                <w:lang w:bidi="ar"/>
              </w:rPr>
              <w:t>◆ 记录及时、完整、无漏记</w:t>
            </w:r>
          </w:p>
        </w:tc>
        <w:tc>
          <w:tcPr>
            <w:tcW w:w="621" w:type="dxa"/>
            <w:tcBorders>
              <w:top w:val="single" w:color="000000" w:sz="4" w:space="0"/>
              <w:left w:val="single" w:color="000000" w:sz="4" w:space="0"/>
              <w:bottom w:val="single" w:color="000000" w:sz="4" w:space="0"/>
              <w:right w:val="single" w:color="000000" w:sz="4" w:space="0"/>
            </w:tcBorders>
            <w:vAlign w:val="center"/>
          </w:tcPr>
          <w:p w14:paraId="63B561D3">
            <w:pPr>
              <w:jc w:val="center"/>
              <w:textAlignment w:val="center"/>
              <w:rPr>
                <w:bCs/>
              </w:rPr>
            </w:pPr>
            <w:r>
              <w:rPr>
                <w:rFonts w:hint="eastAsia"/>
                <w:bCs/>
                <w:lang w:bidi="ar"/>
              </w:rPr>
              <w:t>2</w:t>
            </w:r>
          </w:p>
        </w:tc>
        <w:tc>
          <w:tcPr>
            <w:tcW w:w="3493" w:type="dxa"/>
            <w:tcBorders>
              <w:top w:val="single" w:color="000000" w:sz="4" w:space="0"/>
              <w:left w:val="single" w:color="000000" w:sz="4" w:space="0"/>
              <w:bottom w:val="single" w:color="000000" w:sz="4" w:space="0"/>
              <w:right w:val="single" w:color="000000" w:sz="4" w:space="0"/>
            </w:tcBorders>
            <w:vAlign w:val="center"/>
          </w:tcPr>
          <w:p w14:paraId="10D779AF">
            <w:pPr>
              <w:textAlignment w:val="center"/>
              <w:rPr>
                <w:rStyle w:val="63"/>
                <w:rFonts w:hint="default"/>
                <w:bCs/>
                <w:color w:val="auto"/>
                <w:sz w:val="24"/>
                <w:szCs w:val="24"/>
                <w:lang w:bidi="ar"/>
              </w:rPr>
            </w:pPr>
            <w:r>
              <w:rPr>
                <w:rStyle w:val="64"/>
                <w:rFonts w:hint="default"/>
                <w:bCs/>
                <w:color w:val="auto"/>
                <w:lang w:bidi="ar"/>
              </w:rPr>
              <w:t>□ 1.齐全，</w:t>
            </w:r>
            <w:r>
              <w:rPr>
                <w:rStyle w:val="63"/>
                <w:rFonts w:hint="default"/>
                <w:bCs/>
                <w:color w:val="auto"/>
                <w:sz w:val="24"/>
                <w:szCs w:val="24"/>
                <w:lang w:bidi="ar"/>
              </w:rPr>
              <w:t>得2分</w:t>
            </w:r>
          </w:p>
          <w:p w14:paraId="5BAD6DFD">
            <w:pPr>
              <w:textAlignment w:val="center"/>
              <w:rPr>
                <w:bCs/>
              </w:rPr>
            </w:pPr>
            <w:r>
              <w:rPr>
                <w:rStyle w:val="64"/>
                <w:rFonts w:hint="default"/>
                <w:bCs/>
                <w:color w:val="auto"/>
                <w:lang w:bidi="ar"/>
              </w:rPr>
              <w:t>□ 2.有缺漏或不完善的</w:t>
            </w:r>
            <w:r>
              <w:rPr>
                <w:rStyle w:val="63"/>
                <w:rFonts w:hint="default"/>
                <w:bCs/>
                <w:color w:val="auto"/>
                <w:sz w:val="24"/>
                <w:szCs w:val="24"/>
                <w:lang w:bidi="ar"/>
              </w:rPr>
              <w:t>不得分</w:t>
            </w:r>
          </w:p>
        </w:tc>
        <w:tc>
          <w:tcPr>
            <w:tcW w:w="668" w:type="dxa"/>
            <w:tcBorders>
              <w:top w:val="single" w:color="000000" w:sz="4" w:space="0"/>
              <w:left w:val="single" w:color="000000" w:sz="4" w:space="0"/>
              <w:bottom w:val="single" w:color="000000" w:sz="4" w:space="0"/>
              <w:right w:val="single" w:color="000000" w:sz="4" w:space="0"/>
            </w:tcBorders>
            <w:vAlign w:val="center"/>
          </w:tcPr>
          <w:p w14:paraId="5575F48F">
            <w:pPr>
              <w:jc w:val="center"/>
            </w:pPr>
          </w:p>
        </w:tc>
        <w:tc>
          <w:tcPr>
            <w:tcW w:w="3163" w:type="dxa"/>
            <w:tcBorders>
              <w:top w:val="single" w:color="000000" w:sz="4" w:space="0"/>
              <w:left w:val="single" w:color="000000" w:sz="4" w:space="0"/>
              <w:bottom w:val="single" w:color="000000" w:sz="4" w:space="0"/>
              <w:right w:val="single" w:color="000000" w:sz="4" w:space="0"/>
            </w:tcBorders>
            <w:vAlign w:val="center"/>
          </w:tcPr>
          <w:p w14:paraId="0AC0B174">
            <w:pPr>
              <w:jc w:val="center"/>
            </w:pPr>
          </w:p>
        </w:tc>
      </w:tr>
      <w:tr w14:paraId="0F209D05">
        <w:tblPrEx>
          <w:tblCellMar>
            <w:top w:w="0" w:type="dxa"/>
            <w:left w:w="108" w:type="dxa"/>
            <w:bottom w:w="0" w:type="dxa"/>
            <w:right w:w="108" w:type="dxa"/>
          </w:tblCellMar>
        </w:tblPrEx>
        <w:trPr>
          <w:trHeight w:val="855" w:hRule="atLeast"/>
          <w:jc w:val="center"/>
        </w:trPr>
        <w:tc>
          <w:tcPr>
            <w:tcW w:w="556" w:type="dxa"/>
            <w:vMerge w:val="continue"/>
            <w:tcBorders>
              <w:top w:val="single" w:color="000000" w:sz="4" w:space="0"/>
              <w:left w:val="single" w:color="000000" w:sz="4" w:space="0"/>
              <w:bottom w:val="nil"/>
              <w:right w:val="single" w:color="000000" w:sz="4" w:space="0"/>
            </w:tcBorders>
            <w:vAlign w:val="center"/>
          </w:tcPr>
          <w:p w14:paraId="6AB05917">
            <w:pPr>
              <w:jc w:val="center"/>
              <w:rPr>
                <w:bCs/>
              </w:rPr>
            </w:pPr>
          </w:p>
        </w:tc>
        <w:tc>
          <w:tcPr>
            <w:tcW w:w="527" w:type="dxa"/>
            <w:tcBorders>
              <w:top w:val="single" w:color="000000" w:sz="4" w:space="0"/>
              <w:left w:val="single" w:color="000000" w:sz="4" w:space="0"/>
              <w:bottom w:val="single" w:color="000000" w:sz="4" w:space="0"/>
              <w:right w:val="single" w:color="000000" w:sz="4" w:space="0"/>
            </w:tcBorders>
            <w:vAlign w:val="center"/>
          </w:tcPr>
          <w:p w14:paraId="2EC08415">
            <w:pPr>
              <w:jc w:val="center"/>
              <w:textAlignment w:val="center"/>
              <w:rPr>
                <w:bCs/>
              </w:rPr>
            </w:pPr>
            <w:r>
              <w:rPr>
                <w:rFonts w:hint="eastAsia"/>
                <w:bCs/>
                <w:lang w:bidi="ar"/>
              </w:rPr>
              <w:t>8</w:t>
            </w:r>
          </w:p>
        </w:tc>
        <w:tc>
          <w:tcPr>
            <w:tcW w:w="1617" w:type="dxa"/>
            <w:tcBorders>
              <w:top w:val="single" w:color="000000" w:sz="4" w:space="0"/>
              <w:left w:val="single" w:color="000000" w:sz="4" w:space="0"/>
              <w:bottom w:val="single" w:color="000000" w:sz="4" w:space="0"/>
              <w:right w:val="single" w:color="000000" w:sz="4" w:space="0"/>
            </w:tcBorders>
            <w:vAlign w:val="center"/>
          </w:tcPr>
          <w:p w14:paraId="513BD166">
            <w:pPr>
              <w:jc w:val="center"/>
              <w:textAlignment w:val="center"/>
              <w:rPr>
                <w:bCs/>
              </w:rPr>
            </w:pPr>
            <w:r>
              <w:rPr>
                <w:rFonts w:hint="eastAsia"/>
                <w:bCs/>
                <w:lang w:bidi="ar"/>
              </w:rPr>
              <w:t>维修保养记录</w:t>
            </w:r>
          </w:p>
        </w:tc>
        <w:tc>
          <w:tcPr>
            <w:tcW w:w="3715" w:type="dxa"/>
            <w:tcBorders>
              <w:top w:val="single" w:color="000000" w:sz="4" w:space="0"/>
              <w:left w:val="single" w:color="000000" w:sz="4" w:space="0"/>
              <w:bottom w:val="single" w:color="000000" w:sz="4" w:space="0"/>
              <w:right w:val="single" w:color="000000" w:sz="4" w:space="0"/>
            </w:tcBorders>
            <w:vAlign w:val="center"/>
          </w:tcPr>
          <w:p w14:paraId="533169D6">
            <w:pPr>
              <w:textAlignment w:val="center"/>
              <w:rPr>
                <w:bCs/>
                <w:lang w:bidi="ar"/>
              </w:rPr>
            </w:pPr>
            <w:r>
              <w:rPr>
                <w:rFonts w:hint="eastAsia"/>
                <w:bCs/>
                <w:lang w:bidi="ar"/>
              </w:rPr>
              <w:t>记录及时、完整、无漏记</w:t>
            </w:r>
          </w:p>
          <w:p w14:paraId="36421356">
            <w:pPr>
              <w:textAlignment w:val="center"/>
              <w:rPr>
                <w:bCs/>
                <w:lang w:bidi="ar"/>
              </w:rPr>
            </w:pPr>
            <w:r>
              <w:rPr>
                <w:rFonts w:hint="eastAsia"/>
                <w:bCs/>
                <w:lang w:bidi="ar"/>
              </w:rPr>
              <w:t>◆ 设备维修保养记录</w:t>
            </w:r>
          </w:p>
          <w:p w14:paraId="71B5C665">
            <w:pPr>
              <w:textAlignment w:val="center"/>
              <w:rPr>
                <w:bCs/>
              </w:rPr>
            </w:pPr>
            <w:r>
              <w:rPr>
                <w:rFonts w:hint="eastAsia"/>
                <w:bCs/>
                <w:lang w:bidi="ar"/>
              </w:rPr>
              <w:t>◆ 设备与零部件更换记录</w:t>
            </w:r>
          </w:p>
        </w:tc>
        <w:tc>
          <w:tcPr>
            <w:tcW w:w="621" w:type="dxa"/>
            <w:tcBorders>
              <w:top w:val="single" w:color="000000" w:sz="4" w:space="0"/>
              <w:left w:val="single" w:color="000000" w:sz="4" w:space="0"/>
              <w:bottom w:val="single" w:color="000000" w:sz="4" w:space="0"/>
              <w:right w:val="single" w:color="000000" w:sz="4" w:space="0"/>
            </w:tcBorders>
            <w:vAlign w:val="center"/>
          </w:tcPr>
          <w:p w14:paraId="121CAFDA">
            <w:pPr>
              <w:jc w:val="center"/>
              <w:textAlignment w:val="center"/>
              <w:rPr>
                <w:bCs/>
              </w:rPr>
            </w:pPr>
            <w:r>
              <w:rPr>
                <w:rFonts w:hint="eastAsia"/>
                <w:bCs/>
                <w:lang w:bidi="ar"/>
              </w:rPr>
              <w:t>2</w:t>
            </w:r>
          </w:p>
        </w:tc>
        <w:tc>
          <w:tcPr>
            <w:tcW w:w="3493" w:type="dxa"/>
            <w:tcBorders>
              <w:top w:val="single" w:color="000000" w:sz="4" w:space="0"/>
              <w:left w:val="single" w:color="000000" w:sz="4" w:space="0"/>
              <w:bottom w:val="single" w:color="000000" w:sz="4" w:space="0"/>
              <w:right w:val="single" w:color="000000" w:sz="4" w:space="0"/>
            </w:tcBorders>
            <w:vAlign w:val="center"/>
          </w:tcPr>
          <w:p w14:paraId="4B0BF6C5">
            <w:pPr>
              <w:textAlignment w:val="center"/>
              <w:rPr>
                <w:rStyle w:val="63"/>
                <w:rFonts w:hint="default"/>
                <w:bCs/>
                <w:color w:val="auto"/>
                <w:sz w:val="24"/>
                <w:szCs w:val="24"/>
                <w:lang w:bidi="ar"/>
              </w:rPr>
            </w:pPr>
            <w:r>
              <w:rPr>
                <w:rStyle w:val="64"/>
                <w:rFonts w:hint="default"/>
                <w:bCs/>
                <w:color w:val="auto"/>
                <w:lang w:bidi="ar"/>
              </w:rPr>
              <w:t>□ 1.齐全，</w:t>
            </w:r>
            <w:r>
              <w:rPr>
                <w:rStyle w:val="63"/>
                <w:rFonts w:hint="default"/>
                <w:bCs/>
                <w:color w:val="auto"/>
                <w:sz w:val="24"/>
                <w:szCs w:val="24"/>
                <w:lang w:bidi="ar"/>
              </w:rPr>
              <w:t>得2分</w:t>
            </w:r>
          </w:p>
          <w:p w14:paraId="0BBE1485">
            <w:pPr>
              <w:textAlignment w:val="center"/>
              <w:rPr>
                <w:rStyle w:val="63"/>
                <w:rFonts w:hint="default"/>
                <w:bCs/>
                <w:color w:val="auto"/>
                <w:sz w:val="24"/>
                <w:szCs w:val="24"/>
                <w:lang w:bidi="ar"/>
              </w:rPr>
            </w:pPr>
            <w:r>
              <w:rPr>
                <w:rStyle w:val="64"/>
                <w:rFonts w:hint="default"/>
                <w:bCs/>
                <w:color w:val="auto"/>
                <w:lang w:bidi="ar"/>
              </w:rPr>
              <w:t>□ 2.缺项或不完善的，能补充完整，可</w:t>
            </w:r>
            <w:r>
              <w:rPr>
                <w:rStyle w:val="63"/>
                <w:rFonts w:hint="default"/>
                <w:bCs/>
                <w:color w:val="auto"/>
                <w:sz w:val="24"/>
                <w:szCs w:val="24"/>
                <w:lang w:bidi="ar"/>
              </w:rPr>
              <w:t>得1分</w:t>
            </w:r>
          </w:p>
          <w:p w14:paraId="53924C2F">
            <w:pPr>
              <w:textAlignment w:val="center"/>
              <w:rPr>
                <w:bCs/>
              </w:rPr>
            </w:pPr>
            <w:r>
              <w:rPr>
                <w:rStyle w:val="64"/>
                <w:rFonts w:hint="default"/>
                <w:bCs/>
                <w:color w:val="auto"/>
                <w:lang w:bidi="ar"/>
              </w:rPr>
              <w:t>□ 3.缺项或不完善且不能补充完整的，</w:t>
            </w:r>
            <w:r>
              <w:rPr>
                <w:rStyle w:val="63"/>
                <w:rFonts w:hint="default"/>
                <w:bCs/>
                <w:color w:val="auto"/>
                <w:sz w:val="24"/>
                <w:szCs w:val="24"/>
                <w:lang w:bidi="ar"/>
              </w:rPr>
              <w:t>不得分</w:t>
            </w:r>
          </w:p>
        </w:tc>
        <w:tc>
          <w:tcPr>
            <w:tcW w:w="668" w:type="dxa"/>
            <w:tcBorders>
              <w:top w:val="single" w:color="000000" w:sz="4" w:space="0"/>
              <w:left w:val="single" w:color="000000" w:sz="4" w:space="0"/>
              <w:bottom w:val="single" w:color="000000" w:sz="4" w:space="0"/>
              <w:right w:val="single" w:color="000000" w:sz="4" w:space="0"/>
            </w:tcBorders>
            <w:vAlign w:val="center"/>
          </w:tcPr>
          <w:p w14:paraId="58AE6F80">
            <w:pPr>
              <w:jc w:val="center"/>
            </w:pPr>
          </w:p>
        </w:tc>
        <w:tc>
          <w:tcPr>
            <w:tcW w:w="3163" w:type="dxa"/>
            <w:tcBorders>
              <w:top w:val="single" w:color="000000" w:sz="4" w:space="0"/>
              <w:left w:val="single" w:color="000000" w:sz="4" w:space="0"/>
              <w:bottom w:val="single" w:color="000000" w:sz="4" w:space="0"/>
              <w:right w:val="single" w:color="000000" w:sz="4" w:space="0"/>
            </w:tcBorders>
            <w:vAlign w:val="center"/>
          </w:tcPr>
          <w:p w14:paraId="53C12D97">
            <w:pPr>
              <w:jc w:val="center"/>
            </w:pPr>
          </w:p>
        </w:tc>
      </w:tr>
      <w:tr w14:paraId="2B32BF58">
        <w:tblPrEx>
          <w:tblCellMar>
            <w:top w:w="0" w:type="dxa"/>
            <w:left w:w="108" w:type="dxa"/>
            <w:bottom w:w="0" w:type="dxa"/>
            <w:right w:w="108" w:type="dxa"/>
          </w:tblCellMar>
        </w:tblPrEx>
        <w:trPr>
          <w:trHeight w:val="1140" w:hRule="atLeast"/>
          <w:jc w:val="center"/>
        </w:trPr>
        <w:tc>
          <w:tcPr>
            <w:tcW w:w="556" w:type="dxa"/>
            <w:vMerge w:val="continue"/>
            <w:tcBorders>
              <w:top w:val="single" w:color="000000" w:sz="4" w:space="0"/>
              <w:left w:val="single" w:color="000000" w:sz="4" w:space="0"/>
              <w:bottom w:val="nil"/>
              <w:right w:val="single" w:color="000000" w:sz="4" w:space="0"/>
            </w:tcBorders>
            <w:vAlign w:val="center"/>
          </w:tcPr>
          <w:p w14:paraId="56D013E8">
            <w:pPr>
              <w:jc w:val="center"/>
              <w:rPr>
                <w:bCs/>
              </w:rPr>
            </w:pPr>
          </w:p>
        </w:tc>
        <w:tc>
          <w:tcPr>
            <w:tcW w:w="527" w:type="dxa"/>
            <w:tcBorders>
              <w:top w:val="single" w:color="000000" w:sz="4" w:space="0"/>
              <w:left w:val="single" w:color="000000" w:sz="4" w:space="0"/>
              <w:bottom w:val="single" w:color="000000" w:sz="4" w:space="0"/>
              <w:right w:val="single" w:color="000000" w:sz="4" w:space="0"/>
            </w:tcBorders>
            <w:vAlign w:val="center"/>
          </w:tcPr>
          <w:p w14:paraId="5B3AB141">
            <w:pPr>
              <w:jc w:val="center"/>
              <w:textAlignment w:val="center"/>
              <w:rPr>
                <w:bCs/>
              </w:rPr>
            </w:pPr>
            <w:r>
              <w:rPr>
                <w:rFonts w:hint="eastAsia"/>
                <w:bCs/>
                <w:lang w:bidi="ar"/>
              </w:rPr>
              <w:t>9</w:t>
            </w:r>
          </w:p>
        </w:tc>
        <w:tc>
          <w:tcPr>
            <w:tcW w:w="1617" w:type="dxa"/>
            <w:tcBorders>
              <w:top w:val="single" w:color="000000" w:sz="4" w:space="0"/>
              <w:left w:val="single" w:color="000000" w:sz="4" w:space="0"/>
              <w:bottom w:val="single" w:color="000000" w:sz="4" w:space="0"/>
              <w:right w:val="single" w:color="000000" w:sz="4" w:space="0"/>
            </w:tcBorders>
            <w:vAlign w:val="center"/>
          </w:tcPr>
          <w:p w14:paraId="54E05232">
            <w:pPr>
              <w:jc w:val="center"/>
              <w:textAlignment w:val="center"/>
              <w:rPr>
                <w:bCs/>
              </w:rPr>
            </w:pPr>
            <w:r>
              <w:rPr>
                <w:rFonts w:hint="eastAsia"/>
                <w:bCs/>
                <w:lang w:bidi="ar"/>
              </w:rPr>
              <w:t>设施设备台账</w:t>
            </w:r>
          </w:p>
        </w:tc>
        <w:tc>
          <w:tcPr>
            <w:tcW w:w="3715" w:type="dxa"/>
            <w:tcBorders>
              <w:top w:val="single" w:color="000000" w:sz="4" w:space="0"/>
              <w:left w:val="single" w:color="000000" w:sz="4" w:space="0"/>
              <w:bottom w:val="single" w:color="000000" w:sz="4" w:space="0"/>
              <w:right w:val="single" w:color="000000" w:sz="4" w:space="0"/>
            </w:tcBorders>
            <w:vAlign w:val="center"/>
          </w:tcPr>
          <w:p w14:paraId="097A98B3">
            <w:pPr>
              <w:textAlignment w:val="center"/>
              <w:rPr>
                <w:bCs/>
                <w:lang w:bidi="ar"/>
              </w:rPr>
            </w:pPr>
            <w:r>
              <w:rPr>
                <w:rFonts w:hint="eastAsia"/>
                <w:bCs/>
                <w:lang w:bidi="ar"/>
              </w:rPr>
              <w:t>记录详细、完整、更新及时</w:t>
            </w:r>
          </w:p>
          <w:p w14:paraId="564EDD63">
            <w:pPr>
              <w:textAlignment w:val="center"/>
              <w:rPr>
                <w:bCs/>
                <w:lang w:bidi="ar"/>
              </w:rPr>
            </w:pPr>
            <w:r>
              <w:rPr>
                <w:rFonts w:hint="eastAsia"/>
                <w:bCs/>
                <w:lang w:bidi="ar"/>
              </w:rPr>
              <w:t>◆ 设备完全台账</w:t>
            </w:r>
          </w:p>
          <w:p w14:paraId="1C187150">
            <w:pPr>
              <w:textAlignment w:val="center"/>
              <w:rPr>
                <w:bCs/>
              </w:rPr>
            </w:pPr>
            <w:r>
              <w:rPr>
                <w:rFonts w:hint="eastAsia"/>
                <w:bCs/>
                <w:lang w:bidi="ar"/>
              </w:rPr>
              <w:t>◆ 设施设备隐患台账</w:t>
            </w:r>
          </w:p>
        </w:tc>
        <w:tc>
          <w:tcPr>
            <w:tcW w:w="621" w:type="dxa"/>
            <w:tcBorders>
              <w:top w:val="single" w:color="000000" w:sz="4" w:space="0"/>
              <w:left w:val="single" w:color="000000" w:sz="4" w:space="0"/>
              <w:bottom w:val="single" w:color="000000" w:sz="4" w:space="0"/>
              <w:right w:val="single" w:color="000000" w:sz="4" w:space="0"/>
            </w:tcBorders>
            <w:vAlign w:val="center"/>
          </w:tcPr>
          <w:p w14:paraId="77492322">
            <w:pPr>
              <w:jc w:val="center"/>
              <w:textAlignment w:val="center"/>
              <w:rPr>
                <w:bCs/>
              </w:rPr>
            </w:pPr>
            <w:r>
              <w:rPr>
                <w:rFonts w:hint="eastAsia"/>
                <w:bCs/>
                <w:lang w:bidi="ar"/>
              </w:rPr>
              <w:t>2</w:t>
            </w:r>
          </w:p>
        </w:tc>
        <w:tc>
          <w:tcPr>
            <w:tcW w:w="3493" w:type="dxa"/>
            <w:tcBorders>
              <w:top w:val="single" w:color="000000" w:sz="4" w:space="0"/>
              <w:left w:val="single" w:color="000000" w:sz="4" w:space="0"/>
              <w:bottom w:val="single" w:color="000000" w:sz="4" w:space="0"/>
              <w:right w:val="single" w:color="000000" w:sz="4" w:space="0"/>
            </w:tcBorders>
            <w:vAlign w:val="center"/>
          </w:tcPr>
          <w:p w14:paraId="1660280F">
            <w:pPr>
              <w:textAlignment w:val="center"/>
              <w:rPr>
                <w:rStyle w:val="63"/>
                <w:rFonts w:hint="default"/>
                <w:bCs/>
                <w:color w:val="auto"/>
                <w:sz w:val="24"/>
                <w:szCs w:val="24"/>
                <w:lang w:bidi="ar"/>
              </w:rPr>
            </w:pPr>
            <w:r>
              <w:rPr>
                <w:rStyle w:val="64"/>
                <w:rFonts w:hint="default"/>
                <w:bCs/>
                <w:color w:val="auto"/>
                <w:lang w:bidi="ar"/>
              </w:rPr>
              <w:t>□ 1.齐全，</w:t>
            </w:r>
            <w:r>
              <w:rPr>
                <w:rStyle w:val="63"/>
                <w:rFonts w:hint="default"/>
                <w:bCs/>
                <w:color w:val="auto"/>
                <w:sz w:val="24"/>
                <w:szCs w:val="24"/>
                <w:lang w:bidi="ar"/>
              </w:rPr>
              <w:t>得2分</w:t>
            </w:r>
          </w:p>
          <w:p w14:paraId="15C05BA9">
            <w:pPr>
              <w:textAlignment w:val="center"/>
              <w:rPr>
                <w:rStyle w:val="63"/>
                <w:rFonts w:hint="default"/>
                <w:bCs/>
                <w:color w:val="auto"/>
                <w:sz w:val="24"/>
                <w:szCs w:val="24"/>
                <w:lang w:bidi="ar"/>
              </w:rPr>
            </w:pPr>
            <w:r>
              <w:rPr>
                <w:rStyle w:val="64"/>
                <w:rFonts w:hint="default"/>
                <w:bCs/>
                <w:color w:val="auto"/>
                <w:lang w:bidi="ar"/>
              </w:rPr>
              <w:t>□ 2.缺项或不完善的，能补充完整的，可</w:t>
            </w:r>
            <w:r>
              <w:rPr>
                <w:rStyle w:val="63"/>
                <w:rFonts w:hint="default"/>
                <w:bCs/>
                <w:color w:val="auto"/>
                <w:sz w:val="24"/>
                <w:szCs w:val="24"/>
                <w:lang w:bidi="ar"/>
              </w:rPr>
              <w:t>得1分</w:t>
            </w:r>
          </w:p>
          <w:p w14:paraId="3A8F8E94">
            <w:pPr>
              <w:textAlignment w:val="center"/>
              <w:rPr>
                <w:bCs/>
              </w:rPr>
            </w:pPr>
            <w:r>
              <w:rPr>
                <w:rStyle w:val="64"/>
                <w:rFonts w:hint="default"/>
                <w:bCs/>
                <w:color w:val="auto"/>
                <w:lang w:bidi="ar"/>
              </w:rPr>
              <w:t>□ 3.缺项或不完善且不能补充完整的，</w:t>
            </w:r>
            <w:r>
              <w:rPr>
                <w:rStyle w:val="63"/>
                <w:rFonts w:hint="default"/>
                <w:bCs/>
                <w:color w:val="auto"/>
                <w:sz w:val="24"/>
                <w:szCs w:val="24"/>
                <w:lang w:bidi="ar"/>
              </w:rPr>
              <w:t>不得分</w:t>
            </w:r>
          </w:p>
        </w:tc>
        <w:tc>
          <w:tcPr>
            <w:tcW w:w="668" w:type="dxa"/>
            <w:tcBorders>
              <w:top w:val="single" w:color="000000" w:sz="4" w:space="0"/>
              <w:left w:val="single" w:color="000000" w:sz="4" w:space="0"/>
              <w:bottom w:val="single" w:color="000000" w:sz="4" w:space="0"/>
              <w:right w:val="single" w:color="000000" w:sz="4" w:space="0"/>
            </w:tcBorders>
            <w:vAlign w:val="center"/>
          </w:tcPr>
          <w:p w14:paraId="5671CA1E">
            <w:pPr>
              <w:jc w:val="center"/>
            </w:pPr>
          </w:p>
        </w:tc>
        <w:tc>
          <w:tcPr>
            <w:tcW w:w="3163" w:type="dxa"/>
            <w:tcBorders>
              <w:top w:val="single" w:color="000000" w:sz="4" w:space="0"/>
              <w:left w:val="single" w:color="000000" w:sz="4" w:space="0"/>
              <w:bottom w:val="single" w:color="000000" w:sz="4" w:space="0"/>
              <w:right w:val="single" w:color="000000" w:sz="4" w:space="0"/>
            </w:tcBorders>
            <w:vAlign w:val="center"/>
          </w:tcPr>
          <w:p w14:paraId="297C01B1">
            <w:pPr>
              <w:jc w:val="center"/>
            </w:pPr>
          </w:p>
        </w:tc>
      </w:tr>
      <w:tr w14:paraId="3DB23FC6">
        <w:tblPrEx>
          <w:tblCellMar>
            <w:top w:w="0" w:type="dxa"/>
            <w:left w:w="108" w:type="dxa"/>
            <w:bottom w:w="0" w:type="dxa"/>
            <w:right w:w="108" w:type="dxa"/>
          </w:tblCellMar>
        </w:tblPrEx>
        <w:trPr>
          <w:trHeight w:val="1425" w:hRule="atLeast"/>
          <w:jc w:val="center"/>
        </w:trPr>
        <w:tc>
          <w:tcPr>
            <w:tcW w:w="556" w:type="dxa"/>
            <w:vMerge w:val="continue"/>
            <w:tcBorders>
              <w:top w:val="single" w:color="000000" w:sz="4" w:space="0"/>
              <w:left w:val="single" w:color="000000" w:sz="4" w:space="0"/>
              <w:bottom w:val="nil"/>
              <w:right w:val="single" w:color="000000" w:sz="4" w:space="0"/>
            </w:tcBorders>
            <w:vAlign w:val="center"/>
          </w:tcPr>
          <w:p w14:paraId="095C8E2A">
            <w:pPr>
              <w:jc w:val="center"/>
              <w:rPr>
                <w:bCs/>
              </w:rPr>
            </w:pPr>
          </w:p>
        </w:tc>
        <w:tc>
          <w:tcPr>
            <w:tcW w:w="527" w:type="dxa"/>
            <w:tcBorders>
              <w:top w:val="single" w:color="000000" w:sz="4" w:space="0"/>
              <w:left w:val="single" w:color="000000" w:sz="4" w:space="0"/>
              <w:bottom w:val="single" w:color="000000" w:sz="4" w:space="0"/>
              <w:right w:val="single" w:color="000000" w:sz="4" w:space="0"/>
            </w:tcBorders>
            <w:vAlign w:val="center"/>
          </w:tcPr>
          <w:p w14:paraId="56A05EBB">
            <w:pPr>
              <w:jc w:val="center"/>
              <w:textAlignment w:val="center"/>
              <w:rPr>
                <w:bCs/>
              </w:rPr>
            </w:pPr>
            <w:r>
              <w:rPr>
                <w:rFonts w:hint="eastAsia"/>
                <w:bCs/>
                <w:lang w:bidi="ar"/>
              </w:rPr>
              <w:t>10</w:t>
            </w:r>
          </w:p>
        </w:tc>
        <w:tc>
          <w:tcPr>
            <w:tcW w:w="1617" w:type="dxa"/>
            <w:tcBorders>
              <w:top w:val="single" w:color="000000" w:sz="4" w:space="0"/>
              <w:left w:val="single" w:color="000000" w:sz="4" w:space="0"/>
              <w:bottom w:val="single" w:color="000000" w:sz="4" w:space="0"/>
              <w:right w:val="single" w:color="000000" w:sz="4" w:space="0"/>
            </w:tcBorders>
            <w:vAlign w:val="center"/>
          </w:tcPr>
          <w:p w14:paraId="3E1F0875">
            <w:pPr>
              <w:jc w:val="center"/>
              <w:textAlignment w:val="center"/>
              <w:rPr>
                <w:bCs/>
              </w:rPr>
            </w:pPr>
            <w:r>
              <w:rPr>
                <w:rFonts w:hint="eastAsia"/>
                <w:bCs/>
                <w:lang w:bidi="ar"/>
              </w:rPr>
              <w:t>二次供水</w:t>
            </w:r>
          </w:p>
        </w:tc>
        <w:tc>
          <w:tcPr>
            <w:tcW w:w="3715" w:type="dxa"/>
            <w:tcBorders>
              <w:top w:val="single" w:color="000000" w:sz="4" w:space="0"/>
              <w:left w:val="single" w:color="000000" w:sz="4" w:space="0"/>
              <w:bottom w:val="single" w:color="000000" w:sz="4" w:space="0"/>
              <w:right w:val="single" w:color="000000" w:sz="4" w:space="0"/>
            </w:tcBorders>
            <w:vAlign w:val="center"/>
          </w:tcPr>
          <w:p w14:paraId="67924064">
            <w:pPr>
              <w:textAlignment w:val="center"/>
              <w:rPr>
                <w:bCs/>
                <w:lang w:bidi="ar"/>
              </w:rPr>
            </w:pPr>
            <w:r>
              <w:rPr>
                <w:rFonts w:hint="eastAsia"/>
                <w:bCs/>
                <w:lang w:bidi="ar"/>
              </w:rPr>
              <w:t>二次供水系统完全管理</w:t>
            </w:r>
          </w:p>
          <w:p w14:paraId="541A0F96">
            <w:pPr>
              <w:textAlignment w:val="center"/>
              <w:rPr>
                <w:bCs/>
                <w:lang w:bidi="ar"/>
              </w:rPr>
            </w:pPr>
            <w:r>
              <w:rPr>
                <w:rFonts w:hint="eastAsia"/>
                <w:bCs/>
                <w:lang w:bidi="ar"/>
              </w:rPr>
              <w:t>◆ 公示信息完全上墙</w:t>
            </w:r>
          </w:p>
          <w:p w14:paraId="793110FC">
            <w:pPr>
              <w:textAlignment w:val="center"/>
              <w:rPr>
                <w:bCs/>
                <w:lang w:bidi="ar"/>
              </w:rPr>
            </w:pPr>
            <w:r>
              <w:rPr>
                <w:rFonts w:hint="eastAsia"/>
                <w:bCs/>
                <w:lang w:bidi="ar"/>
              </w:rPr>
              <w:t>◆ 设备完全台账</w:t>
            </w:r>
          </w:p>
          <w:p w14:paraId="6DFA6C04">
            <w:pPr>
              <w:textAlignment w:val="center"/>
              <w:rPr>
                <w:bCs/>
                <w:lang w:bidi="ar"/>
              </w:rPr>
            </w:pPr>
            <w:r>
              <w:rPr>
                <w:rFonts w:hint="eastAsia"/>
                <w:bCs/>
                <w:lang w:bidi="ar"/>
              </w:rPr>
              <w:t>◆ 设施设备隐患台账</w:t>
            </w:r>
          </w:p>
          <w:p w14:paraId="5978CF02">
            <w:pPr>
              <w:textAlignment w:val="center"/>
              <w:rPr>
                <w:bCs/>
              </w:rPr>
            </w:pPr>
            <w:r>
              <w:rPr>
                <w:rFonts w:hint="eastAsia"/>
                <w:bCs/>
                <w:lang w:bidi="ar"/>
              </w:rPr>
              <w:t>◆ 卫生许可证及时报审</w:t>
            </w:r>
          </w:p>
        </w:tc>
        <w:tc>
          <w:tcPr>
            <w:tcW w:w="621" w:type="dxa"/>
            <w:tcBorders>
              <w:top w:val="single" w:color="000000" w:sz="4" w:space="0"/>
              <w:left w:val="single" w:color="000000" w:sz="4" w:space="0"/>
              <w:bottom w:val="single" w:color="000000" w:sz="4" w:space="0"/>
              <w:right w:val="single" w:color="000000" w:sz="4" w:space="0"/>
            </w:tcBorders>
            <w:vAlign w:val="center"/>
          </w:tcPr>
          <w:p w14:paraId="2077CE7A">
            <w:pPr>
              <w:jc w:val="center"/>
              <w:textAlignment w:val="center"/>
              <w:rPr>
                <w:bCs/>
              </w:rPr>
            </w:pPr>
            <w:r>
              <w:rPr>
                <w:rFonts w:hint="eastAsia"/>
                <w:bCs/>
                <w:lang w:bidi="ar"/>
              </w:rPr>
              <w:t>2</w:t>
            </w:r>
          </w:p>
        </w:tc>
        <w:tc>
          <w:tcPr>
            <w:tcW w:w="3493" w:type="dxa"/>
            <w:tcBorders>
              <w:top w:val="single" w:color="000000" w:sz="4" w:space="0"/>
              <w:left w:val="single" w:color="000000" w:sz="4" w:space="0"/>
              <w:bottom w:val="single" w:color="000000" w:sz="4" w:space="0"/>
              <w:right w:val="single" w:color="000000" w:sz="4" w:space="0"/>
            </w:tcBorders>
            <w:vAlign w:val="center"/>
          </w:tcPr>
          <w:p w14:paraId="55790DCF">
            <w:pPr>
              <w:textAlignment w:val="center"/>
              <w:rPr>
                <w:rStyle w:val="63"/>
                <w:rFonts w:hint="default"/>
                <w:bCs/>
                <w:color w:val="auto"/>
                <w:sz w:val="24"/>
                <w:szCs w:val="24"/>
                <w:lang w:bidi="ar"/>
              </w:rPr>
            </w:pPr>
            <w:r>
              <w:rPr>
                <w:rStyle w:val="64"/>
                <w:rFonts w:hint="default"/>
                <w:bCs/>
                <w:color w:val="auto"/>
                <w:lang w:bidi="ar"/>
              </w:rPr>
              <w:t>□ 1.齐全，</w:t>
            </w:r>
            <w:r>
              <w:rPr>
                <w:rStyle w:val="63"/>
                <w:rFonts w:hint="default"/>
                <w:bCs/>
                <w:color w:val="auto"/>
                <w:sz w:val="24"/>
                <w:szCs w:val="24"/>
                <w:lang w:bidi="ar"/>
              </w:rPr>
              <w:t>得2分</w:t>
            </w:r>
          </w:p>
          <w:p w14:paraId="56F16984">
            <w:pPr>
              <w:textAlignment w:val="center"/>
              <w:rPr>
                <w:rStyle w:val="63"/>
                <w:rFonts w:hint="default"/>
                <w:bCs/>
                <w:color w:val="auto"/>
                <w:sz w:val="24"/>
                <w:szCs w:val="24"/>
                <w:lang w:bidi="ar"/>
              </w:rPr>
            </w:pPr>
            <w:r>
              <w:rPr>
                <w:rStyle w:val="64"/>
                <w:rFonts w:hint="default"/>
                <w:bCs/>
                <w:color w:val="auto"/>
                <w:lang w:bidi="ar"/>
              </w:rPr>
              <w:t>□ 2.缺项或不完善的，能补充完整，可</w:t>
            </w:r>
            <w:r>
              <w:rPr>
                <w:rStyle w:val="63"/>
                <w:rFonts w:hint="default"/>
                <w:bCs/>
                <w:color w:val="auto"/>
                <w:sz w:val="24"/>
                <w:szCs w:val="24"/>
                <w:lang w:bidi="ar"/>
              </w:rPr>
              <w:t>得1分</w:t>
            </w:r>
          </w:p>
          <w:p w14:paraId="7117C4E5">
            <w:pPr>
              <w:textAlignment w:val="center"/>
              <w:rPr>
                <w:bCs/>
              </w:rPr>
            </w:pPr>
            <w:r>
              <w:rPr>
                <w:rStyle w:val="64"/>
                <w:rFonts w:hint="default"/>
                <w:bCs/>
                <w:color w:val="auto"/>
                <w:lang w:bidi="ar"/>
              </w:rPr>
              <w:t>□ 3.缺项或不完善且不能补充完整的，</w:t>
            </w:r>
            <w:r>
              <w:rPr>
                <w:rStyle w:val="63"/>
                <w:rFonts w:hint="default"/>
                <w:bCs/>
                <w:color w:val="auto"/>
                <w:sz w:val="24"/>
                <w:szCs w:val="24"/>
                <w:lang w:bidi="ar"/>
              </w:rPr>
              <w:t>不得分</w:t>
            </w:r>
          </w:p>
        </w:tc>
        <w:tc>
          <w:tcPr>
            <w:tcW w:w="668" w:type="dxa"/>
            <w:tcBorders>
              <w:top w:val="single" w:color="000000" w:sz="4" w:space="0"/>
              <w:left w:val="single" w:color="000000" w:sz="4" w:space="0"/>
              <w:bottom w:val="single" w:color="000000" w:sz="4" w:space="0"/>
              <w:right w:val="single" w:color="000000" w:sz="4" w:space="0"/>
            </w:tcBorders>
            <w:vAlign w:val="center"/>
          </w:tcPr>
          <w:p w14:paraId="452DC75C">
            <w:pPr>
              <w:jc w:val="center"/>
            </w:pPr>
          </w:p>
        </w:tc>
        <w:tc>
          <w:tcPr>
            <w:tcW w:w="3163" w:type="dxa"/>
            <w:tcBorders>
              <w:top w:val="single" w:color="000000" w:sz="4" w:space="0"/>
              <w:left w:val="single" w:color="000000" w:sz="4" w:space="0"/>
              <w:bottom w:val="single" w:color="000000" w:sz="4" w:space="0"/>
              <w:right w:val="single" w:color="000000" w:sz="4" w:space="0"/>
            </w:tcBorders>
            <w:vAlign w:val="center"/>
          </w:tcPr>
          <w:p w14:paraId="3D2CF042">
            <w:pPr>
              <w:jc w:val="center"/>
            </w:pPr>
          </w:p>
        </w:tc>
      </w:tr>
      <w:tr w14:paraId="671C1C5D">
        <w:tblPrEx>
          <w:tblCellMar>
            <w:top w:w="0" w:type="dxa"/>
            <w:left w:w="108" w:type="dxa"/>
            <w:bottom w:w="0" w:type="dxa"/>
            <w:right w:w="108" w:type="dxa"/>
          </w:tblCellMar>
        </w:tblPrEx>
        <w:trPr>
          <w:trHeight w:val="2500" w:hRule="atLeast"/>
          <w:jc w:val="center"/>
        </w:trPr>
        <w:tc>
          <w:tcPr>
            <w:tcW w:w="556" w:type="dxa"/>
            <w:vMerge w:val="restart"/>
            <w:tcBorders>
              <w:top w:val="single" w:color="000000" w:sz="4" w:space="0"/>
              <w:left w:val="single" w:color="000000" w:sz="4" w:space="0"/>
              <w:bottom w:val="nil"/>
              <w:right w:val="single" w:color="000000" w:sz="4" w:space="0"/>
            </w:tcBorders>
            <w:vAlign w:val="center"/>
          </w:tcPr>
          <w:p w14:paraId="44C93EDC">
            <w:pPr>
              <w:jc w:val="center"/>
              <w:textAlignment w:val="center"/>
              <w:rPr>
                <w:bCs/>
                <w:lang w:bidi="ar"/>
              </w:rPr>
            </w:pPr>
            <w:r>
              <w:rPr>
                <w:rFonts w:hint="eastAsia"/>
                <w:bCs/>
                <w:lang w:bidi="ar"/>
              </w:rPr>
              <w:t>应急机制</w:t>
            </w:r>
          </w:p>
          <w:p w14:paraId="51CB2EC0">
            <w:pPr>
              <w:jc w:val="center"/>
              <w:textAlignment w:val="center"/>
              <w:rPr>
                <w:bCs/>
                <w:lang w:bidi="ar"/>
              </w:rPr>
            </w:pPr>
          </w:p>
          <w:p w14:paraId="17A63691">
            <w:pPr>
              <w:jc w:val="center"/>
              <w:textAlignment w:val="center"/>
              <w:rPr>
                <w:bCs/>
                <w:lang w:bidi="ar"/>
              </w:rPr>
            </w:pPr>
            <w:r>
              <w:rPr>
                <w:rFonts w:hint="eastAsia"/>
                <w:bCs/>
                <w:lang w:bidi="ar"/>
              </w:rPr>
              <w:t>6</w:t>
            </w:r>
          </w:p>
          <w:p w14:paraId="58FD7DF3">
            <w:pPr>
              <w:jc w:val="center"/>
              <w:textAlignment w:val="center"/>
              <w:rPr>
                <w:bCs/>
                <w:lang w:bidi="ar"/>
              </w:rPr>
            </w:pPr>
            <w:r>
              <w:rPr>
                <w:rFonts w:hint="eastAsia"/>
                <w:bCs/>
                <w:lang w:bidi="ar"/>
              </w:rPr>
              <w:t>分</w:t>
            </w:r>
          </w:p>
        </w:tc>
        <w:tc>
          <w:tcPr>
            <w:tcW w:w="527" w:type="dxa"/>
            <w:tcBorders>
              <w:top w:val="single" w:color="000000" w:sz="4" w:space="0"/>
              <w:left w:val="single" w:color="000000" w:sz="4" w:space="0"/>
              <w:bottom w:val="single" w:color="000000" w:sz="4" w:space="0"/>
              <w:right w:val="single" w:color="000000" w:sz="4" w:space="0"/>
            </w:tcBorders>
            <w:vAlign w:val="center"/>
          </w:tcPr>
          <w:p w14:paraId="69773404">
            <w:pPr>
              <w:jc w:val="center"/>
              <w:textAlignment w:val="center"/>
              <w:rPr>
                <w:bCs/>
              </w:rPr>
            </w:pPr>
            <w:r>
              <w:rPr>
                <w:rFonts w:hint="eastAsia"/>
                <w:bCs/>
                <w:lang w:bidi="ar"/>
              </w:rPr>
              <w:t>11</w:t>
            </w:r>
          </w:p>
        </w:tc>
        <w:tc>
          <w:tcPr>
            <w:tcW w:w="1617" w:type="dxa"/>
            <w:tcBorders>
              <w:top w:val="single" w:color="000000" w:sz="4" w:space="0"/>
              <w:left w:val="single" w:color="000000" w:sz="4" w:space="0"/>
              <w:bottom w:val="single" w:color="000000" w:sz="4" w:space="0"/>
              <w:right w:val="single" w:color="000000" w:sz="4" w:space="0"/>
            </w:tcBorders>
            <w:vAlign w:val="center"/>
          </w:tcPr>
          <w:p w14:paraId="1F52E3A9">
            <w:pPr>
              <w:jc w:val="center"/>
              <w:textAlignment w:val="center"/>
              <w:rPr>
                <w:bCs/>
              </w:rPr>
            </w:pPr>
            <w:r>
              <w:rPr>
                <w:rFonts w:hint="eastAsia"/>
                <w:bCs/>
                <w:lang w:bidi="ar"/>
              </w:rPr>
              <w:t>应急预案</w:t>
            </w:r>
          </w:p>
        </w:tc>
        <w:tc>
          <w:tcPr>
            <w:tcW w:w="3715" w:type="dxa"/>
            <w:tcBorders>
              <w:top w:val="single" w:color="000000" w:sz="4" w:space="0"/>
              <w:left w:val="single" w:color="000000" w:sz="4" w:space="0"/>
              <w:bottom w:val="single" w:color="000000" w:sz="4" w:space="0"/>
              <w:right w:val="single" w:color="000000" w:sz="4" w:space="0"/>
            </w:tcBorders>
            <w:vAlign w:val="center"/>
          </w:tcPr>
          <w:p w14:paraId="2A5EE718">
            <w:pPr>
              <w:textAlignment w:val="center"/>
              <w:rPr>
                <w:bCs/>
                <w:lang w:bidi="ar"/>
              </w:rPr>
            </w:pPr>
            <w:r>
              <w:rPr>
                <w:rFonts w:hint="eastAsia"/>
                <w:bCs/>
                <w:lang w:bidi="ar"/>
              </w:rPr>
              <w:t>火灾、水质污染、紧急停水、跑水、设备故障、停电等应急预案</w:t>
            </w:r>
          </w:p>
          <w:p w14:paraId="76E43C2F">
            <w:pPr>
              <w:textAlignment w:val="center"/>
              <w:rPr>
                <w:bCs/>
                <w:lang w:bidi="ar"/>
              </w:rPr>
            </w:pPr>
            <w:r>
              <w:rPr>
                <w:rFonts w:hint="eastAsia"/>
                <w:bCs/>
                <w:lang w:bidi="ar"/>
              </w:rPr>
              <w:t>◆ 齐全并报</w:t>
            </w:r>
            <w:r>
              <w:rPr>
                <w:rFonts w:hint="eastAsia"/>
              </w:rPr>
              <w:t>采购人</w:t>
            </w:r>
            <w:r>
              <w:rPr>
                <w:rFonts w:hint="eastAsia"/>
                <w:bCs/>
                <w:lang w:bidi="ar"/>
              </w:rPr>
              <w:t>备案；</w:t>
            </w:r>
          </w:p>
          <w:p w14:paraId="522CA1B2">
            <w:pPr>
              <w:textAlignment w:val="center"/>
              <w:rPr>
                <w:bCs/>
                <w:lang w:bidi="ar"/>
              </w:rPr>
            </w:pPr>
            <w:r>
              <w:rPr>
                <w:rFonts w:hint="eastAsia"/>
                <w:bCs/>
                <w:lang w:bidi="ar"/>
              </w:rPr>
              <w:t>◆ 应急处理流程及紧急联络表上墙。</w:t>
            </w:r>
          </w:p>
          <w:p w14:paraId="2DD1DBD5">
            <w:pPr>
              <w:textAlignment w:val="center"/>
              <w:rPr>
                <w:bCs/>
              </w:rPr>
            </w:pPr>
            <w:r>
              <w:rPr>
                <w:rFonts w:hint="eastAsia"/>
                <w:bCs/>
                <w:lang w:bidi="ar"/>
              </w:rPr>
              <w:t>◆ 结合</w:t>
            </w:r>
            <w:r>
              <w:rPr>
                <w:rFonts w:hint="eastAsia"/>
              </w:rPr>
              <w:t>采购人</w:t>
            </w:r>
            <w:r>
              <w:rPr>
                <w:rFonts w:hint="eastAsia"/>
                <w:bCs/>
                <w:lang w:bidi="ar"/>
              </w:rPr>
              <w:t>实际应行之有效</w:t>
            </w:r>
          </w:p>
        </w:tc>
        <w:tc>
          <w:tcPr>
            <w:tcW w:w="621" w:type="dxa"/>
            <w:tcBorders>
              <w:top w:val="single" w:color="000000" w:sz="4" w:space="0"/>
              <w:left w:val="single" w:color="000000" w:sz="4" w:space="0"/>
              <w:bottom w:val="single" w:color="000000" w:sz="4" w:space="0"/>
              <w:right w:val="single" w:color="000000" w:sz="4" w:space="0"/>
            </w:tcBorders>
            <w:vAlign w:val="center"/>
          </w:tcPr>
          <w:p w14:paraId="58694755">
            <w:pPr>
              <w:jc w:val="center"/>
              <w:textAlignment w:val="center"/>
              <w:rPr>
                <w:bCs/>
              </w:rPr>
            </w:pPr>
            <w:r>
              <w:rPr>
                <w:rFonts w:hint="eastAsia"/>
                <w:bCs/>
                <w:lang w:bidi="ar"/>
              </w:rPr>
              <w:t>3</w:t>
            </w:r>
          </w:p>
        </w:tc>
        <w:tc>
          <w:tcPr>
            <w:tcW w:w="3493" w:type="dxa"/>
            <w:tcBorders>
              <w:top w:val="single" w:color="000000" w:sz="4" w:space="0"/>
              <w:left w:val="single" w:color="000000" w:sz="4" w:space="0"/>
              <w:bottom w:val="single" w:color="000000" w:sz="4" w:space="0"/>
              <w:right w:val="single" w:color="000000" w:sz="4" w:space="0"/>
            </w:tcBorders>
            <w:vAlign w:val="center"/>
          </w:tcPr>
          <w:p w14:paraId="5BB86E4C">
            <w:pPr>
              <w:textAlignment w:val="center"/>
              <w:rPr>
                <w:rStyle w:val="63"/>
                <w:rFonts w:hint="default"/>
                <w:bCs/>
                <w:color w:val="auto"/>
                <w:sz w:val="24"/>
                <w:szCs w:val="24"/>
                <w:lang w:bidi="ar"/>
              </w:rPr>
            </w:pPr>
            <w:r>
              <w:rPr>
                <w:rStyle w:val="64"/>
                <w:rFonts w:hint="default"/>
                <w:bCs/>
                <w:color w:val="auto"/>
                <w:lang w:bidi="ar"/>
              </w:rPr>
              <w:t>□ 1.齐全，</w:t>
            </w:r>
            <w:r>
              <w:rPr>
                <w:rStyle w:val="63"/>
                <w:rFonts w:hint="default"/>
                <w:bCs/>
                <w:color w:val="auto"/>
                <w:sz w:val="24"/>
                <w:szCs w:val="24"/>
                <w:lang w:bidi="ar"/>
              </w:rPr>
              <w:t>得3分</w:t>
            </w:r>
          </w:p>
          <w:p w14:paraId="1A0295EC">
            <w:pPr>
              <w:textAlignment w:val="center"/>
              <w:rPr>
                <w:rStyle w:val="63"/>
                <w:rFonts w:hint="default"/>
                <w:bCs/>
                <w:color w:val="auto"/>
                <w:sz w:val="24"/>
                <w:szCs w:val="24"/>
                <w:lang w:bidi="ar"/>
              </w:rPr>
            </w:pPr>
            <w:r>
              <w:rPr>
                <w:rStyle w:val="64"/>
                <w:rFonts w:hint="default"/>
                <w:bCs/>
                <w:color w:val="auto"/>
                <w:lang w:bidi="ar"/>
              </w:rPr>
              <w:t>□ 2.缺项或不完善，1项的，可</w:t>
            </w:r>
            <w:r>
              <w:rPr>
                <w:rStyle w:val="63"/>
                <w:rFonts w:hint="default"/>
                <w:bCs/>
                <w:color w:val="auto"/>
                <w:sz w:val="24"/>
                <w:szCs w:val="24"/>
                <w:lang w:bidi="ar"/>
              </w:rPr>
              <w:t>得2分</w:t>
            </w:r>
          </w:p>
          <w:p w14:paraId="0A079AF9">
            <w:pPr>
              <w:textAlignment w:val="center"/>
              <w:rPr>
                <w:rStyle w:val="63"/>
                <w:rFonts w:hint="default"/>
                <w:bCs/>
                <w:color w:val="auto"/>
                <w:sz w:val="24"/>
                <w:szCs w:val="24"/>
                <w:lang w:bidi="ar"/>
              </w:rPr>
            </w:pPr>
            <w:r>
              <w:rPr>
                <w:rStyle w:val="64"/>
                <w:rFonts w:hint="default"/>
                <w:bCs/>
                <w:color w:val="auto"/>
                <w:lang w:bidi="ar"/>
              </w:rPr>
              <w:t>□ 3.缺项或不完善，2项的，可</w:t>
            </w:r>
            <w:r>
              <w:rPr>
                <w:rStyle w:val="63"/>
                <w:rFonts w:hint="default"/>
                <w:bCs/>
                <w:color w:val="auto"/>
                <w:sz w:val="24"/>
                <w:szCs w:val="24"/>
                <w:lang w:bidi="ar"/>
              </w:rPr>
              <w:t>得1分</w:t>
            </w:r>
          </w:p>
          <w:p w14:paraId="60D6777F">
            <w:pPr>
              <w:textAlignment w:val="center"/>
              <w:rPr>
                <w:bCs/>
              </w:rPr>
            </w:pPr>
            <w:r>
              <w:rPr>
                <w:rStyle w:val="64"/>
                <w:rFonts w:hint="default"/>
                <w:bCs/>
                <w:color w:val="auto"/>
                <w:lang w:bidi="ar"/>
              </w:rPr>
              <w:t>□ 4.缺项或不完善，3项以上，</w:t>
            </w:r>
            <w:r>
              <w:rPr>
                <w:rStyle w:val="63"/>
                <w:rFonts w:hint="default"/>
                <w:bCs/>
                <w:color w:val="auto"/>
                <w:sz w:val="24"/>
                <w:szCs w:val="24"/>
                <w:lang w:bidi="ar"/>
              </w:rPr>
              <w:t>不得分</w:t>
            </w:r>
          </w:p>
        </w:tc>
        <w:tc>
          <w:tcPr>
            <w:tcW w:w="668" w:type="dxa"/>
            <w:tcBorders>
              <w:top w:val="single" w:color="000000" w:sz="4" w:space="0"/>
              <w:left w:val="single" w:color="000000" w:sz="4" w:space="0"/>
              <w:bottom w:val="single" w:color="000000" w:sz="4" w:space="0"/>
              <w:right w:val="single" w:color="000000" w:sz="4" w:space="0"/>
            </w:tcBorders>
            <w:vAlign w:val="center"/>
          </w:tcPr>
          <w:p w14:paraId="4099D072">
            <w:pPr>
              <w:jc w:val="center"/>
            </w:pPr>
          </w:p>
        </w:tc>
        <w:tc>
          <w:tcPr>
            <w:tcW w:w="3163" w:type="dxa"/>
            <w:tcBorders>
              <w:top w:val="single" w:color="000000" w:sz="4" w:space="0"/>
              <w:left w:val="single" w:color="000000" w:sz="4" w:space="0"/>
              <w:bottom w:val="single" w:color="000000" w:sz="4" w:space="0"/>
              <w:right w:val="single" w:color="000000" w:sz="4" w:space="0"/>
            </w:tcBorders>
            <w:vAlign w:val="center"/>
          </w:tcPr>
          <w:p w14:paraId="2F8CC2EA">
            <w:pPr>
              <w:jc w:val="center"/>
            </w:pPr>
          </w:p>
        </w:tc>
      </w:tr>
      <w:tr w14:paraId="54B6748F">
        <w:tblPrEx>
          <w:tblCellMar>
            <w:top w:w="0" w:type="dxa"/>
            <w:left w:w="108" w:type="dxa"/>
            <w:bottom w:w="0" w:type="dxa"/>
            <w:right w:w="108" w:type="dxa"/>
          </w:tblCellMar>
        </w:tblPrEx>
        <w:trPr>
          <w:trHeight w:val="1425" w:hRule="atLeast"/>
          <w:jc w:val="center"/>
        </w:trPr>
        <w:tc>
          <w:tcPr>
            <w:tcW w:w="556" w:type="dxa"/>
            <w:vMerge w:val="continue"/>
            <w:tcBorders>
              <w:top w:val="single" w:color="000000" w:sz="4" w:space="0"/>
              <w:left w:val="single" w:color="000000" w:sz="4" w:space="0"/>
              <w:bottom w:val="nil"/>
              <w:right w:val="single" w:color="000000" w:sz="4" w:space="0"/>
            </w:tcBorders>
            <w:vAlign w:val="center"/>
          </w:tcPr>
          <w:p w14:paraId="60CEBD8E">
            <w:pPr>
              <w:jc w:val="center"/>
              <w:rPr>
                <w:bCs/>
              </w:rPr>
            </w:pPr>
          </w:p>
        </w:tc>
        <w:tc>
          <w:tcPr>
            <w:tcW w:w="527" w:type="dxa"/>
            <w:tcBorders>
              <w:top w:val="single" w:color="000000" w:sz="4" w:space="0"/>
              <w:left w:val="single" w:color="000000" w:sz="4" w:space="0"/>
              <w:bottom w:val="single" w:color="000000" w:sz="4" w:space="0"/>
              <w:right w:val="single" w:color="000000" w:sz="4" w:space="0"/>
            </w:tcBorders>
            <w:vAlign w:val="center"/>
          </w:tcPr>
          <w:p w14:paraId="14099E82">
            <w:pPr>
              <w:jc w:val="center"/>
              <w:textAlignment w:val="center"/>
              <w:rPr>
                <w:bCs/>
              </w:rPr>
            </w:pPr>
            <w:r>
              <w:rPr>
                <w:rFonts w:hint="eastAsia"/>
                <w:bCs/>
                <w:lang w:bidi="ar"/>
              </w:rPr>
              <w:t>12</w:t>
            </w:r>
          </w:p>
        </w:tc>
        <w:tc>
          <w:tcPr>
            <w:tcW w:w="1617" w:type="dxa"/>
            <w:tcBorders>
              <w:top w:val="single" w:color="000000" w:sz="4" w:space="0"/>
              <w:left w:val="single" w:color="000000" w:sz="4" w:space="0"/>
              <w:bottom w:val="single" w:color="000000" w:sz="4" w:space="0"/>
              <w:right w:val="single" w:color="000000" w:sz="4" w:space="0"/>
            </w:tcBorders>
            <w:vAlign w:val="center"/>
          </w:tcPr>
          <w:p w14:paraId="604D9CDA">
            <w:pPr>
              <w:jc w:val="center"/>
              <w:textAlignment w:val="center"/>
              <w:rPr>
                <w:bCs/>
              </w:rPr>
            </w:pPr>
            <w:r>
              <w:rPr>
                <w:rFonts w:hint="eastAsia"/>
                <w:bCs/>
                <w:lang w:bidi="ar"/>
              </w:rPr>
              <w:t>应急演练计划和定期演练及记录总结</w:t>
            </w:r>
          </w:p>
        </w:tc>
        <w:tc>
          <w:tcPr>
            <w:tcW w:w="3715" w:type="dxa"/>
            <w:tcBorders>
              <w:top w:val="single" w:color="000000" w:sz="4" w:space="0"/>
              <w:left w:val="single" w:color="000000" w:sz="4" w:space="0"/>
              <w:bottom w:val="single" w:color="000000" w:sz="4" w:space="0"/>
              <w:right w:val="single" w:color="000000" w:sz="4" w:space="0"/>
            </w:tcBorders>
            <w:vAlign w:val="center"/>
          </w:tcPr>
          <w:p w14:paraId="152B5780">
            <w:pPr>
              <w:textAlignment w:val="center"/>
              <w:rPr>
                <w:bCs/>
                <w:lang w:bidi="ar"/>
              </w:rPr>
            </w:pPr>
            <w:r>
              <w:rPr>
                <w:rFonts w:hint="eastAsia"/>
                <w:bCs/>
                <w:lang w:bidi="ar"/>
              </w:rPr>
              <w:t>◆ 有计划并报</w:t>
            </w:r>
            <w:r>
              <w:rPr>
                <w:rFonts w:hint="eastAsia"/>
              </w:rPr>
              <w:t>采购人</w:t>
            </w:r>
            <w:r>
              <w:rPr>
                <w:rFonts w:hint="eastAsia"/>
                <w:bCs/>
                <w:lang w:bidi="ar"/>
              </w:rPr>
              <w:t>备案</w:t>
            </w:r>
          </w:p>
          <w:p w14:paraId="73146CB0">
            <w:pPr>
              <w:textAlignment w:val="center"/>
              <w:rPr>
                <w:bCs/>
                <w:lang w:bidi="ar"/>
              </w:rPr>
            </w:pPr>
            <w:r>
              <w:rPr>
                <w:rFonts w:hint="eastAsia"/>
                <w:bCs/>
                <w:lang w:bidi="ar"/>
              </w:rPr>
              <w:t>◆ 按计划完成演练，</w:t>
            </w:r>
          </w:p>
          <w:p w14:paraId="00F540B3">
            <w:pPr>
              <w:textAlignment w:val="center"/>
              <w:rPr>
                <w:bCs/>
                <w:lang w:bidi="ar"/>
              </w:rPr>
            </w:pPr>
            <w:r>
              <w:rPr>
                <w:rFonts w:hint="eastAsia"/>
                <w:bCs/>
                <w:lang w:bidi="ar"/>
              </w:rPr>
              <w:t>◆ 演练记录和总结及时且详实</w:t>
            </w:r>
          </w:p>
          <w:p w14:paraId="188CC318">
            <w:pPr>
              <w:textAlignment w:val="center"/>
              <w:rPr>
                <w:bCs/>
              </w:rPr>
            </w:pPr>
            <w:r>
              <w:rPr>
                <w:rFonts w:hint="eastAsia"/>
                <w:bCs/>
                <w:lang w:bidi="ar"/>
              </w:rPr>
              <w:t>◆ 并报</w:t>
            </w:r>
            <w:r>
              <w:rPr>
                <w:rFonts w:hint="eastAsia"/>
              </w:rPr>
              <w:t>采购人</w:t>
            </w:r>
            <w:r>
              <w:rPr>
                <w:rFonts w:hint="eastAsia"/>
                <w:bCs/>
                <w:lang w:bidi="ar"/>
              </w:rPr>
              <w:t>备案</w:t>
            </w:r>
          </w:p>
        </w:tc>
        <w:tc>
          <w:tcPr>
            <w:tcW w:w="621" w:type="dxa"/>
            <w:tcBorders>
              <w:top w:val="single" w:color="000000" w:sz="4" w:space="0"/>
              <w:left w:val="single" w:color="000000" w:sz="4" w:space="0"/>
              <w:bottom w:val="single" w:color="000000" w:sz="4" w:space="0"/>
              <w:right w:val="single" w:color="000000" w:sz="4" w:space="0"/>
            </w:tcBorders>
            <w:vAlign w:val="center"/>
          </w:tcPr>
          <w:p w14:paraId="21D84FB3">
            <w:pPr>
              <w:jc w:val="center"/>
              <w:textAlignment w:val="center"/>
              <w:rPr>
                <w:bCs/>
              </w:rPr>
            </w:pPr>
            <w:r>
              <w:rPr>
                <w:rFonts w:hint="eastAsia"/>
                <w:bCs/>
                <w:lang w:bidi="ar"/>
              </w:rPr>
              <w:t>3</w:t>
            </w:r>
          </w:p>
        </w:tc>
        <w:tc>
          <w:tcPr>
            <w:tcW w:w="3493" w:type="dxa"/>
            <w:tcBorders>
              <w:top w:val="single" w:color="000000" w:sz="4" w:space="0"/>
              <w:left w:val="single" w:color="000000" w:sz="4" w:space="0"/>
              <w:bottom w:val="single" w:color="000000" w:sz="4" w:space="0"/>
              <w:right w:val="single" w:color="000000" w:sz="4" w:space="0"/>
            </w:tcBorders>
            <w:vAlign w:val="center"/>
          </w:tcPr>
          <w:p w14:paraId="19E6FD30">
            <w:pPr>
              <w:textAlignment w:val="center"/>
              <w:rPr>
                <w:rStyle w:val="63"/>
                <w:rFonts w:hint="default"/>
                <w:bCs/>
                <w:color w:val="auto"/>
                <w:sz w:val="24"/>
                <w:szCs w:val="24"/>
                <w:lang w:bidi="ar"/>
              </w:rPr>
            </w:pPr>
            <w:r>
              <w:rPr>
                <w:rStyle w:val="64"/>
                <w:rFonts w:hint="default"/>
                <w:bCs/>
                <w:color w:val="auto"/>
                <w:lang w:bidi="ar"/>
              </w:rPr>
              <w:t>□ 1.有各项演练计划，</w:t>
            </w:r>
            <w:r>
              <w:rPr>
                <w:rStyle w:val="63"/>
                <w:rFonts w:hint="default"/>
                <w:bCs/>
                <w:color w:val="auto"/>
                <w:sz w:val="24"/>
                <w:szCs w:val="24"/>
                <w:lang w:bidi="ar"/>
              </w:rPr>
              <w:t>得3分</w:t>
            </w:r>
          </w:p>
          <w:p w14:paraId="2923C850">
            <w:pPr>
              <w:textAlignment w:val="center"/>
              <w:rPr>
                <w:rStyle w:val="63"/>
                <w:rFonts w:hint="default"/>
                <w:bCs/>
                <w:color w:val="auto"/>
                <w:sz w:val="24"/>
                <w:szCs w:val="24"/>
                <w:lang w:bidi="ar"/>
              </w:rPr>
            </w:pPr>
            <w:r>
              <w:rPr>
                <w:rStyle w:val="61"/>
                <w:rFonts w:hint="default"/>
                <w:bCs/>
                <w:color w:val="auto"/>
                <w:lang w:bidi="ar"/>
              </w:rPr>
              <w:t>□ 2.按计划完成各项演练，记录总结不及时欠详实，可</w:t>
            </w:r>
            <w:r>
              <w:rPr>
                <w:rStyle w:val="63"/>
                <w:rFonts w:hint="default"/>
                <w:bCs/>
                <w:color w:val="auto"/>
                <w:sz w:val="24"/>
                <w:szCs w:val="24"/>
                <w:lang w:bidi="ar"/>
              </w:rPr>
              <w:t>得2分</w:t>
            </w:r>
          </w:p>
          <w:p w14:paraId="022C1E56">
            <w:pPr>
              <w:textAlignment w:val="center"/>
              <w:rPr>
                <w:bCs/>
              </w:rPr>
            </w:pPr>
            <w:r>
              <w:rPr>
                <w:rStyle w:val="64"/>
                <w:rFonts w:hint="default"/>
                <w:bCs/>
                <w:color w:val="auto"/>
                <w:lang w:bidi="ar"/>
              </w:rPr>
              <w:t>□ 3.未按计划完成任意一项演练，当月</w:t>
            </w:r>
            <w:r>
              <w:rPr>
                <w:rStyle w:val="63"/>
                <w:rFonts w:hint="default"/>
                <w:bCs/>
                <w:color w:val="auto"/>
                <w:sz w:val="24"/>
                <w:szCs w:val="24"/>
                <w:lang w:bidi="ar"/>
              </w:rPr>
              <w:t>不得分，</w:t>
            </w:r>
          </w:p>
        </w:tc>
        <w:tc>
          <w:tcPr>
            <w:tcW w:w="668" w:type="dxa"/>
            <w:tcBorders>
              <w:top w:val="single" w:color="000000" w:sz="4" w:space="0"/>
              <w:left w:val="single" w:color="000000" w:sz="4" w:space="0"/>
              <w:bottom w:val="single" w:color="000000" w:sz="4" w:space="0"/>
              <w:right w:val="single" w:color="000000" w:sz="4" w:space="0"/>
            </w:tcBorders>
            <w:vAlign w:val="center"/>
          </w:tcPr>
          <w:p w14:paraId="2BB38BEF">
            <w:pPr>
              <w:jc w:val="center"/>
            </w:pPr>
          </w:p>
        </w:tc>
        <w:tc>
          <w:tcPr>
            <w:tcW w:w="3163" w:type="dxa"/>
            <w:tcBorders>
              <w:top w:val="single" w:color="000000" w:sz="4" w:space="0"/>
              <w:left w:val="single" w:color="000000" w:sz="4" w:space="0"/>
              <w:bottom w:val="single" w:color="000000" w:sz="4" w:space="0"/>
              <w:right w:val="single" w:color="000000" w:sz="4" w:space="0"/>
            </w:tcBorders>
            <w:vAlign w:val="center"/>
          </w:tcPr>
          <w:p w14:paraId="1AEB30C5">
            <w:pPr>
              <w:jc w:val="center"/>
            </w:pPr>
          </w:p>
        </w:tc>
      </w:tr>
      <w:tr w14:paraId="02E3C7A5">
        <w:tblPrEx>
          <w:tblCellMar>
            <w:top w:w="0" w:type="dxa"/>
            <w:left w:w="108" w:type="dxa"/>
            <w:bottom w:w="0" w:type="dxa"/>
            <w:right w:w="108" w:type="dxa"/>
          </w:tblCellMar>
        </w:tblPrEx>
        <w:trPr>
          <w:trHeight w:val="1360" w:hRule="atLeast"/>
          <w:jc w:val="center"/>
        </w:trPr>
        <w:tc>
          <w:tcPr>
            <w:tcW w:w="556" w:type="dxa"/>
            <w:vMerge w:val="restart"/>
            <w:tcBorders>
              <w:top w:val="single" w:color="000000" w:sz="4" w:space="0"/>
              <w:left w:val="single" w:color="000000" w:sz="4" w:space="0"/>
              <w:bottom w:val="nil"/>
              <w:right w:val="single" w:color="000000" w:sz="4" w:space="0"/>
            </w:tcBorders>
            <w:vAlign w:val="center"/>
          </w:tcPr>
          <w:p w14:paraId="0A20CFBA">
            <w:pPr>
              <w:jc w:val="center"/>
              <w:textAlignment w:val="center"/>
              <w:rPr>
                <w:bCs/>
                <w:lang w:bidi="ar"/>
              </w:rPr>
            </w:pPr>
            <w:r>
              <w:rPr>
                <w:rFonts w:hint="eastAsia"/>
                <w:bCs/>
                <w:lang w:bidi="ar"/>
              </w:rPr>
              <w:t>安全运行</w:t>
            </w:r>
          </w:p>
          <w:p w14:paraId="4B4F781D">
            <w:pPr>
              <w:jc w:val="center"/>
              <w:textAlignment w:val="center"/>
              <w:rPr>
                <w:bCs/>
                <w:lang w:bidi="ar"/>
              </w:rPr>
            </w:pPr>
          </w:p>
          <w:p w14:paraId="62847534">
            <w:pPr>
              <w:jc w:val="center"/>
              <w:textAlignment w:val="center"/>
              <w:rPr>
                <w:bCs/>
                <w:lang w:bidi="ar"/>
              </w:rPr>
            </w:pPr>
            <w:r>
              <w:rPr>
                <w:rFonts w:hint="eastAsia"/>
                <w:bCs/>
                <w:lang w:bidi="ar"/>
              </w:rPr>
              <w:t>50</w:t>
            </w:r>
          </w:p>
          <w:p w14:paraId="399E7B11">
            <w:pPr>
              <w:jc w:val="center"/>
              <w:textAlignment w:val="center"/>
              <w:rPr>
                <w:bCs/>
              </w:rPr>
            </w:pPr>
            <w:r>
              <w:rPr>
                <w:rFonts w:hint="eastAsia"/>
                <w:bCs/>
                <w:lang w:bidi="ar"/>
              </w:rPr>
              <w:t>分</w:t>
            </w:r>
          </w:p>
        </w:tc>
        <w:tc>
          <w:tcPr>
            <w:tcW w:w="527" w:type="dxa"/>
            <w:tcBorders>
              <w:top w:val="single" w:color="000000" w:sz="4" w:space="0"/>
              <w:left w:val="single" w:color="000000" w:sz="4" w:space="0"/>
              <w:bottom w:val="single" w:color="000000" w:sz="4" w:space="0"/>
              <w:right w:val="single" w:color="000000" w:sz="4" w:space="0"/>
            </w:tcBorders>
            <w:vAlign w:val="center"/>
          </w:tcPr>
          <w:p w14:paraId="2017A840">
            <w:pPr>
              <w:jc w:val="center"/>
              <w:textAlignment w:val="center"/>
              <w:rPr>
                <w:bCs/>
              </w:rPr>
            </w:pPr>
            <w:r>
              <w:rPr>
                <w:rFonts w:hint="eastAsia"/>
                <w:bCs/>
                <w:lang w:bidi="ar"/>
              </w:rPr>
              <w:t>13</w:t>
            </w:r>
          </w:p>
        </w:tc>
        <w:tc>
          <w:tcPr>
            <w:tcW w:w="1617" w:type="dxa"/>
            <w:tcBorders>
              <w:top w:val="single" w:color="000000" w:sz="4" w:space="0"/>
              <w:left w:val="single" w:color="000000" w:sz="4" w:space="0"/>
              <w:bottom w:val="single" w:color="000000" w:sz="4" w:space="0"/>
              <w:right w:val="single" w:color="000000" w:sz="4" w:space="0"/>
            </w:tcBorders>
            <w:vAlign w:val="center"/>
          </w:tcPr>
          <w:p w14:paraId="1409746D">
            <w:pPr>
              <w:jc w:val="center"/>
              <w:textAlignment w:val="center"/>
              <w:rPr>
                <w:bCs/>
              </w:rPr>
            </w:pPr>
            <w:r>
              <w:rPr>
                <w:rFonts w:hint="eastAsia"/>
                <w:bCs/>
                <w:lang w:bidi="ar"/>
              </w:rPr>
              <w:t>年度工作计划</w:t>
            </w:r>
          </w:p>
        </w:tc>
        <w:tc>
          <w:tcPr>
            <w:tcW w:w="3715" w:type="dxa"/>
            <w:tcBorders>
              <w:top w:val="single" w:color="000000" w:sz="4" w:space="0"/>
              <w:left w:val="single" w:color="000000" w:sz="4" w:space="0"/>
              <w:bottom w:val="single" w:color="000000" w:sz="4" w:space="0"/>
              <w:right w:val="single" w:color="000000" w:sz="4" w:space="0"/>
            </w:tcBorders>
            <w:vAlign w:val="center"/>
          </w:tcPr>
          <w:p w14:paraId="5B3FCA28">
            <w:pPr>
              <w:textAlignment w:val="center"/>
              <w:rPr>
                <w:bCs/>
                <w:lang w:bidi="ar"/>
              </w:rPr>
            </w:pPr>
            <w:r>
              <w:rPr>
                <w:rFonts w:hint="eastAsia"/>
                <w:bCs/>
                <w:lang w:bidi="ar"/>
              </w:rPr>
              <w:t>◆ 有年度计划，报</w:t>
            </w:r>
            <w:r>
              <w:rPr>
                <w:rFonts w:hint="eastAsia"/>
              </w:rPr>
              <w:t>采购人</w:t>
            </w:r>
            <w:r>
              <w:rPr>
                <w:rFonts w:hint="eastAsia"/>
                <w:bCs/>
                <w:lang w:bidi="ar"/>
              </w:rPr>
              <w:t>备案。</w:t>
            </w:r>
          </w:p>
          <w:p w14:paraId="1B0C510A">
            <w:pPr>
              <w:textAlignment w:val="center"/>
              <w:rPr>
                <w:bCs/>
              </w:rPr>
            </w:pPr>
            <w:r>
              <w:rPr>
                <w:rFonts w:hint="eastAsia"/>
                <w:bCs/>
                <w:lang w:bidi="ar"/>
              </w:rPr>
              <w:t>◆ 每月工作完成情况和挂账的原因及解决的时间和方案</w:t>
            </w:r>
          </w:p>
        </w:tc>
        <w:tc>
          <w:tcPr>
            <w:tcW w:w="621" w:type="dxa"/>
            <w:tcBorders>
              <w:top w:val="single" w:color="000000" w:sz="4" w:space="0"/>
              <w:left w:val="single" w:color="000000" w:sz="4" w:space="0"/>
              <w:bottom w:val="single" w:color="000000" w:sz="4" w:space="0"/>
              <w:right w:val="single" w:color="000000" w:sz="4" w:space="0"/>
            </w:tcBorders>
            <w:vAlign w:val="center"/>
          </w:tcPr>
          <w:p w14:paraId="66A0D7DA">
            <w:pPr>
              <w:jc w:val="center"/>
              <w:textAlignment w:val="center"/>
              <w:rPr>
                <w:bCs/>
              </w:rPr>
            </w:pPr>
            <w:r>
              <w:rPr>
                <w:rFonts w:hint="eastAsia"/>
                <w:bCs/>
                <w:lang w:bidi="ar"/>
              </w:rPr>
              <w:t>3</w:t>
            </w:r>
          </w:p>
        </w:tc>
        <w:tc>
          <w:tcPr>
            <w:tcW w:w="3493" w:type="dxa"/>
            <w:tcBorders>
              <w:top w:val="single" w:color="000000" w:sz="4" w:space="0"/>
              <w:left w:val="single" w:color="000000" w:sz="4" w:space="0"/>
              <w:bottom w:val="single" w:color="000000" w:sz="4" w:space="0"/>
              <w:right w:val="single" w:color="000000" w:sz="4" w:space="0"/>
            </w:tcBorders>
            <w:vAlign w:val="center"/>
          </w:tcPr>
          <w:p w14:paraId="4EF6798A">
            <w:pPr>
              <w:textAlignment w:val="center"/>
              <w:rPr>
                <w:rStyle w:val="63"/>
                <w:rFonts w:hint="default"/>
                <w:bCs/>
                <w:color w:val="auto"/>
                <w:sz w:val="24"/>
                <w:szCs w:val="24"/>
                <w:lang w:bidi="ar"/>
              </w:rPr>
            </w:pPr>
            <w:r>
              <w:rPr>
                <w:rStyle w:val="64"/>
                <w:rFonts w:hint="default"/>
                <w:bCs/>
                <w:color w:val="auto"/>
                <w:lang w:bidi="ar"/>
              </w:rPr>
              <w:t>□ 1.齐全并备案，</w:t>
            </w:r>
            <w:r>
              <w:rPr>
                <w:rStyle w:val="63"/>
                <w:rFonts w:hint="default"/>
                <w:bCs/>
                <w:color w:val="auto"/>
                <w:sz w:val="24"/>
                <w:szCs w:val="24"/>
                <w:lang w:bidi="ar"/>
              </w:rPr>
              <w:t>得3分</w:t>
            </w:r>
          </w:p>
          <w:p w14:paraId="2A80309E">
            <w:pPr>
              <w:textAlignment w:val="center"/>
              <w:rPr>
                <w:rStyle w:val="63"/>
                <w:rFonts w:hint="default"/>
                <w:bCs/>
                <w:color w:val="auto"/>
                <w:sz w:val="24"/>
                <w:szCs w:val="24"/>
                <w:lang w:bidi="ar"/>
              </w:rPr>
            </w:pPr>
            <w:r>
              <w:rPr>
                <w:rStyle w:val="64"/>
                <w:rFonts w:hint="default"/>
                <w:bCs/>
                <w:color w:val="auto"/>
                <w:lang w:bidi="ar"/>
              </w:rPr>
              <w:t>□ 2.不完善需补充的，可</w:t>
            </w:r>
            <w:r>
              <w:rPr>
                <w:rStyle w:val="63"/>
                <w:rFonts w:hint="default"/>
                <w:bCs/>
                <w:color w:val="auto"/>
                <w:sz w:val="24"/>
                <w:szCs w:val="24"/>
                <w:lang w:bidi="ar"/>
              </w:rPr>
              <w:t>得2分</w:t>
            </w:r>
          </w:p>
          <w:p w14:paraId="76B1AE65">
            <w:pPr>
              <w:textAlignment w:val="center"/>
              <w:rPr>
                <w:bCs/>
              </w:rPr>
            </w:pPr>
            <w:r>
              <w:rPr>
                <w:rStyle w:val="64"/>
                <w:rFonts w:hint="default"/>
                <w:bCs/>
                <w:color w:val="auto"/>
                <w:lang w:bidi="ar"/>
              </w:rPr>
              <w:t>□ 3.无备案的，</w:t>
            </w:r>
            <w:r>
              <w:rPr>
                <w:rStyle w:val="63"/>
                <w:rFonts w:hint="default"/>
                <w:bCs/>
                <w:color w:val="auto"/>
                <w:sz w:val="24"/>
                <w:szCs w:val="24"/>
                <w:lang w:bidi="ar"/>
              </w:rPr>
              <w:t>不得分</w:t>
            </w:r>
          </w:p>
        </w:tc>
        <w:tc>
          <w:tcPr>
            <w:tcW w:w="668" w:type="dxa"/>
            <w:tcBorders>
              <w:top w:val="single" w:color="000000" w:sz="4" w:space="0"/>
              <w:left w:val="single" w:color="000000" w:sz="4" w:space="0"/>
              <w:bottom w:val="single" w:color="000000" w:sz="4" w:space="0"/>
              <w:right w:val="single" w:color="000000" w:sz="4" w:space="0"/>
            </w:tcBorders>
            <w:vAlign w:val="center"/>
          </w:tcPr>
          <w:p w14:paraId="769B9706">
            <w:pPr>
              <w:jc w:val="center"/>
            </w:pPr>
          </w:p>
        </w:tc>
        <w:tc>
          <w:tcPr>
            <w:tcW w:w="3163" w:type="dxa"/>
            <w:tcBorders>
              <w:top w:val="single" w:color="000000" w:sz="4" w:space="0"/>
              <w:left w:val="single" w:color="000000" w:sz="4" w:space="0"/>
              <w:bottom w:val="single" w:color="000000" w:sz="4" w:space="0"/>
              <w:right w:val="single" w:color="000000" w:sz="4" w:space="0"/>
            </w:tcBorders>
            <w:vAlign w:val="center"/>
          </w:tcPr>
          <w:p w14:paraId="3EA59133">
            <w:pPr>
              <w:jc w:val="center"/>
            </w:pPr>
          </w:p>
        </w:tc>
      </w:tr>
      <w:tr w14:paraId="0B158B78">
        <w:tblPrEx>
          <w:tblCellMar>
            <w:top w:w="0" w:type="dxa"/>
            <w:left w:w="108" w:type="dxa"/>
            <w:bottom w:w="0" w:type="dxa"/>
            <w:right w:w="108" w:type="dxa"/>
          </w:tblCellMar>
        </w:tblPrEx>
        <w:trPr>
          <w:trHeight w:val="570" w:hRule="atLeast"/>
          <w:jc w:val="center"/>
        </w:trPr>
        <w:tc>
          <w:tcPr>
            <w:tcW w:w="556" w:type="dxa"/>
            <w:vMerge w:val="continue"/>
            <w:tcBorders>
              <w:top w:val="single" w:color="000000" w:sz="4" w:space="0"/>
              <w:left w:val="single" w:color="000000" w:sz="4" w:space="0"/>
              <w:bottom w:val="nil"/>
              <w:right w:val="single" w:color="000000" w:sz="4" w:space="0"/>
            </w:tcBorders>
            <w:vAlign w:val="center"/>
          </w:tcPr>
          <w:p w14:paraId="458765F5">
            <w:pPr>
              <w:jc w:val="center"/>
              <w:rPr>
                <w:bCs/>
              </w:rPr>
            </w:pPr>
          </w:p>
        </w:tc>
        <w:tc>
          <w:tcPr>
            <w:tcW w:w="527" w:type="dxa"/>
            <w:tcBorders>
              <w:top w:val="single" w:color="000000" w:sz="4" w:space="0"/>
              <w:left w:val="single" w:color="000000" w:sz="4" w:space="0"/>
              <w:bottom w:val="single" w:color="000000" w:sz="4" w:space="0"/>
              <w:right w:val="single" w:color="000000" w:sz="4" w:space="0"/>
            </w:tcBorders>
            <w:vAlign w:val="center"/>
          </w:tcPr>
          <w:p w14:paraId="2D5AFA5B">
            <w:pPr>
              <w:jc w:val="center"/>
              <w:textAlignment w:val="center"/>
              <w:rPr>
                <w:bCs/>
              </w:rPr>
            </w:pPr>
            <w:r>
              <w:rPr>
                <w:rFonts w:hint="eastAsia"/>
                <w:bCs/>
                <w:lang w:bidi="ar"/>
              </w:rPr>
              <w:t>14</w:t>
            </w:r>
          </w:p>
        </w:tc>
        <w:tc>
          <w:tcPr>
            <w:tcW w:w="1617" w:type="dxa"/>
            <w:tcBorders>
              <w:top w:val="single" w:color="000000" w:sz="4" w:space="0"/>
              <w:left w:val="single" w:color="000000" w:sz="4" w:space="0"/>
              <w:bottom w:val="single" w:color="000000" w:sz="4" w:space="0"/>
              <w:right w:val="single" w:color="000000" w:sz="4" w:space="0"/>
            </w:tcBorders>
            <w:vAlign w:val="center"/>
          </w:tcPr>
          <w:p w14:paraId="71BE9025">
            <w:pPr>
              <w:jc w:val="center"/>
              <w:textAlignment w:val="center"/>
              <w:rPr>
                <w:bCs/>
              </w:rPr>
            </w:pPr>
            <w:r>
              <w:rPr>
                <w:rFonts w:hint="eastAsia"/>
                <w:bCs/>
                <w:lang w:bidi="ar"/>
              </w:rPr>
              <w:t>排除设备缺陷</w:t>
            </w:r>
          </w:p>
        </w:tc>
        <w:tc>
          <w:tcPr>
            <w:tcW w:w="3715" w:type="dxa"/>
            <w:tcBorders>
              <w:top w:val="single" w:color="000000" w:sz="4" w:space="0"/>
              <w:left w:val="single" w:color="000000" w:sz="4" w:space="0"/>
              <w:bottom w:val="single" w:color="000000" w:sz="4" w:space="0"/>
              <w:right w:val="single" w:color="000000" w:sz="4" w:space="0"/>
            </w:tcBorders>
            <w:vAlign w:val="center"/>
          </w:tcPr>
          <w:p w14:paraId="30B27930">
            <w:pPr>
              <w:textAlignment w:val="center"/>
              <w:rPr>
                <w:bCs/>
                <w:lang w:bidi="ar"/>
              </w:rPr>
            </w:pPr>
            <w:r>
              <w:rPr>
                <w:rFonts w:hint="eastAsia"/>
                <w:bCs/>
                <w:lang w:bidi="ar"/>
              </w:rPr>
              <w:t>◆ 及时排除设备挂账缺陷</w:t>
            </w:r>
          </w:p>
          <w:p w14:paraId="67B352D1">
            <w:pPr>
              <w:textAlignment w:val="center"/>
              <w:rPr>
                <w:bCs/>
              </w:rPr>
            </w:pPr>
            <w:r>
              <w:rPr>
                <w:rFonts w:hint="eastAsia"/>
                <w:bCs/>
                <w:lang w:bidi="ar"/>
              </w:rPr>
              <w:t>◆ 及时排除设备新生缺陷</w:t>
            </w:r>
          </w:p>
        </w:tc>
        <w:tc>
          <w:tcPr>
            <w:tcW w:w="621" w:type="dxa"/>
            <w:tcBorders>
              <w:top w:val="single" w:color="000000" w:sz="4" w:space="0"/>
              <w:left w:val="single" w:color="000000" w:sz="4" w:space="0"/>
              <w:bottom w:val="single" w:color="000000" w:sz="4" w:space="0"/>
              <w:right w:val="single" w:color="000000" w:sz="4" w:space="0"/>
            </w:tcBorders>
            <w:vAlign w:val="center"/>
          </w:tcPr>
          <w:p w14:paraId="3264EBCC">
            <w:pPr>
              <w:jc w:val="center"/>
              <w:textAlignment w:val="center"/>
              <w:rPr>
                <w:bCs/>
              </w:rPr>
            </w:pPr>
            <w:r>
              <w:rPr>
                <w:rFonts w:hint="eastAsia"/>
                <w:bCs/>
                <w:lang w:bidi="ar"/>
              </w:rPr>
              <w:t>2</w:t>
            </w:r>
          </w:p>
        </w:tc>
        <w:tc>
          <w:tcPr>
            <w:tcW w:w="3493" w:type="dxa"/>
            <w:tcBorders>
              <w:top w:val="single" w:color="000000" w:sz="4" w:space="0"/>
              <w:left w:val="single" w:color="000000" w:sz="4" w:space="0"/>
              <w:bottom w:val="single" w:color="000000" w:sz="4" w:space="0"/>
              <w:right w:val="single" w:color="000000" w:sz="4" w:space="0"/>
            </w:tcBorders>
            <w:vAlign w:val="center"/>
          </w:tcPr>
          <w:p w14:paraId="33AC7D24">
            <w:pPr>
              <w:textAlignment w:val="center"/>
              <w:rPr>
                <w:rStyle w:val="63"/>
                <w:rFonts w:hint="default"/>
                <w:bCs/>
                <w:color w:val="auto"/>
                <w:sz w:val="24"/>
                <w:szCs w:val="24"/>
                <w:lang w:bidi="ar"/>
              </w:rPr>
            </w:pPr>
            <w:r>
              <w:rPr>
                <w:rStyle w:val="64"/>
                <w:rFonts w:hint="default"/>
                <w:bCs/>
                <w:color w:val="auto"/>
                <w:lang w:bidi="ar"/>
              </w:rPr>
              <w:t>□ 完成，</w:t>
            </w:r>
            <w:r>
              <w:rPr>
                <w:rStyle w:val="63"/>
                <w:rFonts w:hint="default"/>
                <w:bCs/>
                <w:color w:val="auto"/>
                <w:sz w:val="24"/>
                <w:szCs w:val="24"/>
                <w:lang w:bidi="ar"/>
              </w:rPr>
              <w:t>得2分</w:t>
            </w:r>
          </w:p>
          <w:p w14:paraId="7743D88F">
            <w:pPr>
              <w:textAlignment w:val="center"/>
              <w:rPr>
                <w:bCs/>
              </w:rPr>
            </w:pPr>
            <w:r>
              <w:rPr>
                <w:rStyle w:val="64"/>
                <w:rFonts w:hint="default"/>
                <w:bCs/>
                <w:color w:val="auto"/>
                <w:lang w:bidi="ar"/>
              </w:rPr>
              <w:t>□ 未完成，</w:t>
            </w:r>
            <w:r>
              <w:rPr>
                <w:rStyle w:val="63"/>
                <w:rFonts w:hint="default"/>
                <w:bCs/>
                <w:color w:val="auto"/>
                <w:sz w:val="24"/>
                <w:szCs w:val="24"/>
                <w:lang w:bidi="ar"/>
              </w:rPr>
              <w:t>不得分</w:t>
            </w:r>
          </w:p>
        </w:tc>
        <w:tc>
          <w:tcPr>
            <w:tcW w:w="668" w:type="dxa"/>
            <w:tcBorders>
              <w:top w:val="single" w:color="000000" w:sz="4" w:space="0"/>
              <w:left w:val="single" w:color="000000" w:sz="4" w:space="0"/>
              <w:bottom w:val="single" w:color="000000" w:sz="4" w:space="0"/>
              <w:right w:val="single" w:color="000000" w:sz="4" w:space="0"/>
            </w:tcBorders>
            <w:vAlign w:val="center"/>
          </w:tcPr>
          <w:p w14:paraId="36AF1E2E">
            <w:pPr>
              <w:jc w:val="center"/>
            </w:pPr>
          </w:p>
        </w:tc>
        <w:tc>
          <w:tcPr>
            <w:tcW w:w="3163" w:type="dxa"/>
            <w:tcBorders>
              <w:top w:val="single" w:color="000000" w:sz="4" w:space="0"/>
              <w:left w:val="single" w:color="000000" w:sz="4" w:space="0"/>
              <w:bottom w:val="single" w:color="000000" w:sz="4" w:space="0"/>
              <w:right w:val="single" w:color="000000" w:sz="4" w:space="0"/>
            </w:tcBorders>
            <w:vAlign w:val="center"/>
          </w:tcPr>
          <w:p w14:paraId="208B8A75">
            <w:pPr>
              <w:jc w:val="center"/>
            </w:pPr>
          </w:p>
        </w:tc>
      </w:tr>
      <w:tr w14:paraId="52A196BD">
        <w:tblPrEx>
          <w:tblCellMar>
            <w:top w:w="0" w:type="dxa"/>
            <w:left w:w="108" w:type="dxa"/>
            <w:bottom w:w="0" w:type="dxa"/>
            <w:right w:w="108" w:type="dxa"/>
          </w:tblCellMar>
        </w:tblPrEx>
        <w:trPr>
          <w:trHeight w:val="2840" w:hRule="atLeast"/>
          <w:jc w:val="center"/>
        </w:trPr>
        <w:tc>
          <w:tcPr>
            <w:tcW w:w="556" w:type="dxa"/>
            <w:vMerge w:val="continue"/>
            <w:tcBorders>
              <w:top w:val="single" w:color="000000" w:sz="4" w:space="0"/>
              <w:left w:val="single" w:color="000000" w:sz="4" w:space="0"/>
              <w:bottom w:val="nil"/>
              <w:right w:val="single" w:color="000000" w:sz="4" w:space="0"/>
            </w:tcBorders>
            <w:vAlign w:val="center"/>
          </w:tcPr>
          <w:p w14:paraId="5A320918">
            <w:pPr>
              <w:jc w:val="center"/>
              <w:rPr>
                <w:bCs/>
              </w:rPr>
            </w:pPr>
          </w:p>
        </w:tc>
        <w:tc>
          <w:tcPr>
            <w:tcW w:w="527" w:type="dxa"/>
            <w:tcBorders>
              <w:top w:val="single" w:color="000000" w:sz="4" w:space="0"/>
              <w:left w:val="single" w:color="000000" w:sz="4" w:space="0"/>
              <w:bottom w:val="single" w:color="000000" w:sz="4" w:space="0"/>
              <w:right w:val="single" w:color="000000" w:sz="4" w:space="0"/>
            </w:tcBorders>
            <w:vAlign w:val="center"/>
          </w:tcPr>
          <w:p w14:paraId="59DDC2D1">
            <w:pPr>
              <w:jc w:val="center"/>
              <w:textAlignment w:val="center"/>
              <w:rPr>
                <w:bCs/>
              </w:rPr>
            </w:pPr>
            <w:r>
              <w:rPr>
                <w:rFonts w:hint="eastAsia"/>
                <w:bCs/>
                <w:lang w:bidi="ar"/>
              </w:rPr>
              <w:t>15</w:t>
            </w:r>
          </w:p>
        </w:tc>
        <w:tc>
          <w:tcPr>
            <w:tcW w:w="1617" w:type="dxa"/>
            <w:tcBorders>
              <w:top w:val="single" w:color="000000" w:sz="4" w:space="0"/>
              <w:left w:val="single" w:color="000000" w:sz="4" w:space="0"/>
              <w:bottom w:val="single" w:color="000000" w:sz="4" w:space="0"/>
              <w:right w:val="single" w:color="000000" w:sz="4" w:space="0"/>
            </w:tcBorders>
            <w:vAlign w:val="center"/>
          </w:tcPr>
          <w:p w14:paraId="366E2CD7">
            <w:pPr>
              <w:jc w:val="center"/>
              <w:textAlignment w:val="center"/>
              <w:rPr>
                <w:bCs/>
              </w:rPr>
            </w:pPr>
            <w:r>
              <w:rPr>
                <w:rFonts w:hint="eastAsia"/>
                <w:bCs/>
                <w:lang w:bidi="ar"/>
              </w:rPr>
              <w:t>泵房基础设施</w:t>
            </w:r>
          </w:p>
        </w:tc>
        <w:tc>
          <w:tcPr>
            <w:tcW w:w="3715" w:type="dxa"/>
            <w:tcBorders>
              <w:top w:val="single" w:color="000000" w:sz="4" w:space="0"/>
              <w:left w:val="single" w:color="000000" w:sz="4" w:space="0"/>
              <w:bottom w:val="single" w:color="000000" w:sz="4" w:space="0"/>
              <w:right w:val="single" w:color="000000" w:sz="4" w:space="0"/>
            </w:tcBorders>
            <w:vAlign w:val="center"/>
          </w:tcPr>
          <w:p w14:paraId="73136F20">
            <w:pPr>
              <w:textAlignment w:val="center"/>
              <w:rPr>
                <w:bCs/>
                <w:lang w:bidi="ar"/>
              </w:rPr>
            </w:pPr>
            <w:r>
              <w:rPr>
                <w:rFonts w:hint="eastAsia"/>
                <w:bCs/>
                <w:lang w:bidi="ar"/>
              </w:rPr>
              <w:t>◆ 门窗完好牢固通风设施良好</w:t>
            </w:r>
          </w:p>
          <w:p w14:paraId="5F095958">
            <w:pPr>
              <w:textAlignment w:val="center"/>
              <w:rPr>
                <w:bCs/>
                <w:lang w:bidi="ar"/>
              </w:rPr>
            </w:pPr>
            <w:r>
              <w:rPr>
                <w:rFonts w:hint="eastAsia"/>
                <w:bCs/>
                <w:lang w:bidi="ar"/>
              </w:rPr>
              <w:t>◆ 无尘土、垃圾、杂物、易燃、易爆和有毒危险物品及可能造成环境污染的物品等，无鼠、虫害</w:t>
            </w:r>
          </w:p>
          <w:p w14:paraId="181D1ACA">
            <w:pPr>
              <w:textAlignment w:val="center"/>
              <w:rPr>
                <w:bCs/>
              </w:rPr>
            </w:pPr>
            <w:r>
              <w:rPr>
                <w:rFonts w:hint="eastAsia"/>
                <w:bCs/>
                <w:lang w:bidi="ar"/>
              </w:rPr>
              <w:t>◆ 设备管道设施，支撑构件牢固，表面应无明显锈蚀，绝热层无脱落和破损</w:t>
            </w:r>
          </w:p>
        </w:tc>
        <w:tc>
          <w:tcPr>
            <w:tcW w:w="621" w:type="dxa"/>
            <w:tcBorders>
              <w:top w:val="single" w:color="000000" w:sz="4" w:space="0"/>
              <w:left w:val="single" w:color="000000" w:sz="4" w:space="0"/>
              <w:bottom w:val="single" w:color="000000" w:sz="4" w:space="0"/>
              <w:right w:val="single" w:color="000000" w:sz="4" w:space="0"/>
            </w:tcBorders>
            <w:vAlign w:val="center"/>
          </w:tcPr>
          <w:p w14:paraId="6E0CB26C">
            <w:pPr>
              <w:jc w:val="center"/>
              <w:textAlignment w:val="center"/>
              <w:rPr>
                <w:bCs/>
              </w:rPr>
            </w:pPr>
            <w:r>
              <w:rPr>
                <w:rFonts w:hint="eastAsia"/>
                <w:bCs/>
                <w:lang w:bidi="ar"/>
              </w:rPr>
              <w:t>2</w:t>
            </w:r>
          </w:p>
        </w:tc>
        <w:tc>
          <w:tcPr>
            <w:tcW w:w="3493" w:type="dxa"/>
            <w:tcBorders>
              <w:top w:val="single" w:color="000000" w:sz="4" w:space="0"/>
              <w:left w:val="single" w:color="000000" w:sz="4" w:space="0"/>
              <w:bottom w:val="single" w:color="000000" w:sz="4" w:space="0"/>
              <w:right w:val="single" w:color="000000" w:sz="4" w:space="0"/>
            </w:tcBorders>
            <w:vAlign w:val="center"/>
          </w:tcPr>
          <w:p w14:paraId="1D15E8A4">
            <w:pPr>
              <w:textAlignment w:val="center"/>
              <w:rPr>
                <w:rStyle w:val="63"/>
                <w:rFonts w:hint="default"/>
                <w:bCs/>
                <w:color w:val="auto"/>
                <w:sz w:val="24"/>
                <w:szCs w:val="24"/>
                <w:lang w:bidi="ar"/>
              </w:rPr>
            </w:pPr>
            <w:r>
              <w:rPr>
                <w:rStyle w:val="64"/>
                <w:rFonts w:hint="default"/>
                <w:bCs/>
                <w:color w:val="auto"/>
                <w:lang w:bidi="ar"/>
              </w:rPr>
              <w:t>□ 1.正常，</w:t>
            </w:r>
            <w:r>
              <w:rPr>
                <w:rStyle w:val="63"/>
                <w:rFonts w:hint="default"/>
                <w:bCs/>
                <w:color w:val="auto"/>
                <w:sz w:val="24"/>
                <w:szCs w:val="24"/>
                <w:lang w:bidi="ar"/>
              </w:rPr>
              <w:t>得2分</w:t>
            </w:r>
          </w:p>
          <w:p w14:paraId="08826834">
            <w:pPr>
              <w:textAlignment w:val="center"/>
              <w:rPr>
                <w:rStyle w:val="63"/>
                <w:rFonts w:hint="default"/>
                <w:bCs/>
                <w:color w:val="auto"/>
                <w:sz w:val="24"/>
                <w:szCs w:val="24"/>
                <w:lang w:bidi="ar"/>
              </w:rPr>
            </w:pPr>
            <w:r>
              <w:rPr>
                <w:rStyle w:val="64"/>
                <w:rFonts w:hint="default"/>
                <w:bCs/>
                <w:color w:val="auto"/>
                <w:lang w:bidi="ar"/>
              </w:rPr>
              <w:t>□ 2.有3处以内的，可</w:t>
            </w:r>
            <w:r>
              <w:rPr>
                <w:rStyle w:val="63"/>
                <w:rFonts w:hint="default"/>
                <w:bCs/>
                <w:color w:val="auto"/>
                <w:sz w:val="24"/>
                <w:szCs w:val="24"/>
                <w:lang w:bidi="ar"/>
              </w:rPr>
              <w:t>得2分</w:t>
            </w:r>
          </w:p>
          <w:p w14:paraId="0AE6E606">
            <w:pPr>
              <w:textAlignment w:val="center"/>
              <w:rPr>
                <w:rStyle w:val="63"/>
                <w:rFonts w:hint="default"/>
                <w:bCs/>
                <w:color w:val="auto"/>
                <w:sz w:val="24"/>
                <w:szCs w:val="24"/>
                <w:lang w:bidi="ar"/>
              </w:rPr>
            </w:pPr>
            <w:r>
              <w:rPr>
                <w:rStyle w:val="64"/>
                <w:rFonts w:hint="default"/>
                <w:bCs/>
                <w:color w:val="auto"/>
                <w:lang w:bidi="ar"/>
              </w:rPr>
              <w:t>□ 3.有4-6处的，</w:t>
            </w:r>
            <w:r>
              <w:rPr>
                <w:rStyle w:val="63"/>
                <w:rFonts w:hint="default"/>
                <w:bCs/>
                <w:color w:val="auto"/>
                <w:sz w:val="24"/>
                <w:szCs w:val="24"/>
                <w:lang w:bidi="ar"/>
              </w:rPr>
              <w:t>可得1分</w:t>
            </w:r>
          </w:p>
          <w:p w14:paraId="7A7F2C05">
            <w:pPr>
              <w:textAlignment w:val="center"/>
              <w:rPr>
                <w:bCs/>
              </w:rPr>
            </w:pPr>
            <w:r>
              <w:rPr>
                <w:rStyle w:val="64"/>
                <w:rFonts w:hint="default"/>
                <w:bCs/>
                <w:color w:val="auto"/>
                <w:lang w:bidi="ar"/>
              </w:rPr>
              <w:t>□ 4.有7处以上的，</w:t>
            </w:r>
            <w:r>
              <w:rPr>
                <w:rStyle w:val="63"/>
                <w:rFonts w:hint="default"/>
                <w:bCs/>
                <w:color w:val="auto"/>
                <w:sz w:val="24"/>
                <w:szCs w:val="24"/>
                <w:lang w:bidi="ar"/>
              </w:rPr>
              <w:t>不得分</w:t>
            </w:r>
          </w:p>
        </w:tc>
        <w:tc>
          <w:tcPr>
            <w:tcW w:w="668" w:type="dxa"/>
            <w:tcBorders>
              <w:top w:val="single" w:color="000000" w:sz="4" w:space="0"/>
              <w:left w:val="single" w:color="000000" w:sz="4" w:space="0"/>
              <w:bottom w:val="single" w:color="000000" w:sz="4" w:space="0"/>
              <w:right w:val="single" w:color="000000" w:sz="4" w:space="0"/>
            </w:tcBorders>
            <w:vAlign w:val="center"/>
          </w:tcPr>
          <w:p w14:paraId="3AB536D2"/>
        </w:tc>
        <w:tc>
          <w:tcPr>
            <w:tcW w:w="3163" w:type="dxa"/>
            <w:tcBorders>
              <w:top w:val="single" w:color="000000" w:sz="4" w:space="0"/>
              <w:left w:val="single" w:color="000000" w:sz="4" w:space="0"/>
              <w:bottom w:val="single" w:color="000000" w:sz="4" w:space="0"/>
              <w:right w:val="single" w:color="000000" w:sz="4" w:space="0"/>
            </w:tcBorders>
            <w:vAlign w:val="center"/>
          </w:tcPr>
          <w:p w14:paraId="10089206"/>
        </w:tc>
      </w:tr>
      <w:tr w14:paraId="627C504E">
        <w:tblPrEx>
          <w:tblCellMar>
            <w:top w:w="0" w:type="dxa"/>
            <w:left w:w="108" w:type="dxa"/>
            <w:bottom w:w="0" w:type="dxa"/>
            <w:right w:w="108" w:type="dxa"/>
          </w:tblCellMar>
        </w:tblPrEx>
        <w:trPr>
          <w:trHeight w:val="3420" w:hRule="atLeast"/>
          <w:jc w:val="center"/>
        </w:trPr>
        <w:tc>
          <w:tcPr>
            <w:tcW w:w="556" w:type="dxa"/>
            <w:vMerge w:val="continue"/>
            <w:tcBorders>
              <w:top w:val="single" w:color="000000" w:sz="4" w:space="0"/>
              <w:left w:val="single" w:color="000000" w:sz="4" w:space="0"/>
              <w:bottom w:val="nil"/>
              <w:right w:val="single" w:color="000000" w:sz="4" w:space="0"/>
            </w:tcBorders>
            <w:vAlign w:val="center"/>
          </w:tcPr>
          <w:p w14:paraId="4C993530">
            <w:pPr>
              <w:jc w:val="center"/>
              <w:rPr>
                <w:bCs/>
              </w:rPr>
            </w:pPr>
          </w:p>
        </w:tc>
        <w:tc>
          <w:tcPr>
            <w:tcW w:w="527" w:type="dxa"/>
            <w:tcBorders>
              <w:top w:val="single" w:color="000000" w:sz="4" w:space="0"/>
              <w:left w:val="single" w:color="000000" w:sz="4" w:space="0"/>
              <w:bottom w:val="single" w:color="000000" w:sz="4" w:space="0"/>
              <w:right w:val="single" w:color="000000" w:sz="4" w:space="0"/>
            </w:tcBorders>
            <w:vAlign w:val="center"/>
          </w:tcPr>
          <w:p w14:paraId="1949D3BE">
            <w:pPr>
              <w:jc w:val="center"/>
              <w:textAlignment w:val="center"/>
              <w:rPr>
                <w:bCs/>
              </w:rPr>
            </w:pPr>
            <w:r>
              <w:rPr>
                <w:rFonts w:hint="eastAsia"/>
                <w:bCs/>
                <w:lang w:bidi="ar"/>
              </w:rPr>
              <w:t>16</w:t>
            </w:r>
          </w:p>
        </w:tc>
        <w:tc>
          <w:tcPr>
            <w:tcW w:w="1617" w:type="dxa"/>
            <w:tcBorders>
              <w:top w:val="single" w:color="000000" w:sz="4" w:space="0"/>
              <w:left w:val="single" w:color="000000" w:sz="4" w:space="0"/>
              <w:bottom w:val="nil"/>
              <w:right w:val="single" w:color="000000" w:sz="4" w:space="0"/>
            </w:tcBorders>
            <w:vAlign w:val="center"/>
          </w:tcPr>
          <w:p w14:paraId="78FB2E19">
            <w:pPr>
              <w:jc w:val="center"/>
              <w:textAlignment w:val="center"/>
              <w:rPr>
                <w:bCs/>
              </w:rPr>
            </w:pPr>
            <w:r>
              <w:rPr>
                <w:rFonts w:hint="eastAsia"/>
                <w:bCs/>
                <w:lang w:bidi="ar"/>
              </w:rPr>
              <w:t>安全警示</w:t>
            </w:r>
          </w:p>
        </w:tc>
        <w:tc>
          <w:tcPr>
            <w:tcW w:w="3715" w:type="dxa"/>
            <w:tcBorders>
              <w:top w:val="single" w:color="000000" w:sz="4" w:space="0"/>
              <w:left w:val="single" w:color="000000" w:sz="4" w:space="0"/>
              <w:bottom w:val="single" w:color="000000" w:sz="4" w:space="0"/>
              <w:right w:val="single" w:color="000000" w:sz="4" w:space="0"/>
            </w:tcBorders>
            <w:vAlign w:val="center"/>
          </w:tcPr>
          <w:p w14:paraId="2ED51247">
            <w:pPr>
              <w:textAlignment w:val="center"/>
              <w:rPr>
                <w:bCs/>
                <w:lang w:bidi="ar"/>
              </w:rPr>
            </w:pPr>
            <w:r>
              <w:rPr>
                <w:rFonts w:hint="eastAsia"/>
                <w:bCs/>
                <w:lang w:bidi="ar"/>
              </w:rPr>
              <w:t>◆ 配置相适应的并在有效期内的灭火器具</w:t>
            </w:r>
          </w:p>
          <w:p w14:paraId="343479D9">
            <w:pPr>
              <w:textAlignment w:val="center"/>
              <w:rPr>
                <w:bCs/>
                <w:lang w:bidi="ar"/>
              </w:rPr>
            </w:pPr>
            <w:r>
              <w:rPr>
                <w:rFonts w:hint="eastAsia"/>
                <w:bCs/>
                <w:lang w:bidi="ar"/>
              </w:rPr>
              <w:t>◆ 运行人员会使用灭火器具，会报警</w:t>
            </w:r>
          </w:p>
          <w:p w14:paraId="395E9975">
            <w:pPr>
              <w:textAlignment w:val="center"/>
              <w:rPr>
                <w:bCs/>
                <w:lang w:bidi="ar"/>
              </w:rPr>
            </w:pPr>
            <w:r>
              <w:rPr>
                <w:rFonts w:hint="eastAsia"/>
                <w:bCs/>
                <w:lang w:bidi="ar"/>
              </w:rPr>
              <w:t>◆ 清晰、稳固的设施设备安全警示标识</w:t>
            </w:r>
          </w:p>
          <w:p w14:paraId="14141EB1">
            <w:pPr>
              <w:textAlignment w:val="center"/>
              <w:rPr>
                <w:bCs/>
                <w:lang w:bidi="ar"/>
              </w:rPr>
            </w:pPr>
            <w:r>
              <w:rPr>
                <w:rFonts w:hint="eastAsia"/>
                <w:bCs/>
                <w:lang w:bidi="ar"/>
              </w:rPr>
              <w:t>◆ 严禁吸烟警示</w:t>
            </w:r>
          </w:p>
          <w:p w14:paraId="3059420D">
            <w:pPr>
              <w:textAlignment w:val="center"/>
              <w:rPr>
                <w:bCs/>
                <w:lang w:bidi="ar"/>
              </w:rPr>
            </w:pPr>
            <w:r>
              <w:rPr>
                <w:rFonts w:hint="eastAsia"/>
                <w:bCs/>
                <w:lang w:bidi="ar"/>
              </w:rPr>
              <w:t>◆ 非授权人员不得进入警示</w:t>
            </w:r>
          </w:p>
          <w:p w14:paraId="00C2CBAF">
            <w:pPr>
              <w:textAlignment w:val="center"/>
              <w:rPr>
                <w:bCs/>
                <w:lang w:bidi="ar"/>
              </w:rPr>
            </w:pPr>
            <w:r>
              <w:rPr>
                <w:rFonts w:hint="eastAsia"/>
                <w:bCs/>
                <w:lang w:bidi="ar"/>
              </w:rPr>
              <w:t>◆ 禁止非授权人员对系统进行操作警示</w:t>
            </w:r>
          </w:p>
          <w:p w14:paraId="70EF570F">
            <w:pPr>
              <w:textAlignment w:val="center"/>
              <w:rPr>
                <w:bCs/>
              </w:rPr>
            </w:pPr>
            <w:r>
              <w:rPr>
                <w:rFonts w:hint="eastAsia"/>
                <w:bCs/>
                <w:lang w:bidi="ar"/>
              </w:rPr>
              <w:t>◆ 有限空间警示</w:t>
            </w:r>
          </w:p>
        </w:tc>
        <w:tc>
          <w:tcPr>
            <w:tcW w:w="621" w:type="dxa"/>
            <w:tcBorders>
              <w:top w:val="single" w:color="000000" w:sz="4" w:space="0"/>
              <w:left w:val="single" w:color="000000" w:sz="4" w:space="0"/>
              <w:bottom w:val="single" w:color="000000" w:sz="4" w:space="0"/>
              <w:right w:val="single" w:color="000000" w:sz="4" w:space="0"/>
            </w:tcBorders>
            <w:vAlign w:val="center"/>
          </w:tcPr>
          <w:p w14:paraId="37CC84F8">
            <w:pPr>
              <w:jc w:val="center"/>
              <w:textAlignment w:val="center"/>
              <w:rPr>
                <w:bCs/>
              </w:rPr>
            </w:pPr>
            <w:r>
              <w:rPr>
                <w:rFonts w:hint="eastAsia"/>
                <w:bCs/>
                <w:lang w:bidi="ar"/>
              </w:rPr>
              <w:t>2</w:t>
            </w:r>
          </w:p>
        </w:tc>
        <w:tc>
          <w:tcPr>
            <w:tcW w:w="3493" w:type="dxa"/>
            <w:tcBorders>
              <w:top w:val="single" w:color="000000" w:sz="4" w:space="0"/>
              <w:left w:val="single" w:color="000000" w:sz="4" w:space="0"/>
              <w:bottom w:val="single" w:color="000000" w:sz="4" w:space="0"/>
              <w:right w:val="single" w:color="000000" w:sz="4" w:space="0"/>
            </w:tcBorders>
            <w:vAlign w:val="center"/>
          </w:tcPr>
          <w:p w14:paraId="5C43EB81">
            <w:pPr>
              <w:textAlignment w:val="center"/>
              <w:rPr>
                <w:rStyle w:val="63"/>
                <w:rFonts w:hint="default"/>
                <w:bCs/>
                <w:color w:val="auto"/>
                <w:sz w:val="24"/>
                <w:szCs w:val="24"/>
                <w:lang w:bidi="ar"/>
              </w:rPr>
            </w:pPr>
            <w:r>
              <w:rPr>
                <w:rStyle w:val="64"/>
                <w:rFonts w:hint="default"/>
                <w:bCs/>
                <w:color w:val="auto"/>
                <w:lang w:bidi="ar"/>
              </w:rPr>
              <w:t>□ 1.齐全，</w:t>
            </w:r>
            <w:r>
              <w:rPr>
                <w:rStyle w:val="63"/>
                <w:rFonts w:hint="default"/>
                <w:bCs/>
                <w:color w:val="auto"/>
                <w:sz w:val="24"/>
                <w:szCs w:val="24"/>
                <w:lang w:bidi="ar"/>
              </w:rPr>
              <w:t>得2分</w:t>
            </w:r>
          </w:p>
          <w:p w14:paraId="1C26D666">
            <w:pPr>
              <w:textAlignment w:val="center"/>
              <w:rPr>
                <w:bCs/>
              </w:rPr>
            </w:pPr>
            <w:r>
              <w:rPr>
                <w:rStyle w:val="64"/>
                <w:rFonts w:hint="default"/>
                <w:bCs/>
                <w:color w:val="auto"/>
                <w:lang w:bidi="ar"/>
              </w:rPr>
              <w:t>□ 2.不完善，</w:t>
            </w:r>
            <w:r>
              <w:rPr>
                <w:rStyle w:val="63"/>
                <w:rFonts w:hint="default"/>
                <w:bCs/>
                <w:color w:val="auto"/>
                <w:sz w:val="24"/>
                <w:szCs w:val="24"/>
                <w:lang w:bidi="ar"/>
              </w:rPr>
              <w:t>不得分</w:t>
            </w:r>
          </w:p>
        </w:tc>
        <w:tc>
          <w:tcPr>
            <w:tcW w:w="668" w:type="dxa"/>
            <w:tcBorders>
              <w:top w:val="single" w:color="000000" w:sz="4" w:space="0"/>
              <w:left w:val="single" w:color="000000" w:sz="4" w:space="0"/>
              <w:bottom w:val="single" w:color="000000" w:sz="4" w:space="0"/>
              <w:right w:val="single" w:color="000000" w:sz="4" w:space="0"/>
            </w:tcBorders>
            <w:vAlign w:val="center"/>
          </w:tcPr>
          <w:p w14:paraId="4DCB4B20"/>
        </w:tc>
        <w:tc>
          <w:tcPr>
            <w:tcW w:w="3163" w:type="dxa"/>
            <w:tcBorders>
              <w:top w:val="single" w:color="000000" w:sz="4" w:space="0"/>
              <w:left w:val="single" w:color="000000" w:sz="4" w:space="0"/>
              <w:bottom w:val="single" w:color="000000" w:sz="4" w:space="0"/>
              <w:right w:val="single" w:color="000000" w:sz="4" w:space="0"/>
            </w:tcBorders>
            <w:vAlign w:val="center"/>
          </w:tcPr>
          <w:p w14:paraId="0D971467"/>
        </w:tc>
      </w:tr>
      <w:tr w14:paraId="708686B4">
        <w:tblPrEx>
          <w:tblCellMar>
            <w:top w:w="0" w:type="dxa"/>
            <w:left w:w="108" w:type="dxa"/>
            <w:bottom w:w="0" w:type="dxa"/>
            <w:right w:w="108" w:type="dxa"/>
          </w:tblCellMar>
        </w:tblPrEx>
        <w:trPr>
          <w:trHeight w:val="1425" w:hRule="atLeast"/>
          <w:jc w:val="center"/>
        </w:trPr>
        <w:tc>
          <w:tcPr>
            <w:tcW w:w="556" w:type="dxa"/>
            <w:vMerge w:val="continue"/>
            <w:tcBorders>
              <w:top w:val="single" w:color="000000" w:sz="4" w:space="0"/>
              <w:left w:val="single" w:color="000000" w:sz="4" w:space="0"/>
              <w:bottom w:val="nil"/>
              <w:right w:val="single" w:color="000000" w:sz="4" w:space="0"/>
            </w:tcBorders>
            <w:vAlign w:val="center"/>
          </w:tcPr>
          <w:p w14:paraId="1E7AFF26">
            <w:pPr>
              <w:jc w:val="center"/>
              <w:rPr>
                <w:bCs/>
              </w:rPr>
            </w:pPr>
          </w:p>
        </w:tc>
        <w:tc>
          <w:tcPr>
            <w:tcW w:w="527" w:type="dxa"/>
            <w:tcBorders>
              <w:top w:val="single" w:color="000000" w:sz="4" w:space="0"/>
              <w:left w:val="single" w:color="000000" w:sz="4" w:space="0"/>
              <w:bottom w:val="single" w:color="000000" w:sz="4" w:space="0"/>
              <w:right w:val="single" w:color="000000" w:sz="4" w:space="0"/>
            </w:tcBorders>
            <w:vAlign w:val="center"/>
          </w:tcPr>
          <w:p w14:paraId="0F923EAA">
            <w:pPr>
              <w:jc w:val="center"/>
              <w:textAlignment w:val="center"/>
              <w:rPr>
                <w:bCs/>
              </w:rPr>
            </w:pPr>
            <w:r>
              <w:rPr>
                <w:rFonts w:hint="eastAsia"/>
                <w:bCs/>
                <w:lang w:bidi="ar"/>
              </w:rPr>
              <w:t>17</w:t>
            </w:r>
          </w:p>
        </w:tc>
        <w:tc>
          <w:tcPr>
            <w:tcW w:w="1617" w:type="dxa"/>
            <w:tcBorders>
              <w:top w:val="single" w:color="000000" w:sz="4" w:space="0"/>
              <w:left w:val="single" w:color="000000" w:sz="4" w:space="0"/>
              <w:bottom w:val="single" w:color="000000" w:sz="4" w:space="0"/>
              <w:right w:val="single" w:color="000000" w:sz="4" w:space="0"/>
            </w:tcBorders>
            <w:vAlign w:val="center"/>
          </w:tcPr>
          <w:p w14:paraId="283629A2">
            <w:pPr>
              <w:jc w:val="center"/>
              <w:textAlignment w:val="center"/>
              <w:rPr>
                <w:bCs/>
              </w:rPr>
            </w:pPr>
            <w:r>
              <w:rPr>
                <w:rFonts w:hint="eastAsia"/>
                <w:bCs/>
                <w:lang w:bidi="ar"/>
              </w:rPr>
              <w:t>泵房设备外观</w:t>
            </w:r>
          </w:p>
        </w:tc>
        <w:tc>
          <w:tcPr>
            <w:tcW w:w="3715" w:type="dxa"/>
            <w:tcBorders>
              <w:top w:val="single" w:color="000000" w:sz="4" w:space="0"/>
              <w:left w:val="single" w:color="000000" w:sz="4" w:space="0"/>
              <w:bottom w:val="single" w:color="000000" w:sz="4" w:space="0"/>
              <w:right w:val="single" w:color="000000" w:sz="4" w:space="0"/>
            </w:tcBorders>
            <w:vAlign w:val="center"/>
          </w:tcPr>
          <w:p w14:paraId="164164A1">
            <w:pPr>
              <w:textAlignment w:val="center"/>
              <w:rPr>
                <w:bCs/>
                <w:lang w:bidi="ar"/>
              </w:rPr>
            </w:pPr>
            <w:r>
              <w:rPr>
                <w:rFonts w:hint="eastAsia"/>
                <w:bCs/>
                <w:lang w:bidi="ar"/>
              </w:rPr>
              <w:t>◆ 设备无灰尘、油渍、锈迹等；</w:t>
            </w:r>
          </w:p>
          <w:p w14:paraId="05695F5C">
            <w:pPr>
              <w:textAlignment w:val="center"/>
              <w:rPr>
                <w:bCs/>
              </w:rPr>
            </w:pPr>
            <w:r>
              <w:rPr>
                <w:rFonts w:hint="eastAsia"/>
                <w:bCs/>
                <w:lang w:bidi="ar"/>
              </w:rPr>
              <w:t>◆ 二次供水水箱外观清洁，加盖上锁，网罩良好，钥匙由专人保管；</w:t>
            </w:r>
          </w:p>
        </w:tc>
        <w:tc>
          <w:tcPr>
            <w:tcW w:w="621" w:type="dxa"/>
            <w:tcBorders>
              <w:top w:val="single" w:color="000000" w:sz="4" w:space="0"/>
              <w:left w:val="single" w:color="000000" w:sz="4" w:space="0"/>
              <w:bottom w:val="single" w:color="000000" w:sz="4" w:space="0"/>
              <w:right w:val="single" w:color="000000" w:sz="4" w:space="0"/>
            </w:tcBorders>
            <w:vAlign w:val="center"/>
          </w:tcPr>
          <w:p w14:paraId="0C96B8BB">
            <w:pPr>
              <w:jc w:val="center"/>
              <w:textAlignment w:val="center"/>
              <w:rPr>
                <w:bCs/>
              </w:rPr>
            </w:pPr>
            <w:r>
              <w:rPr>
                <w:rFonts w:hint="eastAsia"/>
                <w:bCs/>
                <w:lang w:bidi="ar"/>
              </w:rPr>
              <w:t>3</w:t>
            </w:r>
          </w:p>
        </w:tc>
        <w:tc>
          <w:tcPr>
            <w:tcW w:w="3493" w:type="dxa"/>
            <w:tcBorders>
              <w:top w:val="single" w:color="000000" w:sz="4" w:space="0"/>
              <w:left w:val="single" w:color="000000" w:sz="4" w:space="0"/>
              <w:bottom w:val="single" w:color="000000" w:sz="4" w:space="0"/>
              <w:right w:val="single" w:color="000000" w:sz="4" w:space="0"/>
            </w:tcBorders>
            <w:vAlign w:val="center"/>
          </w:tcPr>
          <w:p w14:paraId="05698ABF">
            <w:pPr>
              <w:textAlignment w:val="center"/>
              <w:rPr>
                <w:rStyle w:val="63"/>
                <w:rFonts w:hint="default"/>
                <w:bCs/>
                <w:color w:val="auto"/>
                <w:sz w:val="24"/>
                <w:szCs w:val="24"/>
                <w:lang w:bidi="ar"/>
              </w:rPr>
            </w:pPr>
            <w:r>
              <w:rPr>
                <w:rStyle w:val="64"/>
                <w:rFonts w:hint="default"/>
                <w:bCs/>
                <w:color w:val="auto"/>
                <w:lang w:bidi="ar"/>
              </w:rPr>
              <w:t>□ 1.正常，</w:t>
            </w:r>
            <w:r>
              <w:rPr>
                <w:rStyle w:val="63"/>
                <w:rFonts w:hint="default"/>
                <w:bCs/>
                <w:color w:val="auto"/>
                <w:sz w:val="24"/>
                <w:szCs w:val="24"/>
                <w:lang w:bidi="ar"/>
              </w:rPr>
              <w:t>得3分</w:t>
            </w:r>
          </w:p>
          <w:p w14:paraId="3307C9D7">
            <w:pPr>
              <w:textAlignment w:val="center"/>
              <w:rPr>
                <w:rStyle w:val="63"/>
                <w:rFonts w:hint="default"/>
                <w:bCs/>
                <w:color w:val="auto"/>
                <w:sz w:val="24"/>
                <w:szCs w:val="24"/>
                <w:lang w:bidi="ar"/>
              </w:rPr>
            </w:pPr>
            <w:r>
              <w:rPr>
                <w:rStyle w:val="64"/>
                <w:rFonts w:hint="default"/>
                <w:bCs/>
                <w:color w:val="auto"/>
                <w:lang w:bidi="ar"/>
              </w:rPr>
              <w:t>□ 2.有4处以内的，可</w:t>
            </w:r>
            <w:r>
              <w:rPr>
                <w:rStyle w:val="63"/>
                <w:rFonts w:hint="default"/>
                <w:bCs/>
                <w:color w:val="auto"/>
                <w:sz w:val="24"/>
                <w:szCs w:val="24"/>
                <w:lang w:bidi="ar"/>
              </w:rPr>
              <w:t>得2分</w:t>
            </w:r>
          </w:p>
          <w:p w14:paraId="7BFFE1BA">
            <w:pPr>
              <w:textAlignment w:val="center"/>
              <w:rPr>
                <w:bCs/>
              </w:rPr>
            </w:pPr>
            <w:r>
              <w:rPr>
                <w:rStyle w:val="64"/>
                <w:rFonts w:hint="default"/>
                <w:bCs/>
                <w:color w:val="auto"/>
                <w:lang w:bidi="ar"/>
              </w:rPr>
              <w:t>□ 3.有5处以上的，</w:t>
            </w:r>
            <w:r>
              <w:rPr>
                <w:rStyle w:val="63"/>
                <w:rFonts w:hint="default"/>
                <w:bCs/>
                <w:color w:val="auto"/>
                <w:sz w:val="24"/>
                <w:szCs w:val="24"/>
                <w:lang w:bidi="ar"/>
              </w:rPr>
              <w:t>不得分</w:t>
            </w:r>
          </w:p>
        </w:tc>
        <w:tc>
          <w:tcPr>
            <w:tcW w:w="668" w:type="dxa"/>
            <w:tcBorders>
              <w:top w:val="single" w:color="000000" w:sz="4" w:space="0"/>
              <w:left w:val="single" w:color="000000" w:sz="4" w:space="0"/>
              <w:bottom w:val="single" w:color="000000" w:sz="4" w:space="0"/>
              <w:right w:val="single" w:color="000000" w:sz="4" w:space="0"/>
            </w:tcBorders>
            <w:vAlign w:val="center"/>
          </w:tcPr>
          <w:p w14:paraId="2E85F2BD"/>
        </w:tc>
        <w:tc>
          <w:tcPr>
            <w:tcW w:w="3163" w:type="dxa"/>
            <w:tcBorders>
              <w:top w:val="single" w:color="000000" w:sz="4" w:space="0"/>
              <w:left w:val="single" w:color="000000" w:sz="4" w:space="0"/>
              <w:bottom w:val="single" w:color="000000" w:sz="4" w:space="0"/>
              <w:right w:val="single" w:color="000000" w:sz="4" w:space="0"/>
            </w:tcBorders>
            <w:vAlign w:val="center"/>
          </w:tcPr>
          <w:p w14:paraId="564BDFA1"/>
        </w:tc>
      </w:tr>
      <w:tr w14:paraId="3E3A0098">
        <w:tblPrEx>
          <w:tblCellMar>
            <w:top w:w="0" w:type="dxa"/>
            <w:left w:w="108" w:type="dxa"/>
            <w:bottom w:w="0" w:type="dxa"/>
            <w:right w:w="108" w:type="dxa"/>
          </w:tblCellMar>
        </w:tblPrEx>
        <w:trPr>
          <w:trHeight w:val="1995" w:hRule="atLeast"/>
          <w:jc w:val="center"/>
        </w:trPr>
        <w:tc>
          <w:tcPr>
            <w:tcW w:w="556" w:type="dxa"/>
            <w:vMerge w:val="continue"/>
            <w:tcBorders>
              <w:top w:val="single" w:color="000000" w:sz="4" w:space="0"/>
              <w:left w:val="single" w:color="000000" w:sz="4" w:space="0"/>
              <w:bottom w:val="nil"/>
              <w:right w:val="single" w:color="000000" w:sz="4" w:space="0"/>
            </w:tcBorders>
            <w:vAlign w:val="center"/>
          </w:tcPr>
          <w:p w14:paraId="49283D0E">
            <w:pPr>
              <w:jc w:val="center"/>
              <w:rPr>
                <w:bCs/>
              </w:rPr>
            </w:pPr>
          </w:p>
        </w:tc>
        <w:tc>
          <w:tcPr>
            <w:tcW w:w="527" w:type="dxa"/>
            <w:tcBorders>
              <w:top w:val="single" w:color="000000" w:sz="4" w:space="0"/>
              <w:left w:val="single" w:color="000000" w:sz="4" w:space="0"/>
              <w:bottom w:val="single" w:color="000000" w:sz="4" w:space="0"/>
              <w:right w:val="single" w:color="000000" w:sz="4" w:space="0"/>
            </w:tcBorders>
            <w:vAlign w:val="center"/>
          </w:tcPr>
          <w:p w14:paraId="27C1129C">
            <w:pPr>
              <w:jc w:val="center"/>
              <w:textAlignment w:val="center"/>
              <w:rPr>
                <w:bCs/>
              </w:rPr>
            </w:pPr>
            <w:r>
              <w:rPr>
                <w:rFonts w:hint="eastAsia"/>
                <w:bCs/>
                <w:lang w:bidi="ar"/>
              </w:rPr>
              <w:t>18</w:t>
            </w:r>
          </w:p>
        </w:tc>
        <w:tc>
          <w:tcPr>
            <w:tcW w:w="1617" w:type="dxa"/>
            <w:tcBorders>
              <w:top w:val="single" w:color="000000" w:sz="4" w:space="0"/>
              <w:left w:val="single" w:color="000000" w:sz="4" w:space="0"/>
              <w:bottom w:val="single" w:color="000000" w:sz="4" w:space="0"/>
              <w:right w:val="single" w:color="000000" w:sz="4" w:space="0"/>
            </w:tcBorders>
            <w:vAlign w:val="center"/>
          </w:tcPr>
          <w:p w14:paraId="0412D30D">
            <w:pPr>
              <w:jc w:val="center"/>
              <w:textAlignment w:val="center"/>
              <w:rPr>
                <w:bCs/>
              </w:rPr>
            </w:pPr>
            <w:r>
              <w:rPr>
                <w:rFonts w:hint="eastAsia"/>
                <w:bCs/>
                <w:lang w:bidi="ar"/>
              </w:rPr>
              <w:t>泵房设备标识</w:t>
            </w:r>
          </w:p>
        </w:tc>
        <w:tc>
          <w:tcPr>
            <w:tcW w:w="3715" w:type="dxa"/>
            <w:tcBorders>
              <w:top w:val="single" w:color="000000" w:sz="4" w:space="0"/>
              <w:left w:val="single" w:color="000000" w:sz="4" w:space="0"/>
              <w:bottom w:val="single" w:color="000000" w:sz="4" w:space="0"/>
              <w:right w:val="single" w:color="000000" w:sz="4" w:space="0"/>
            </w:tcBorders>
            <w:vAlign w:val="center"/>
          </w:tcPr>
          <w:p w14:paraId="23D9B6B4">
            <w:pPr>
              <w:textAlignment w:val="center"/>
              <w:rPr>
                <w:bCs/>
                <w:lang w:bidi="ar"/>
              </w:rPr>
            </w:pPr>
            <w:r>
              <w:rPr>
                <w:rFonts w:hint="eastAsia"/>
                <w:bCs/>
                <w:lang w:bidi="ar"/>
              </w:rPr>
              <w:t>◆ 设备、阀门和管道标识齐全、清晰，标明流向，外观整洁、油漆完好</w:t>
            </w:r>
          </w:p>
          <w:p w14:paraId="03F2D896">
            <w:pPr>
              <w:textAlignment w:val="center"/>
              <w:rPr>
                <w:bCs/>
              </w:rPr>
            </w:pPr>
            <w:r>
              <w:rPr>
                <w:rFonts w:hint="eastAsia"/>
                <w:bCs/>
                <w:lang w:bidi="ar"/>
              </w:rPr>
              <w:t>◆ 设备标识卡应固定于设备醒目位置， 设备标识卡上注明设备编号、名称、控制区域及主要参数。</w:t>
            </w:r>
          </w:p>
        </w:tc>
        <w:tc>
          <w:tcPr>
            <w:tcW w:w="621" w:type="dxa"/>
            <w:tcBorders>
              <w:top w:val="single" w:color="000000" w:sz="4" w:space="0"/>
              <w:left w:val="single" w:color="000000" w:sz="4" w:space="0"/>
              <w:bottom w:val="single" w:color="000000" w:sz="4" w:space="0"/>
              <w:right w:val="single" w:color="000000" w:sz="4" w:space="0"/>
            </w:tcBorders>
            <w:vAlign w:val="center"/>
          </w:tcPr>
          <w:p w14:paraId="26607F5D">
            <w:pPr>
              <w:jc w:val="center"/>
              <w:textAlignment w:val="center"/>
              <w:rPr>
                <w:bCs/>
              </w:rPr>
            </w:pPr>
            <w:r>
              <w:rPr>
                <w:rFonts w:hint="eastAsia"/>
                <w:bCs/>
                <w:lang w:bidi="ar"/>
              </w:rPr>
              <w:t>2</w:t>
            </w:r>
          </w:p>
        </w:tc>
        <w:tc>
          <w:tcPr>
            <w:tcW w:w="3493" w:type="dxa"/>
            <w:tcBorders>
              <w:top w:val="single" w:color="000000" w:sz="4" w:space="0"/>
              <w:left w:val="single" w:color="000000" w:sz="4" w:space="0"/>
              <w:bottom w:val="single" w:color="000000" w:sz="4" w:space="0"/>
              <w:right w:val="single" w:color="000000" w:sz="4" w:space="0"/>
            </w:tcBorders>
            <w:vAlign w:val="center"/>
          </w:tcPr>
          <w:p w14:paraId="1ADF54FD">
            <w:pPr>
              <w:textAlignment w:val="center"/>
              <w:rPr>
                <w:rStyle w:val="63"/>
                <w:rFonts w:hint="default"/>
                <w:bCs/>
                <w:color w:val="auto"/>
                <w:sz w:val="24"/>
                <w:szCs w:val="24"/>
                <w:lang w:bidi="ar"/>
              </w:rPr>
            </w:pPr>
            <w:r>
              <w:rPr>
                <w:rStyle w:val="64"/>
                <w:rFonts w:hint="default"/>
                <w:bCs/>
                <w:color w:val="auto"/>
                <w:lang w:bidi="ar"/>
              </w:rPr>
              <w:t>□ 1.正常，</w:t>
            </w:r>
            <w:r>
              <w:rPr>
                <w:rStyle w:val="63"/>
                <w:rFonts w:hint="default"/>
                <w:bCs/>
                <w:color w:val="auto"/>
                <w:sz w:val="24"/>
                <w:szCs w:val="24"/>
                <w:lang w:bidi="ar"/>
              </w:rPr>
              <w:t>得2分</w:t>
            </w:r>
          </w:p>
          <w:p w14:paraId="01391E46">
            <w:pPr>
              <w:textAlignment w:val="center"/>
              <w:rPr>
                <w:rStyle w:val="63"/>
                <w:rFonts w:hint="default"/>
                <w:bCs/>
                <w:color w:val="auto"/>
                <w:sz w:val="24"/>
                <w:szCs w:val="24"/>
                <w:lang w:bidi="ar"/>
              </w:rPr>
            </w:pPr>
            <w:r>
              <w:rPr>
                <w:rStyle w:val="64"/>
                <w:rFonts w:hint="default"/>
                <w:bCs/>
                <w:color w:val="auto"/>
                <w:lang w:bidi="ar"/>
              </w:rPr>
              <w:t>□ 2.有3处以内的，</w:t>
            </w:r>
            <w:r>
              <w:rPr>
                <w:rStyle w:val="61"/>
                <w:rFonts w:hint="default"/>
                <w:bCs/>
                <w:color w:val="auto"/>
                <w:lang w:bidi="ar"/>
              </w:rPr>
              <w:t>可</w:t>
            </w:r>
            <w:r>
              <w:rPr>
                <w:rStyle w:val="63"/>
                <w:rFonts w:hint="default"/>
                <w:bCs/>
                <w:color w:val="auto"/>
                <w:sz w:val="24"/>
                <w:szCs w:val="24"/>
                <w:lang w:bidi="ar"/>
              </w:rPr>
              <w:t>得2分</w:t>
            </w:r>
          </w:p>
          <w:p w14:paraId="70474EC6">
            <w:pPr>
              <w:textAlignment w:val="center"/>
              <w:rPr>
                <w:rStyle w:val="63"/>
                <w:rFonts w:hint="default"/>
                <w:bCs/>
                <w:color w:val="auto"/>
                <w:sz w:val="24"/>
                <w:szCs w:val="24"/>
                <w:lang w:bidi="ar"/>
              </w:rPr>
            </w:pPr>
            <w:r>
              <w:rPr>
                <w:rStyle w:val="64"/>
                <w:rFonts w:hint="default"/>
                <w:bCs/>
                <w:color w:val="auto"/>
                <w:lang w:bidi="ar"/>
              </w:rPr>
              <w:t>□ 3.有4-6处的，可</w:t>
            </w:r>
            <w:r>
              <w:rPr>
                <w:rStyle w:val="63"/>
                <w:rFonts w:hint="default"/>
                <w:bCs/>
                <w:color w:val="auto"/>
                <w:sz w:val="24"/>
                <w:szCs w:val="24"/>
                <w:lang w:bidi="ar"/>
              </w:rPr>
              <w:t>得1分</w:t>
            </w:r>
          </w:p>
          <w:p w14:paraId="703891EE">
            <w:pPr>
              <w:textAlignment w:val="center"/>
              <w:rPr>
                <w:bCs/>
              </w:rPr>
            </w:pPr>
            <w:r>
              <w:rPr>
                <w:rStyle w:val="64"/>
                <w:rFonts w:hint="default"/>
                <w:bCs/>
                <w:color w:val="auto"/>
                <w:lang w:bidi="ar"/>
              </w:rPr>
              <w:t>□ 4.有7处以上的，</w:t>
            </w:r>
            <w:r>
              <w:rPr>
                <w:rStyle w:val="61"/>
                <w:rFonts w:hint="default"/>
                <w:bCs/>
                <w:color w:val="auto"/>
                <w:lang w:bidi="ar"/>
              </w:rPr>
              <w:t>不得分</w:t>
            </w:r>
          </w:p>
        </w:tc>
        <w:tc>
          <w:tcPr>
            <w:tcW w:w="668" w:type="dxa"/>
            <w:tcBorders>
              <w:top w:val="single" w:color="000000" w:sz="4" w:space="0"/>
              <w:left w:val="single" w:color="000000" w:sz="4" w:space="0"/>
              <w:bottom w:val="single" w:color="000000" w:sz="4" w:space="0"/>
              <w:right w:val="single" w:color="000000" w:sz="4" w:space="0"/>
            </w:tcBorders>
            <w:vAlign w:val="center"/>
          </w:tcPr>
          <w:p w14:paraId="1DA5F74A"/>
        </w:tc>
        <w:tc>
          <w:tcPr>
            <w:tcW w:w="3163" w:type="dxa"/>
            <w:tcBorders>
              <w:top w:val="single" w:color="000000" w:sz="4" w:space="0"/>
              <w:left w:val="single" w:color="000000" w:sz="4" w:space="0"/>
              <w:bottom w:val="single" w:color="000000" w:sz="4" w:space="0"/>
              <w:right w:val="single" w:color="000000" w:sz="4" w:space="0"/>
            </w:tcBorders>
            <w:vAlign w:val="center"/>
          </w:tcPr>
          <w:p w14:paraId="43338DAB"/>
        </w:tc>
      </w:tr>
      <w:tr w14:paraId="5472B0FE">
        <w:tblPrEx>
          <w:tblCellMar>
            <w:top w:w="0" w:type="dxa"/>
            <w:left w:w="108" w:type="dxa"/>
            <w:bottom w:w="0" w:type="dxa"/>
            <w:right w:w="108" w:type="dxa"/>
          </w:tblCellMar>
        </w:tblPrEx>
        <w:trPr>
          <w:trHeight w:val="1710" w:hRule="atLeast"/>
          <w:jc w:val="center"/>
        </w:trPr>
        <w:tc>
          <w:tcPr>
            <w:tcW w:w="556" w:type="dxa"/>
            <w:vMerge w:val="continue"/>
            <w:tcBorders>
              <w:top w:val="single" w:color="000000" w:sz="4" w:space="0"/>
              <w:left w:val="single" w:color="000000" w:sz="4" w:space="0"/>
              <w:bottom w:val="nil"/>
              <w:right w:val="single" w:color="000000" w:sz="4" w:space="0"/>
            </w:tcBorders>
            <w:vAlign w:val="center"/>
          </w:tcPr>
          <w:p w14:paraId="32566EF5">
            <w:pPr>
              <w:jc w:val="center"/>
              <w:rPr>
                <w:bCs/>
              </w:rPr>
            </w:pPr>
          </w:p>
        </w:tc>
        <w:tc>
          <w:tcPr>
            <w:tcW w:w="527" w:type="dxa"/>
            <w:tcBorders>
              <w:top w:val="single" w:color="000000" w:sz="4" w:space="0"/>
              <w:left w:val="single" w:color="000000" w:sz="4" w:space="0"/>
              <w:bottom w:val="single" w:color="000000" w:sz="4" w:space="0"/>
              <w:right w:val="single" w:color="000000" w:sz="4" w:space="0"/>
            </w:tcBorders>
            <w:vAlign w:val="center"/>
          </w:tcPr>
          <w:p w14:paraId="11A0D00D">
            <w:pPr>
              <w:jc w:val="center"/>
              <w:textAlignment w:val="center"/>
              <w:rPr>
                <w:bCs/>
              </w:rPr>
            </w:pPr>
            <w:r>
              <w:rPr>
                <w:rFonts w:hint="eastAsia"/>
                <w:bCs/>
                <w:lang w:bidi="ar"/>
              </w:rPr>
              <w:t>19</w:t>
            </w:r>
          </w:p>
        </w:tc>
        <w:tc>
          <w:tcPr>
            <w:tcW w:w="1617" w:type="dxa"/>
            <w:tcBorders>
              <w:top w:val="single" w:color="000000" w:sz="4" w:space="0"/>
              <w:left w:val="single" w:color="000000" w:sz="4" w:space="0"/>
              <w:bottom w:val="single" w:color="000000" w:sz="4" w:space="0"/>
              <w:right w:val="single" w:color="000000" w:sz="4" w:space="0"/>
            </w:tcBorders>
            <w:vAlign w:val="center"/>
          </w:tcPr>
          <w:p w14:paraId="32AC2A65">
            <w:pPr>
              <w:jc w:val="center"/>
              <w:textAlignment w:val="center"/>
              <w:rPr>
                <w:bCs/>
              </w:rPr>
            </w:pPr>
            <w:r>
              <w:rPr>
                <w:rFonts w:hint="eastAsia"/>
                <w:bCs/>
                <w:lang w:bidi="ar"/>
              </w:rPr>
              <w:t>电气系统</w:t>
            </w:r>
          </w:p>
        </w:tc>
        <w:tc>
          <w:tcPr>
            <w:tcW w:w="3715" w:type="dxa"/>
            <w:tcBorders>
              <w:top w:val="single" w:color="000000" w:sz="4" w:space="0"/>
              <w:left w:val="single" w:color="000000" w:sz="4" w:space="0"/>
              <w:bottom w:val="single" w:color="000000" w:sz="4" w:space="0"/>
              <w:right w:val="single" w:color="000000" w:sz="4" w:space="0"/>
            </w:tcBorders>
            <w:vAlign w:val="center"/>
          </w:tcPr>
          <w:p w14:paraId="392877E3">
            <w:pPr>
              <w:textAlignment w:val="center"/>
              <w:rPr>
                <w:bCs/>
                <w:lang w:bidi="ar"/>
              </w:rPr>
            </w:pPr>
            <w:r>
              <w:rPr>
                <w:rFonts w:hint="eastAsia"/>
                <w:bCs/>
                <w:lang w:bidi="ar"/>
              </w:rPr>
              <w:t>◆  控制及操作系统安全可靠</w:t>
            </w:r>
          </w:p>
          <w:p w14:paraId="50EB8091">
            <w:pPr>
              <w:textAlignment w:val="center"/>
              <w:rPr>
                <w:bCs/>
                <w:lang w:bidi="ar"/>
              </w:rPr>
            </w:pPr>
            <w:r>
              <w:rPr>
                <w:rFonts w:hint="eastAsia"/>
                <w:bCs/>
                <w:lang w:bidi="ar"/>
              </w:rPr>
              <w:t>◆  配电箱柜无尘土、杂物、电气元件清洁、接线紧固、无过热现象。</w:t>
            </w:r>
          </w:p>
          <w:p w14:paraId="2538112D">
            <w:pPr>
              <w:textAlignment w:val="center"/>
              <w:rPr>
                <w:bCs/>
              </w:rPr>
            </w:pPr>
            <w:r>
              <w:rPr>
                <w:rFonts w:hint="eastAsia"/>
                <w:bCs/>
                <w:lang w:bidi="ar"/>
              </w:rPr>
              <w:t>◆  有无带故障运行</w:t>
            </w:r>
          </w:p>
        </w:tc>
        <w:tc>
          <w:tcPr>
            <w:tcW w:w="621" w:type="dxa"/>
            <w:tcBorders>
              <w:top w:val="single" w:color="000000" w:sz="4" w:space="0"/>
              <w:left w:val="single" w:color="000000" w:sz="4" w:space="0"/>
              <w:bottom w:val="nil"/>
              <w:right w:val="single" w:color="000000" w:sz="4" w:space="0"/>
            </w:tcBorders>
            <w:vAlign w:val="center"/>
          </w:tcPr>
          <w:p w14:paraId="6C1B7E11">
            <w:pPr>
              <w:jc w:val="center"/>
              <w:textAlignment w:val="center"/>
              <w:rPr>
                <w:bCs/>
              </w:rPr>
            </w:pPr>
            <w:r>
              <w:rPr>
                <w:rFonts w:hint="eastAsia"/>
                <w:bCs/>
                <w:lang w:bidi="ar"/>
              </w:rPr>
              <w:t>6</w:t>
            </w:r>
          </w:p>
        </w:tc>
        <w:tc>
          <w:tcPr>
            <w:tcW w:w="3493" w:type="dxa"/>
            <w:tcBorders>
              <w:top w:val="single" w:color="000000" w:sz="4" w:space="0"/>
              <w:left w:val="single" w:color="000000" w:sz="4" w:space="0"/>
              <w:bottom w:val="single" w:color="000000" w:sz="4" w:space="0"/>
              <w:right w:val="single" w:color="000000" w:sz="4" w:space="0"/>
            </w:tcBorders>
            <w:vAlign w:val="center"/>
          </w:tcPr>
          <w:p w14:paraId="6D4DDFBE">
            <w:pPr>
              <w:textAlignment w:val="center"/>
              <w:rPr>
                <w:rStyle w:val="63"/>
                <w:rFonts w:hint="default"/>
                <w:bCs/>
                <w:color w:val="auto"/>
                <w:sz w:val="24"/>
                <w:szCs w:val="24"/>
                <w:lang w:bidi="ar"/>
              </w:rPr>
            </w:pPr>
            <w:r>
              <w:rPr>
                <w:rStyle w:val="64"/>
                <w:rFonts w:hint="default"/>
                <w:bCs/>
                <w:color w:val="auto"/>
                <w:lang w:bidi="ar"/>
              </w:rPr>
              <w:t>□ 1.正常，</w:t>
            </w:r>
            <w:r>
              <w:rPr>
                <w:rStyle w:val="63"/>
                <w:rFonts w:hint="default"/>
                <w:bCs/>
                <w:color w:val="auto"/>
                <w:sz w:val="24"/>
                <w:szCs w:val="24"/>
                <w:lang w:bidi="ar"/>
              </w:rPr>
              <w:t>得6分</w:t>
            </w:r>
          </w:p>
          <w:p w14:paraId="35561359">
            <w:pPr>
              <w:textAlignment w:val="center"/>
              <w:rPr>
                <w:rStyle w:val="63"/>
                <w:rFonts w:hint="default"/>
                <w:bCs/>
                <w:color w:val="auto"/>
                <w:sz w:val="24"/>
                <w:szCs w:val="24"/>
                <w:lang w:bidi="ar"/>
              </w:rPr>
            </w:pPr>
            <w:r>
              <w:rPr>
                <w:rStyle w:val="64"/>
                <w:rFonts w:hint="default"/>
                <w:bCs/>
                <w:color w:val="auto"/>
                <w:lang w:bidi="ar"/>
              </w:rPr>
              <w:t>□ 2.有2处以内的，可</w:t>
            </w:r>
            <w:r>
              <w:rPr>
                <w:rStyle w:val="63"/>
                <w:rFonts w:hint="default"/>
                <w:bCs/>
                <w:color w:val="auto"/>
                <w:sz w:val="24"/>
                <w:szCs w:val="24"/>
                <w:lang w:bidi="ar"/>
              </w:rPr>
              <w:t>得4分</w:t>
            </w:r>
          </w:p>
          <w:p w14:paraId="4C3193AA">
            <w:pPr>
              <w:textAlignment w:val="center"/>
              <w:rPr>
                <w:rStyle w:val="63"/>
                <w:rFonts w:hint="default"/>
                <w:bCs/>
                <w:color w:val="auto"/>
                <w:sz w:val="24"/>
                <w:szCs w:val="24"/>
                <w:lang w:bidi="ar"/>
              </w:rPr>
            </w:pPr>
            <w:r>
              <w:rPr>
                <w:rStyle w:val="64"/>
                <w:rFonts w:hint="default"/>
                <w:bCs/>
                <w:color w:val="auto"/>
                <w:lang w:bidi="ar"/>
              </w:rPr>
              <w:t>□ 3.有3-4处的，</w:t>
            </w:r>
            <w:r>
              <w:rPr>
                <w:rStyle w:val="61"/>
                <w:rFonts w:hint="default"/>
                <w:bCs/>
                <w:color w:val="auto"/>
                <w:lang w:bidi="ar"/>
              </w:rPr>
              <w:t>可</w:t>
            </w:r>
            <w:r>
              <w:rPr>
                <w:rStyle w:val="63"/>
                <w:rFonts w:hint="default"/>
                <w:bCs/>
                <w:color w:val="auto"/>
                <w:sz w:val="24"/>
                <w:szCs w:val="24"/>
                <w:lang w:bidi="ar"/>
              </w:rPr>
              <w:t>得2分</w:t>
            </w:r>
          </w:p>
          <w:p w14:paraId="6130293B">
            <w:pPr>
              <w:textAlignment w:val="center"/>
              <w:rPr>
                <w:rStyle w:val="63"/>
                <w:rFonts w:hint="default"/>
                <w:bCs/>
                <w:color w:val="auto"/>
                <w:sz w:val="24"/>
                <w:szCs w:val="24"/>
                <w:lang w:bidi="ar"/>
              </w:rPr>
            </w:pPr>
            <w:r>
              <w:rPr>
                <w:rStyle w:val="64"/>
                <w:rFonts w:hint="default"/>
                <w:bCs/>
                <w:color w:val="auto"/>
                <w:lang w:bidi="ar"/>
              </w:rPr>
              <w:t>□ 4.有5-6处的，可</w:t>
            </w:r>
            <w:r>
              <w:rPr>
                <w:rStyle w:val="63"/>
                <w:rFonts w:hint="default"/>
                <w:bCs/>
                <w:color w:val="auto"/>
                <w:sz w:val="24"/>
                <w:szCs w:val="24"/>
                <w:lang w:bidi="ar"/>
              </w:rPr>
              <w:t>得1分</w:t>
            </w:r>
          </w:p>
          <w:p w14:paraId="13273202">
            <w:pPr>
              <w:textAlignment w:val="center"/>
              <w:rPr>
                <w:bCs/>
              </w:rPr>
            </w:pPr>
            <w:r>
              <w:rPr>
                <w:rStyle w:val="64"/>
                <w:rFonts w:hint="default"/>
                <w:bCs/>
                <w:color w:val="auto"/>
                <w:lang w:bidi="ar"/>
              </w:rPr>
              <w:t>□ 5.有7处以上的，</w:t>
            </w:r>
            <w:r>
              <w:rPr>
                <w:rStyle w:val="63"/>
                <w:rFonts w:hint="default"/>
                <w:bCs/>
                <w:color w:val="auto"/>
                <w:sz w:val="24"/>
                <w:szCs w:val="24"/>
                <w:lang w:bidi="ar"/>
              </w:rPr>
              <w:t>不得分</w:t>
            </w:r>
          </w:p>
        </w:tc>
        <w:tc>
          <w:tcPr>
            <w:tcW w:w="668" w:type="dxa"/>
            <w:tcBorders>
              <w:top w:val="single" w:color="000000" w:sz="4" w:space="0"/>
              <w:left w:val="single" w:color="000000" w:sz="4" w:space="0"/>
              <w:bottom w:val="single" w:color="000000" w:sz="4" w:space="0"/>
              <w:right w:val="single" w:color="000000" w:sz="4" w:space="0"/>
            </w:tcBorders>
            <w:vAlign w:val="center"/>
          </w:tcPr>
          <w:p w14:paraId="627D433F"/>
        </w:tc>
        <w:tc>
          <w:tcPr>
            <w:tcW w:w="3163" w:type="dxa"/>
            <w:tcBorders>
              <w:top w:val="single" w:color="000000" w:sz="4" w:space="0"/>
              <w:left w:val="single" w:color="000000" w:sz="4" w:space="0"/>
              <w:bottom w:val="single" w:color="000000" w:sz="4" w:space="0"/>
              <w:right w:val="single" w:color="000000" w:sz="4" w:space="0"/>
            </w:tcBorders>
            <w:vAlign w:val="center"/>
          </w:tcPr>
          <w:p w14:paraId="50047B84"/>
        </w:tc>
      </w:tr>
      <w:tr w14:paraId="61175861">
        <w:tblPrEx>
          <w:tblCellMar>
            <w:top w:w="0" w:type="dxa"/>
            <w:left w:w="108" w:type="dxa"/>
            <w:bottom w:w="0" w:type="dxa"/>
            <w:right w:w="108" w:type="dxa"/>
          </w:tblCellMar>
        </w:tblPrEx>
        <w:trPr>
          <w:trHeight w:val="1710" w:hRule="atLeast"/>
          <w:jc w:val="center"/>
        </w:trPr>
        <w:tc>
          <w:tcPr>
            <w:tcW w:w="556" w:type="dxa"/>
            <w:vMerge w:val="continue"/>
            <w:tcBorders>
              <w:top w:val="single" w:color="000000" w:sz="4" w:space="0"/>
              <w:left w:val="single" w:color="000000" w:sz="4" w:space="0"/>
              <w:bottom w:val="nil"/>
              <w:right w:val="single" w:color="000000" w:sz="4" w:space="0"/>
            </w:tcBorders>
            <w:vAlign w:val="center"/>
          </w:tcPr>
          <w:p w14:paraId="1528E740">
            <w:pPr>
              <w:jc w:val="center"/>
              <w:rPr>
                <w:bCs/>
              </w:rPr>
            </w:pPr>
          </w:p>
        </w:tc>
        <w:tc>
          <w:tcPr>
            <w:tcW w:w="527" w:type="dxa"/>
            <w:tcBorders>
              <w:top w:val="single" w:color="000000" w:sz="4" w:space="0"/>
              <w:left w:val="single" w:color="000000" w:sz="4" w:space="0"/>
              <w:bottom w:val="single" w:color="000000" w:sz="4" w:space="0"/>
              <w:right w:val="single" w:color="000000" w:sz="4" w:space="0"/>
            </w:tcBorders>
            <w:vAlign w:val="center"/>
          </w:tcPr>
          <w:p w14:paraId="4014A2F2">
            <w:pPr>
              <w:jc w:val="center"/>
              <w:textAlignment w:val="center"/>
              <w:rPr>
                <w:bCs/>
              </w:rPr>
            </w:pPr>
            <w:r>
              <w:rPr>
                <w:rFonts w:hint="eastAsia"/>
                <w:bCs/>
                <w:lang w:bidi="ar"/>
              </w:rPr>
              <w:t>20</w:t>
            </w:r>
          </w:p>
        </w:tc>
        <w:tc>
          <w:tcPr>
            <w:tcW w:w="1617" w:type="dxa"/>
            <w:tcBorders>
              <w:top w:val="single" w:color="000000" w:sz="4" w:space="0"/>
              <w:left w:val="single" w:color="000000" w:sz="4" w:space="0"/>
              <w:bottom w:val="single" w:color="000000" w:sz="4" w:space="0"/>
              <w:right w:val="single" w:color="000000" w:sz="4" w:space="0"/>
            </w:tcBorders>
            <w:vAlign w:val="center"/>
          </w:tcPr>
          <w:p w14:paraId="49C9BCCA">
            <w:pPr>
              <w:jc w:val="center"/>
              <w:textAlignment w:val="center"/>
              <w:rPr>
                <w:bCs/>
              </w:rPr>
            </w:pPr>
            <w:r>
              <w:rPr>
                <w:rFonts w:hint="eastAsia"/>
                <w:bCs/>
                <w:lang w:bidi="ar"/>
              </w:rPr>
              <w:t>照明系统</w:t>
            </w:r>
          </w:p>
        </w:tc>
        <w:tc>
          <w:tcPr>
            <w:tcW w:w="3715" w:type="dxa"/>
            <w:tcBorders>
              <w:top w:val="single" w:color="000000" w:sz="4" w:space="0"/>
              <w:left w:val="single" w:color="000000" w:sz="4" w:space="0"/>
              <w:bottom w:val="single" w:color="000000" w:sz="4" w:space="0"/>
              <w:right w:val="single" w:color="000000" w:sz="4" w:space="0"/>
            </w:tcBorders>
            <w:vAlign w:val="center"/>
          </w:tcPr>
          <w:p w14:paraId="5DF9DB8A">
            <w:pPr>
              <w:textAlignment w:val="center"/>
              <w:rPr>
                <w:bCs/>
                <w:lang w:bidi="ar"/>
              </w:rPr>
            </w:pPr>
            <w:r>
              <w:rPr>
                <w:rFonts w:hint="eastAsia"/>
                <w:bCs/>
                <w:lang w:bidi="ar"/>
              </w:rPr>
              <w:t>◆  照明灯具应有网罩设施齐全、完好、清洁</w:t>
            </w:r>
          </w:p>
          <w:p w14:paraId="3F50A3F8">
            <w:pPr>
              <w:textAlignment w:val="center"/>
              <w:rPr>
                <w:bCs/>
                <w:lang w:bidi="ar"/>
              </w:rPr>
            </w:pPr>
            <w:r>
              <w:rPr>
                <w:rFonts w:hint="eastAsia"/>
                <w:bCs/>
                <w:lang w:bidi="ar"/>
              </w:rPr>
              <w:t>◆  应急照明设施齐全、完好、有效</w:t>
            </w:r>
          </w:p>
          <w:p w14:paraId="6395051C">
            <w:pPr>
              <w:textAlignment w:val="center"/>
              <w:rPr>
                <w:bCs/>
              </w:rPr>
            </w:pPr>
            <w:r>
              <w:rPr>
                <w:rFonts w:hint="eastAsia"/>
                <w:bCs/>
                <w:lang w:bidi="ar"/>
              </w:rPr>
              <w:t>◆  疏散指示设施齐全、指示明确、清晰</w:t>
            </w:r>
          </w:p>
        </w:tc>
        <w:tc>
          <w:tcPr>
            <w:tcW w:w="621" w:type="dxa"/>
            <w:tcBorders>
              <w:top w:val="single" w:color="000000" w:sz="4" w:space="0"/>
              <w:left w:val="single" w:color="000000" w:sz="4" w:space="0"/>
              <w:bottom w:val="single" w:color="000000" w:sz="4" w:space="0"/>
              <w:right w:val="single" w:color="000000" w:sz="4" w:space="0"/>
            </w:tcBorders>
            <w:vAlign w:val="center"/>
          </w:tcPr>
          <w:p w14:paraId="1FDD285C">
            <w:pPr>
              <w:jc w:val="center"/>
              <w:textAlignment w:val="center"/>
              <w:rPr>
                <w:bCs/>
              </w:rPr>
            </w:pPr>
            <w:r>
              <w:rPr>
                <w:rFonts w:hint="eastAsia"/>
                <w:bCs/>
                <w:lang w:bidi="ar"/>
              </w:rPr>
              <w:t>4</w:t>
            </w:r>
          </w:p>
        </w:tc>
        <w:tc>
          <w:tcPr>
            <w:tcW w:w="3493" w:type="dxa"/>
            <w:tcBorders>
              <w:top w:val="single" w:color="000000" w:sz="4" w:space="0"/>
              <w:left w:val="single" w:color="000000" w:sz="4" w:space="0"/>
              <w:bottom w:val="single" w:color="000000" w:sz="4" w:space="0"/>
              <w:right w:val="single" w:color="000000" w:sz="4" w:space="0"/>
            </w:tcBorders>
            <w:vAlign w:val="center"/>
          </w:tcPr>
          <w:p w14:paraId="3A11F5A1">
            <w:pPr>
              <w:textAlignment w:val="center"/>
              <w:rPr>
                <w:rStyle w:val="63"/>
                <w:rFonts w:hint="default"/>
                <w:bCs/>
                <w:color w:val="auto"/>
                <w:sz w:val="24"/>
                <w:szCs w:val="24"/>
                <w:lang w:bidi="ar"/>
              </w:rPr>
            </w:pPr>
            <w:r>
              <w:rPr>
                <w:rStyle w:val="64"/>
                <w:rFonts w:hint="default"/>
                <w:bCs/>
                <w:color w:val="auto"/>
                <w:lang w:bidi="ar"/>
              </w:rPr>
              <w:t>□ 1.正常，</w:t>
            </w:r>
            <w:r>
              <w:rPr>
                <w:rStyle w:val="63"/>
                <w:rFonts w:hint="default"/>
                <w:bCs/>
                <w:color w:val="auto"/>
                <w:sz w:val="24"/>
                <w:szCs w:val="24"/>
                <w:lang w:bidi="ar"/>
              </w:rPr>
              <w:t>得4分</w:t>
            </w:r>
          </w:p>
          <w:p w14:paraId="7D4DE1A6">
            <w:pPr>
              <w:textAlignment w:val="center"/>
              <w:rPr>
                <w:rStyle w:val="63"/>
                <w:rFonts w:hint="default"/>
                <w:bCs/>
                <w:color w:val="auto"/>
                <w:sz w:val="24"/>
                <w:szCs w:val="24"/>
                <w:lang w:bidi="ar"/>
              </w:rPr>
            </w:pPr>
            <w:r>
              <w:rPr>
                <w:rStyle w:val="64"/>
                <w:rFonts w:hint="default"/>
                <w:bCs/>
                <w:color w:val="auto"/>
                <w:lang w:bidi="ar"/>
              </w:rPr>
              <w:t>□ 2.有2处以内的，可</w:t>
            </w:r>
            <w:r>
              <w:rPr>
                <w:rStyle w:val="63"/>
                <w:rFonts w:hint="default"/>
                <w:bCs/>
                <w:color w:val="auto"/>
                <w:sz w:val="24"/>
                <w:szCs w:val="24"/>
                <w:lang w:bidi="ar"/>
              </w:rPr>
              <w:t>得2分</w:t>
            </w:r>
          </w:p>
          <w:p w14:paraId="606E2B7E">
            <w:pPr>
              <w:textAlignment w:val="center"/>
              <w:rPr>
                <w:bCs/>
              </w:rPr>
            </w:pPr>
            <w:r>
              <w:rPr>
                <w:rStyle w:val="64"/>
                <w:rFonts w:hint="default"/>
                <w:bCs/>
                <w:color w:val="auto"/>
                <w:lang w:bidi="ar"/>
              </w:rPr>
              <w:t>□ 3.有3处以上的，</w:t>
            </w:r>
            <w:r>
              <w:rPr>
                <w:rStyle w:val="63"/>
                <w:rFonts w:hint="default"/>
                <w:bCs/>
                <w:color w:val="auto"/>
                <w:sz w:val="24"/>
                <w:szCs w:val="24"/>
                <w:lang w:bidi="ar"/>
              </w:rPr>
              <w:t>不得分</w:t>
            </w:r>
          </w:p>
        </w:tc>
        <w:tc>
          <w:tcPr>
            <w:tcW w:w="668" w:type="dxa"/>
            <w:tcBorders>
              <w:top w:val="single" w:color="000000" w:sz="4" w:space="0"/>
              <w:left w:val="single" w:color="000000" w:sz="4" w:space="0"/>
              <w:bottom w:val="single" w:color="000000" w:sz="4" w:space="0"/>
              <w:right w:val="single" w:color="000000" w:sz="4" w:space="0"/>
            </w:tcBorders>
            <w:vAlign w:val="center"/>
          </w:tcPr>
          <w:p w14:paraId="4590020A"/>
        </w:tc>
        <w:tc>
          <w:tcPr>
            <w:tcW w:w="3163" w:type="dxa"/>
            <w:tcBorders>
              <w:top w:val="single" w:color="000000" w:sz="4" w:space="0"/>
              <w:left w:val="single" w:color="000000" w:sz="4" w:space="0"/>
              <w:bottom w:val="single" w:color="000000" w:sz="4" w:space="0"/>
              <w:right w:val="single" w:color="000000" w:sz="4" w:space="0"/>
            </w:tcBorders>
            <w:vAlign w:val="center"/>
          </w:tcPr>
          <w:p w14:paraId="0CD23B53"/>
        </w:tc>
      </w:tr>
      <w:tr w14:paraId="20EFB122">
        <w:tblPrEx>
          <w:tblCellMar>
            <w:top w:w="0" w:type="dxa"/>
            <w:left w:w="108" w:type="dxa"/>
            <w:bottom w:w="0" w:type="dxa"/>
            <w:right w:w="108" w:type="dxa"/>
          </w:tblCellMar>
        </w:tblPrEx>
        <w:trPr>
          <w:trHeight w:val="3135" w:hRule="atLeast"/>
          <w:jc w:val="center"/>
        </w:trPr>
        <w:tc>
          <w:tcPr>
            <w:tcW w:w="556" w:type="dxa"/>
            <w:vMerge w:val="continue"/>
            <w:tcBorders>
              <w:top w:val="single" w:color="000000" w:sz="4" w:space="0"/>
              <w:left w:val="single" w:color="000000" w:sz="4" w:space="0"/>
              <w:bottom w:val="nil"/>
              <w:right w:val="single" w:color="000000" w:sz="4" w:space="0"/>
            </w:tcBorders>
            <w:vAlign w:val="center"/>
          </w:tcPr>
          <w:p w14:paraId="56755456">
            <w:pPr>
              <w:jc w:val="center"/>
              <w:rPr>
                <w:bCs/>
              </w:rPr>
            </w:pPr>
          </w:p>
        </w:tc>
        <w:tc>
          <w:tcPr>
            <w:tcW w:w="527" w:type="dxa"/>
            <w:tcBorders>
              <w:top w:val="single" w:color="000000" w:sz="4" w:space="0"/>
              <w:left w:val="single" w:color="000000" w:sz="4" w:space="0"/>
              <w:bottom w:val="single" w:color="000000" w:sz="4" w:space="0"/>
              <w:right w:val="single" w:color="000000" w:sz="4" w:space="0"/>
            </w:tcBorders>
            <w:vAlign w:val="center"/>
          </w:tcPr>
          <w:p w14:paraId="66D2CD98">
            <w:pPr>
              <w:jc w:val="center"/>
              <w:textAlignment w:val="center"/>
              <w:rPr>
                <w:bCs/>
              </w:rPr>
            </w:pPr>
            <w:r>
              <w:rPr>
                <w:rFonts w:hint="eastAsia"/>
                <w:bCs/>
                <w:lang w:bidi="ar"/>
              </w:rPr>
              <w:t>21</w:t>
            </w:r>
          </w:p>
        </w:tc>
        <w:tc>
          <w:tcPr>
            <w:tcW w:w="1617" w:type="dxa"/>
            <w:tcBorders>
              <w:top w:val="single" w:color="000000" w:sz="4" w:space="0"/>
              <w:left w:val="single" w:color="000000" w:sz="4" w:space="0"/>
              <w:bottom w:val="single" w:color="000000" w:sz="4" w:space="0"/>
              <w:right w:val="single" w:color="000000" w:sz="4" w:space="0"/>
            </w:tcBorders>
            <w:vAlign w:val="center"/>
          </w:tcPr>
          <w:p w14:paraId="39EF239E">
            <w:pPr>
              <w:jc w:val="center"/>
              <w:textAlignment w:val="center"/>
              <w:rPr>
                <w:bCs/>
              </w:rPr>
            </w:pPr>
            <w:r>
              <w:rPr>
                <w:rFonts w:hint="eastAsia"/>
                <w:bCs/>
                <w:lang w:bidi="ar"/>
              </w:rPr>
              <w:t>泵房设备运行</w:t>
            </w:r>
          </w:p>
        </w:tc>
        <w:tc>
          <w:tcPr>
            <w:tcW w:w="3715" w:type="dxa"/>
            <w:tcBorders>
              <w:top w:val="single" w:color="000000" w:sz="4" w:space="0"/>
              <w:left w:val="single" w:color="000000" w:sz="4" w:space="0"/>
              <w:bottom w:val="single" w:color="000000" w:sz="4" w:space="0"/>
              <w:right w:val="single" w:color="000000" w:sz="4" w:space="0"/>
            </w:tcBorders>
            <w:vAlign w:val="center"/>
          </w:tcPr>
          <w:p w14:paraId="77258189">
            <w:pPr>
              <w:textAlignment w:val="center"/>
              <w:rPr>
                <w:bCs/>
                <w:lang w:bidi="ar"/>
              </w:rPr>
            </w:pPr>
            <w:r>
              <w:rPr>
                <w:rFonts w:hint="eastAsia"/>
                <w:bCs/>
                <w:lang w:bidi="ar"/>
              </w:rPr>
              <w:t>◆  各类表计指示正常，</w:t>
            </w:r>
          </w:p>
          <w:p w14:paraId="2BD3CFDB">
            <w:pPr>
              <w:textAlignment w:val="center"/>
              <w:rPr>
                <w:bCs/>
                <w:lang w:bidi="ar"/>
              </w:rPr>
            </w:pPr>
            <w:r>
              <w:rPr>
                <w:rFonts w:hint="eastAsia"/>
                <w:bCs/>
                <w:lang w:bidi="ar"/>
              </w:rPr>
              <w:t>◆  各类水泵运行良好，无卡、滞、漏、堵，无异响</w:t>
            </w:r>
          </w:p>
          <w:p w14:paraId="0E54F12D">
            <w:pPr>
              <w:textAlignment w:val="center"/>
              <w:rPr>
                <w:bCs/>
                <w:lang w:bidi="ar"/>
              </w:rPr>
            </w:pPr>
            <w:r>
              <w:rPr>
                <w:rFonts w:hint="eastAsia"/>
                <w:bCs/>
                <w:lang w:bidi="ar"/>
              </w:rPr>
              <w:t>◆  设备、阀门和管道的表面应无明显锈蚀，绝热层无脱落和破损，无滴、漏、堵现象</w:t>
            </w:r>
          </w:p>
          <w:p w14:paraId="31BB02F5">
            <w:pPr>
              <w:textAlignment w:val="center"/>
              <w:rPr>
                <w:bCs/>
                <w:lang w:bidi="ar"/>
              </w:rPr>
            </w:pPr>
            <w:r>
              <w:rPr>
                <w:rFonts w:hint="eastAsia"/>
                <w:bCs/>
                <w:lang w:bidi="ar"/>
              </w:rPr>
              <w:t>◆  各级阀门开闭灵活有效，开闭角度指示明确。</w:t>
            </w:r>
          </w:p>
          <w:p w14:paraId="08372EC8">
            <w:pPr>
              <w:textAlignment w:val="center"/>
              <w:rPr>
                <w:bCs/>
              </w:rPr>
            </w:pPr>
            <w:r>
              <w:rPr>
                <w:rFonts w:hint="eastAsia"/>
                <w:bCs/>
                <w:lang w:bidi="ar"/>
              </w:rPr>
              <w:t>◆  二次供水水箱液位控制系统有效</w:t>
            </w:r>
          </w:p>
        </w:tc>
        <w:tc>
          <w:tcPr>
            <w:tcW w:w="621" w:type="dxa"/>
            <w:tcBorders>
              <w:top w:val="single" w:color="000000" w:sz="4" w:space="0"/>
              <w:left w:val="single" w:color="000000" w:sz="4" w:space="0"/>
              <w:bottom w:val="nil"/>
              <w:right w:val="single" w:color="000000" w:sz="4" w:space="0"/>
            </w:tcBorders>
            <w:vAlign w:val="center"/>
          </w:tcPr>
          <w:p w14:paraId="7497D922">
            <w:pPr>
              <w:jc w:val="center"/>
              <w:textAlignment w:val="center"/>
              <w:rPr>
                <w:bCs/>
              </w:rPr>
            </w:pPr>
            <w:r>
              <w:rPr>
                <w:rFonts w:hint="eastAsia"/>
                <w:bCs/>
                <w:lang w:bidi="ar"/>
              </w:rPr>
              <w:t>4</w:t>
            </w:r>
          </w:p>
        </w:tc>
        <w:tc>
          <w:tcPr>
            <w:tcW w:w="3493" w:type="dxa"/>
            <w:tcBorders>
              <w:top w:val="single" w:color="000000" w:sz="4" w:space="0"/>
              <w:left w:val="single" w:color="000000" w:sz="4" w:space="0"/>
              <w:bottom w:val="single" w:color="000000" w:sz="4" w:space="0"/>
              <w:right w:val="single" w:color="000000" w:sz="4" w:space="0"/>
            </w:tcBorders>
            <w:vAlign w:val="center"/>
          </w:tcPr>
          <w:p w14:paraId="135925F3">
            <w:pPr>
              <w:textAlignment w:val="center"/>
              <w:rPr>
                <w:rStyle w:val="63"/>
                <w:rFonts w:hint="default"/>
                <w:bCs/>
                <w:color w:val="auto"/>
                <w:sz w:val="24"/>
                <w:szCs w:val="24"/>
                <w:lang w:bidi="ar"/>
              </w:rPr>
            </w:pPr>
            <w:r>
              <w:rPr>
                <w:rStyle w:val="64"/>
                <w:rFonts w:hint="default"/>
                <w:bCs/>
                <w:color w:val="auto"/>
                <w:lang w:bidi="ar"/>
              </w:rPr>
              <w:t>□ 1.正常，</w:t>
            </w:r>
            <w:r>
              <w:rPr>
                <w:rStyle w:val="63"/>
                <w:rFonts w:hint="default"/>
                <w:bCs/>
                <w:color w:val="auto"/>
                <w:sz w:val="24"/>
                <w:szCs w:val="24"/>
                <w:lang w:bidi="ar"/>
              </w:rPr>
              <w:t>得4分</w:t>
            </w:r>
          </w:p>
          <w:p w14:paraId="7EF8C143">
            <w:pPr>
              <w:textAlignment w:val="center"/>
              <w:rPr>
                <w:rStyle w:val="63"/>
                <w:rFonts w:hint="default"/>
                <w:bCs/>
                <w:color w:val="auto"/>
                <w:sz w:val="24"/>
                <w:szCs w:val="24"/>
                <w:lang w:bidi="ar"/>
              </w:rPr>
            </w:pPr>
            <w:r>
              <w:rPr>
                <w:rStyle w:val="64"/>
                <w:rFonts w:hint="default"/>
                <w:bCs/>
                <w:color w:val="auto"/>
                <w:lang w:bidi="ar"/>
              </w:rPr>
              <w:t>□ 2.有2处以内的，可</w:t>
            </w:r>
            <w:r>
              <w:rPr>
                <w:rStyle w:val="63"/>
                <w:rFonts w:hint="default"/>
                <w:bCs/>
                <w:color w:val="auto"/>
                <w:sz w:val="24"/>
                <w:szCs w:val="24"/>
                <w:lang w:bidi="ar"/>
              </w:rPr>
              <w:t>得3分</w:t>
            </w:r>
          </w:p>
          <w:p w14:paraId="38CD3263">
            <w:pPr>
              <w:textAlignment w:val="center"/>
              <w:rPr>
                <w:rStyle w:val="63"/>
                <w:rFonts w:hint="default"/>
                <w:bCs/>
                <w:color w:val="auto"/>
                <w:sz w:val="24"/>
                <w:szCs w:val="24"/>
                <w:lang w:bidi="ar"/>
              </w:rPr>
            </w:pPr>
            <w:r>
              <w:rPr>
                <w:rStyle w:val="64"/>
                <w:rFonts w:hint="default"/>
                <w:bCs/>
                <w:color w:val="auto"/>
                <w:lang w:bidi="ar"/>
              </w:rPr>
              <w:t>□ 3.有3-4处的，可</w:t>
            </w:r>
            <w:r>
              <w:rPr>
                <w:rStyle w:val="63"/>
                <w:rFonts w:hint="default"/>
                <w:bCs/>
                <w:color w:val="auto"/>
                <w:sz w:val="24"/>
                <w:szCs w:val="24"/>
                <w:lang w:bidi="ar"/>
              </w:rPr>
              <w:t>得2分</w:t>
            </w:r>
          </w:p>
          <w:p w14:paraId="381811CF">
            <w:pPr>
              <w:textAlignment w:val="center"/>
              <w:rPr>
                <w:rStyle w:val="63"/>
                <w:rFonts w:hint="default"/>
                <w:bCs/>
                <w:color w:val="auto"/>
                <w:sz w:val="24"/>
                <w:szCs w:val="24"/>
                <w:lang w:bidi="ar"/>
              </w:rPr>
            </w:pPr>
            <w:r>
              <w:rPr>
                <w:rStyle w:val="64"/>
                <w:rFonts w:hint="default"/>
                <w:bCs/>
                <w:color w:val="auto"/>
                <w:lang w:bidi="ar"/>
              </w:rPr>
              <w:t>□ 4.有5-6处的，可</w:t>
            </w:r>
            <w:r>
              <w:rPr>
                <w:rStyle w:val="63"/>
                <w:rFonts w:hint="default"/>
                <w:bCs/>
                <w:color w:val="auto"/>
                <w:sz w:val="24"/>
                <w:szCs w:val="24"/>
                <w:lang w:bidi="ar"/>
              </w:rPr>
              <w:t>得1分</w:t>
            </w:r>
          </w:p>
          <w:p w14:paraId="5B7CB27E">
            <w:pPr>
              <w:textAlignment w:val="center"/>
              <w:rPr>
                <w:bCs/>
              </w:rPr>
            </w:pPr>
            <w:r>
              <w:rPr>
                <w:rStyle w:val="64"/>
                <w:rFonts w:hint="default"/>
                <w:bCs/>
                <w:color w:val="auto"/>
                <w:lang w:bidi="ar"/>
              </w:rPr>
              <w:t>□ 5.有7处以上的，</w:t>
            </w:r>
            <w:r>
              <w:rPr>
                <w:rStyle w:val="63"/>
                <w:rFonts w:hint="default"/>
                <w:bCs/>
                <w:color w:val="auto"/>
                <w:sz w:val="24"/>
                <w:szCs w:val="24"/>
                <w:lang w:bidi="ar"/>
              </w:rPr>
              <w:t>不得分</w:t>
            </w:r>
          </w:p>
        </w:tc>
        <w:tc>
          <w:tcPr>
            <w:tcW w:w="668" w:type="dxa"/>
            <w:tcBorders>
              <w:top w:val="single" w:color="000000" w:sz="4" w:space="0"/>
              <w:left w:val="single" w:color="000000" w:sz="4" w:space="0"/>
              <w:bottom w:val="single" w:color="000000" w:sz="4" w:space="0"/>
              <w:right w:val="single" w:color="000000" w:sz="4" w:space="0"/>
            </w:tcBorders>
            <w:vAlign w:val="center"/>
          </w:tcPr>
          <w:p w14:paraId="653ED7EC"/>
        </w:tc>
        <w:tc>
          <w:tcPr>
            <w:tcW w:w="3163" w:type="dxa"/>
            <w:tcBorders>
              <w:top w:val="single" w:color="000000" w:sz="4" w:space="0"/>
              <w:left w:val="single" w:color="000000" w:sz="4" w:space="0"/>
              <w:bottom w:val="single" w:color="000000" w:sz="4" w:space="0"/>
              <w:right w:val="single" w:color="000000" w:sz="4" w:space="0"/>
            </w:tcBorders>
            <w:vAlign w:val="center"/>
          </w:tcPr>
          <w:p w14:paraId="2CA75434"/>
        </w:tc>
      </w:tr>
      <w:tr w14:paraId="2DB7C208">
        <w:tblPrEx>
          <w:tblCellMar>
            <w:top w:w="0" w:type="dxa"/>
            <w:left w:w="108" w:type="dxa"/>
            <w:bottom w:w="0" w:type="dxa"/>
            <w:right w:w="108" w:type="dxa"/>
          </w:tblCellMar>
        </w:tblPrEx>
        <w:trPr>
          <w:trHeight w:val="1140" w:hRule="atLeast"/>
          <w:jc w:val="center"/>
        </w:trPr>
        <w:tc>
          <w:tcPr>
            <w:tcW w:w="556" w:type="dxa"/>
            <w:vMerge w:val="continue"/>
            <w:tcBorders>
              <w:top w:val="single" w:color="000000" w:sz="4" w:space="0"/>
              <w:left w:val="single" w:color="000000" w:sz="4" w:space="0"/>
              <w:bottom w:val="nil"/>
              <w:right w:val="single" w:color="000000" w:sz="4" w:space="0"/>
            </w:tcBorders>
            <w:vAlign w:val="center"/>
          </w:tcPr>
          <w:p w14:paraId="6E489AC3">
            <w:pPr>
              <w:jc w:val="center"/>
              <w:rPr>
                <w:bCs/>
              </w:rPr>
            </w:pPr>
          </w:p>
        </w:tc>
        <w:tc>
          <w:tcPr>
            <w:tcW w:w="527" w:type="dxa"/>
            <w:tcBorders>
              <w:top w:val="single" w:color="000000" w:sz="4" w:space="0"/>
              <w:left w:val="single" w:color="000000" w:sz="4" w:space="0"/>
              <w:bottom w:val="single" w:color="000000" w:sz="4" w:space="0"/>
              <w:right w:val="single" w:color="000000" w:sz="4" w:space="0"/>
            </w:tcBorders>
            <w:vAlign w:val="center"/>
          </w:tcPr>
          <w:p w14:paraId="3A9C8D42">
            <w:pPr>
              <w:jc w:val="center"/>
              <w:textAlignment w:val="center"/>
              <w:rPr>
                <w:bCs/>
              </w:rPr>
            </w:pPr>
            <w:r>
              <w:rPr>
                <w:rFonts w:hint="eastAsia"/>
                <w:bCs/>
                <w:lang w:bidi="ar"/>
              </w:rPr>
              <w:t>22</w:t>
            </w:r>
          </w:p>
        </w:tc>
        <w:tc>
          <w:tcPr>
            <w:tcW w:w="1617" w:type="dxa"/>
            <w:vMerge w:val="restart"/>
            <w:tcBorders>
              <w:top w:val="nil"/>
              <w:left w:val="single" w:color="000000" w:sz="4" w:space="0"/>
              <w:bottom w:val="single" w:color="000000" w:sz="4" w:space="0"/>
              <w:right w:val="single" w:color="000000" w:sz="4" w:space="0"/>
            </w:tcBorders>
            <w:vAlign w:val="center"/>
          </w:tcPr>
          <w:p w14:paraId="46C2E6D0">
            <w:pPr>
              <w:jc w:val="center"/>
              <w:textAlignment w:val="center"/>
              <w:rPr>
                <w:bCs/>
              </w:rPr>
            </w:pPr>
            <w:r>
              <w:rPr>
                <w:rFonts w:hint="eastAsia"/>
                <w:bCs/>
                <w:lang w:bidi="ar"/>
              </w:rPr>
              <w:t>管网与基础设施</w:t>
            </w:r>
          </w:p>
        </w:tc>
        <w:tc>
          <w:tcPr>
            <w:tcW w:w="3715" w:type="dxa"/>
            <w:tcBorders>
              <w:top w:val="nil"/>
              <w:left w:val="nil"/>
              <w:bottom w:val="nil"/>
              <w:right w:val="nil"/>
            </w:tcBorders>
            <w:noWrap/>
            <w:vAlign w:val="center"/>
          </w:tcPr>
          <w:p w14:paraId="22A2783D">
            <w:pPr>
              <w:textAlignment w:val="center"/>
              <w:rPr>
                <w:bCs/>
              </w:rPr>
            </w:pPr>
            <w:r>
              <w:rPr>
                <w:rFonts w:hint="eastAsia"/>
                <w:bCs/>
                <w:lang w:bidi="ar"/>
              </w:rPr>
              <w:t>供回水设备、阀门和管道，标识齐全、清晰，标明流向，外观整洁、油漆完好。</w:t>
            </w:r>
          </w:p>
        </w:tc>
        <w:tc>
          <w:tcPr>
            <w:tcW w:w="621" w:type="dxa"/>
            <w:tcBorders>
              <w:top w:val="single" w:color="000000" w:sz="4" w:space="0"/>
              <w:left w:val="single" w:color="000000" w:sz="4" w:space="0"/>
              <w:bottom w:val="single" w:color="000000" w:sz="4" w:space="0"/>
              <w:right w:val="single" w:color="000000" w:sz="4" w:space="0"/>
            </w:tcBorders>
            <w:vAlign w:val="center"/>
          </w:tcPr>
          <w:p w14:paraId="6898C253">
            <w:pPr>
              <w:jc w:val="center"/>
              <w:textAlignment w:val="center"/>
              <w:rPr>
                <w:bCs/>
              </w:rPr>
            </w:pPr>
            <w:r>
              <w:rPr>
                <w:rFonts w:hint="eastAsia"/>
                <w:bCs/>
                <w:lang w:bidi="ar"/>
              </w:rPr>
              <w:t>2</w:t>
            </w:r>
          </w:p>
        </w:tc>
        <w:tc>
          <w:tcPr>
            <w:tcW w:w="3493" w:type="dxa"/>
            <w:tcBorders>
              <w:top w:val="single" w:color="000000" w:sz="4" w:space="0"/>
              <w:left w:val="single" w:color="000000" w:sz="4" w:space="0"/>
              <w:bottom w:val="single" w:color="000000" w:sz="4" w:space="0"/>
              <w:right w:val="single" w:color="000000" w:sz="4" w:space="0"/>
            </w:tcBorders>
            <w:vAlign w:val="center"/>
          </w:tcPr>
          <w:p w14:paraId="54B41A2E">
            <w:pPr>
              <w:textAlignment w:val="center"/>
              <w:rPr>
                <w:rStyle w:val="63"/>
                <w:rFonts w:hint="default"/>
                <w:bCs/>
                <w:color w:val="auto"/>
                <w:sz w:val="24"/>
                <w:szCs w:val="24"/>
                <w:lang w:bidi="ar"/>
              </w:rPr>
            </w:pPr>
            <w:r>
              <w:rPr>
                <w:rStyle w:val="64"/>
                <w:rFonts w:hint="default"/>
                <w:bCs/>
                <w:color w:val="auto"/>
                <w:lang w:bidi="ar"/>
              </w:rPr>
              <w:t>□ 1.正常，</w:t>
            </w:r>
            <w:r>
              <w:rPr>
                <w:rStyle w:val="63"/>
                <w:rFonts w:hint="default"/>
                <w:bCs/>
                <w:color w:val="auto"/>
                <w:sz w:val="24"/>
                <w:szCs w:val="24"/>
                <w:lang w:bidi="ar"/>
              </w:rPr>
              <w:t>得2分</w:t>
            </w:r>
          </w:p>
          <w:p w14:paraId="40234F7C">
            <w:pPr>
              <w:textAlignment w:val="center"/>
              <w:rPr>
                <w:rStyle w:val="63"/>
                <w:rFonts w:hint="default"/>
                <w:bCs/>
                <w:color w:val="auto"/>
                <w:sz w:val="24"/>
                <w:szCs w:val="24"/>
                <w:lang w:bidi="ar"/>
              </w:rPr>
            </w:pPr>
            <w:r>
              <w:rPr>
                <w:rStyle w:val="64"/>
                <w:rFonts w:hint="default"/>
                <w:bCs/>
                <w:color w:val="auto"/>
                <w:lang w:bidi="ar"/>
              </w:rPr>
              <w:t>□ 2.有3处以内的，可</w:t>
            </w:r>
            <w:r>
              <w:rPr>
                <w:rStyle w:val="63"/>
                <w:rFonts w:hint="default"/>
                <w:bCs/>
                <w:color w:val="auto"/>
                <w:sz w:val="24"/>
                <w:szCs w:val="24"/>
                <w:lang w:bidi="ar"/>
              </w:rPr>
              <w:t>得1分</w:t>
            </w:r>
          </w:p>
          <w:p w14:paraId="4866289D">
            <w:pPr>
              <w:textAlignment w:val="center"/>
              <w:rPr>
                <w:bCs/>
              </w:rPr>
            </w:pPr>
            <w:r>
              <w:rPr>
                <w:rStyle w:val="64"/>
                <w:rFonts w:hint="default"/>
                <w:bCs/>
                <w:color w:val="auto"/>
                <w:lang w:bidi="ar"/>
              </w:rPr>
              <w:t>□ 3.有4处以上的，</w:t>
            </w:r>
            <w:r>
              <w:rPr>
                <w:rStyle w:val="63"/>
                <w:rFonts w:hint="default"/>
                <w:bCs/>
                <w:color w:val="auto"/>
                <w:sz w:val="24"/>
                <w:szCs w:val="24"/>
                <w:lang w:bidi="ar"/>
              </w:rPr>
              <w:t>不得分</w:t>
            </w:r>
          </w:p>
        </w:tc>
        <w:tc>
          <w:tcPr>
            <w:tcW w:w="668" w:type="dxa"/>
            <w:tcBorders>
              <w:top w:val="single" w:color="000000" w:sz="4" w:space="0"/>
              <w:left w:val="single" w:color="000000" w:sz="4" w:space="0"/>
              <w:bottom w:val="single" w:color="000000" w:sz="4" w:space="0"/>
              <w:right w:val="single" w:color="000000" w:sz="4" w:space="0"/>
            </w:tcBorders>
            <w:vAlign w:val="center"/>
          </w:tcPr>
          <w:p w14:paraId="4F710649"/>
        </w:tc>
        <w:tc>
          <w:tcPr>
            <w:tcW w:w="3163" w:type="dxa"/>
            <w:tcBorders>
              <w:top w:val="single" w:color="000000" w:sz="4" w:space="0"/>
              <w:left w:val="single" w:color="000000" w:sz="4" w:space="0"/>
              <w:bottom w:val="single" w:color="000000" w:sz="4" w:space="0"/>
              <w:right w:val="single" w:color="000000" w:sz="4" w:space="0"/>
            </w:tcBorders>
            <w:vAlign w:val="center"/>
          </w:tcPr>
          <w:p w14:paraId="4F884F1F"/>
        </w:tc>
      </w:tr>
      <w:tr w14:paraId="092BA318">
        <w:tblPrEx>
          <w:tblCellMar>
            <w:top w:w="0" w:type="dxa"/>
            <w:left w:w="108" w:type="dxa"/>
            <w:bottom w:w="0" w:type="dxa"/>
            <w:right w:w="108" w:type="dxa"/>
          </w:tblCellMar>
        </w:tblPrEx>
        <w:trPr>
          <w:trHeight w:val="1425" w:hRule="atLeast"/>
          <w:jc w:val="center"/>
        </w:trPr>
        <w:tc>
          <w:tcPr>
            <w:tcW w:w="556" w:type="dxa"/>
            <w:vMerge w:val="continue"/>
            <w:tcBorders>
              <w:top w:val="single" w:color="000000" w:sz="4" w:space="0"/>
              <w:left w:val="single" w:color="000000" w:sz="4" w:space="0"/>
              <w:bottom w:val="nil"/>
              <w:right w:val="single" w:color="000000" w:sz="4" w:space="0"/>
            </w:tcBorders>
            <w:vAlign w:val="center"/>
          </w:tcPr>
          <w:p w14:paraId="34C24C7F">
            <w:pPr>
              <w:jc w:val="center"/>
              <w:rPr>
                <w:bCs/>
              </w:rPr>
            </w:pPr>
          </w:p>
        </w:tc>
        <w:tc>
          <w:tcPr>
            <w:tcW w:w="527" w:type="dxa"/>
            <w:tcBorders>
              <w:top w:val="single" w:color="000000" w:sz="4" w:space="0"/>
              <w:left w:val="single" w:color="000000" w:sz="4" w:space="0"/>
              <w:bottom w:val="single" w:color="000000" w:sz="4" w:space="0"/>
              <w:right w:val="single" w:color="000000" w:sz="4" w:space="0"/>
            </w:tcBorders>
            <w:vAlign w:val="center"/>
          </w:tcPr>
          <w:p w14:paraId="4ECB9259">
            <w:pPr>
              <w:jc w:val="center"/>
              <w:textAlignment w:val="center"/>
              <w:rPr>
                <w:bCs/>
              </w:rPr>
            </w:pPr>
            <w:r>
              <w:rPr>
                <w:rFonts w:hint="eastAsia"/>
                <w:bCs/>
                <w:lang w:bidi="ar"/>
              </w:rPr>
              <w:t>23</w:t>
            </w:r>
          </w:p>
        </w:tc>
        <w:tc>
          <w:tcPr>
            <w:tcW w:w="1617" w:type="dxa"/>
            <w:vMerge w:val="continue"/>
            <w:tcBorders>
              <w:top w:val="nil"/>
              <w:left w:val="single" w:color="000000" w:sz="4" w:space="0"/>
              <w:bottom w:val="single" w:color="000000" w:sz="4" w:space="0"/>
              <w:right w:val="single" w:color="000000" w:sz="4" w:space="0"/>
            </w:tcBorders>
            <w:vAlign w:val="center"/>
          </w:tcPr>
          <w:p w14:paraId="02A3FFAC">
            <w:pPr>
              <w:jc w:val="center"/>
              <w:rPr>
                <w:bCs/>
              </w:rPr>
            </w:pPr>
          </w:p>
        </w:tc>
        <w:tc>
          <w:tcPr>
            <w:tcW w:w="3715" w:type="dxa"/>
            <w:tcBorders>
              <w:top w:val="single" w:color="000000" w:sz="4" w:space="0"/>
              <w:left w:val="single" w:color="000000" w:sz="4" w:space="0"/>
              <w:bottom w:val="single" w:color="000000" w:sz="4" w:space="0"/>
              <w:right w:val="single" w:color="000000" w:sz="4" w:space="0"/>
            </w:tcBorders>
            <w:vAlign w:val="center"/>
          </w:tcPr>
          <w:p w14:paraId="58D9596C">
            <w:pPr>
              <w:textAlignment w:val="center"/>
              <w:rPr>
                <w:bCs/>
              </w:rPr>
            </w:pPr>
            <w:r>
              <w:rPr>
                <w:rFonts w:hint="eastAsia"/>
                <w:bCs/>
                <w:lang w:bidi="ar"/>
              </w:rPr>
              <w:t>供回水管线跑、冒、滴、漏、堵现象。</w:t>
            </w:r>
          </w:p>
        </w:tc>
        <w:tc>
          <w:tcPr>
            <w:tcW w:w="621" w:type="dxa"/>
            <w:tcBorders>
              <w:top w:val="single" w:color="000000" w:sz="4" w:space="0"/>
              <w:left w:val="nil"/>
              <w:bottom w:val="single" w:color="000000" w:sz="4" w:space="0"/>
              <w:right w:val="single" w:color="000000" w:sz="4" w:space="0"/>
            </w:tcBorders>
            <w:vAlign w:val="center"/>
          </w:tcPr>
          <w:p w14:paraId="7382849F">
            <w:pPr>
              <w:jc w:val="center"/>
              <w:textAlignment w:val="center"/>
              <w:rPr>
                <w:bCs/>
              </w:rPr>
            </w:pPr>
            <w:r>
              <w:rPr>
                <w:rFonts w:hint="eastAsia"/>
                <w:bCs/>
                <w:lang w:bidi="ar"/>
              </w:rPr>
              <w:t>4</w:t>
            </w:r>
          </w:p>
        </w:tc>
        <w:tc>
          <w:tcPr>
            <w:tcW w:w="3493" w:type="dxa"/>
            <w:tcBorders>
              <w:top w:val="single" w:color="000000" w:sz="4" w:space="0"/>
              <w:left w:val="single" w:color="000000" w:sz="4" w:space="0"/>
              <w:bottom w:val="single" w:color="000000" w:sz="4" w:space="0"/>
              <w:right w:val="single" w:color="000000" w:sz="4" w:space="0"/>
            </w:tcBorders>
            <w:vAlign w:val="center"/>
          </w:tcPr>
          <w:p w14:paraId="2B89DFDE">
            <w:pPr>
              <w:textAlignment w:val="center"/>
              <w:rPr>
                <w:rStyle w:val="63"/>
                <w:rFonts w:hint="default"/>
                <w:bCs/>
                <w:color w:val="auto"/>
                <w:sz w:val="24"/>
                <w:szCs w:val="24"/>
                <w:lang w:bidi="ar"/>
              </w:rPr>
            </w:pPr>
            <w:r>
              <w:rPr>
                <w:rStyle w:val="64"/>
                <w:rFonts w:hint="default"/>
                <w:bCs/>
                <w:color w:val="auto"/>
                <w:lang w:bidi="ar"/>
              </w:rPr>
              <w:t>□ 1.正常，</w:t>
            </w:r>
            <w:r>
              <w:rPr>
                <w:rStyle w:val="63"/>
                <w:rFonts w:hint="default"/>
                <w:bCs/>
                <w:color w:val="auto"/>
                <w:sz w:val="24"/>
                <w:szCs w:val="24"/>
                <w:lang w:bidi="ar"/>
              </w:rPr>
              <w:t>得4分</w:t>
            </w:r>
          </w:p>
          <w:p w14:paraId="677F8D83">
            <w:pPr>
              <w:textAlignment w:val="center"/>
              <w:rPr>
                <w:rStyle w:val="63"/>
                <w:rFonts w:hint="default"/>
                <w:bCs/>
                <w:color w:val="auto"/>
                <w:sz w:val="24"/>
                <w:szCs w:val="24"/>
                <w:lang w:bidi="ar"/>
              </w:rPr>
            </w:pPr>
            <w:r>
              <w:rPr>
                <w:rStyle w:val="64"/>
                <w:rFonts w:hint="default"/>
                <w:bCs/>
                <w:color w:val="auto"/>
                <w:lang w:bidi="ar"/>
              </w:rPr>
              <w:t>□ 2.有2处以内的，可</w:t>
            </w:r>
            <w:r>
              <w:rPr>
                <w:rStyle w:val="63"/>
                <w:rFonts w:hint="default"/>
                <w:bCs/>
                <w:color w:val="auto"/>
                <w:sz w:val="24"/>
                <w:szCs w:val="24"/>
                <w:lang w:bidi="ar"/>
              </w:rPr>
              <w:t>得3分</w:t>
            </w:r>
          </w:p>
          <w:p w14:paraId="22EC3776">
            <w:pPr>
              <w:textAlignment w:val="center"/>
              <w:rPr>
                <w:rStyle w:val="63"/>
                <w:rFonts w:hint="default"/>
                <w:bCs/>
                <w:color w:val="auto"/>
                <w:sz w:val="24"/>
                <w:szCs w:val="24"/>
                <w:lang w:bidi="ar"/>
              </w:rPr>
            </w:pPr>
            <w:r>
              <w:rPr>
                <w:rStyle w:val="64"/>
                <w:rFonts w:hint="default"/>
                <w:bCs/>
                <w:color w:val="auto"/>
                <w:lang w:bidi="ar"/>
              </w:rPr>
              <w:t>□ 3.有3-4处的，可</w:t>
            </w:r>
            <w:r>
              <w:rPr>
                <w:rStyle w:val="63"/>
                <w:rFonts w:hint="default"/>
                <w:bCs/>
                <w:color w:val="auto"/>
                <w:sz w:val="24"/>
                <w:szCs w:val="24"/>
                <w:lang w:bidi="ar"/>
              </w:rPr>
              <w:t>得2分</w:t>
            </w:r>
          </w:p>
          <w:p w14:paraId="679D4E48">
            <w:pPr>
              <w:textAlignment w:val="center"/>
              <w:rPr>
                <w:rStyle w:val="63"/>
                <w:rFonts w:hint="default"/>
                <w:bCs/>
                <w:color w:val="auto"/>
                <w:sz w:val="24"/>
                <w:szCs w:val="24"/>
                <w:lang w:bidi="ar"/>
              </w:rPr>
            </w:pPr>
            <w:r>
              <w:rPr>
                <w:rStyle w:val="64"/>
                <w:rFonts w:hint="default"/>
                <w:bCs/>
                <w:color w:val="auto"/>
                <w:lang w:bidi="ar"/>
              </w:rPr>
              <w:t>□ 4.有5-6处的，可</w:t>
            </w:r>
            <w:r>
              <w:rPr>
                <w:rStyle w:val="63"/>
                <w:rFonts w:hint="default"/>
                <w:bCs/>
                <w:color w:val="auto"/>
                <w:sz w:val="24"/>
                <w:szCs w:val="24"/>
                <w:lang w:bidi="ar"/>
              </w:rPr>
              <w:t>得1分</w:t>
            </w:r>
          </w:p>
          <w:p w14:paraId="6F372E4E">
            <w:pPr>
              <w:textAlignment w:val="center"/>
              <w:rPr>
                <w:bCs/>
              </w:rPr>
            </w:pPr>
            <w:r>
              <w:rPr>
                <w:rStyle w:val="64"/>
                <w:rFonts w:hint="default"/>
                <w:bCs/>
                <w:color w:val="auto"/>
                <w:lang w:bidi="ar"/>
              </w:rPr>
              <w:t>□ 5.有7处以上的，</w:t>
            </w:r>
            <w:r>
              <w:rPr>
                <w:rStyle w:val="63"/>
                <w:rFonts w:hint="default"/>
                <w:bCs/>
                <w:color w:val="auto"/>
                <w:sz w:val="24"/>
                <w:szCs w:val="24"/>
                <w:lang w:bidi="ar"/>
              </w:rPr>
              <w:t>不得分</w:t>
            </w:r>
          </w:p>
        </w:tc>
        <w:tc>
          <w:tcPr>
            <w:tcW w:w="668" w:type="dxa"/>
            <w:tcBorders>
              <w:top w:val="single" w:color="000000" w:sz="4" w:space="0"/>
              <w:left w:val="single" w:color="000000" w:sz="4" w:space="0"/>
              <w:bottom w:val="single" w:color="000000" w:sz="4" w:space="0"/>
              <w:right w:val="single" w:color="000000" w:sz="4" w:space="0"/>
            </w:tcBorders>
            <w:vAlign w:val="center"/>
          </w:tcPr>
          <w:p w14:paraId="59FCC0C6"/>
        </w:tc>
        <w:tc>
          <w:tcPr>
            <w:tcW w:w="3163" w:type="dxa"/>
            <w:tcBorders>
              <w:top w:val="single" w:color="000000" w:sz="4" w:space="0"/>
              <w:left w:val="single" w:color="000000" w:sz="4" w:space="0"/>
              <w:bottom w:val="single" w:color="000000" w:sz="4" w:space="0"/>
              <w:right w:val="single" w:color="000000" w:sz="4" w:space="0"/>
            </w:tcBorders>
            <w:vAlign w:val="center"/>
          </w:tcPr>
          <w:p w14:paraId="66BB96A0"/>
        </w:tc>
      </w:tr>
      <w:tr w14:paraId="49564FA0">
        <w:tblPrEx>
          <w:tblCellMar>
            <w:top w:w="0" w:type="dxa"/>
            <w:left w:w="108" w:type="dxa"/>
            <w:bottom w:w="0" w:type="dxa"/>
            <w:right w:w="108" w:type="dxa"/>
          </w:tblCellMar>
        </w:tblPrEx>
        <w:trPr>
          <w:trHeight w:val="1425" w:hRule="atLeast"/>
          <w:jc w:val="center"/>
        </w:trPr>
        <w:tc>
          <w:tcPr>
            <w:tcW w:w="556" w:type="dxa"/>
            <w:vMerge w:val="continue"/>
            <w:tcBorders>
              <w:top w:val="single" w:color="000000" w:sz="4" w:space="0"/>
              <w:left w:val="single" w:color="000000" w:sz="4" w:space="0"/>
              <w:bottom w:val="nil"/>
              <w:right w:val="single" w:color="000000" w:sz="4" w:space="0"/>
            </w:tcBorders>
            <w:vAlign w:val="center"/>
          </w:tcPr>
          <w:p w14:paraId="16E7BE0E">
            <w:pPr>
              <w:jc w:val="center"/>
              <w:rPr>
                <w:bCs/>
              </w:rPr>
            </w:pPr>
          </w:p>
        </w:tc>
        <w:tc>
          <w:tcPr>
            <w:tcW w:w="527" w:type="dxa"/>
            <w:tcBorders>
              <w:top w:val="single" w:color="000000" w:sz="4" w:space="0"/>
              <w:left w:val="single" w:color="000000" w:sz="4" w:space="0"/>
              <w:bottom w:val="single" w:color="000000" w:sz="4" w:space="0"/>
              <w:right w:val="single" w:color="000000" w:sz="4" w:space="0"/>
            </w:tcBorders>
            <w:vAlign w:val="center"/>
          </w:tcPr>
          <w:p w14:paraId="76181418">
            <w:pPr>
              <w:jc w:val="center"/>
              <w:textAlignment w:val="center"/>
              <w:rPr>
                <w:bCs/>
              </w:rPr>
            </w:pPr>
            <w:r>
              <w:rPr>
                <w:rFonts w:hint="eastAsia"/>
                <w:bCs/>
                <w:lang w:bidi="ar"/>
              </w:rPr>
              <w:t>24</w:t>
            </w:r>
          </w:p>
        </w:tc>
        <w:tc>
          <w:tcPr>
            <w:tcW w:w="1617" w:type="dxa"/>
            <w:vMerge w:val="continue"/>
            <w:tcBorders>
              <w:top w:val="nil"/>
              <w:left w:val="single" w:color="000000" w:sz="4" w:space="0"/>
              <w:bottom w:val="single" w:color="000000" w:sz="4" w:space="0"/>
              <w:right w:val="single" w:color="000000" w:sz="4" w:space="0"/>
            </w:tcBorders>
            <w:vAlign w:val="center"/>
          </w:tcPr>
          <w:p w14:paraId="5155231A">
            <w:pPr>
              <w:jc w:val="center"/>
              <w:rPr>
                <w:bCs/>
              </w:rPr>
            </w:pPr>
          </w:p>
        </w:tc>
        <w:tc>
          <w:tcPr>
            <w:tcW w:w="3715" w:type="dxa"/>
            <w:tcBorders>
              <w:top w:val="single" w:color="000000" w:sz="4" w:space="0"/>
              <w:left w:val="single" w:color="000000" w:sz="4" w:space="0"/>
              <w:bottom w:val="single" w:color="000000" w:sz="4" w:space="0"/>
              <w:right w:val="single" w:color="000000" w:sz="4" w:space="0"/>
            </w:tcBorders>
            <w:vAlign w:val="center"/>
          </w:tcPr>
          <w:p w14:paraId="102203ED">
            <w:pPr>
              <w:textAlignment w:val="center"/>
              <w:rPr>
                <w:bCs/>
                <w:lang w:bidi="ar"/>
              </w:rPr>
            </w:pPr>
            <w:r>
              <w:rPr>
                <w:rFonts w:hint="eastAsia"/>
                <w:bCs/>
                <w:lang w:bidi="ar"/>
              </w:rPr>
              <w:t>供回水管线各级阀门：</w:t>
            </w:r>
          </w:p>
          <w:p w14:paraId="579B3CBC">
            <w:pPr>
              <w:textAlignment w:val="center"/>
              <w:rPr>
                <w:bCs/>
              </w:rPr>
            </w:pPr>
            <w:r>
              <w:rPr>
                <w:rFonts w:hint="eastAsia"/>
                <w:bCs/>
                <w:lang w:bidi="ar"/>
              </w:rPr>
              <w:t>无锈蚀、无漏水，保证阀门开闭灵活有效，开闭角度指示明确。</w:t>
            </w:r>
          </w:p>
        </w:tc>
        <w:tc>
          <w:tcPr>
            <w:tcW w:w="621" w:type="dxa"/>
            <w:tcBorders>
              <w:top w:val="single" w:color="000000" w:sz="4" w:space="0"/>
              <w:left w:val="nil"/>
              <w:bottom w:val="single" w:color="000000" w:sz="4" w:space="0"/>
              <w:right w:val="single" w:color="000000" w:sz="4" w:space="0"/>
            </w:tcBorders>
            <w:vAlign w:val="center"/>
          </w:tcPr>
          <w:p w14:paraId="49905BBB">
            <w:pPr>
              <w:jc w:val="center"/>
              <w:textAlignment w:val="center"/>
              <w:rPr>
                <w:bCs/>
              </w:rPr>
            </w:pPr>
            <w:r>
              <w:rPr>
                <w:rFonts w:hint="eastAsia"/>
                <w:bCs/>
                <w:lang w:bidi="ar"/>
              </w:rPr>
              <w:t>4</w:t>
            </w:r>
          </w:p>
        </w:tc>
        <w:tc>
          <w:tcPr>
            <w:tcW w:w="3493" w:type="dxa"/>
            <w:tcBorders>
              <w:top w:val="single" w:color="000000" w:sz="4" w:space="0"/>
              <w:left w:val="single" w:color="000000" w:sz="4" w:space="0"/>
              <w:bottom w:val="single" w:color="000000" w:sz="4" w:space="0"/>
              <w:right w:val="single" w:color="000000" w:sz="4" w:space="0"/>
            </w:tcBorders>
            <w:vAlign w:val="center"/>
          </w:tcPr>
          <w:p w14:paraId="064A3222">
            <w:pPr>
              <w:textAlignment w:val="center"/>
              <w:rPr>
                <w:rStyle w:val="63"/>
                <w:rFonts w:hint="default"/>
                <w:bCs/>
                <w:color w:val="auto"/>
                <w:sz w:val="24"/>
                <w:szCs w:val="24"/>
                <w:lang w:bidi="ar"/>
              </w:rPr>
            </w:pPr>
            <w:r>
              <w:rPr>
                <w:rStyle w:val="64"/>
                <w:rFonts w:hint="default"/>
                <w:bCs/>
                <w:color w:val="auto"/>
                <w:lang w:bidi="ar"/>
              </w:rPr>
              <w:t>□ 1.正常，</w:t>
            </w:r>
            <w:r>
              <w:rPr>
                <w:rStyle w:val="63"/>
                <w:rFonts w:hint="default"/>
                <w:bCs/>
                <w:color w:val="auto"/>
                <w:sz w:val="24"/>
                <w:szCs w:val="24"/>
                <w:lang w:bidi="ar"/>
              </w:rPr>
              <w:t>得4分</w:t>
            </w:r>
          </w:p>
          <w:p w14:paraId="574E2CEA">
            <w:pPr>
              <w:textAlignment w:val="center"/>
              <w:rPr>
                <w:rStyle w:val="63"/>
                <w:rFonts w:hint="default"/>
                <w:bCs/>
                <w:color w:val="auto"/>
                <w:sz w:val="24"/>
                <w:szCs w:val="24"/>
                <w:lang w:bidi="ar"/>
              </w:rPr>
            </w:pPr>
            <w:r>
              <w:rPr>
                <w:rStyle w:val="64"/>
                <w:rFonts w:hint="default"/>
                <w:bCs/>
                <w:color w:val="auto"/>
                <w:lang w:bidi="ar"/>
              </w:rPr>
              <w:t>□ 2.有2处以内的，可</w:t>
            </w:r>
            <w:r>
              <w:rPr>
                <w:rStyle w:val="63"/>
                <w:rFonts w:hint="default"/>
                <w:bCs/>
                <w:color w:val="auto"/>
                <w:sz w:val="24"/>
                <w:szCs w:val="24"/>
                <w:lang w:bidi="ar"/>
              </w:rPr>
              <w:t>得3分</w:t>
            </w:r>
          </w:p>
          <w:p w14:paraId="01D7AE94">
            <w:pPr>
              <w:textAlignment w:val="center"/>
              <w:rPr>
                <w:rStyle w:val="63"/>
                <w:rFonts w:hint="default"/>
                <w:bCs/>
                <w:color w:val="auto"/>
                <w:sz w:val="24"/>
                <w:szCs w:val="24"/>
                <w:lang w:bidi="ar"/>
              </w:rPr>
            </w:pPr>
            <w:r>
              <w:rPr>
                <w:rStyle w:val="64"/>
                <w:rFonts w:hint="default"/>
                <w:bCs/>
                <w:color w:val="auto"/>
                <w:lang w:bidi="ar"/>
              </w:rPr>
              <w:t>□ 3.有3-4处的，可</w:t>
            </w:r>
            <w:r>
              <w:rPr>
                <w:rStyle w:val="63"/>
                <w:rFonts w:hint="default"/>
                <w:bCs/>
                <w:color w:val="auto"/>
                <w:sz w:val="24"/>
                <w:szCs w:val="24"/>
                <w:lang w:bidi="ar"/>
              </w:rPr>
              <w:t>得2分</w:t>
            </w:r>
          </w:p>
          <w:p w14:paraId="044D340C">
            <w:pPr>
              <w:textAlignment w:val="center"/>
              <w:rPr>
                <w:rStyle w:val="63"/>
                <w:rFonts w:hint="default"/>
                <w:bCs/>
                <w:color w:val="auto"/>
                <w:sz w:val="24"/>
                <w:szCs w:val="24"/>
                <w:lang w:bidi="ar"/>
              </w:rPr>
            </w:pPr>
            <w:r>
              <w:rPr>
                <w:rStyle w:val="64"/>
                <w:rFonts w:hint="default"/>
                <w:bCs/>
                <w:color w:val="auto"/>
                <w:lang w:bidi="ar"/>
              </w:rPr>
              <w:t>□ 4.有5-6处的，可</w:t>
            </w:r>
            <w:r>
              <w:rPr>
                <w:rStyle w:val="63"/>
                <w:rFonts w:hint="default"/>
                <w:bCs/>
                <w:color w:val="auto"/>
                <w:sz w:val="24"/>
                <w:szCs w:val="24"/>
                <w:lang w:bidi="ar"/>
              </w:rPr>
              <w:t>得1分</w:t>
            </w:r>
          </w:p>
          <w:p w14:paraId="3108E004">
            <w:pPr>
              <w:textAlignment w:val="center"/>
              <w:rPr>
                <w:bCs/>
              </w:rPr>
            </w:pPr>
            <w:r>
              <w:rPr>
                <w:rStyle w:val="64"/>
                <w:rFonts w:hint="default"/>
                <w:bCs/>
                <w:color w:val="auto"/>
                <w:lang w:bidi="ar"/>
              </w:rPr>
              <w:t>□ 5.有7处以上的，</w:t>
            </w:r>
            <w:r>
              <w:rPr>
                <w:rStyle w:val="63"/>
                <w:rFonts w:hint="default"/>
                <w:bCs/>
                <w:color w:val="auto"/>
                <w:sz w:val="24"/>
                <w:szCs w:val="24"/>
                <w:lang w:bidi="ar"/>
              </w:rPr>
              <w:t>不得分</w:t>
            </w:r>
          </w:p>
        </w:tc>
        <w:tc>
          <w:tcPr>
            <w:tcW w:w="668" w:type="dxa"/>
            <w:tcBorders>
              <w:top w:val="single" w:color="000000" w:sz="4" w:space="0"/>
              <w:left w:val="single" w:color="000000" w:sz="4" w:space="0"/>
              <w:bottom w:val="single" w:color="000000" w:sz="4" w:space="0"/>
              <w:right w:val="single" w:color="000000" w:sz="4" w:space="0"/>
            </w:tcBorders>
            <w:vAlign w:val="center"/>
          </w:tcPr>
          <w:p w14:paraId="0D243385"/>
        </w:tc>
        <w:tc>
          <w:tcPr>
            <w:tcW w:w="3163" w:type="dxa"/>
            <w:tcBorders>
              <w:top w:val="single" w:color="000000" w:sz="4" w:space="0"/>
              <w:left w:val="single" w:color="000000" w:sz="4" w:space="0"/>
              <w:bottom w:val="single" w:color="000000" w:sz="4" w:space="0"/>
              <w:right w:val="single" w:color="000000" w:sz="4" w:space="0"/>
            </w:tcBorders>
            <w:vAlign w:val="center"/>
          </w:tcPr>
          <w:p w14:paraId="6F3B89D1"/>
        </w:tc>
      </w:tr>
      <w:tr w14:paraId="0226A426">
        <w:tblPrEx>
          <w:tblCellMar>
            <w:top w:w="0" w:type="dxa"/>
            <w:left w:w="108" w:type="dxa"/>
            <w:bottom w:w="0" w:type="dxa"/>
            <w:right w:w="108" w:type="dxa"/>
          </w:tblCellMar>
        </w:tblPrEx>
        <w:trPr>
          <w:trHeight w:val="1995" w:hRule="atLeast"/>
          <w:jc w:val="center"/>
        </w:trPr>
        <w:tc>
          <w:tcPr>
            <w:tcW w:w="556" w:type="dxa"/>
            <w:vMerge w:val="continue"/>
            <w:tcBorders>
              <w:top w:val="single" w:color="000000" w:sz="4" w:space="0"/>
              <w:left w:val="single" w:color="000000" w:sz="4" w:space="0"/>
              <w:bottom w:val="nil"/>
              <w:right w:val="single" w:color="000000" w:sz="4" w:space="0"/>
            </w:tcBorders>
            <w:vAlign w:val="center"/>
          </w:tcPr>
          <w:p w14:paraId="28896A13">
            <w:pPr>
              <w:jc w:val="center"/>
              <w:rPr>
                <w:bCs/>
              </w:rPr>
            </w:pPr>
          </w:p>
        </w:tc>
        <w:tc>
          <w:tcPr>
            <w:tcW w:w="527" w:type="dxa"/>
            <w:tcBorders>
              <w:top w:val="single" w:color="000000" w:sz="4" w:space="0"/>
              <w:left w:val="single" w:color="000000" w:sz="4" w:space="0"/>
              <w:bottom w:val="single" w:color="000000" w:sz="4" w:space="0"/>
              <w:right w:val="single" w:color="000000" w:sz="4" w:space="0"/>
            </w:tcBorders>
            <w:vAlign w:val="center"/>
          </w:tcPr>
          <w:p w14:paraId="1F40CF8C">
            <w:pPr>
              <w:jc w:val="center"/>
              <w:textAlignment w:val="center"/>
              <w:rPr>
                <w:bCs/>
              </w:rPr>
            </w:pPr>
            <w:r>
              <w:rPr>
                <w:rFonts w:hint="eastAsia"/>
                <w:bCs/>
                <w:lang w:bidi="ar"/>
              </w:rPr>
              <w:t>25</w:t>
            </w:r>
          </w:p>
        </w:tc>
        <w:tc>
          <w:tcPr>
            <w:tcW w:w="1617" w:type="dxa"/>
            <w:vMerge w:val="continue"/>
            <w:tcBorders>
              <w:top w:val="nil"/>
              <w:left w:val="single" w:color="000000" w:sz="4" w:space="0"/>
              <w:bottom w:val="single" w:color="000000" w:sz="4" w:space="0"/>
              <w:right w:val="single" w:color="000000" w:sz="4" w:space="0"/>
            </w:tcBorders>
            <w:vAlign w:val="center"/>
          </w:tcPr>
          <w:p w14:paraId="7FCED707">
            <w:pPr>
              <w:jc w:val="center"/>
              <w:rPr>
                <w:bCs/>
              </w:rPr>
            </w:pPr>
          </w:p>
        </w:tc>
        <w:tc>
          <w:tcPr>
            <w:tcW w:w="3715" w:type="dxa"/>
            <w:tcBorders>
              <w:top w:val="single" w:color="000000" w:sz="4" w:space="0"/>
              <w:left w:val="single" w:color="000000" w:sz="4" w:space="0"/>
              <w:bottom w:val="single" w:color="000000" w:sz="4" w:space="0"/>
              <w:right w:val="single" w:color="000000" w:sz="4" w:space="0"/>
            </w:tcBorders>
            <w:vAlign w:val="center"/>
          </w:tcPr>
          <w:p w14:paraId="2B047119">
            <w:pPr>
              <w:textAlignment w:val="center"/>
              <w:rPr>
                <w:bCs/>
                <w:lang w:bidi="ar"/>
              </w:rPr>
            </w:pPr>
            <w:r>
              <w:rPr>
                <w:rFonts w:hint="eastAsia"/>
                <w:bCs/>
                <w:lang w:bidi="ar"/>
              </w:rPr>
              <w:t>◆  供回水管道设施：管路支撑构件牢固，表面应无明显锈蚀，绝热层无脱落和破损</w:t>
            </w:r>
          </w:p>
          <w:p w14:paraId="543758A0">
            <w:pPr>
              <w:textAlignment w:val="center"/>
              <w:rPr>
                <w:bCs/>
              </w:rPr>
            </w:pPr>
            <w:r>
              <w:rPr>
                <w:rFonts w:hint="eastAsia"/>
                <w:bCs/>
                <w:lang w:bidi="ar"/>
              </w:rPr>
              <w:t>◆  供回水管道沟体、井体、井盖：牢固、无破损、无塌陷。</w:t>
            </w:r>
          </w:p>
        </w:tc>
        <w:tc>
          <w:tcPr>
            <w:tcW w:w="621" w:type="dxa"/>
            <w:tcBorders>
              <w:top w:val="single" w:color="000000" w:sz="4" w:space="0"/>
              <w:left w:val="single" w:color="000000" w:sz="4" w:space="0"/>
              <w:bottom w:val="single" w:color="000000" w:sz="4" w:space="0"/>
              <w:right w:val="single" w:color="000000" w:sz="4" w:space="0"/>
            </w:tcBorders>
            <w:vAlign w:val="center"/>
          </w:tcPr>
          <w:p w14:paraId="2B8A2343">
            <w:pPr>
              <w:jc w:val="center"/>
              <w:textAlignment w:val="center"/>
              <w:rPr>
                <w:bCs/>
              </w:rPr>
            </w:pPr>
            <w:r>
              <w:rPr>
                <w:rFonts w:hint="eastAsia"/>
                <w:bCs/>
                <w:lang w:bidi="ar"/>
              </w:rPr>
              <w:t>3</w:t>
            </w:r>
          </w:p>
        </w:tc>
        <w:tc>
          <w:tcPr>
            <w:tcW w:w="3493" w:type="dxa"/>
            <w:tcBorders>
              <w:top w:val="single" w:color="000000" w:sz="4" w:space="0"/>
              <w:left w:val="single" w:color="000000" w:sz="4" w:space="0"/>
              <w:bottom w:val="single" w:color="000000" w:sz="4" w:space="0"/>
              <w:right w:val="single" w:color="000000" w:sz="4" w:space="0"/>
            </w:tcBorders>
            <w:vAlign w:val="center"/>
          </w:tcPr>
          <w:p w14:paraId="35C1870B">
            <w:pPr>
              <w:textAlignment w:val="center"/>
              <w:rPr>
                <w:rStyle w:val="63"/>
                <w:rFonts w:hint="default"/>
                <w:bCs/>
                <w:color w:val="auto"/>
                <w:sz w:val="24"/>
                <w:szCs w:val="24"/>
                <w:lang w:bidi="ar"/>
              </w:rPr>
            </w:pPr>
            <w:r>
              <w:rPr>
                <w:rStyle w:val="64"/>
                <w:rFonts w:hint="default"/>
                <w:bCs/>
                <w:color w:val="auto"/>
                <w:lang w:bidi="ar"/>
              </w:rPr>
              <w:t>□ 1.正常，</w:t>
            </w:r>
            <w:r>
              <w:rPr>
                <w:rStyle w:val="63"/>
                <w:rFonts w:hint="default"/>
                <w:bCs/>
                <w:color w:val="auto"/>
                <w:sz w:val="24"/>
                <w:szCs w:val="24"/>
                <w:lang w:bidi="ar"/>
              </w:rPr>
              <w:t>得3分</w:t>
            </w:r>
          </w:p>
          <w:p w14:paraId="6E3C6C25">
            <w:pPr>
              <w:textAlignment w:val="center"/>
              <w:rPr>
                <w:rStyle w:val="63"/>
                <w:rFonts w:hint="default"/>
                <w:bCs/>
                <w:color w:val="auto"/>
                <w:sz w:val="24"/>
                <w:szCs w:val="24"/>
                <w:lang w:bidi="ar"/>
              </w:rPr>
            </w:pPr>
            <w:r>
              <w:rPr>
                <w:rStyle w:val="64"/>
                <w:rFonts w:hint="default"/>
                <w:bCs/>
                <w:color w:val="auto"/>
                <w:lang w:bidi="ar"/>
              </w:rPr>
              <w:t>□ 2.有5处以内的，可</w:t>
            </w:r>
            <w:r>
              <w:rPr>
                <w:rStyle w:val="63"/>
                <w:rFonts w:hint="default"/>
                <w:bCs/>
                <w:color w:val="auto"/>
                <w:sz w:val="24"/>
                <w:szCs w:val="24"/>
                <w:lang w:bidi="ar"/>
              </w:rPr>
              <w:t>得2分</w:t>
            </w:r>
          </w:p>
          <w:p w14:paraId="40B840F9">
            <w:pPr>
              <w:textAlignment w:val="center"/>
              <w:rPr>
                <w:rStyle w:val="63"/>
                <w:rFonts w:hint="default"/>
                <w:bCs/>
                <w:color w:val="auto"/>
                <w:sz w:val="24"/>
                <w:szCs w:val="24"/>
                <w:lang w:bidi="ar"/>
              </w:rPr>
            </w:pPr>
            <w:r>
              <w:rPr>
                <w:rStyle w:val="64"/>
                <w:rFonts w:hint="default"/>
                <w:bCs/>
                <w:color w:val="auto"/>
                <w:lang w:bidi="ar"/>
              </w:rPr>
              <w:t>□ 3.有6-10处的，可</w:t>
            </w:r>
            <w:r>
              <w:rPr>
                <w:rStyle w:val="63"/>
                <w:rFonts w:hint="default"/>
                <w:bCs/>
                <w:color w:val="auto"/>
                <w:sz w:val="24"/>
                <w:szCs w:val="24"/>
                <w:lang w:bidi="ar"/>
              </w:rPr>
              <w:t>得1分</w:t>
            </w:r>
          </w:p>
          <w:p w14:paraId="203AADEB">
            <w:pPr>
              <w:textAlignment w:val="center"/>
              <w:rPr>
                <w:bCs/>
              </w:rPr>
            </w:pPr>
            <w:r>
              <w:rPr>
                <w:rStyle w:val="64"/>
                <w:rFonts w:hint="default"/>
                <w:bCs/>
                <w:color w:val="auto"/>
                <w:lang w:bidi="ar"/>
              </w:rPr>
              <w:t>□ 4.有11处以上的，</w:t>
            </w:r>
            <w:r>
              <w:rPr>
                <w:rStyle w:val="63"/>
                <w:rFonts w:hint="default"/>
                <w:bCs/>
                <w:color w:val="auto"/>
                <w:sz w:val="24"/>
                <w:szCs w:val="24"/>
                <w:lang w:bidi="ar"/>
              </w:rPr>
              <w:t>不得分</w:t>
            </w:r>
          </w:p>
        </w:tc>
        <w:tc>
          <w:tcPr>
            <w:tcW w:w="668" w:type="dxa"/>
            <w:tcBorders>
              <w:top w:val="single" w:color="000000" w:sz="4" w:space="0"/>
              <w:left w:val="single" w:color="000000" w:sz="4" w:space="0"/>
              <w:bottom w:val="single" w:color="000000" w:sz="4" w:space="0"/>
              <w:right w:val="single" w:color="000000" w:sz="4" w:space="0"/>
            </w:tcBorders>
            <w:vAlign w:val="center"/>
          </w:tcPr>
          <w:p w14:paraId="665A47AA"/>
        </w:tc>
        <w:tc>
          <w:tcPr>
            <w:tcW w:w="3163" w:type="dxa"/>
            <w:tcBorders>
              <w:top w:val="single" w:color="000000" w:sz="4" w:space="0"/>
              <w:left w:val="single" w:color="000000" w:sz="4" w:space="0"/>
              <w:bottom w:val="single" w:color="000000" w:sz="4" w:space="0"/>
              <w:right w:val="single" w:color="000000" w:sz="4" w:space="0"/>
            </w:tcBorders>
            <w:vAlign w:val="center"/>
          </w:tcPr>
          <w:p w14:paraId="0D83A27D"/>
        </w:tc>
      </w:tr>
      <w:tr w14:paraId="1361A884">
        <w:tblPrEx>
          <w:tblCellMar>
            <w:top w:w="0" w:type="dxa"/>
            <w:left w:w="108" w:type="dxa"/>
            <w:bottom w:w="0" w:type="dxa"/>
            <w:right w:w="108" w:type="dxa"/>
          </w:tblCellMar>
        </w:tblPrEx>
        <w:trPr>
          <w:trHeight w:val="2561" w:hRule="atLeast"/>
          <w:jc w:val="center"/>
        </w:trPr>
        <w:tc>
          <w:tcPr>
            <w:tcW w:w="556" w:type="dxa"/>
            <w:vMerge w:val="continue"/>
            <w:tcBorders>
              <w:top w:val="single" w:color="000000" w:sz="4" w:space="0"/>
              <w:left w:val="single" w:color="000000" w:sz="4" w:space="0"/>
              <w:bottom w:val="nil"/>
              <w:right w:val="single" w:color="000000" w:sz="4" w:space="0"/>
            </w:tcBorders>
            <w:vAlign w:val="center"/>
          </w:tcPr>
          <w:p w14:paraId="0F7856D4">
            <w:pPr>
              <w:jc w:val="center"/>
              <w:rPr>
                <w:bCs/>
              </w:rPr>
            </w:pPr>
          </w:p>
        </w:tc>
        <w:tc>
          <w:tcPr>
            <w:tcW w:w="527" w:type="dxa"/>
            <w:tcBorders>
              <w:top w:val="single" w:color="000000" w:sz="4" w:space="0"/>
              <w:left w:val="single" w:color="000000" w:sz="4" w:space="0"/>
              <w:bottom w:val="single" w:color="000000" w:sz="4" w:space="0"/>
              <w:right w:val="single" w:color="000000" w:sz="4" w:space="0"/>
            </w:tcBorders>
            <w:vAlign w:val="center"/>
          </w:tcPr>
          <w:p w14:paraId="6B073EE6">
            <w:pPr>
              <w:jc w:val="center"/>
              <w:textAlignment w:val="center"/>
              <w:rPr>
                <w:bCs/>
              </w:rPr>
            </w:pPr>
            <w:r>
              <w:rPr>
                <w:rFonts w:hint="eastAsia"/>
                <w:bCs/>
                <w:lang w:bidi="ar"/>
              </w:rPr>
              <w:t>26</w:t>
            </w:r>
          </w:p>
        </w:tc>
        <w:tc>
          <w:tcPr>
            <w:tcW w:w="1617" w:type="dxa"/>
            <w:vMerge w:val="restart"/>
            <w:tcBorders>
              <w:top w:val="single" w:color="000000" w:sz="4" w:space="0"/>
              <w:left w:val="single" w:color="000000" w:sz="4" w:space="0"/>
              <w:bottom w:val="single" w:color="000000" w:sz="4" w:space="0"/>
              <w:right w:val="single" w:color="000000" w:sz="4" w:space="0"/>
            </w:tcBorders>
            <w:vAlign w:val="center"/>
          </w:tcPr>
          <w:p w14:paraId="28710179">
            <w:pPr>
              <w:jc w:val="center"/>
              <w:textAlignment w:val="center"/>
              <w:rPr>
                <w:bCs/>
              </w:rPr>
            </w:pPr>
            <w:r>
              <w:rPr>
                <w:rFonts w:hint="eastAsia"/>
                <w:bCs/>
                <w:lang w:bidi="ar"/>
              </w:rPr>
              <w:t>雨污排水系统</w:t>
            </w:r>
          </w:p>
        </w:tc>
        <w:tc>
          <w:tcPr>
            <w:tcW w:w="3715" w:type="dxa"/>
            <w:tcBorders>
              <w:top w:val="single" w:color="000000" w:sz="4" w:space="0"/>
              <w:left w:val="single" w:color="000000" w:sz="4" w:space="0"/>
              <w:bottom w:val="single" w:color="000000" w:sz="4" w:space="0"/>
              <w:right w:val="single" w:color="000000" w:sz="4" w:space="0"/>
            </w:tcBorders>
            <w:vAlign w:val="center"/>
          </w:tcPr>
          <w:p w14:paraId="75D3DC65">
            <w:pPr>
              <w:textAlignment w:val="center"/>
              <w:rPr>
                <w:bCs/>
                <w:lang w:bidi="ar"/>
              </w:rPr>
            </w:pPr>
            <w:r>
              <w:rPr>
                <w:rFonts w:hint="eastAsia"/>
                <w:bCs/>
                <w:lang w:bidi="ar"/>
              </w:rPr>
              <w:t>◆  污水排水系统管道支撑构件牢固，表面应无明显锈蚀、破损、糟朽，排水通畅，无漏、堵现象</w:t>
            </w:r>
          </w:p>
          <w:p w14:paraId="15AC8859">
            <w:pPr>
              <w:textAlignment w:val="center"/>
              <w:rPr>
                <w:bCs/>
              </w:rPr>
            </w:pPr>
            <w:r>
              <w:rPr>
                <w:rFonts w:hint="eastAsia"/>
                <w:bCs/>
                <w:lang w:bidi="ar"/>
              </w:rPr>
              <w:t>◆  污水井（池）和沟渠，应结构牢固、无破损、无塌陷，金属井盖无残缺、无裂纹、无缺失，金属梯道、滑道等附属设施无锈蚀、破损、糟朽，无漏、堵现象</w:t>
            </w:r>
          </w:p>
        </w:tc>
        <w:tc>
          <w:tcPr>
            <w:tcW w:w="621" w:type="dxa"/>
            <w:tcBorders>
              <w:top w:val="single" w:color="000000" w:sz="4" w:space="0"/>
              <w:left w:val="nil"/>
              <w:bottom w:val="single" w:color="000000" w:sz="4" w:space="0"/>
              <w:right w:val="single" w:color="000000" w:sz="4" w:space="0"/>
            </w:tcBorders>
            <w:vAlign w:val="center"/>
          </w:tcPr>
          <w:p w14:paraId="2F1CE558">
            <w:pPr>
              <w:jc w:val="center"/>
              <w:textAlignment w:val="center"/>
              <w:rPr>
                <w:bCs/>
              </w:rPr>
            </w:pPr>
            <w:r>
              <w:rPr>
                <w:rFonts w:hint="eastAsia"/>
                <w:bCs/>
                <w:lang w:bidi="ar"/>
              </w:rPr>
              <w:t>4</w:t>
            </w:r>
          </w:p>
        </w:tc>
        <w:tc>
          <w:tcPr>
            <w:tcW w:w="3493" w:type="dxa"/>
            <w:tcBorders>
              <w:top w:val="single" w:color="000000" w:sz="4" w:space="0"/>
              <w:left w:val="single" w:color="000000" w:sz="4" w:space="0"/>
              <w:bottom w:val="single" w:color="000000" w:sz="4" w:space="0"/>
              <w:right w:val="single" w:color="000000" w:sz="4" w:space="0"/>
            </w:tcBorders>
            <w:vAlign w:val="center"/>
          </w:tcPr>
          <w:p w14:paraId="378ED865">
            <w:pPr>
              <w:textAlignment w:val="center"/>
              <w:rPr>
                <w:rStyle w:val="63"/>
                <w:rFonts w:hint="default"/>
                <w:bCs/>
                <w:color w:val="auto"/>
                <w:sz w:val="24"/>
                <w:szCs w:val="24"/>
                <w:lang w:bidi="ar"/>
              </w:rPr>
            </w:pPr>
            <w:r>
              <w:rPr>
                <w:rStyle w:val="64"/>
                <w:rFonts w:hint="default"/>
                <w:bCs/>
                <w:color w:val="auto"/>
                <w:lang w:bidi="ar"/>
              </w:rPr>
              <w:t>□ 1.正常，</w:t>
            </w:r>
            <w:r>
              <w:rPr>
                <w:rStyle w:val="63"/>
                <w:rFonts w:hint="default"/>
                <w:bCs/>
                <w:color w:val="auto"/>
                <w:sz w:val="24"/>
                <w:szCs w:val="24"/>
                <w:lang w:bidi="ar"/>
              </w:rPr>
              <w:t>得4分</w:t>
            </w:r>
          </w:p>
          <w:p w14:paraId="37F0E74F">
            <w:pPr>
              <w:textAlignment w:val="center"/>
              <w:rPr>
                <w:rStyle w:val="63"/>
                <w:rFonts w:hint="default"/>
                <w:bCs/>
                <w:color w:val="auto"/>
                <w:sz w:val="24"/>
                <w:szCs w:val="24"/>
                <w:lang w:bidi="ar"/>
              </w:rPr>
            </w:pPr>
            <w:r>
              <w:rPr>
                <w:rStyle w:val="64"/>
                <w:rFonts w:hint="default"/>
                <w:bCs/>
                <w:color w:val="auto"/>
                <w:lang w:bidi="ar"/>
              </w:rPr>
              <w:t>□ 2.有4处以内的，可</w:t>
            </w:r>
            <w:r>
              <w:rPr>
                <w:rStyle w:val="63"/>
                <w:rFonts w:hint="default"/>
                <w:bCs/>
                <w:color w:val="auto"/>
                <w:sz w:val="24"/>
                <w:szCs w:val="24"/>
                <w:lang w:bidi="ar"/>
              </w:rPr>
              <w:t>得3分</w:t>
            </w:r>
          </w:p>
          <w:p w14:paraId="5EAF496F">
            <w:pPr>
              <w:textAlignment w:val="center"/>
              <w:rPr>
                <w:rStyle w:val="63"/>
                <w:rFonts w:hint="default"/>
                <w:bCs/>
                <w:color w:val="auto"/>
                <w:sz w:val="24"/>
                <w:szCs w:val="24"/>
                <w:lang w:bidi="ar"/>
              </w:rPr>
            </w:pPr>
            <w:r>
              <w:rPr>
                <w:rStyle w:val="64"/>
                <w:rFonts w:hint="default"/>
                <w:bCs/>
                <w:color w:val="auto"/>
                <w:lang w:bidi="ar"/>
              </w:rPr>
              <w:t>□ 3.有5-7处的，可</w:t>
            </w:r>
            <w:r>
              <w:rPr>
                <w:rStyle w:val="63"/>
                <w:rFonts w:hint="default"/>
                <w:bCs/>
                <w:color w:val="auto"/>
                <w:sz w:val="24"/>
                <w:szCs w:val="24"/>
                <w:lang w:bidi="ar"/>
              </w:rPr>
              <w:t>得2分</w:t>
            </w:r>
          </w:p>
          <w:p w14:paraId="2F1CBB9B">
            <w:pPr>
              <w:textAlignment w:val="center"/>
              <w:rPr>
                <w:rStyle w:val="63"/>
                <w:rFonts w:hint="default"/>
                <w:bCs/>
                <w:color w:val="auto"/>
                <w:sz w:val="24"/>
                <w:szCs w:val="24"/>
                <w:lang w:bidi="ar"/>
              </w:rPr>
            </w:pPr>
            <w:r>
              <w:rPr>
                <w:rStyle w:val="64"/>
                <w:rFonts w:hint="default"/>
                <w:bCs/>
                <w:color w:val="auto"/>
                <w:lang w:bidi="ar"/>
              </w:rPr>
              <w:t>□ 4.有8-10处的，可</w:t>
            </w:r>
            <w:r>
              <w:rPr>
                <w:rStyle w:val="63"/>
                <w:rFonts w:hint="default"/>
                <w:bCs/>
                <w:color w:val="auto"/>
                <w:sz w:val="24"/>
                <w:szCs w:val="24"/>
                <w:lang w:bidi="ar"/>
              </w:rPr>
              <w:t>得1分</w:t>
            </w:r>
          </w:p>
          <w:p w14:paraId="734A4D64">
            <w:pPr>
              <w:textAlignment w:val="center"/>
              <w:rPr>
                <w:bCs/>
              </w:rPr>
            </w:pPr>
            <w:r>
              <w:rPr>
                <w:rStyle w:val="64"/>
                <w:rFonts w:hint="default"/>
                <w:bCs/>
                <w:color w:val="auto"/>
                <w:lang w:bidi="ar"/>
              </w:rPr>
              <w:t>□ 5.有11处以上的，</w:t>
            </w:r>
            <w:r>
              <w:rPr>
                <w:rStyle w:val="63"/>
                <w:rFonts w:hint="default"/>
                <w:bCs/>
                <w:color w:val="auto"/>
                <w:sz w:val="24"/>
                <w:szCs w:val="24"/>
                <w:lang w:bidi="ar"/>
              </w:rPr>
              <w:t>不得分</w:t>
            </w:r>
          </w:p>
        </w:tc>
        <w:tc>
          <w:tcPr>
            <w:tcW w:w="668" w:type="dxa"/>
            <w:tcBorders>
              <w:top w:val="single" w:color="000000" w:sz="4" w:space="0"/>
              <w:left w:val="single" w:color="000000" w:sz="4" w:space="0"/>
              <w:bottom w:val="single" w:color="000000" w:sz="4" w:space="0"/>
              <w:right w:val="single" w:color="000000" w:sz="4" w:space="0"/>
            </w:tcBorders>
            <w:vAlign w:val="center"/>
          </w:tcPr>
          <w:p w14:paraId="080F9CC1"/>
        </w:tc>
        <w:tc>
          <w:tcPr>
            <w:tcW w:w="3163" w:type="dxa"/>
            <w:tcBorders>
              <w:top w:val="single" w:color="000000" w:sz="4" w:space="0"/>
              <w:left w:val="single" w:color="000000" w:sz="4" w:space="0"/>
              <w:bottom w:val="single" w:color="000000" w:sz="4" w:space="0"/>
              <w:right w:val="single" w:color="000000" w:sz="4" w:space="0"/>
            </w:tcBorders>
            <w:vAlign w:val="center"/>
          </w:tcPr>
          <w:p w14:paraId="4C85B3FE"/>
        </w:tc>
      </w:tr>
      <w:tr w14:paraId="1222D2C8">
        <w:tblPrEx>
          <w:tblCellMar>
            <w:top w:w="0" w:type="dxa"/>
            <w:left w:w="108" w:type="dxa"/>
            <w:bottom w:w="0" w:type="dxa"/>
            <w:right w:w="108" w:type="dxa"/>
          </w:tblCellMar>
        </w:tblPrEx>
        <w:trPr>
          <w:trHeight w:val="1952" w:hRule="atLeast"/>
          <w:jc w:val="center"/>
        </w:trPr>
        <w:tc>
          <w:tcPr>
            <w:tcW w:w="556" w:type="dxa"/>
            <w:vMerge w:val="continue"/>
            <w:tcBorders>
              <w:top w:val="single" w:color="000000" w:sz="4" w:space="0"/>
              <w:left w:val="single" w:color="000000" w:sz="4" w:space="0"/>
              <w:bottom w:val="nil"/>
              <w:right w:val="single" w:color="000000" w:sz="4" w:space="0"/>
            </w:tcBorders>
            <w:vAlign w:val="center"/>
          </w:tcPr>
          <w:p w14:paraId="6CF95C16">
            <w:pPr>
              <w:jc w:val="center"/>
              <w:rPr>
                <w:bCs/>
              </w:rPr>
            </w:pPr>
          </w:p>
        </w:tc>
        <w:tc>
          <w:tcPr>
            <w:tcW w:w="527" w:type="dxa"/>
            <w:tcBorders>
              <w:top w:val="single" w:color="000000" w:sz="4" w:space="0"/>
              <w:left w:val="single" w:color="000000" w:sz="4" w:space="0"/>
              <w:bottom w:val="single" w:color="000000" w:sz="4" w:space="0"/>
              <w:right w:val="single" w:color="000000" w:sz="4" w:space="0"/>
            </w:tcBorders>
            <w:vAlign w:val="center"/>
          </w:tcPr>
          <w:p w14:paraId="6EDE6351">
            <w:pPr>
              <w:jc w:val="center"/>
              <w:textAlignment w:val="center"/>
              <w:rPr>
                <w:bCs/>
              </w:rPr>
            </w:pPr>
            <w:r>
              <w:rPr>
                <w:rFonts w:hint="eastAsia"/>
                <w:bCs/>
                <w:lang w:bidi="ar"/>
              </w:rPr>
              <w:t>27</w:t>
            </w:r>
          </w:p>
        </w:tc>
        <w:tc>
          <w:tcPr>
            <w:tcW w:w="1617" w:type="dxa"/>
            <w:vMerge w:val="continue"/>
            <w:tcBorders>
              <w:top w:val="single" w:color="000000" w:sz="4" w:space="0"/>
              <w:left w:val="single" w:color="000000" w:sz="4" w:space="0"/>
              <w:bottom w:val="single" w:color="000000" w:sz="4" w:space="0"/>
              <w:right w:val="single" w:color="000000" w:sz="4" w:space="0"/>
            </w:tcBorders>
            <w:vAlign w:val="center"/>
          </w:tcPr>
          <w:p w14:paraId="57C86D85">
            <w:pPr>
              <w:jc w:val="center"/>
              <w:rPr>
                <w:bCs/>
              </w:rPr>
            </w:pPr>
          </w:p>
        </w:tc>
        <w:tc>
          <w:tcPr>
            <w:tcW w:w="3715" w:type="dxa"/>
            <w:tcBorders>
              <w:top w:val="single" w:color="000000" w:sz="4" w:space="0"/>
              <w:left w:val="single" w:color="000000" w:sz="4" w:space="0"/>
              <w:bottom w:val="single" w:color="000000" w:sz="4" w:space="0"/>
              <w:right w:val="single" w:color="000000" w:sz="4" w:space="0"/>
            </w:tcBorders>
            <w:vAlign w:val="center"/>
          </w:tcPr>
          <w:p w14:paraId="12CEADBA">
            <w:pPr>
              <w:textAlignment w:val="center"/>
              <w:rPr>
                <w:bCs/>
                <w:lang w:bidi="ar"/>
              </w:rPr>
            </w:pPr>
            <w:r>
              <w:rPr>
                <w:rFonts w:hint="eastAsia"/>
                <w:bCs/>
                <w:lang w:bidi="ar"/>
              </w:rPr>
              <w:t>◆  污水泵电气控制安全可靠，无带故障运行液位控制系统有效</w:t>
            </w:r>
          </w:p>
          <w:p w14:paraId="24C5CAF1">
            <w:pPr>
              <w:textAlignment w:val="center"/>
              <w:rPr>
                <w:bCs/>
                <w:lang w:bidi="ar"/>
              </w:rPr>
            </w:pPr>
            <w:r>
              <w:rPr>
                <w:rFonts w:hint="eastAsia"/>
                <w:bCs/>
                <w:lang w:bidi="ar"/>
              </w:rPr>
              <w:t>◆  电气控制配电箱柜稳固、清洁、无糟朽，电气元件清洁、接线紧固、无过热现象。</w:t>
            </w:r>
          </w:p>
          <w:p w14:paraId="1C42306E">
            <w:pPr>
              <w:textAlignment w:val="center"/>
              <w:rPr>
                <w:bCs/>
              </w:rPr>
            </w:pPr>
            <w:r>
              <w:rPr>
                <w:rFonts w:hint="eastAsia"/>
                <w:bCs/>
                <w:lang w:bidi="ar"/>
              </w:rPr>
              <w:t>◆  污水泵运行正常</w:t>
            </w:r>
          </w:p>
        </w:tc>
        <w:tc>
          <w:tcPr>
            <w:tcW w:w="621" w:type="dxa"/>
            <w:tcBorders>
              <w:top w:val="single" w:color="000000" w:sz="4" w:space="0"/>
              <w:left w:val="nil"/>
              <w:bottom w:val="single" w:color="000000" w:sz="4" w:space="0"/>
              <w:right w:val="single" w:color="000000" w:sz="4" w:space="0"/>
            </w:tcBorders>
            <w:vAlign w:val="center"/>
          </w:tcPr>
          <w:p w14:paraId="320BECB7">
            <w:pPr>
              <w:jc w:val="center"/>
              <w:textAlignment w:val="center"/>
              <w:rPr>
                <w:bCs/>
              </w:rPr>
            </w:pPr>
            <w:r>
              <w:rPr>
                <w:rFonts w:hint="eastAsia"/>
                <w:bCs/>
                <w:lang w:bidi="ar"/>
              </w:rPr>
              <w:t>5</w:t>
            </w:r>
          </w:p>
        </w:tc>
        <w:tc>
          <w:tcPr>
            <w:tcW w:w="3493" w:type="dxa"/>
            <w:tcBorders>
              <w:top w:val="single" w:color="000000" w:sz="4" w:space="0"/>
              <w:left w:val="single" w:color="000000" w:sz="4" w:space="0"/>
              <w:bottom w:val="single" w:color="000000" w:sz="4" w:space="0"/>
              <w:right w:val="single" w:color="000000" w:sz="4" w:space="0"/>
            </w:tcBorders>
            <w:vAlign w:val="center"/>
          </w:tcPr>
          <w:p w14:paraId="4BC98779">
            <w:pPr>
              <w:textAlignment w:val="center"/>
              <w:rPr>
                <w:rStyle w:val="63"/>
                <w:rFonts w:hint="default"/>
                <w:bCs/>
                <w:color w:val="auto"/>
                <w:sz w:val="24"/>
                <w:szCs w:val="24"/>
                <w:lang w:bidi="ar"/>
              </w:rPr>
            </w:pPr>
            <w:r>
              <w:rPr>
                <w:rStyle w:val="64"/>
                <w:rFonts w:hint="default"/>
                <w:bCs/>
                <w:color w:val="auto"/>
                <w:lang w:bidi="ar"/>
              </w:rPr>
              <w:t>□ 1.正常，</w:t>
            </w:r>
            <w:r>
              <w:rPr>
                <w:rStyle w:val="63"/>
                <w:rFonts w:hint="default"/>
                <w:bCs/>
                <w:color w:val="auto"/>
                <w:sz w:val="24"/>
                <w:szCs w:val="24"/>
                <w:lang w:bidi="ar"/>
              </w:rPr>
              <w:t>得5分</w:t>
            </w:r>
          </w:p>
          <w:p w14:paraId="75B59D9E">
            <w:pPr>
              <w:textAlignment w:val="center"/>
              <w:rPr>
                <w:rStyle w:val="63"/>
                <w:rFonts w:hint="default"/>
                <w:bCs/>
                <w:color w:val="auto"/>
                <w:sz w:val="24"/>
                <w:szCs w:val="24"/>
                <w:lang w:bidi="ar"/>
              </w:rPr>
            </w:pPr>
            <w:r>
              <w:rPr>
                <w:rStyle w:val="64"/>
                <w:rFonts w:hint="default"/>
                <w:bCs/>
                <w:color w:val="auto"/>
                <w:lang w:bidi="ar"/>
              </w:rPr>
              <w:t>□ 2.有2处以内的，可</w:t>
            </w:r>
            <w:r>
              <w:rPr>
                <w:rStyle w:val="63"/>
                <w:rFonts w:hint="default"/>
                <w:bCs/>
                <w:color w:val="auto"/>
                <w:sz w:val="24"/>
                <w:szCs w:val="24"/>
                <w:lang w:bidi="ar"/>
              </w:rPr>
              <w:t>得3分</w:t>
            </w:r>
          </w:p>
          <w:p w14:paraId="60C11B30">
            <w:pPr>
              <w:textAlignment w:val="center"/>
              <w:rPr>
                <w:bCs/>
              </w:rPr>
            </w:pPr>
            <w:r>
              <w:rPr>
                <w:rStyle w:val="64"/>
                <w:rFonts w:hint="default"/>
                <w:bCs/>
                <w:color w:val="auto"/>
                <w:lang w:bidi="ar"/>
              </w:rPr>
              <w:t>□ 3.有3处以上的，</w:t>
            </w:r>
            <w:r>
              <w:rPr>
                <w:rStyle w:val="63"/>
                <w:rFonts w:hint="default"/>
                <w:bCs/>
                <w:color w:val="auto"/>
                <w:sz w:val="24"/>
                <w:szCs w:val="24"/>
                <w:lang w:bidi="ar"/>
              </w:rPr>
              <w:t>不得分</w:t>
            </w:r>
          </w:p>
        </w:tc>
        <w:tc>
          <w:tcPr>
            <w:tcW w:w="668" w:type="dxa"/>
            <w:tcBorders>
              <w:top w:val="single" w:color="000000" w:sz="4" w:space="0"/>
              <w:left w:val="single" w:color="000000" w:sz="4" w:space="0"/>
              <w:bottom w:val="single" w:color="000000" w:sz="4" w:space="0"/>
              <w:right w:val="single" w:color="000000" w:sz="4" w:space="0"/>
            </w:tcBorders>
            <w:vAlign w:val="center"/>
          </w:tcPr>
          <w:p w14:paraId="6E78CB1D"/>
        </w:tc>
        <w:tc>
          <w:tcPr>
            <w:tcW w:w="3163" w:type="dxa"/>
            <w:tcBorders>
              <w:top w:val="single" w:color="000000" w:sz="4" w:space="0"/>
              <w:left w:val="single" w:color="000000" w:sz="4" w:space="0"/>
              <w:bottom w:val="single" w:color="000000" w:sz="4" w:space="0"/>
              <w:right w:val="single" w:color="000000" w:sz="4" w:space="0"/>
            </w:tcBorders>
            <w:vAlign w:val="center"/>
          </w:tcPr>
          <w:p w14:paraId="1167DFF8"/>
        </w:tc>
      </w:tr>
      <w:tr w14:paraId="13F90639">
        <w:tblPrEx>
          <w:tblCellMar>
            <w:top w:w="0" w:type="dxa"/>
            <w:left w:w="108" w:type="dxa"/>
            <w:bottom w:w="0" w:type="dxa"/>
            <w:right w:w="108" w:type="dxa"/>
          </w:tblCellMar>
        </w:tblPrEx>
        <w:trPr>
          <w:trHeight w:val="2319" w:hRule="atLeast"/>
          <w:jc w:val="center"/>
        </w:trPr>
        <w:tc>
          <w:tcPr>
            <w:tcW w:w="556" w:type="dxa"/>
            <w:vMerge w:val="continue"/>
            <w:tcBorders>
              <w:top w:val="single" w:color="000000" w:sz="4" w:space="0"/>
              <w:left w:val="single" w:color="000000" w:sz="4" w:space="0"/>
              <w:bottom w:val="nil"/>
              <w:right w:val="single" w:color="000000" w:sz="4" w:space="0"/>
            </w:tcBorders>
            <w:vAlign w:val="center"/>
          </w:tcPr>
          <w:p w14:paraId="05703A68">
            <w:pPr>
              <w:jc w:val="center"/>
              <w:rPr>
                <w:bCs/>
              </w:rPr>
            </w:pPr>
          </w:p>
        </w:tc>
        <w:tc>
          <w:tcPr>
            <w:tcW w:w="527" w:type="dxa"/>
            <w:tcBorders>
              <w:top w:val="single" w:color="000000" w:sz="4" w:space="0"/>
              <w:left w:val="single" w:color="000000" w:sz="4" w:space="0"/>
              <w:bottom w:val="single" w:color="000000" w:sz="4" w:space="0"/>
              <w:right w:val="single" w:color="000000" w:sz="4" w:space="0"/>
            </w:tcBorders>
            <w:vAlign w:val="center"/>
          </w:tcPr>
          <w:p w14:paraId="35E5FC23">
            <w:pPr>
              <w:jc w:val="center"/>
              <w:textAlignment w:val="center"/>
              <w:rPr>
                <w:bCs/>
              </w:rPr>
            </w:pPr>
            <w:r>
              <w:rPr>
                <w:rFonts w:hint="eastAsia"/>
                <w:bCs/>
                <w:lang w:bidi="ar"/>
              </w:rPr>
              <w:t>28</w:t>
            </w:r>
          </w:p>
        </w:tc>
        <w:tc>
          <w:tcPr>
            <w:tcW w:w="1617" w:type="dxa"/>
            <w:vMerge w:val="continue"/>
            <w:tcBorders>
              <w:top w:val="single" w:color="000000" w:sz="4" w:space="0"/>
              <w:left w:val="single" w:color="000000" w:sz="4" w:space="0"/>
              <w:bottom w:val="single" w:color="000000" w:sz="4" w:space="0"/>
              <w:right w:val="single" w:color="000000" w:sz="4" w:space="0"/>
            </w:tcBorders>
            <w:vAlign w:val="center"/>
          </w:tcPr>
          <w:p w14:paraId="017631F5">
            <w:pPr>
              <w:jc w:val="center"/>
              <w:rPr>
                <w:bCs/>
              </w:rPr>
            </w:pPr>
          </w:p>
        </w:tc>
        <w:tc>
          <w:tcPr>
            <w:tcW w:w="3715" w:type="dxa"/>
            <w:tcBorders>
              <w:top w:val="single" w:color="000000" w:sz="4" w:space="0"/>
              <w:left w:val="single" w:color="000000" w:sz="4" w:space="0"/>
              <w:bottom w:val="single" w:color="000000" w:sz="4" w:space="0"/>
              <w:right w:val="single" w:color="000000" w:sz="4" w:space="0"/>
            </w:tcBorders>
            <w:vAlign w:val="center"/>
          </w:tcPr>
          <w:p w14:paraId="620C84A2">
            <w:pPr>
              <w:textAlignment w:val="center"/>
              <w:rPr>
                <w:bCs/>
                <w:lang w:bidi="ar"/>
              </w:rPr>
            </w:pPr>
            <w:r>
              <w:rPr>
                <w:rFonts w:hint="eastAsia"/>
                <w:bCs/>
                <w:lang w:bidi="ar"/>
              </w:rPr>
              <w:t>◆  雨水排水系统管道（沟），应无明显锈蚀、破损、糟朽、塌陷，支撑牢固，排水通畅无漏、堵现象；</w:t>
            </w:r>
          </w:p>
          <w:p w14:paraId="0C05BCBD">
            <w:pPr>
              <w:textAlignment w:val="center"/>
              <w:rPr>
                <w:bCs/>
                <w:lang w:bidi="ar"/>
              </w:rPr>
            </w:pPr>
            <w:r>
              <w:rPr>
                <w:rFonts w:hint="eastAsia"/>
                <w:bCs/>
                <w:lang w:bidi="ar"/>
              </w:rPr>
              <w:t>◆  雨水坑，应牢固、无塌陷、金属雨篦子无破损、无缺失；</w:t>
            </w:r>
          </w:p>
          <w:p w14:paraId="4AC61B8E">
            <w:pPr>
              <w:textAlignment w:val="center"/>
              <w:rPr>
                <w:bCs/>
              </w:rPr>
            </w:pPr>
            <w:r>
              <w:rPr>
                <w:rFonts w:hint="eastAsia"/>
                <w:bCs/>
                <w:lang w:bidi="ar"/>
              </w:rPr>
              <w:t>◆  屋面天沟、排水孔、雨落管，应完好、支撑牢固，排水通畅，无漏、堵现象。</w:t>
            </w:r>
          </w:p>
        </w:tc>
        <w:tc>
          <w:tcPr>
            <w:tcW w:w="621" w:type="dxa"/>
            <w:tcBorders>
              <w:top w:val="single" w:color="000000" w:sz="4" w:space="0"/>
              <w:left w:val="nil"/>
              <w:bottom w:val="single" w:color="000000" w:sz="4" w:space="0"/>
              <w:right w:val="single" w:color="000000" w:sz="4" w:space="0"/>
            </w:tcBorders>
            <w:vAlign w:val="center"/>
          </w:tcPr>
          <w:p w14:paraId="36AE39C5">
            <w:pPr>
              <w:jc w:val="center"/>
              <w:textAlignment w:val="center"/>
              <w:rPr>
                <w:bCs/>
              </w:rPr>
            </w:pPr>
            <w:r>
              <w:rPr>
                <w:rFonts w:hint="eastAsia"/>
                <w:bCs/>
                <w:lang w:bidi="ar"/>
              </w:rPr>
              <w:t>3</w:t>
            </w:r>
          </w:p>
        </w:tc>
        <w:tc>
          <w:tcPr>
            <w:tcW w:w="3493" w:type="dxa"/>
            <w:tcBorders>
              <w:top w:val="single" w:color="000000" w:sz="4" w:space="0"/>
              <w:left w:val="single" w:color="000000" w:sz="4" w:space="0"/>
              <w:bottom w:val="single" w:color="000000" w:sz="4" w:space="0"/>
              <w:right w:val="single" w:color="000000" w:sz="4" w:space="0"/>
            </w:tcBorders>
            <w:vAlign w:val="center"/>
          </w:tcPr>
          <w:p w14:paraId="2B871537">
            <w:pPr>
              <w:textAlignment w:val="center"/>
              <w:rPr>
                <w:rStyle w:val="63"/>
                <w:rFonts w:hint="default"/>
                <w:bCs/>
                <w:color w:val="auto"/>
                <w:sz w:val="24"/>
                <w:szCs w:val="24"/>
                <w:lang w:bidi="ar"/>
              </w:rPr>
            </w:pPr>
            <w:r>
              <w:rPr>
                <w:rStyle w:val="64"/>
                <w:rFonts w:hint="default"/>
                <w:bCs/>
                <w:color w:val="auto"/>
                <w:lang w:bidi="ar"/>
              </w:rPr>
              <w:t>□ 1.正常，</w:t>
            </w:r>
            <w:r>
              <w:rPr>
                <w:rStyle w:val="63"/>
                <w:rFonts w:hint="default"/>
                <w:bCs/>
                <w:color w:val="auto"/>
                <w:sz w:val="24"/>
                <w:szCs w:val="24"/>
                <w:lang w:bidi="ar"/>
              </w:rPr>
              <w:t>得3分</w:t>
            </w:r>
          </w:p>
          <w:p w14:paraId="5AED5D2A">
            <w:pPr>
              <w:textAlignment w:val="center"/>
              <w:rPr>
                <w:rStyle w:val="63"/>
                <w:rFonts w:hint="default"/>
                <w:bCs/>
                <w:color w:val="auto"/>
                <w:sz w:val="24"/>
                <w:szCs w:val="24"/>
                <w:lang w:bidi="ar"/>
              </w:rPr>
            </w:pPr>
            <w:r>
              <w:rPr>
                <w:rStyle w:val="64"/>
                <w:rFonts w:hint="default"/>
                <w:bCs/>
                <w:color w:val="auto"/>
                <w:lang w:bidi="ar"/>
              </w:rPr>
              <w:t>□ 2.有4处以内的，可</w:t>
            </w:r>
            <w:r>
              <w:rPr>
                <w:rStyle w:val="63"/>
                <w:rFonts w:hint="default"/>
                <w:bCs/>
                <w:color w:val="auto"/>
                <w:sz w:val="24"/>
                <w:szCs w:val="24"/>
                <w:lang w:bidi="ar"/>
              </w:rPr>
              <w:t>得2分</w:t>
            </w:r>
          </w:p>
          <w:p w14:paraId="112992D9">
            <w:pPr>
              <w:textAlignment w:val="center"/>
              <w:rPr>
                <w:rStyle w:val="63"/>
                <w:rFonts w:hint="default"/>
                <w:bCs/>
                <w:color w:val="auto"/>
                <w:sz w:val="24"/>
                <w:szCs w:val="24"/>
                <w:lang w:bidi="ar"/>
              </w:rPr>
            </w:pPr>
            <w:r>
              <w:rPr>
                <w:rStyle w:val="64"/>
                <w:rFonts w:hint="default"/>
                <w:bCs/>
                <w:color w:val="auto"/>
                <w:lang w:bidi="ar"/>
              </w:rPr>
              <w:t>□ 3.有5-9处的，</w:t>
            </w:r>
            <w:r>
              <w:rPr>
                <w:rStyle w:val="63"/>
                <w:rFonts w:hint="default"/>
                <w:bCs/>
                <w:color w:val="auto"/>
                <w:sz w:val="24"/>
                <w:szCs w:val="24"/>
                <w:lang w:bidi="ar"/>
              </w:rPr>
              <w:t>可得1分</w:t>
            </w:r>
          </w:p>
          <w:p w14:paraId="5E1F3F28">
            <w:pPr>
              <w:textAlignment w:val="center"/>
              <w:rPr>
                <w:bCs/>
              </w:rPr>
            </w:pPr>
            <w:r>
              <w:rPr>
                <w:rStyle w:val="64"/>
                <w:rFonts w:hint="default"/>
                <w:bCs/>
                <w:color w:val="auto"/>
                <w:lang w:bidi="ar"/>
              </w:rPr>
              <w:t>□ 4.有10处以上的，</w:t>
            </w:r>
            <w:r>
              <w:rPr>
                <w:rStyle w:val="63"/>
                <w:rFonts w:hint="default"/>
                <w:bCs/>
                <w:color w:val="auto"/>
                <w:sz w:val="24"/>
                <w:szCs w:val="24"/>
                <w:lang w:bidi="ar"/>
              </w:rPr>
              <w:t>不得分</w:t>
            </w:r>
          </w:p>
        </w:tc>
        <w:tc>
          <w:tcPr>
            <w:tcW w:w="668" w:type="dxa"/>
            <w:tcBorders>
              <w:top w:val="single" w:color="000000" w:sz="4" w:space="0"/>
              <w:left w:val="single" w:color="000000" w:sz="4" w:space="0"/>
              <w:bottom w:val="single" w:color="000000" w:sz="4" w:space="0"/>
              <w:right w:val="single" w:color="000000" w:sz="4" w:space="0"/>
            </w:tcBorders>
            <w:vAlign w:val="center"/>
          </w:tcPr>
          <w:p w14:paraId="6466668E"/>
        </w:tc>
        <w:tc>
          <w:tcPr>
            <w:tcW w:w="3163" w:type="dxa"/>
            <w:tcBorders>
              <w:top w:val="single" w:color="000000" w:sz="4" w:space="0"/>
              <w:left w:val="single" w:color="000000" w:sz="4" w:space="0"/>
              <w:bottom w:val="single" w:color="000000" w:sz="4" w:space="0"/>
              <w:right w:val="single" w:color="000000" w:sz="4" w:space="0"/>
            </w:tcBorders>
            <w:vAlign w:val="center"/>
          </w:tcPr>
          <w:p w14:paraId="0789A4E1"/>
        </w:tc>
      </w:tr>
      <w:tr w14:paraId="734D4313">
        <w:tblPrEx>
          <w:tblCellMar>
            <w:top w:w="0" w:type="dxa"/>
            <w:left w:w="108" w:type="dxa"/>
            <w:bottom w:w="0" w:type="dxa"/>
            <w:right w:w="108" w:type="dxa"/>
          </w:tblCellMar>
        </w:tblPrEx>
        <w:trPr>
          <w:trHeight w:val="1362" w:hRule="atLeast"/>
          <w:jc w:val="center"/>
        </w:trPr>
        <w:tc>
          <w:tcPr>
            <w:tcW w:w="556" w:type="dxa"/>
            <w:vMerge w:val="restart"/>
            <w:tcBorders>
              <w:top w:val="single" w:color="000000" w:sz="4" w:space="0"/>
              <w:left w:val="single" w:color="000000" w:sz="4" w:space="0"/>
              <w:bottom w:val="single" w:color="000000" w:sz="4" w:space="0"/>
              <w:right w:val="single" w:color="000000" w:sz="4" w:space="0"/>
            </w:tcBorders>
            <w:vAlign w:val="center"/>
          </w:tcPr>
          <w:p w14:paraId="0E55B63A">
            <w:pPr>
              <w:jc w:val="center"/>
              <w:textAlignment w:val="center"/>
              <w:rPr>
                <w:bCs/>
                <w:lang w:bidi="ar"/>
              </w:rPr>
            </w:pPr>
            <w:r>
              <w:rPr>
                <w:rFonts w:hint="eastAsia"/>
                <w:bCs/>
                <w:lang w:bidi="ar"/>
              </w:rPr>
              <w:t>服务质量</w:t>
            </w:r>
          </w:p>
          <w:p w14:paraId="7FCF2863">
            <w:pPr>
              <w:jc w:val="center"/>
              <w:textAlignment w:val="center"/>
              <w:rPr>
                <w:bCs/>
                <w:lang w:bidi="ar"/>
              </w:rPr>
            </w:pPr>
          </w:p>
          <w:p w14:paraId="3491A9C9">
            <w:pPr>
              <w:jc w:val="center"/>
              <w:textAlignment w:val="center"/>
              <w:rPr>
                <w:bCs/>
                <w:lang w:bidi="ar"/>
              </w:rPr>
            </w:pPr>
            <w:r>
              <w:rPr>
                <w:rFonts w:hint="eastAsia"/>
                <w:bCs/>
                <w:lang w:bidi="ar"/>
              </w:rPr>
              <w:t>20</w:t>
            </w:r>
          </w:p>
          <w:p w14:paraId="4B546750">
            <w:pPr>
              <w:jc w:val="center"/>
              <w:textAlignment w:val="center"/>
              <w:rPr>
                <w:bCs/>
                <w:lang w:bidi="ar"/>
              </w:rPr>
            </w:pPr>
            <w:r>
              <w:rPr>
                <w:rFonts w:hint="eastAsia"/>
                <w:bCs/>
                <w:lang w:bidi="ar"/>
              </w:rPr>
              <w:t>分</w:t>
            </w:r>
          </w:p>
        </w:tc>
        <w:tc>
          <w:tcPr>
            <w:tcW w:w="527" w:type="dxa"/>
            <w:tcBorders>
              <w:top w:val="single" w:color="000000" w:sz="4" w:space="0"/>
              <w:left w:val="single" w:color="000000" w:sz="4" w:space="0"/>
              <w:bottom w:val="single" w:color="000000" w:sz="4" w:space="0"/>
              <w:right w:val="single" w:color="000000" w:sz="4" w:space="0"/>
            </w:tcBorders>
            <w:vAlign w:val="center"/>
          </w:tcPr>
          <w:p w14:paraId="536C93AE">
            <w:pPr>
              <w:jc w:val="center"/>
              <w:textAlignment w:val="center"/>
              <w:rPr>
                <w:bCs/>
              </w:rPr>
            </w:pPr>
            <w:r>
              <w:rPr>
                <w:rFonts w:hint="eastAsia"/>
                <w:bCs/>
                <w:lang w:bidi="ar"/>
              </w:rPr>
              <w:t>29</w:t>
            </w:r>
          </w:p>
        </w:tc>
        <w:tc>
          <w:tcPr>
            <w:tcW w:w="1617" w:type="dxa"/>
            <w:tcBorders>
              <w:top w:val="single" w:color="000000" w:sz="4" w:space="0"/>
              <w:left w:val="single" w:color="000000" w:sz="4" w:space="0"/>
              <w:bottom w:val="single" w:color="000000" w:sz="4" w:space="0"/>
              <w:right w:val="single" w:color="000000" w:sz="4" w:space="0"/>
            </w:tcBorders>
            <w:vAlign w:val="center"/>
          </w:tcPr>
          <w:p w14:paraId="7DB3E7D0">
            <w:pPr>
              <w:jc w:val="center"/>
              <w:textAlignment w:val="center"/>
              <w:rPr>
                <w:bCs/>
              </w:rPr>
            </w:pPr>
            <w:r>
              <w:rPr>
                <w:rFonts w:hint="eastAsia"/>
                <w:bCs/>
                <w:lang w:bidi="ar"/>
              </w:rPr>
              <w:t>维修及时</w:t>
            </w:r>
          </w:p>
        </w:tc>
        <w:tc>
          <w:tcPr>
            <w:tcW w:w="3715" w:type="dxa"/>
            <w:tcBorders>
              <w:top w:val="single" w:color="000000" w:sz="4" w:space="0"/>
              <w:left w:val="single" w:color="000000" w:sz="4" w:space="0"/>
              <w:bottom w:val="single" w:color="000000" w:sz="4" w:space="0"/>
              <w:right w:val="single" w:color="000000" w:sz="4" w:space="0"/>
            </w:tcBorders>
            <w:vAlign w:val="center"/>
          </w:tcPr>
          <w:p w14:paraId="503D7E75">
            <w:pPr>
              <w:textAlignment w:val="center"/>
              <w:rPr>
                <w:bCs/>
                <w:lang w:bidi="ar"/>
              </w:rPr>
            </w:pPr>
            <w:r>
              <w:rPr>
                <w:rFonts w:hint="eastAsia"/>
                <w:bCs/>
                <w:lang w:bidi="ar"/>
              </w:rPr>
              <w:t>◆  及时到场、操作规范、完成良好、科室满意。</w:t>
            </w:r>
          </w:p>
          <w:p w14:paraId="50ED7A3F">
            <w:pPr>
              <w:textAlignment w:val="center"/>
              <w:rPr>
                <w:bCs/>
              </w:rPr>
            </w:pPr>
            <w:r>
              <w:rPr>
                <w:rFonts w:hint="eastAsia"/>
                <w:bCs/>
                <w:lang w:bidi="ar"/>
              </w:rPr>
              <w:t>◆  无同点位同问题2次及以上维修返工或维修无果</w:t>
            </w:r>
          </w:p>
        </w:tc>
        <w:tc>
          <w:tcPr>
            <w:tcW w:w="621" w:type="dxa"/>
            <w:tcBorders>
              <w:top w:val="single" w:color="000000" w:sz="4" w:space="0"/>
              <w:left w:val="single" w:color="000000" w:sz="4" w:space="0"/>
              <w:bottom w:val="single" w:color="000000" w:sz="4" w:space="0"/>
              <w:right w:val="single" w:color="000000" w:sz="4" w:space="0"/>
            </w:tcBorders>
            <w:vAlign w:val="center"/>
          </w:tcPr>
          <w:p w14:paraId="7C446237">
            <w:pPr>
              <w:jc w:val="center"/>
              <w:textAlignment w:val="center"/>
              <w:rPr>
                <w:bCs/>
              </w:rPr>
            </w:pPr>
            <w:r>
              <w:rPr>
                <w:rFonts w:hint="eastAsia"/>
                <w:bCs/>
                <w:lang w:bidi="ar"/>
              </w:rPr>
              <w:t>2</w:t>
            </w:r>
          </w:p>
        </w:tc>
        <w:tc>
          <w:tcPr>
            <w:tcW w:w="3493" w:type="dxa"/>
            <w:tcBorders>
              <w:top w:val="single" w:color="000000" w:sz="4" w:space="0"/>
              <w:left w:val="single" w:color="000000" w:sz="4" w:space="0"/>
              <w:bottom w:val="single" w:color="000000" w:sz="4" w:space="0"/>
              <w:right w:val="single" w:color="000000" w:sz="4" w:space="0"/>
            </w:tcBorders>
            <w:vAlign w:val="center"/>
          </w:tcPr>
          <w:p w14:paraId="779ADF7F">
            <w:pPr>
              <w:textAlignment w:val="center"/>
              <w:rPr>
                <w:rStyle w:val="63"/>
                <w:rFonts w:hint="default"/>
                <w:bCs/>
                <w:color w:val="auto"/>
                <w:sz w:val="24"/>
                <w:szCs w:val="24"/>
                <w:lang w:bidi="ar"/>
              </w:rPr>
            </w:pPr>
            <w:r>
              <w:rPr>
                <w:rStyle w:val="64"/>
                <w:rFonts w:hint="default"/>
                <w:bCs/>
                <w:color w:val="auto"/>
                <w:lang w:bidi="ar"/>
              </w:rPr>
              <w:t>□ 1.正常，</w:t>
            </w:r>
            <w:r>
              <w:rPr>
                <w:rStyle w:val="63"/>
                <w:rFonts w:hint="default"/>
                <w:bCs/>
                <w:color w:val="auto"/>
                <w:sz w:val="24"/>
                <w:szCs w:val="24"/>
                <w:lang w:bidi="ar"/>
              </w:rPr>
              <w:t>得2分</w:t>
            </w:r>
          </w:p>
          <w:p w14:paraId="1E1D6C1D">
            <w:pPr>
              <w:textAlignment w:val="center"/>
              <w:rPr>
                <w:rStyle w:val="63"/>
                <w:rFonts w:hint="default"/>
                <w:bCs/>
                <w:color w:val="auto"/>
                <w:sz w:val="24"/>
                <w:szCs w:val="24"/>
                <w:lang w:bidi="ar"/>
              </w:rPr>
            </w:pPr>
            <w:r>
              <w:rPr>
                <w:rStyle w:val="64"/>
                <w:rFonts w:hint="default"/>
                <w:bCs/>
                <w:color w:val="auto"/>
                <w:lang w:bidi="ar"/>
              </w:rPr>
              <w:t>□ 2.不满意2次以内的，可</w:t>
            </w:r>
            <w:r>
              <w:rPr>
                <w:rStyle w:val="63"/>
                <w:rFonts w:hint="default"/>
                <w:bCs/>
                <w:color w:val="auto"/>
                <w:sz w:val="24"/>
                <w:szCs w:val="24"/>
                <w:lang w:bidi="ar"/>
              </w:rPr>
              <w:t>得1分</w:t>
            </w:r>
          </w:p>
          <w:p w14:paraId="5C864066">
            <w:pPr>
              <w:textAlignment w:val="center"/>
              <w:rPr>
                <w:bCs/>
              </w:rPr>
            </w:pPr>
            <w:r>
              <w:rPr>
                <w:rStyle w:val="64"/>
                <w:rFonts w:hint="default"/>
                <w:bCs/>
                <w:color w:val="auto"/>
                <w:lang w:bidi="ar"/>
              </w:rPr>
              <w:t>□ 3.不满意3次以上的，</w:t>
            </w:r>
            <w:r>
              <w:rPr>
                <w:rStyle w:val="63"/>
                <w:rFonts w:hint="default"/>
                <w:bCs/>
                <w:color w:val="auto"/>
                <w:sz w:val="24"/>
                <w:szCs w:val="24"/>
                <w:lang w:bidi="ar"/>
              </w:rPr>
              <w:t>不得分</w:t>
            </w:r>
          </w:p>
        </w:tc>
        <w:tc>
          <w:tcPr>
            <w:tcW w:w="668" w:type="dxa"/>
            <w:tcBorders>
              <w:top w:val="single" w:color="000000" w:sz="4" w:space="0"/>
              <w:left w:val="single" w:color="000000" w:sz="4" w:space="0"/>
              <w:bottom w:val="single" w:color="000000" w:sz="4" w:space="0"/>
              <w:right w:val="single" w:color="000000" w:sz="4" w:space="0"/>
            </w:tcBorders>
            <w:vAlign w:val="center"/>
          </w:tcPr>
          <w:p w14:paraId="619FB191"/>
        </w:tc>
        <w:tc>
          <w:tcPr>
            <w:tcW w:w="3163" w:type="dxa"/>
            <w:tcBorders>
              <w:top w:val="single" w:color="000000" w:sz="4" w:space="0"/>
              <w:left w:val="single" w:color="000000" w:sz="4" w:space="0"/>
              <w:bottom w:val="single" w:color="000000" w:sz="4" w:space="0"/>
              <w:right w:val="single" w:color="000000" w:sz="4" w:space="0"/>
            </w:tcBorders>
            <w:vAlign w:val="center"/>
          </w:tcPr>
          <w:p w14:paraId="7816B091"/>
        </w:tc>
      </w:tr>
      <w:tr w14:paraId="0430B770">
        <w:tblPrEx>
          <w:tblCellMar>
            <w:top w:w="0" w:type="dxa"/>
            <w:left w:w="108" w:type="dxa"/>
            <w:bottom w:w="0" w:type="dxa"/>
            <w:right w:w="108" w:type="dxa"/>
          </w:tblCellMar>
        </w:tblPrEx>
        <w:trPr>
          <w:trHeight w:val="1140" w:hRule="atLeast"/>
          <w:jc w:val="center"/>
        </w:trPr>
        <w:tc>
          <w:tcPr>
            <w:tcW w:w="556" w:type="dxa"/>
            <w:vMerge w:val="continue"/>
            <w:tcBorders>
              <w:top w:val="single" w:color="000000" w:sz="4" w:space="0"/>
              <w:left w:val="single" w:color="000000" w:sz="4" w:space="0"/>
              <w:bottom w:val="single" w:color="000000" w:sz="4" w:space="0"/>
              <w:right w:val="single" w:color="000000" w:sz="4" w:space="0"/>
            </w:tcBorders>
            <w:vAlign w:val="center"/>
          </w:tcPr>
          <w:p w14:paraId="011A5742">
            <w:pPr>
              <w:jc w:val="center"/>
              <w:rPr>
                <w:bCs/>
              </w:rPr>
            </w:pPr>
          </w:p>
        </w:tc>
        <w:tc>
          <w:tcPr>
            <w:tcW w:w="527" w:type="dxa"/>
            <w:tcBorders>
              <w:top w:val="single" w:color="000000" w:sz="4" w:space="0"/>
              <w:left w:val="single" w:color="000000" w:sz="4" w:space="0"/>
              <w:bottom w:val="single" w:color="000000" w:sz="4" w:space="0"/>
              <w:right w:val="single" w:color="000000" w:sz="4" w:space="0"/>
            </w:tcBorders>
            <w:vAlign w:val="center"/>
          </w:tcPr>
          <w:p w14:paraId="5D8895B3">
            <w:pPr>
              <w:jc w:val="center"/>
              <w:textAlignment w:val="center"/>
              <w:rPr>
                <w:bCs/>
              </w:rPr>
            </w:pPr>
            <w:r>
              <w:rPr>
                <w:rFonts w:hint="eastAsia"/>
                <w:bCs/>
                <w:lang w:bidi="ar"/>
              </w:rPr>
              <w:t>30</w:t>
            </w:r>
          </w:p>
        </w:tc>
        <w:tc>
          <w:tcPr>
            <w:tcW w:w="1617" w:type="dxa"/>
            <w:vMerge w:val="restart"/>
            <w:tcBorders>
              <w:top w:val="single" w:color="000000" w:sz="4" w:space="0"/>
              <w:left w:val="single" w:color="000000" w:sz="4" w:space="0"/>
              <w:bottom w:val="single" w:color="000000" w:sz="4" w:space="0"/>
              <w:right w:val="single" w:color="000000" w:sz="4" w:space="0"/>
            </w:tcBorders>
            <w:vAlign w:val="center"/>
          </w:tcPr>
          <w:p w14:paraId="2969AC38">
            <w:pPr>
              <w:jc w:val="center"/>
              <w:textAlignment w:val="center"/>
              <w:rPr>
                <w:bCs/>
              </w:rPr>
            </w:pPr>
            <w:r>
              <w:rPr>
                <w:rFonts w:hint="eastAsia"/>
                <w:bCs/>
                <w:lang w:bidi="ar"/>
              </w:rPr>
              <w:t>被有效投诉</w:t>
            </w:r>
          </w:p>
        </w:tc>
        <w:tc>
          <w:tcPr>
            <w:tcW w:w="3715" w:type="dxa"/>
            <w:tcBorders>
              <w:top w:val="single" w:color="000000" w:sz="4" w:space="0"/>
              <w:left w:val="single" w:color="000000" w:sz="4" w:space="0"/>
              <w:bottom w:val="single" w:color="000000" w:sz="4" w:space="0"/>
              <w:right w:val="single" w:color="000000" w:sz="4" w:space="0"/>
            </w:tcBorders>
            <w:vAlign w:val="center"/>
          </w:tcPr>
          <w:p w14:paraId="5D1D44A5">
            <w:pPr>
              <w:textAlignment w:val="center"/>
              <w:rPr>
                <w:bCs/>
              </w:rPr>
            </w:pPr>
            <w:r>
              <w:rPr>
                <w:rFonts w:hint="eastAsia"/>
                <w:bCs/>
                <w:lang w:bidi="ar"/>
              </w:rPr>
              <w:t>◆ 被以各种形式有效投诉至</w:t>
            </w:r>
            <w:r>
              <w:rPr>
                <w:rFonts w:hint="eastAsia"/>
              </w:rPr>
              <w:t>采购人</w:t>
            </w:r>
            <w:r>
              <w:rPr>
                <w:rFonts w:hint="eastAsia"/>
                <w:bCs/>
                <w:lang w:bidi="ar"/>
              </w:rPr>
              <w:t>管的</w:t>
            </w:r>
          </w:p>
        </w:tc>
        <w:tc>
          <w:tcPr>
            <w:tcW w:w="621" w:type="dxa"/>
            <w:tcBorders>
              <w:top w:val="single" w:color="000000" w:sz="4" w:space="0"/>
              <w:left w:val="nil"/>
              <w:bottom w:val="single" w:color="000000" w:sz="4" w:space="0"/>
              <w:right w:val="single" w:color="000000" w:sz="4" w:space="0"/>
            </w:tcBorders>
            <w:vAlign w:val="center"/>
          </w:tcPr>
          <w:p w14:paraId="53099699">
            <w:pPr>
              <w:jc w:val="center"/>
              <w:textAlignment w:val="center"/>
              <w:rPr>
                <w:bCs/>
              </w:rPr>
            </w:pPr>
            <w:r>
              <w:rPr>
                <w:rFonts w:hint="eastAsia"/>
                <w:bCs/>
                <w:lang w:bidi="ar"/>
              </w:rPr>
              <w:t>3</w:t>
            </w:r>
          </w:p>
        </w:tc>
        <w:tc>
          <w:tcPr>
            <w:tcW w:w="3493" w:type="dxa"/>
            <w:tcBorders>
              <w:top w:val="single" w:color="000000" w:sz="4" w:space="0"/>
              <w:left w:val="single" w:color="000000" w:sz="4" w:space="0"/>
              <w:bottom w:val="single" w:color="000000" w:sz="4" w:space="0"/>
              <w:right w:val="single" w:color="000000" w:sz="4" w:space="0"/>
            </w:tcBorders>
            <w:vAlign w:val="center"/>
          </w:tcPr>
          <w:p w14:paraId="582F9579">
            <w:pPr>
              <w:textAlignment w:val="center"/>
              <w:rPr>
                <w:rStyle w:val="63"/>
                <w:rFonts w:hint="default"/>
                <w:bCs/>
                <w:color w:val="auto"/>
                <w:sz w:val="24"/>
                <w:szCs w:val="24"/>
                <w:lang w:bidi="ar"/>
              </w:rPr>
            </w:pPr>
            <w:r>
              <w:rPr>
                <w:rStyle w:val="64"/>
                <w:rFonts w:hint="default"/>
                <w:bCs/>
                <w:color w:val="auto"/>
                <w:lang w:bidi="ar"/>
              </w:rPr>
              <w:t>□ 1.无，</w:t>
            </w:r>
            <w:r>
              <w:rPr>
                <w:rStyle w:val="63"/>
                <w:rFonts w:hint="default"/>
                <w:bCs/>
                <w:color w:val="auto"/>
                <w:sz w:val="24"/>
                <w:szCs w:val="24"/>
                <w:lang w:bidi="ar"/>
              </w:rPr>
              <w:t>得3分</w:t>
            </w:r>
          </w:p>
          <w:p w14:paraId="6DF0F8B2">
            <w:pPr>
              <w:textAlignment w:val="center"/>
              <w:rPr>
                <w:rStyle w:val="63"/>
                <w:rFonts w:hint="default"/>
                <w:bCs/>
                <w:color w:val="auto"/>
                <w:sz w:val="24"/>
                <w:szCs w:val="24"/>
                <w:lang w:bidi="ar"/>
              </w:rPr>
            </w:pPr>
            <w:r>
              <w:rPr>
                <w:rStyle w:val="61"/>
                <w:rFonts w:hint="default"/>
                <w:bCs/>
                <w:color w:val="auto"/>
                <w:lang w:bidi="ar"/>
              </w:rPr>
              <w:t>□ 2.有2次以内，可</w:t>
            </w:r>
            <w:r>
              <w:rPr>
                <w:rStyle w:val="63"/>
                <w:rFonts w:hint="default"/>
                <w:bCs/>
                <w:color w:val="auto"/>
                <w:sz w:val="24"/>
                <w:szCs w:val="24"/>
                <w:lang w:bidi="ar"/>
              </w:rPr>
              <w:t>得2分</w:t>
            </w:r>
          </w:p>
          <w:p w14:paraId="64D65CA7">
            <w:pPr>
              <w:textAlignment w:val="center"/>
              <w:rPr>
                <w:rStyle w:val="63"/>
                <w:rFonts w:hint="default"/>
                <w:bCs/>
                <w:color w:val="auto"/>
                <w:sz w:val="24"/>
                <w:szCs w:val="24"/>
                <w:lang w:bidi="ar"/>
              </w:rPr>
            </w:pPr>
            <w:r>
              <w:rPr>
                <w:rStyle w:val="64"/>
                <w:rFonts w:hint="default"/>
                <w:bCs/>
                <w:color w:val="auto"/>
                <w:lang w:bidi="ar"/>
              </w:rPr>
              <w:t>□ 3.有3-5次，可</w:t>
            </w:r>
            <w:r>
              <w:rPr>
                <w:rStyle w:val="63"/>
                <w:rFonts w:hint="default"/>
                <w:bCs/>
                <w:color w:val="auto"/>
                <w:sz w:val="24"/>
                <w:szCs w:val="24"/>
                <w:lang w:bidi="ar"/>
              </w:rPr>
              <w:t>得1分</w:t>
            </w:r>
          </w:p>
          <w:p w14:paraId="6965D73C">
            <w:pPr>
              <w:textAlignment w:val="center"/>
              <w:rPr>
                <w:bCs/>
              </w:rPr>
            </w:pPr>
            <w:r>
              <w:rPr>
                <w:rStyle w:val="64"/>
                <w:rFonts w:hint="default"/>
                <w:bCs/>
                <w:color w:val="auto"/>
                <w:lang w:bidi="ar"/>
              </w:rPr>
              <w:t>□ 4.有6次，</w:t>
            </w:r>
            <w:r>
              <w:rPr>
                <w:rStyle w:val="63"/>
                <w:rFonts w:hint="default"/>
                <w:bCs/>
                <w:color w:val="auto"/>
                <w:sz w:val="24"/>
                <w:szCs w:val="24"/>
                <w:lang w:bidi="ar"/>
              </w:rPr>
              <w:t>不得分</w:t>
            </w:r>
          </w:p>
        </w:tc>
        <w:tc>
          <w:tcPr>
            <w:tcW w:w="668" w:type="dxa"/>
            <w:tcBorders>
              <w:top w:val="single" w:color="000000" w:sz="4" w:space="0"/>
              <w:left w:val="single" w:color="000000" w:sz="4" w:space="0"/>
              <w:bottom w:val="single" w:color="000000" w:sz="4" w:space="0"/>
              <w:right w:val="single" w:color="000000" w:sz="4" w:space="0"/>
            </w:tcBorders>
            <w:vAlign w:val="center"/>
          </w:tcPr>
          <w:p w14:paraId="53342B12"/>
        </w:tc>
        <w:tc>
          <w:tcPr>
            <w:tcW w:w="3163" w:type="dxa"/>
            <w:tcBorders>
              <w:top w:val="single" w:color="000000" w:sz="4" w:space="0"/>
              <w:left w:val="single" w:color="000000" w:sz="4" w:space="0"/>
              <w:bottom w:val="single" w:color="000000" w:sz="4" w:space="0"/>
              <w:right w:val="single" w:color="000000" w:sz="4" w:space="0"/>
            </w:tcBorders>
            <w:vAlign w:val="center"/>
          </w:tcPr>
          <w:p w14:paraId="7339AF93"/>
        </w:tc>
      </w:tr>
      <w:tr w14:paraId="53DC1E50">
        <w:tblPrEx>
          <w:tblCellMar>
            <w:top w:w="0" w:type="dxa"/>
            <w:left w:w="108" w:type="dxa"/>
            <w:bottom w:w="0" w:type="dxa"/>
            <w:right w:w="108" w:type="dxa"/>
          </w:tblCellMar>
        </w:tblPrEx>
        <w:trPr>
          <w:trHeight w:val="855" w:hRule="atLeast"/>
          <w:jc w:val="center"/>
        </w:trPr>
        <w:tc>
          <w:tcPr>
            <w:tcW w:w="556" w:type="dxa"/>
            <w:vMerge w:val="continue"/>
            <w:tcBorders>
              <w:top w:val="single" w:color="000000" w:sz="4" w:space="0"/>
              <w:left w:val="single" w:color="000000" w:sz="4" w:space="0"/>
              <w:bottom w:val="single" w:color="000000" w:sz="4" w:space="0"/>
              <w:right w:val="single" w:color="000000" w:sz="4" w:space="0"/>
            </w:tcBorders>
            <w:vAlign w:val="center"/>
          </w:tcPr>
          <w:p w14:paraId="0ECF8804">
            <w:pPr>
              <w:jc w:val="center"/>
              <w:rPr>
                <w:bCs/>
              </w:rPr>
            </w:pPr>
          </w:p>
        </w:tc>
        <w:tc>
          <w:tcPr>
            <w:tcW w:w="527" w:type="dxa"/>
            <w:tcBorders>
              <w:top w:val="single" w:color="000000" w:sz="4" w:space="0"/>
              <w:left w:val="single" w:color="000000" w:sz="4" w:space="0"/>
              <w:bottom w:val="single" w:color="000000" w:sz="4" w:space="0"/>
              <w:right w:val="single" w:color="000000" w:sz="4" w:space="0"/>
            </w:tcBorders>
            <w:vAlign w:val="center"/>
          </w:tcPr>
          <w:p w14:paraId="230CF490">
            <w:pPr>
              <w:jc w:val="center"/>
              <w:textAlignment w:val="center"/>
              <w:rPr>
                <w:bCs/>
              </w:rPr>
            </w:pPr>
            <w:r>
              <w:rPr>
                <w:rFonts w:hint="eastAsia"/>
                <w:bCs/>
                <w:lang w:bidi="ar"/>
              </w:rPr>
              <w:t>31</w:t>
            </w:r>
          </w:p>
        </w:tc>
        <w:tc>
          <w:tcPr>
            <w:tcW w:w="1617" w:type="dxa"/>
            <w:vMerge w:val="continue"/>
            <w:tcBorders>
              <w:top w:val="single" w:color="000000" w:sz="4" w:space="0"/>
              <w:left w:val="single" w:color="000000" w:sz="4" w:space="0"/>
              <w:bottom w:val="single" w:color="000000" w:sz="4" w:space="0"/>
              <w:right w:val="single" w:color="000000" w:sz="4" w:space="0"/>
            </w:tcBorders>
            <w:vAlign w:val="center"/>
          </w:tcPr>
          <w:p w14:paraId="66F52EFA">
            <w:pPr>
              <w:jc w:val="center"/>
              <w:rPr>
                <w:bCs/>
              </w:rPr>
            </w:pPr>
          </w:p>
        </w:tc>
        <w:tc>
          <w:tcPr>
            <w:tcW w:w="3715" w:type="dxa"/>
            <w:tcBorders>
              <w:top w:val="single" w:color="000000" w:sz="4" w:space="0"/>
              <w:left w:val="single" w:color="000000" w:sz="4" w:space="0"/>
              <w:bottom w:val="single" w:color="000000" w:sz="4" w:space="0"/>
              <w:right w:val="single" w:color="000000" w:sz="4" w:space="0"/>
            </w:tcBorders>
            <w:vAlign w:val="center"/>
          </w:tcPr>
          <w:p w14:paraId="7138EED4">
            <w:pPr>
              <w:textAlignment w:val="center"/>
              <w:rPr>
                <w:bCs/>
              </w:rPr>
            </w:pPr>
            <w:r>
              <w:rPr>
                <w:rFonts w:hint="eastAsia"/>
                <w:bCs/>
                <w:lang w:bidi="ar"/>
              </w:rPr>
              <w:t>◆ 被有效投诉至</w:t>
            </w:r>
            <w:r>
              <w:rPr>
                <w:rFonts w:hint="eastAsia"/>
              </w:rPr>
              <w:t>采购人</w:t>
            </w:r>
          </w:p>
        </w:tc>
        <w:tc>
          <w:tcPr>
            <w:tcW w:w="621" w:type="dxa"/>
            <w:tcBorders>
              <w:top w:val="nil"/>
              <w:left w:val="nil"/>
              <w:bottom w:val="nil"/>
              <w:right w:val="nil"/>
            </w:tcBorders>
            <w:vAlign w:val="center"/>
          </w:tcPr>
          <w:p w14:paraId="50BECDA8">
            <w:pPr>
              <w:jc w:val="center"/>
              <w:textAlignment w:val="center"/>
              <w:rPr>
                <w:bCs/>
              </w:rPr>
            </w:pPr>
            <w:r>
              <w:rPr>
                <w:rFonts w:hint="eastAsia"/>
                <w:bCs/>
                <w:lang w:bidi="ar"/>
              </w:rPr>
              <w:t>4</w:t>
            </w:r>
          </w:p>
        </w:tc>
        <w:tc>
          <w:tcPr>
            <w:tcW w:w="3493" w:type="dxa"/>
            <w:tcBorders>
              <w:top w:val="single" w:color="000000" w:sz="4" w:space="0"/>
              <w:left w:val="single" w:color="000000" w:sz="4" w:space="0"/>
              <w:bottom w:val="single" w:color="000000" w:sz="4" w:space="0"/>
              <w:right w:val="single" w:color="000000" w:sz="4" w:space="0"/>
            </w:tcBorders>
            <w:vAlign w:val="center"/>
          </w:tcPr>
          <w:p w14:paraId="24F52E6F">
            <w:pPr>
              <w:textAlignment w:val="center"/>
              <w:rPr>
                <w:rStyle w:val="63"/>
                <w:rFonts w:hint="default"/>
                <w:bCs/>
                <w:color w:val="auto"/>
                <w:sz w:val="24"/>
                <w:szCs w:val="24"/>
                <w:lang w:bidi="ar"/>
              </w:rPr>
            </w:pPr>
            <w:r>
              <w:rPr>
                <w:rStyle w:val="64"/>
                <w:rFonts w:hint="default"/>
                <w:bCs/>
                <w:color w:val="auto"/>
                <w:lang w:bidi="ar"/>
              </w:rPr>
              <w:t>□ 1.无，</w:t>
            </w:r>
            <w:r>
              <w:rPr>
                <w:rStyle w:val="63"/>
                <w:rFonts w:hint="default"/>
                <w:bCs/>
                <w:color w:val="auto"/>
                <w:sz w:val="24"/>
                <w:szCs w:val="24"/>
                <w:lang w:bidi="ar"/>
              </w:rPr>
              <w:t>得4分</w:t>
            </w:r>
          </w:p>
          <w:p w14:paraId="0A1C2BE3">
            <w:pPr>
              <w:textAlignment w:val="center"/>
              <w:rPr>
                <w:rStyle w:val="63"/>
                <w:rFonts w:hint="default"/>
                <w:bCs/>
                <w:color w:val="auto"/>
                <w:sz w:val="24"/>
                <w:szCs w:val="24"/>
                <w:lang w:bidi="ar"/>
              </w:rPr>
            </w:pPr>
            <w:r>
              <w:rPr>
                <w:rStyle w:val="61"/>
                <w:rFonts w:hint="default"/>
                <w:bCs/>
                <w:color w:val="auto"/>
                <w:lang w:bidi="ar"/>
              </w:rPr>
              <w:t>□ 2.有2次以内</w:t>
            </w:r>
            <w:r>
              <w:rPr>
                <w:rStyle w:val="63"/>
                <w:rFonts w:hint="default"/>
                <w:bCs/>
                <w:color w:val="auto"/>
                <w:sz w:val="24"/>
                <w:szCs w:val="24"/>
                <w:lang w:bidi="ar"/>
              </w:rPr>
              <w:t>，可得2分</w:t>
            </w:r>
          </w:p>
          <w:p w14:paraId="17A92F16">
            <w:pPr>
              <w:textAlignment w:val="center"/>
              <w:rPr>
                <w:bCs/>
              </w:rPr>
            </w:pPr>
            <w:r>
              <w:rPr>
                <w:rStyle w:val="61"/>
                <w:rFonts w:hint="default"/>
                <w:bCs/>
                <w:color w:val="auto"/>
                <w:lang w:bidi="ar"/>
              </w:rPr>
              <w:t>□ 3.有3次以上，</w:t>
            </w:r>
            <w:r>
              <w:rPr>
                <w:rStyle w:val="63"/>
                <w:rFonts w:hint="default"/>
                <w:bCs/>
                <w:color w:val="auto"/>
                <w:sz w:val="24"/>
                <w:szCs w:val="24"/>
                <w:lang w:bidi="ar"/>
              </w:rPr>
              <w:t>不得分</w:t>
            </w:r>
          </w:p>
        </w:tc>
        <w:tc>
          <w:tcPr>
            <w:tcW w:w="668" w:type="dxa"/>
            <w:tcBorders>
              <w:top w:val="single" w:color="000000" w:sz="4" w:space="0"/>
              <w:left w:val="single" w:color="000000" w:sz="4" w:space="0"/>
              <w:bottom w:val="nil"/>
              <w:right w:val="single" w:color="000000" w:sz="4" w:space="0"/>
            </w:tcBorders>
            <w:vAlign w:val="center"/>
          </w:tcPr>
          <w:p w14:paraId="74710F4A"/>
        </w:tc>
        <w:tc>
          <w:tcPr>
            <w:tcW w:w="3163" w:type="dxa"/>
            <w:tcBorders>
              <w:top w:val="single" w:color="000000" w:sz="4" w:space="0"/>
              <w:left w:val="single" w:color="000000" w:sz="4" w:space="0"/>
              <w:bottom w:val="single" w:color="000000" w:sz="4" w:space="0"/>
              <w:right w:val="single" w:color="000000" w:sz="4" w:space="0"/>
            </w:tcBorders>
            <w:vAlign w:val="center"/>
          </w:tcPr>
          <w:p w14:paraId="272CFA0B"/>
        </w:tc>
      </w:tr>
      <w:tr w14:paraId="6C0B1822">
        <w:tblPrEx>
          <w:tblCellMar>
            <w:top w:w="0" w:type="dxa"/>
            <w:left w:w="108" w:type="dxa"/>
            <w:bottom w:w="0" w:type="dxa"/>
            <w:right w:w="108" w:type="dxa"/>
          </w:tblCellMar>
        </w:tblPrEx>
        <w:trPr>
          <w:trHeight w:val="570" w:hRule="atLeast"/>
          <w:jc w:val="center"/>
        </w:trPr>
        <w:tc>
          <w:tcPr>
            <w:tcW w:w="556" w:type="dxa"/>
            <w:vMerge w:val="continue"/>
            <w:tcBorders>
              <w:top w:val="single" w:color="000000" w:sz="4" w:space="0"/>
              <w:left w:val="single" w:color="000000" w:sz="4" w:space="0"/>
              <w:bottom w:val="single" w:color="000000" w:sz="4" w:space="0"/>
              <w:right w:val="single" w:color="000000" w:sz="4" w:space="0"/>
            </w:tcBorders>
            <w:vAlign w:val="center"/>
          </w:tcPr>
          <w:p w14:paraId="547943ED">
            <w:pPr>
              <w:jc w:val="center"/>
              <w:rPr>
                <w:bCs/>
              </w:rPr>
            </w:pPr>
          </w:p>
        </w:tc>
        <w:tc>
          <w:tcPr>
            <w:tcW w:w="527" w:type="dxa"/>
            <w:tcBorders>
              <w:top w:val="single" w:color="000000" w:sz="4" w:space="0"/>
              <w:left w:val="single" w:color="000000" w:sz="4" w:space="0"/>
              <w:bottom w:val="single" w:color="000000" w:sz="4" w:space="0"/>
              <w:right w:val="single" w:color="000000" w:sz="4" w:space="0"/>
            </w:tcBorders>
            <w:vAlign w:val="center"/>
          </w:tcPr>
          <w:p w14:paraId="3E5B59C0">
            <w:pPr>
              <w:jc w:val="center"/>
              <w:textAlignment w:val="center"/>
              <w:rPr>
                <w:bCs/>
              </w:rPr>
            </w:pPr>
            <w:r>
              <w:rPr>
                <w:rFonts w:hint="eastAsia"/>
                <w:bCs/>
                <w:lang w:bidi="ar"/>
              </w:rPr>
              <w:t>32</w:t>
            </w:r>
          </w:p>
        </w:tc>
        <w:tc>
          <w:tcPr>
            <w:tcW w:w="1617" w:type="dxa"/>
            <w:vMerge w:val="continue"/>
            <w:tcBorders>
              <w:top w:val="single" w:color="000000" w:sz="4" w:space="0"/>
              <w:left w:val="single" w:color="000000" w:sz="4" w:space="0"/>
              <w:bottom w:val="single" w:color="000000" w:sz="4" w:space="0"/>
              <w:right w:val="single" w:color="000000" w:sz="4" w:space="0"/>
            </w:tcBorders>
            <w:vAlign w:val="center"/>
          </w:tcPr>
          <w:p w14:paraId="3C172434">
            <w:pPr>
              <w:jc w:val="center"/>
              <w:rPr>
                <w:bCs/>
              </w:rPr>
            </w:pPr>
          </w:p>
        </w:tc>
        <w:tc>
          <w:tcPr>
            <w:tcW w:w="3715" w:type="dxa"/>
            <w:tcBorders>
              <w:top w:val="single" w:color="000000" w:sz="4" w:space="0"/>
              <w:left w:val="single" w:color="000000" w:sz="4" w:space="0"/>
              <w:bottom w:val="single" w:color="000000" w:sz="4" w:space="0"/>
              <w:right w:val="single" w:color="000000" w:sz="4" w:space="0"/>
            </w:tcBorders>
            <w:vAlign w:val="center"/>
          </w:tcPr>
          <w:p w14:paraId="1589A803">
            <w:pPr>
              <w:textAlignment w:val="center"/>
              <w:rPr>
                <w:bCs/>
              </w:rPr>
            </w:pPr>
            <w:r>
              <w:rPr>
                <w:rFonts w:hint="eastAsia"/>
                <w:bCs/>
                <w:lang w:bidi="ar"/>
              </w:rPr>
              <w:t>◆ 被有效投诉至12345</w:t>
            </w:r>
          </w:p>
        </w:tc>
        <w:tc>
          <w:tcPr>
            <w:tcW w:w="621" w:type="dxa"/>
            <w:tcBorders>
              <w:top w:val="single" w:color="000000" w:sz="4" w:space="0"/>
              <w:left w:val="nil"/>
              <w:bottom w:val="single" w:color="000000" w:sz="4" w:space="0"/>
              <w:right w:val="single" w:color="000000" w:sz="4" w:space="0"/>
            </w:tcBorders>
            <w:vAlign w:val="center"/>
          </w:tcPr>
          <w:p w14:paraId="7575BD46">
            <w:pPr>
              <w:jc w:val="center"/>
              <w:textAlignment w:val="center"/>
              <w:rPr>
                <w:bCs/>
              </w:rPr>
            </w:pPr>
            <w:r>
              <w:rPr>
                <w:rFonts w:hint="eastAsia"/>
                <w:bCs/>
                <w:lang w:bidi="ar"/>
              </w:rPr>
              <w:t>6</w:t>
            </w:r>
          </w:p>
        </w:tc>
        <w:tc>
          <w:tcPr>
            <w:tcW w:w="3493" w:type="dxa"/>
            <w:tcBorders>
              <w:top w:val="single" w:color="000000" w:sz="4" w:space="0"/>
              <w:left w:val="single" w:color="000000" w:sz="4" w:space="0"/>
              <w:bottom w:val="single" w:color="000000" w:sz="4" w:space="0"/>
              <w:right w:val="single" w:color="000000" w:sz="4" w:space="0"/>
            </w:tcBorders>
            <w:vAlign w:val="center"/>
          </w:tcPr>
          <w:p w14:paraId="1310F0E6">
            <w:pPr>
              <w:textAlignment w:val="center"/>
              <w:rPr>
                <w:rStyle w:val="63"/>
                <w:rFonts w:hint="default"/>
                <w:bCs/>
                <w:color w:val="auto"/>
                <w:sz w:val="24"/>
                <w:szCs w:val="24"/>
                <w:lang w:bidi="ar"/>
              </w:rPr>
            </w:pPr>
            <w:r>
              <w:rPr>
                <w:rStyle w:val="64"/>
                <w:rFonts w:hint="default"/>
                <w:bCs/>
                <w:color w:val="auto"/>
                <w:lang w:bidi="ar"/>
              </w:rPr>
              <w:t>□ 1.无，</w:t>
            </w:r>
            <w:r>
              <w:rPr>
                <w:rStyle w:val="63"/>
                <w:rFonts w:hint="default"/>
                <w:bCs/>
                <w:color w:val="auto"/>
                <w:sz w:val="24"/>
                <w:szCs w:val="24"/>
                <w:lang w:bidi="ar"/>
              </w:rPr>
              <w:t>得6分</w:t>
            </w:r>
          </w:p>
          <w:p w14:paraId="2C0E71A5">
            <w:pPr>
              <w:textAlignment w:val="center"/>
              <w:rPr>
                <w:bCs/>
              </w:rPr>
            </w:pPr>
            <w:r>
              <w:rPr>
                <w:rStyle w:val="64"/>
                <w:rFonts w:hint="default"/>
                <w:bCs/>
                <w:color w:val="auto"/>
                <w:lang w:bidi="ar"/>
              </w:rPr>
              <w:t>□ 2.有，</w:t>
            </w:r>
            <w:r>
              <w:rPr>
                <w:rStyle w:val="63"/>
                <w:rFonts w:hint="default"/>
                <w:bCs/>
                <w:color w:val="auto"/>
                <w:sz w:val="24"/>
                <w:szCs w:val="24"/>
                <w:lang w:bidi="ar"/>
              </w:rPr>
              <w:t>不得分</w:t>
            </w:r>
          </w:p>
        </w:tc>
        <w:tc>
          <w:tcPr>
            <w:tcW w:w="668" w:type="dxa"/>
            <w:tcBorders>
              <w:top w:val="single" w:color="000000" w:sz="4" w:space="0"/>
              <w:left w:val="single" w:color="000000" w:sz="4" w:space="0"/>
              <w:bottom w:val="nil"/>
              <w:right w:val="single" w:color="000000" w:sz="4" w:space="0"/>
            </w:tcBorders>
            <w:vAlign w:val="center"/>
          </w:tcPr>
          <w:p w14:paraId="5608E41E"/>
        </w:tc>
        <w:tc>
          <w:tcPr>
            <w:tcW w:w="3163" w:type="dxa"/>
            <w:tcBorders>
              <w:top w:val="single" w:color="000000" w:sz="4" w:space="0"/>
              <w:left w:val="single" w:color="000000" w:sz="4" w:space="0"/>
              <w:bottom w:val="single" w:color="000000" w:sz="4" w:space="0"/>
              <w:right w:val="single" w:color="000000" w:sz="4" w:space="0"/>
            </w:tcBorders>
            <w:vAlign w:val="center"/>
          </w:tcPr>
          <w:p w14:paraId="23F68DA7"/>
        </w:tc>
      </w:tr>
      <w:tr w14:paraId="6D1DB0BA">
        <w:tblPrEx>
          <w:tblCellMar>
            <w:top w:w="0" w:type="dxa"/>
            <w:left w:w="108" w:type="dxa"/>
            <w:bottom w:w="0" w:type="dxa"/>
            <w:right w:w="108" w:type="dxa"/>
          </w:tblCellMar>
        </w:tblPrEx>
        <w:trPr>
          <w:trHeight w:val="570" w:hRule="atLeast"/>
          <w:jc w:val="center"/>
        </w:trPr>
        <w:tc>
          <w:tcPr>
            <w:tcW w:w="556" w:type="dxa"/>
            <w:vMerge w:val="continue"/>
            <w:tcBorders>
              <w:top w:val="single" w:color="000000" w:sz="4" w:space="0"/>
              <w:left w:val="single" w:color="000000" w:sz="4" w:space="0"/>
              <w:bottom w:val="single" w:color="000000" w:sz="4" w:space="0"/>
              <w:right w:val="single" w:color="000000" w:sz="4" w:space="0"/>
            </w:tcBorders>
            <w:vAlign w:val="center"/>
          </w:tcPr>
          <w:p w14:paraId="6DF27C99">
            <w:pPr>
              <w:jc w:val="center"/>
              <w:rPr>
                <w:bCs/>
              </w:rPr>
            </w:pPr>
          </w:p>
        </w:tc>
        <w:tc>
          <w:tcPr>
            <w:tcW w:w="527" w:type="dxa"/>
            <w:tcBorders>
              <w:top w:val="single" w:color="000000" w:sz="4" w:space="0"/>
              <w:left w:val="single" w:color="000000" w:sz="4" w:space="0"/>
              <w:bottom w:val="single" w:color="000000" w:sz="4" w:space="0"/>
              <w:right w:val="single" w:color="000000" w:sz="4" w:space="0"/>
            </w:tcBorders>
            <w:vAlign w:val="center"/>
          </w:tcPr>
          <w:p w14:paraId="073C9B1D">
            <w:pPr>
              <w:jc w:val="center"/>
              <w:textAlignment w:val="center"/>
              <w:rPr>
                <w:bCs/>
              </w:rPr>
            </w:pPr>
            <w:r>
              <w:rPr>
                <w:rFonts w:hint="eastAsia"/>
                <w:bCs/>
                <w:lang w:bidi="ar"/>
              </w:rPr>
              <w:t>33</w:t>
            </w:r>
          </w:p>
        </w:tc>
        <w:tc>
          <w:tcPr>
            <w:tcW w:w="1617" w:type="dxa"/>
            <w:tcBorders>
              <w:top w:val="single" w:color="000000" w:sz="4" w:space="0"/>
              <w:left w:val="single" w:color="000000" w:sz="4" w:space="0"/>
              <w:bottom w:val="single" w:color="000000" w:sz="4" w:space="0"/>
              <w:right w:val="single" w:color="000000" w:sz="4" w:space="0"/>
            </w:tcBorders>
            <w:vAlign w:val="center"/>
          </w:tcPr>
          <w:p w14:paraId="3D445BDB">
            <w:pPr>
              <w:jc w:val="center"/>
              <w:textAlignment w:val="center"/>
              <w:rPr>
                <w:bCs/>
              </w:rPr>
            </w:pPr>
            <w:r>
              <w:rPr>
                <w:rFonts w:hint="eastAsia"/>
                <w:bCs/>
                <w:lang w:bidi="ar"/>
              </w:rPr>
              <w:t>配合服务</w:t>
            </w:r>
          </w:p>
        </w:tc>
        <w:tc>
          <w:tcPr>
            <w:tcW w:w="3715" w:type="dxa"/>
            <w:tcBorders>
              <w:top w:val="single" w:color="000000" w:sz="4" w:space="0"/>
              <w:left w:val="single" w:color="000000" w:sz="4" w:space="0"/>
              <w:bottom w:val="single" w:color="000000" w:sz="4" w:space="0"/>
              <w:right w:val="single" w:color="000000" w:sz="4" w:space="0"/>
            </w:tcBorders>
            <w:vAlign w:val="center"/>
          </w:tcPr>
          <w:p w14:paraId="7A6EC0C4">
            <w:pPr>
              <w:textAlignment w:val="center"/>
              <w:rPr>
                <w:bCs/>
                <w:lang w:bidi="ar"/>
              </w:rPr>
            </w:pPr>
            <w:r>
              <w:rPr>
                <w:rFonts w:hint="eastAsia"/>
                <w:bCs/>
                <w:lang w:bidi="ar"/>
              </w:rPr>
              <w:t>◆  配合其他科室</w:t>
            </w:r>
          </w:p>
          <w:p w14:paraId="60E4C18A">
            <w:pPr>
              <w:textAlignment w:val="center"/>
              <w:rPr>
                <w:bCs/>
              </w:rPr>
            </w:pPr>
            <w:r>
              <w:rPr>
                <w:rFonts w:hint="eastAsia"/>
                <w:bCs/>
                <w:lang w:bidi="ar"/>
              </w:rPr>
              <w:t>◆  配合及监督第三方工作</w:t>
            </w:r>
          </w:p>
        </w:tc>
        <w:tc>
          <w:tcPr>
            <w:tcW w:w="621" w:type="dxa"/>
            <w:tcBorders>
              <w:top w:val="single" w:color="000000" w:sz="4" w:space="0"/>
              <w:left w:val="nil"/>
              <w:bottom w:val="single" w:color="000000" w:sz="4" w:space="0"/>
              <w:right w:val="single" w:color="000000" w:sz="4" w:space="0"/>
            </w:tcBorders>
            <w:vAlign w:val="center"/>
          </w:tcPr>
          <w:p w14:paraId="58B2D4AE">
            <w:pPr>
              <w:jc w:val="center"/>
              <w:textAlignment w:val="center"/>
              <w:rPr>
                <w:bCs/>
              </w:rPr>
            </w:pPr>
            <w:r>
              <w:rPr>
                <w:rFonts w:hint="eastAsia"/>
                <w:bCs/>
                <w:lang w:bidi="ar"/>
              </w:rPr>
              <w:t>2</w:t>
            </w:r>
          </w:p>
        </w:tc>
        <w:tc>
          <w:tcPr>
            <w:tcW w:w="3493" w:type="dxa"/>
            <w:tcBorders>
              <w:top w:val="single" w:color="000000" w:sz="4" w:space="0"/>
              <w:left w:val="single" w:color="000000" w:sz="4" w:space="0"/>
              <w:bottom w:val="single" w:color="000000" w:sz="4" w:space="0"/>
              <w:right w:val="single" w:color="000000" w:sz="4" w:space="0"/>
            </w:tcBorders>
            <w:vAlign w:val="center"/>
          </w:tcPr>
          <w:p w14:paraId="1EF5179E">
            <w:pPr>
              <w:textAlignment w:val="center"/>
              <w:rPr>
                <w:rStyle w:val="63"/>
                <w:rFonts w:hint="default"/>
                <w:bCs/>
                <w:color w:val="auto"/>
                <w:sz w:val="24"/>
                <w:szCs w:val="24"/>
                <w:lang w:bidi="ar"/>
              </w:rPr>
            </w:pPr>
            <w:r>
              <w:rPr>
                <w:rStyle w:val="64"/>
                <w:rFonts w:hint="default"/>
                <w:bCs/>
                <w:color w:val="auto"/>
                <w:lang w:bidi="ar"/>
              </w:rPr>
              <w:t>□ 1.积极落实的，</w:t>
            </w:r>
            <w:r>
              <w:rPr>
                <w:rStyle w:val="63"/>
                <w:rFonts w:hint="default"/>
                <w:bCs/>
                <w:color w:val="auto"/>
                <w:sz w:val="24"/>
                <w:szCs w:val="24"/>
                <w:lang w:bidi="ar"/>
              </w:rPr>
              <w:t>得2分</w:t>
            </w:r>
          </w:p>
          <w:p w14:paraId="17C02018">
            <w:pPr>
              <w:textAlignment w:val="center"/>
              <w:rPr>
                <w:bCs/>
              </w:rPr>
            </w:pPr>
            <w:r>
              <w:rPr>
                <w:rStyle w:val="64"/>
                <w:rFonts w:hint="default"/>
                <w:bCs/>
                <w:color w:val="auto"/>
                <w:lang w:bidi="ar"/>
              </w:rPr>
              <w:t>□ 2.消极不落实的，</w:t>
            </w:r>
            <w:r>
              <w:rPr>
                <w:rStyle w:val="63"/>
                <w:rFonts w:hint="default"/>
                <w:bCs/>
                <w:color w:val="auto"/>
                <w:sz w:val="24"/>
                <w:szCs w:val="24"/>
                <w:lang w:bidi="ar"/>
              </w:rPr>
              <w:t>不得分</w:t>
            </w:r>
          </w:p>
        </w:tc>
        <w:tc>
          <w:tcPr>
            <w:tcW w:w="668" w:type="dxa"/>
            <w:tcBorders>
              <w:top w:val="single" w:color="000000" w:sz="4" w:space="0"/>
              <w:left w:val="single" w:color="000000" w:sz="4" w:space="0"/>
              <w:bottom w:val="nil"/>
              <w:right w:val="single" w:color="000000" w:sz="4" w:space="0"/>
            </w:tcBorders>
            <w:vAlign w:val="center"/>
          </w:tcPr>
          <w:p w14:paraId="5546B5B2"/>
        </w:tc>
        <w:tc>
          <w:tcPr>
            <w:tcW w:w="3163" w:type="dxa"/>
            <w:tcBorders>
              <w:top w:val="single" w:color="000000" w:sz="4" w:space="0"/>
              <w:left w:val="single" w:color="000000" w:sz="4" w:space="0"/>
              <w:bottom w:val="single" w:color="000000" w:sz="4" w:space="0"/>
              <w:right w:val="single" w:color="000000" w:sz="4" w:space="0"/>
            </w:tcBorders>
            <w:vAlign w:val="center"/>
          </w:tcPr>
          <w:p w14:paraId="37C57798"/>
        </w:tc>
      </w:tr>
      <w:tr w14:paraId="6D477945">
        <w:tblPrEx>
          <w:tblCellMar>
            <w:top w:w="0" w:type="dxa"/>
            <w:left w:w="108" w:type="dxa"/>
            <w:bottom w:w="0" w:type="dxa"/>
            <w:right w:w="108" w:type="dxa"/>
          </w:tblCellMar>
        </w:tblPrEx>
        <w:trPr>
          <w:trHeight w:val="90" w:hRule="atLeast"/>
          <w:jc w:val="center"/>
        </w:trPr>
        <w:tc>
          <w:tcPr>
            <w:tcW w:w="6415" w:type="dxa"/>
            <w:gridSpan w:val="4"/>
            <w:tcBorders>
              <w:top w:val="single" w:color="000000" w:sz="4" w:space="0"/>
              <w:left w:val="single" w:color="000000" w:sz="4" w:space="0"/>
              <w:bottom w:val="single" w:color="000000" w:sz="4" w:space="0"/>
              <w:right w:val="single" w:color="000000" w:sz="4" w:space="0"/>
            </w:tcBorders>
            <w:vAlign w:val="center"/>
          </w:tcPr>
          <w:p w14:paraId="49703F1C"/>
        </w:tc>
        <w:tc>
          <w:tcPr>
            <w:tcW w:w="621" w:type="dxa"/>
            <w:tcBorders>
              <w:top w:val="single" w:color="000000" w:sz="4" w:space="0"/>
              <w:left w:val="single" w:color="000000" w:sz="4" w:space="0"/>
              <w:bottom w:val="single" w:color="000000" w:sz="4" w:space="0"/>
              <w:right w:val="single" w:color="000000" w:sz="4" w:space="0"/>
            </w:tcBorders>
            <w:vAlign w:val="center"/>
          </w:tcPr>
          <w:p w14:paraId="0C7B132A">
            <w:pPr>
              <w:jc w:val="center"/>
              <w:textAlignment w:val="center"/>
            </w:pPr>
            <w:r>
              <w:rPr>
                <w:rFonts w:hint="eastAsia"/>
                <w:bCs/>
                <w:lang w:bidi="ar"/>
              </w:rPr>
              <w:t>100</w:t>
            </w:r>
          </w:p>
        </w:tc>
        <w:tc>
          <w:tcPr>
            <w:tcW w:w="3493" w:type="dxa"/>
            <w:tcBorders>
              <w:top w:val="single" w:color="000000" w:sz="4" w:space="0"/>
              <w:left w:val="single" w:color="000000" w:sz="4" w:space="0"/>
              <w:bottom w:val="single" w:color="000000" w:sz="4" w:space="0"/>
              <w:right w:val="single" w:color="000000" w:sz="4" w:space="0"/>
            </w:tcBorders>
            <w:vAlign w:val="center"/>
          </w:tcPr>
          <w:p w14:paraId="7AAD9EED">
            <w:pPr>
              <w:jc w:val="right"/>
              <w:textAlignment w:val="center"/>
              <w:rPr>
                <w:bCs/>
              </w:rPr>
            </w:pPr>
            <w:r>
              <w:rPr>
                <w:rFonts w:hint="eastAsia"/>
                <w:bCs/>
                <w:lang w:bidi="ar"/>
              </w:rPr>
              <w:t>得分合计</w:t>
            </w:r>
          </w:p>
        </w:tc>
        <w:tc>
          <w:tcPr>
            <w:tcW w:w="3831" w:type="dxa"/>
            <w:gridSpan w:val="2"/>
            <w:tcBorders>
              <w:top w:val="single" w:color="000000" w:sz="4" w:space="0"/>
              <w:left w:val="single" w:color="000000" w:sz="4" w:space="0"/>
              <w:bottom w:val="single" w:color="000000" w:sz="4" w:space="0"/>
              <w:right w:val="single" w:color="000000" w:sz="4" w:space="0"/>
            </w:tcBorders>
            <w:vAlign w:val="center"/>
          </w:tcPr>
          <w:p w14:paraId="69D22B8D"/>
        </w:tc>
      </w:tr>
    </w:tbl>
    <w:p w14:paraId="75EC6224">
      <w:pPr>
        <w:rPr>
          <w:rFonts w:cs="仿宋_GB2312"/>
          <w:bCs/>
          <w:szCs w:val="21"/>
        </w:rPr>
      </w:pPr>
    </w:p>
    <w:p w14:paraId="5F3D5AAC">
      <w:pPr>
        <w:rPr>
          <w:bCs/>
        </w:rPr>
      </w:pPr>
      <w:r>
        <w:rPr>
          <w:bCs/>
        </w:rPr>
        <w:br w:type="page"/>
      </w:r>
    </w:p>
    <w:p w14:paraId="3A18548C">
      <w:pPr>
        <w:spacing w:line="400" w:lineRule="exact"/>
        <w:rPr>
          <w:rFonts w:hint="eastAsia"/>
          <w:bCs/>
        </w:rPr>
      </w:pPr>
      <w:r>
        <w:rPr>
          <w:rFonts w:hint="eastAsia"/>
          <w:bCs/>
        </w:rPr>
        <w:t>4</w:t>
      </w:r>
      <w:r>
        <w:rPr>
          <w:bCs/>
        </w:rPr>
        <w:t>.综合保洁服务</w:t>
      </w:r>
      <w:r>
        <w:rPr>
          <w:rFonts w:hint="eastAsia"/>
          <w:bCs/>
        </w:rPr>
        <w:t>考核表</w:t>
      </w:r>
    </w:p>
    <w:p w14:paraId="48A3F498">
      <w:pPr>
        <w:ind w:left="0"/>
        <w:jc w:val="center"/>
        <w:outlineLvl w:val="9"/>
        <w:rPr>
          <w:rFonts w:hint="eastAsia"/>
        </w:rPr>
        <w:pPrChange w:id="3866" w:author="zhhx" w:date="2024-10-17T11:46:48Z">
          <w:pPr>
            <w:pStyle w:val="2"/>
            <w:ind w:left="0"/>
            <w:jc w:val="center"/>
          </w:pPr>
        </w:pPrChange>
      </w:pPr>
      <w:bookmarkStart w:id="112" w:name="_Toc172627403"/>
      <w:r>
        <w:rPr>
          <w:rFonts w:ascii="宋体" w:hAnsi="宋体" w:eastAsia="宋体" w:cs="宋体"/>
          <w:bCs w:val="0"/>
          <w:sz w:val="24"/>
        </w:rPr>
        <w:t>综合保洁服务</w:t>
      </w:r>
      <w:r>
        <w:rPr>
          <w:rFonts w:hint="eastAsia" w:ascii="宋体" w:hAnsi="宋体" w:eastAsia="宋体" w:cs="宋体"/>
          <w:bCs w:val="0"/>
          <w:sz w:val="24"/>
        </w:rPr>
        <w:t>考核表</w:t>
      </w:r>
      <w:bookmarkEnd w:id="112"/>
    </w:p>
    <w:p w14:paraId="6CD6E950">
      <w:pPr>
        <w:wordWrap w:val="0"/>
        <w:spacing w:line="360" w:lineRule="exact"/>
        <w:ind w:right="480"/>
        <w:rPr>
          <w:b/>
        </w:rPr>
      </w:pPr>
      <w:r>
        <w:rPr>
          <w:rFonts w:hint="eastAsia"/>
          <w:b/>
        </w:rPr>
        <w:t>日期：      年    月    日                                                                考核总得分：      分</w:t>
      </w:r>
    </w:p>
    <w:tbl>
      <w:tblPr>
        <w:tblStyle w:val="32"/>
        <w:tblpPr w:leftFromText="180" w:rightFromText="180" w:vertAnchor="text" w:horzAnchor="page" w:tblpX="1097" w:tblpY="613"/>
        <w:tblOverlap w:val="never"/>
        <w:tblW w:w="14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1"/>
        <w:gridCol w:w="722"/>
        <w:gridCol w:w="1323"/>
        <w:gridCol w:w="4214"/>
        <w:gridCol w:w="489"/>
        <w:gridCol w:w="4338"/>
        <w:gridCol w:w="512"/>
        <w:gridCol w:w="1761"/>
      </w:tblGrid>
      <w:tr w14:paraId="2ABC2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noWrap/>
            <w:vAlign w:val="center"/>
          </w:tcPr>
          <w:p w14:paraId="74A8E070">
            <w:pPr>
              <w:jc w:val="center"/>
              <w:textAlignment w:val="center"/>
              <w:rPr>
                <w:bCs/>
              </w:rPr>
            </w:pPr>
            <w:r>
              <w:rPr>
                <w:rFonts w:hint="eastAsia"/>
                <w:bCs/>
              </w:rPr>
              <w:t>类别</w:t>
            </w:r>
          </w:p>
        </w:tc>
        <w:tc>
          <w:tcPr>
            <w:tcW w:w="722" w:type="dxa"/>
            <w:noWrap/>
            <w:vAlign w:val="center"/>
          </w:tcPr>
          <w:p w14:paraId="4CD9C12F">
            <w:pPr>
              <w:jc w:val="center"/>
              <w:textAlignment w:val="center"/>
              <w:rPr>
                <w:bCs/>
                <w:lang w:bidi="ar"/>
              </w:rPr>
            </w:pPr>
            <w:r>
              <w:rPr>
                <w:rFonts w:hint="eastAsia"/>
                <w:bCs/>
                <w:lang w:bidi="ar"/>
              </w:rPr>
              <w:t>序号</w:t>
            </w:r>
          </w:p>
        </w:tc>
        <w:tc>
          <w:tcPr>
            <w:tcW w:w="1323" w:type="dxa"/>
            <w:noWrap/>
            <w:vAlign w:val="center"/>
          </w:tcPr>
          <w:p w14:paraId="7220EEF6">
            <w:pPr>
              <w:jc w:val="center"/>
              <w:textAlignment w:val="center"/>
              <w:rPr>
                <w:bCs/>
                <w:lang w:bidi="ar"/>
              </w:rPr>
            </w:pPr>
            <w:r>
              <w:rPr>
                <w:rFonts w:hint="eastAsia"/>
                <w:bCs/>
                <w:lang w:bidi="ar"/>
              </w:rPr>
              <w:t>考核项目</w:t>
            </w:r>
          </w:p>
        </w:tc>
        <w:tc>
          <w:tcPr>
            <w:tcW w:w="4214" w:type="dxa"/>
            <w:vAlign w:val="center"/>
          </w:tcPr>
          <w:p w14:paraId="701160A7">
            <w:pPr>
              <w:jc w:val="center"/>
              <w:textAlignment w:val="center"/>
              <w:rPr>
                <w:bCs/>
              </w:rPr>
            </w:pPr>
            <w:r>
              <w:rPr>
                <w:rFonts w:hint="eastAsia"/>
                <w:bCs/>
                <w:lang w:bidi="ar"/>
              </w:rPr>
              <w:t>考 核 内容</w:t>
            </w:r>
          </w:p>
        </w:tc>
        <w:tc>
          <w:tcPr>
            <w:tcW w:w="489" w:type="dxa"/>
            <w:vAlign w:val="center"/>
          </w:tcPr>
          <w:p w14:paraId="6BAD521F">
            <w:pPr>
              <w:jc w:val="center"/>
              <w:textAlignment w:val="center"/>
              <w:rPr>
                <w:bCs/>
              </w:rPr>
            </w:pPr>
            <w:r>
              <w:rPr>
                <w:rFonts w:hint="eastAsia"/>
                <w:bCs/>
                <w:lang w:bidi="ar"/>
              </w:rPr>
              <w:t>分值</w:t>
            </w:r>
          </w:p>
        </w:tc>
        <w:tc>
          <w:tcPr>
            <w:tcW w:w="4338" w:type="dxa"/>
            <w:vAlign w:val="center"/>
          </w:tcPr>
          <w:p w14:paraId="4ABA5D20">
            <w:pPr>
              <w:jc w:val="center"/>
              <w:textAlignment w:val="center"/>
              <w:rPr>
                <w:bCs/>
              </w:rPr>
            </w:pPr>
            <w:r>
              <w:rPr>
                <w:rFonts w:hint="eastAsia"/>
                <w:bCs/>
                <w:lang w:bidi="ar"/>
              </w:rPr>
              <w:t>考 核 标 准</w:t>
            </w:r>
          </w:p>
        </w:tc>
        <w:tc>
          <w:tcPr>
            <w:tcW w:w="512" w:type="dxa"/>
            <w:noWrap/>
            <w:vAlign w:val="center"/>
          </w:tcPr>
          <w:p w14:paraId="55EBF895">
            <w:pPr>
              <w:jc w:val="center"/>
              <w:textAlignment w:val="center"/>
              <w:rPr>
                <w:bCs/>
              </w:rPr>
            </w:pPr>
            <w:r>
              <w:rPr>
                <w:rFonts w:hint="eastAsia"/>
                <w:bCs/>
                <w:lang w:bidi="ar"/>
              </w:rPr>
              <w:t>得分</w:t>
            </w:r>
          </w:p>
        </w:tc>
        <w:tc>
          <w:tcPr>
            <w:tcW w:w="1761" w:type="dxa"/>
            <w:noWrap/>
            <w:vAlign w:val="center"/>
          </w:tcPr>
          <w:p w14:paraId="66E3C51F">
            <w:pPr>
              <w:jc w:val="center"/>
              <w:textAlignment w:val="center"/>
              <w:rPr>
                <w:bCs/>
                <w:lang w:bidi="ar"/>
              </w:rPr>
            </w:pPr>
            <w:r>
              <w:rPr>
                <w:rFonts w:hint="eastAsia"/>
                <w:bCs/>
                <w:lang w:bidi="ar"/>
              </w:rPr>
              <w:t>考核小结</w:t>
            </w:r>
          </w:p>
        </w:tc>
      </w:tr>
      <w:tr w14:paraId="1E25F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restart"/>
            <w:shd w:val="clear" w:color="auto" w:fill="FFFFFF"/>
            <w:textDirection w:val="tbRlV"/>
            <w:vAlign w:val="center"/>
          </w:tcPr>
          <w:p w14:paraId="140A4E93">
            <w:pPr>
              <w:ind w:left="113" w:right="113"/>
              <w:jc w:val="center"/>
              <w:textAlignment w:val="center"/>
            </w:pPr>
            <w:r>
              <w:rPr>
                <w:rFonts w:hint="eastAsia"/>
                <w:lang w:bidi="ar"/>
              </w:rPr>
              <w:t>服务规范</w:t>
            </w:r>
          </w:p>
        </w:tc>
        <w:tc>
          <w:tcPr>
            <w:tcW w:w="722" w:type="dxa"/>
            <w:shd w:val="clear" w:color="auto" w:fill="FFFFFF"/>
            <w:vAlign w:val="center"/>
          </w:tcPr>
          <w:p w14:paraId="6511E0E2">
            <w:pPr>
              <w:jc w:val="center"/>
              <w:textAlignment w:val="center"/>
              <w:rPr>
                <w:bCs/>
                <w:lang w:bidi="ar"/>
              </w:rPr>
            </w:pPr>
            <w:r>
              <w:rPr>
                <w:rFonts w:hint="eastAsia"/>
                <w:bCs/>
                <w:lang w:bidi="ar"/>
              </w:rPr>
              <w:t>1</w:t>
            </w:r>
          </w:p>
        </w:tc>
        <w:tc>
          <w:tcPr>
            <w:tcW w:w="1323" w:type="dxa"/>
            <w:shd w:val="clear" w:color="auto" w:fill="FFFFFF"/>
            <w:vAlign w:val="center"/>
          </w:tcPr>
          <w:p w14:paraId="496A81C7">
            <w:pPr>
              <w:jc w:val="center"/>
              <w:textAlignment w:val="center"/>
              <w:rPr>
                <w:bCs/>
              </w:rPr>
            </w:pPr>
            <w:r>
              <w:rPr>
                <w:rFonts w:hint="eastAsia"/>
                <w:bCs/>
                <w:lang w:bidi="ar"/>
              </w:rPr>
              <w:t>仪容仪表</w:t>
            </w:r>
          </w:p>
        </w:tc>
        <w:tc>
          <w:tcPr>
            <w:tcW w:w="4214" w:type="dxa"/>
            <w:shd w:val="clear" w:color="auto" w:fill="FFFFFF"/>
            <w:vAlign w:val="center"/>
          </w:tcPr>
          <w:p w14:paraId="6DC81518">
            <w:pPr>
              <w:textAlignment w:val="center"/>
              <w:rPr>
                <w:bCs/>
                <w:lang w:bidi="ar"/>
              </w:rPr>
            </w:pPr>
            <w:r>
              <w:rPr>
                <w:rFonts w:hint="eastAsia"/>
                <w:bCs/>
                <w:lang w:bidi="ar"/>
              </w:rPr>
              <w:t>1.岗位人员应按岗位要求着装、戴工牌，仪表端庄服装整洁。</w:t>
            </w:r>
          </w:p>
          <w:p w14:paraId="44ADA7EB">
            <w:pPr>
              <w:textAlignment w:val="center"/>
              <w:rPr>
                <w:bCs/>
              </w:rPr>
            </w:pPr>
            <w:r>
              <w:rPr>
                <w:rFonts w:hint="eastAsia"/>
                <w:bCs/>
                <w:lang w:bidi="ar"/>
              </w:rPr>
              <w:t>2.举止稳重大方。</w:t>
            </w:r>
          </w:p>
        </w:tc>
        <w:tc>
          <w:tcPr>
            <w:tcW w:w="489" w:type="dxa"/>
            <w:shd w:val="clear" w:color="auto" w:fill="FFFFFF"/>
            <w:noWrap/>
            <w:vAlign w:val="center"/>
          </w:tcPr>
          <w:p w14:paraId="1F10BF04">
            <w:pPr>
              <w:jc w:val="center"/>
              <w:textAlignment w:val="center"/>
              <w:rPr>
                <w:bCs/>
              </w:rPr>
            </w:pPr>
            <w:r>
              <w:rPr>
                <w:rFonts w:hint="eastAsia"/>
                <w:bCs/>
                <w:lang w:bidi="ar"/>
              </w:rPr>
              <w:t>2</w:t>
            </w:r>
          </w:p>
        </w:tc>
        <w:tc>
          <w:tcPr>
            <w:tcW w:w="4338" w:type="dxa"/>
            <w:shd w:val="clear" w:color="auto" w:fill="FFFFFF"/>
            <w:vAlign w:val="center"/>
          </w:tcPr>
          <w:p w14:paraId="21FFF7BA">
            <w:pPr>
              <w:textAlignment w:val="center"/>
              <w:rPr>
                <w:bCs/>
                <w:lang w:bidi="ar"/>
              </w:rPr>
            </w:pPr>
            <w:r>
              <w:rPr>
                <w:rFonts w:hint="eastAsia"/>
                <w:bCs/>
                <w:lang w:bidi="ar"/>
              </w:rPr>
              <w:t>□ 1.合格，得2分</w:t>
            </w:r>
          </w:p>
          <w:p w14:paraId="44069656">
            <w:pPr>
              <w:textAlignment w:val="center"/>
              <w:rPr>
                <w:bCs/>
                <w:lang w:bidi="ar"/>
              </w:rPr>
            </w:pPr>
            <w:r>
              <w:rPr>
                <w:rFonts w:hint="eastAsia"/>
                <w:bCs/>
                <w:lang w:bidi="ar"/>
              </w:rPr>
              <w:t>□ 2.有1项合格的可得1分</w:t>
            </w:r>
          </w:p>
          <w:p w14:paraId="6E93208A">
            <w:pPr>
              <w:textAlignment w:val="center"/>
              <w:rPr>
                <w:bCs/>
              </w:rPr>
            </w:pPr>
            <w:r>
              <w:rPr>
                <w:rFonts w:hint="eastAsia"/>
                <w:bCs/>
                <w:lang w:bidi="ar"/>
              </w:rPr>
              <w:t>□ 3.有2项不合格的本条不得分，限下一考核月前完成整改</w:t>
            </w:r>
          </w:p>
        </w:tc>
        <w:tc>
          <w:tcPr>
            <w:tcW w:w="512" w:type="dxa"/>
            <w:shd w:val="clear" w:color="auto" w:fill="FFFFFF"/>
            <w:noWrap/>
            <w:vAlign w:val="center"/>
          </w:tcPr>
          <w:p w14:paraId="70796DB7">
            <w:pPr>
              <w:rPr>
                <w:bCs/>
              </w:rPr>
            </w:pPr>
          </w:p>
        </w:tc>
        <w:tc>
          <w:tcPr>
            <w:tcW w:w="1761" w:type="dxa"/>
            <w:shd w:val="clear" w:color="auto" w:fill="FFFFFF"/>
            <w:noWrap/>
            <w:vAlign w:val="center"/>
          </w:tcPr>
          <w:p w14:paraId="5A4B479A">
            <w:pPr>
              <w:rPr>
                <w:bCs/>
              </w:rPr>
            </w:pPr>
          </w:p>
        </w:tc>
      </w:tr>
      <w:tr w14:paraId="7FE67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16824EBB">
            <w:pPr>
              <w:jc w:val="center"/>
              <w:rPr>
                <w:bCs/>
              </w:rPr>
            </w:pPr>
          </w:p>
        </w:tc>
        <w:tc>
          <w:tcPr>
            <w:tcW w:w="722" w:type="dxa"/>
            <w:shd w:val="clear" w:color="auto" w:fill="FFFFFF"/>
            <w:vAlign w:val="center"/>
          </w:tcPr>
          <w:p w14:paraId="5AB50307">
            <w:pPr>
              <w:jc w:val="center"/>
              <w:textAlignment w:val="center"/>
              <w:rPr>
                <w:bCs/>
                <w:lang w:bidi="ar"/>
              </w:rPr>
            </w:pPr>
            <w:r>
              <w:rPr>
                <w:rFonts w:hint="eastAsia"/>
                <w:bCs/>
                <w:lang w:bidi="ar"/>
              </w:rPr>
              <w:t>2</w:t>
            </w:r>
          </w:p>
        </w:tc>
        <w:tc>
          <w:tcPr>
            <w:tcW w:w="1323" w:type="dxa"/>
            <w:shd w:val="clear" w:color="auto" w:fill="FFFFFF"/>
            <w:vAlign w:val="center"/>
          </w:tcPr>
          <w:p w14:paraId="49C1D917">
            <w:pPr>
              <w:jc w:val="center"/>
              <w:textAlignment w:val="center"/>
              <w:rPr>
                <w:bCs/>
              </w:rPr>
            </w:pPr>
            <w:r>
              <w:rPr>
                <w:rFonts w:hint="eastAsia"/>
                <w:bCs/>
                <w:lang w:bidi="ar"/>
              </w:rPr>
              <w:t>文明礼貌</w:t>
            </w:r>
          </w:p>
        </w:tc>
        <w:tc>
          <w:tcPr>
            <w:tcW w:w="4214" w:type="dxa"/>
            <w:shd w:val="clear" w:color="auto" w:fill="FFFFFF"/>
            <w:vAlign w:val="center"/>
          </w:tcPr>
          <w:p w14:paraId="791CBB1A">
            <w:pPr>
              <w:textAlignment w:val="center"/>
              <w:rPr>
                <w:bCs/>
                <w:lang w:bidi="ar"/>
              </w:rPr>
            </w:pPr>
            <w:r>
              <w:rPr>
                <w:rFonts w:hint="eastAsia"/>
                <w:bCs/>
                <w:lang w:bidi="ar"/>
              </w:rPr>
              <w:t>1.使用文明用语，说话和气、礼貌待人。</w:t>
            </w:r>
          </w:p>
          <w:p w14:paraId="70F192CD">
            <w:pPr>
              <w:textAlignment w:val="center"/>
              <w:rPr>
                <w:bCs/>
                <w:lang w:bidi="ar"/>
              </w:rPr>
            </w:pPr>
            <w:r>
              <w:rPr>
                <w:rFonts w:hint="eastAsia"/>
                <w:bCs/>
                <w:lang w:bidi="ar"/>
              </w:rPr>
              <w:t>2.认真回答问题、耐心听取他人意见。</w:t>
            </w:r>
          </w:p>
          <w:p w14:paraId="2E739A88">
            <w:pPr>
              <w:textAlignment w:val="center"/>
              <w:rPr>
                <w:bCs/>
              </w:rPr>
            </w:pPr>
            <w:r>
              <w:rPr>
                <w:rFonts w:hint="eastAsia"/>
                <w:bCs/>
                <w:lang w:bidi="ar"/>
              </w:rPr>
              <w:t>3.不与医院职工或患者、同事发生冲突。</w:t>
            </w:r>
          </w:p>
        </w:tc>
        <w:tc>
          <w:tcPr>
            <w:tcW w:w="489" w:type="dxa"/>
            <w:shd w:val="clear" w:color="auto" w:fill="FFFFFF"/>
            <w:noWrap/>
            <w:vAlign w:val="center"/>
          </w:tcPr>
          <w:p w14:paraId="198C1D25">
            <w:pPr>
              <w:jc w:val="center"/>
              <w:textAlignment w:val="center"/>
              <w:rPr>
                <w:bCs/>
              </w:rPr>
            </w:pPr>
            <w:r>
              <w:rPr>
                <w:rFonts w:hint="eastAsia"/>
                <w:bCs/>
                <w:lang w:bidi="ar"/>
              </w:rPr>
              <w:t>3</w:t>
            </w:r>
          </w:p>
        </w:tc>
        <w:tc>
          <w:tcPr>
            <w:tcW w:w="4338" w:type="dxa"/>
            <w:shd w:val="clear" w:color="auto" w:fill="FFFFFF"/>
            <w:vAlign w:val="center"/>
          </w:tcPr>
          <w:p w14:paraId="723C78CA">
            <w:pPr>
              <w:textAlignment w:val="center"/>
              <w:rPr>
                <w:bCs/>
                <w:lang w:bidi="ar"/>
              </w:rPr>
            </w:pPr>
            <w:r>
              <w:rPr>
                <w:rFonts w:hint="eastAsia"/>
                <w:bCs/>
                <w:lang w:bidi="ar"/>
              </w:rPr>
              <w:t>□ 1.合格，得3分</w:t>
            </w:r>
          </w:p>
          <w:p w14:paraId="05C56E91">
            <w:pPr>
              <w:textAlignment w:val="center"/>
              <w:rPr>
                <w:bCs/>
                <w:lang w:bidi="ar"/>
              </w:rPr>
            </w:pPr>
            <w:r>
              <w:rPr>
                <w:rFonts w:hint="eastAsia"/>
                <w:bCs/>
                <w:lang w:bidi="ar"/>
              </w:rPr>
              <w:t>□ 2.有1项不合格的可得2分</w:t>
            </w:r>
          </w:p>
          <w:p w14:paraId="6A502D5B">
            <w:pPr>
              <w:textAlignment w:val="center"/>
              <w:rPr>
                <w:bCs/>
                <w:lang w:bidi="ar"/>
              </w:rPr>
            </w:pPr>
            <w:r>
              <w:rPr>
                <w:rFonts w:hint="eastAsia"/>
                <w:bCs/>
                <w:lang w:bidi="ar"/>
              </w:rPr>
              <w:t>□ 3.有2项不合格的得1分</w:t>
            </w:r>
          </w:p>
          <w:p w14:paraId="134EDCF0">
            <w:pPr>
              <w:textAlignment w:val="center"/>
              <w:rPr>
                <w:bCs/>
              </w:rPr>
            </w:pPr>
            <w:r>
              <w:rPr>
                <w:rFonts w:hint="eastAsia"/>
                <w:bCs/>
                <w:lang w:bidi="ar"/>
              </w:rPr>
              <w:t>□ 4.全部不合格的本条不得分限下一考核月前完成整改</w:t>
            </w:r>
          </w:p>
        </w:tc>
        <w:tc>
          <w:tcPr>
            <w:tcW w:w="512" w:type="dxa"/>
            <w:shd w:val="clear" w:color="auto" w:fill="FFFFFF"/>
            <w:noWrap/>
            <w:vAlign w:val="center"/>
          </w:tcPr>
          <w:p w14:paraId="1CC0FDF1">
            <w:pPr>
              <w:rPr>
                <w:bCs/>
              </w:rPr>
            </w:pPr>
          </w:p>
        </w:tc>
        <w:tc>
          <w:tcPr>
            <w:tcW w:w="1761" w:type="dxa"/>
            <w:shd w:val="clear" w:color="auto" w:fill="FFFFFF"/>
            <w:noWrap/>
            <w:vAlign w:val="center"/>
          </w:tcPr>
          <w:p w14:paraId="5A7CF558">
            <w:pPr>
              <w:rPr>
                <w:bCs/>
              </w:rPr>
            </w:pPr>
          </w:p>
        </w:tc>
      </w:tr>
      <w:tr w14:paraId="10B3F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71CC6D7A">
            <w:pPr>
              <w:jc w:val="center"/>
              <w:rPr>
                <w:bCs/>
              </w:rPr>
            </w:pPr>
          </w:p>
        </w:tc>
        <w:tc>
          <w:tcPr>
            <w:tcW w:w="722" w:type="dxa"/>
            <w:shd w:val="clear" w:color="auto" w:fill="FFFFFF"/>
            <w:noWrap/>
            <w:vAlign w:val="center"/>
          </w:tcPr>
          <w:p w14:paraId="6C77AF15">
            <w:pPr>
              <w:jc w:val="center"/>
              <w:textAlignment w:val="center"/>
              <w:rPr>
                <w:bCs/>
                <w:lang w:bidi="ar"/>
              </w:rPr>
            </w:pPr>
            <w:r>
              <w:rPr>
                <w:rFonts w:hint="eastAsia"/>
                <w:bCs/>
                <w:lang w:bidi="ar"/>
              </w:rPr>
              <w:t>3</w:t>
            </w:r>
          </w:p>
        </w:tc>
        <w:tc>
          <w:tcPr>
            <w:tcW w:w="1323" w:type="dxa"/>
            <w:shd w:val="clear" w:color="auto" w:fill="FFFFFF"/>
            <w:noWrap/>
            <w:vAlign w:val="center"/>
          </w:tcPr>
          <w:p w14:paraId="5E243C37">
            <w:pPr>
              <w:jc w:val="center"/>
              <w:textAlignment w:val="center"/>
              <w:rPr>
                <w:bCs/>
              </w:rPr>
            </w:pPr>
            <w:r>
              <w:rPr>
                <w:rFonts w:hint="eastAsia"/>
                <w:bCs/>
                <w:lang w:bidi="ar"/>
              </w:rPr>
              <w:t>工作纪律</w:t>
            </w:r>
          </w:p>
        </w:tc>
        <w:tc>
          <w:tcPr>
            <w:tcW w:w="4214" w:type="dxa"/>
            <w:shd w:val="clear" w:color="auto" w:fill="FFFFFF"/>
            <w:vAlign w:val="center"/>
          </w:tcPr>
          <w:p w14:paraId="39E0AF1E">
            <w:pPr>
              <w:textAlignment w:val="center"/>
              <w:rPr>
                <w:bCs/>
                <w:lang w:bidi="ar"/>
              </w:rPr>
            </w:pPr>
            <w:r>
              <w:rPr>
                <w:rFonts w:hint="eastAsia"/>
                <w:bCs/>
                <w:lang w:bidi="ar"/>
              </w:rPr>
              <w:t>1.工作期间，不准在岗位上坐、卧、依靠、打盹、吸烟、闲谈、吃东西、看书报、看手机等与工作无关的所有事情。</w:t>
            </w:r>
          </w:p>
          <w:p w14:paraId="5AA2B619">
            <w:pPr>
              <w:textAlignment w:val="center"/>
              <w:rPr>
                <w:bCs/>
              </w:rPr>
            </w:pPr>
            <w:r>
              <w:rPr>
                <w:rFonts w:hint="eastAsia"/>
                <w:bCs/>
                <w:lang w:bidi="ar"/>
              </w:rPr>
              <w:t>2.工作期间不无故离岗。</w:t>
            </w:r>
          </w:p>
        </w:tc>
        <w:tc>
          <w:tcPr>
            <w:tcW w:w="489" w:type="dxa"/>
            <w:shd w:val="clear" w:color="auto" w:fill="FFFFFF"/>
            <w:noWrap/>
            <w:vAlign w:val="center"/>
          </w:tcPr>
          <w:p w14:paraId="6D842F02">
            <w:pPr>
              <w:jc w:val="center"/>
              <w:textAlignment w:val="center"/>
              <w:rPr>
                <w:bCs/>
              </w:rPr>
            </w:pPr>
            <w:r>
              <w:rPr>
                <w:rFonts w:hint="eastAsia"/>
                <w:bCs/>
                <w:lang w:bidi="ar"/>
              </w:rPr>
              <w:t>2</w:t>
            </w:r>
          </w:p>
        </w:tc>
        <w:tc>
          <w:tcPr>
            <w:tcW w:w="4338" w:type="dxa"/>
            <w:shd w:val="clear" w:color="auto" w:fill="FFFFFF"/>
            <w:vAlign w:val="center"/>
          </w:tcPr>
          <w:p w14:paraId="59ED041F">
            <w:pPr>
              <w:textAlignment w:val="center"/>
              <w:rPr>
                <w:bCs/>
                <w:lang w:bidi="ar"/>
              </w:rPr>
            </w:pPr>
            <w:r>
              <w:rPr>
                <w:rFonts w:hint="eastAsia"/>
                <w:bCs/>
                <w:lang w:bidi="ar"/>
              </w:rPr>
              <w:t>□ 1.合格，得2分</w:t>
            </w:r>
          </w:p>
          <w:p w14:paraId="74BF2777">
            <w:pPr>
              <w:textAlignment w:val="center"/>
              <w:rPr>
                <w:bCs/>
                <w:lang w:bidi="ar"/>
              </w:rPr>
            </w:pPr>
            <w:r>
              <w:rPr>
                <w:rFonts w:hint="eastAsia"/>
                <w:bCs/>
                <w:lang w:bidi="ar"/>
              </w:rPr>
              <w:t>□ 2.有1项合格的可得1分</w:t>
            </w:r>
          </w:p>
          <w:p w14:paraId="31E44BC6">
            <w:pPr>
              <w:textAlignment w:val="center"/>
              <w:rPr>
                <w:bCs/>
              </w:rPr>
            </w:pPr>
            <w:r>
              <w:rPr>
                <w:rFonts w:hint="eastAsia"/>
                <w:bCs/>
                <w:lang w:bidi="ar"/>
              </w:rPr>
              <w:t>□ 3.有2项不合格的本条不得分，限下一考核月前完成整改</w:t>
            </w:r>
          </w:p>
        </w:tc>
        <w:tc>
          <w:tcPr>
            <w:tcW w:w="512" w:type="dxa"/>
            <w:shd w:val="clear" w:color="auto" w:fill="FFFFFF"/>
            <w:noWrap/>
            <w:vAlign w:val="center"/>
          </w:tcPr>
          <w:p w14:paraId="3FD630BD">
            <w:pPr>
              <w:jc w:val="center"/>
              <w:rPr>
                <w:bCs/>
              </w:rPr>
            </w:pPr>
          </w:p>
        </w:tc>
        <w:tc>
          <w:tcPr>
            <w:tcW w:w="1761" w:type="dxa"/>
            <w:shd w:val="clear" w:color="auto" w:fill="FFFFFF"/>
            <w:noWrap/>
            <w:vAlign w:val="center"/>
          </w:tcPr>
          <w:p w14:paraId="2301F5A2">
            <w:pPr>
              <w:jc w:val="center"/>
              <w:rPr>
                <w:bCs/>
              </w:rPr>
            </w:pPr>
          </w:p>
        </w:tc>
      </w:tr>
      <w:tr w14:paraId="0D8BE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467E8806">
            <w:pPr>
              <w:jc w:val="center"/>
              <w:rPr>
                <w:bCs/>
              </w:rPr>
            </w:pPr>
          </w:p>
        </w:tc>
        <w:tc>
          <w:tcPr>
            <w:tcW w:w="722" w:type="dxa"/>
            <w:vMerge w:val="restart"/>
            <w:shd w:val="clear" w:color="auto" w:fill="FFFFFF"/>
            <w:noWrap/>
            <w:vAlign w:val="center"/>
          </w:tcPr>
          <w:p w14:paraId="52BE7C4F">
            <w:pPr>
              <w:jc w:val="center"/>
              <w:rPr>
                <w:bCs/>
              </w:rPr>
            </w:pPr>
            <w:r>
              <w:rPr>
                <w:rFonts w:hint="eastAsia"/>
                <w:bCs/>
              </w:rPr>
              <w:t>4</w:t>
            </w:r>
          </w:p>
        </w:tc>
        <w:tc>
          <w:tcPr>
            <w:tcW w:w="1323" w:type="dxa"/>
            <w:vMerge w:val="restart"/>
            <w:shd w:val="clear" w:color="auto" w:fill="FFFFFF"/>
            <w:noWrap/>
            <w:vAlign w:val="center"/>
          </w:tcPr>
          <w:p w14:paraId="1139C70E">
            <w:pPr>
              <w:jc w:val="center"/>
              <w:rPr>
                <w:bCs/>
              </w:rPr>
            </w:pPr>
            <w:r>
              <w:rPr>
                <w:rFonts w:hint="eastAsia"/>
                <w:bCs/>
              </w:rPr>
              <w:t>污物间</w:t>
            </w:r>
          </w:p>
        </w:tc>
        <w:tc>
          <w:tcPr>
            <w:tcW w:w="4214" w:type="dxa"/>
            <w:shd w:val="clear" w:color="auto" w:fill="FFFFFF"/>
            <w:vAlign w:val="center"/>
          </w:tcPr>
          <w:p w14:paraId="4E867363">
            <w:pPr>
              <w:textAlignment w:val="center"/>
              <w:rPr>
                <w:bCs/>
                <w:lang w:bidi="ar"/>
              </w:rPr>
            </w:pPr>
            <w:r>
              <w:rPr>
                <w:rFonts w:hint="eastAsia"/>
                <w:bCs/>
                <w:lang w:bidi="ar"/>
              </w:rPr>
              <w:t>1.工作室摆放整洁，无污迹、积尘、杂乱张贴物、蜘蛛网。</w:t>
            </w:r>
          </w:p>
          <w:p w14:paraId="0C4E0287">
            <w:pPr>
              <w:textAlignment w:val="center"/>
              <w:rPr>
                <w:bCs/>
              </w:rPr>
            </w:pPr>
            <w:r>
              <w:rPr>
                <w:rFonts w:hint="eastAsia"/>
                <w:bCs/>
                <w:lang w:bidi="ar"/>
              </w:rPr>
              <w:t>2.不存放个人生活用品</w:t>
            </w:r>
          </w:p>
        </w:tc>
        <w:tc>
          <w:tcPr>
            <w:tcW w:w="489" w:type="dxa"/>
            <w:shd w:val="clear" w:color="auto" w:fill="FFFFFF"/>
            <w:noWrap/>
            <w:vAlign w:val="center"/>
          </w:tcPr>
          <w:p w14:paraId="2D7A2BE7">
            <w:pPr>
              <w:jc w:val="center"/>
              <w:textAlignment w:val="center"/>
              <w:rPr>
                <w:bCs/>
              </w:rPr>
            </w:pPr>
            <w:r>
              <w:rPr>
                <w:rFonts w:hint="eastAsia"/>
                <w:bCs/>
                <w:lang w:bidi="ar"/>
              </w:rPr>
              <w:t>2</w:t>
            </w:r>
          </w:p>
        </w:tc>
        <w:tc>
          <w:tcPr>
            <w:tcW w:w="4338" w:type="dxa"/>
            <w:shd w:val="clear" w:color="auto" w:fill="FFFFFF"/>
            <w:vAlign w:val="center"/>
          </w:tcPr>
          <w:p w14:paraId="707E8E34">
            <w:pPr>
              <w:textAlignment w:val="center"/>
              <w:rPr>
                <w:bCs/>
                <w:lang w:bidi="ar"/>
              </w:rPr>
            </w:pPr>
            <w:r>
              <w:rPr>
                <w:rFonts w:hint="eastAsia"/>
                <w:bCs/>
                <w:lang w:bidi="ar"/>
              </w:rPr>
              <w:t>□ 1.合格，得2分</w:t>
            </w:r>
          </w:p>
          <w:p w14:paraId="01E9FDAC">
            <w:pPr>
              <w:textAlignment w:val="center"/>
              <w:rPr>
                <w:bCs/>
                <w:lang w:bidi="ar"/>
              </w:rPr>
            </w:pPr>
            <w:r>
              <w:rPr>
                <w:rFonts w:hint="eastAsia"/>
                <w:bCs/>
                <w:lang w:bidi="ar"/>
              </w:rPr>
              <w:t>□ 2.有1项合格的可得1分</w:t>
            </w:r>
          </w:p>
          <w:p w14:paraId="0B820397">
            <w:pPr>
              <w:textAlignment w:val="center"/>
              <w:rPr>
                <w:bCs/>
              </w:rPr>
            </w:pPr>
            <w:r>
              <w:rPr>
                <w:rFonts w:hint="eastAsia"/>
                <w:bCs/>
                <w:lang w:bidi="ar"/>
              </w:rPr>
              <w:t>□ 3.有2项不合格的本条不得分，限下一考核月前完成整改</w:t>
            </w:r>
          </w:p>
        </w:tc>
        <w:tc>
          <w:tcPr>
            <w:tcW w:w="512" w:type="dxa"/>
            <w:shd w:val="clear" w:color="auto" w:fill="FFFFFF"/>
            <w:noWrap/>
            <w:vAlign w:val="center"/>
          </w:tcPr>
          <w:p w14:paraId="76E7B3D4">
            <w:pPr>
              <w:jc w:val="center"/>
              <w:rPr>
                <w:bCs/>
              </w:rPr>
            </w:pPr>
          </w:p>
        </w:tc>
        <w:tc>
          <w:tcPr>
            <w:tcW w:w="1761" w:type="dxa"/>
            <w:shd w:val="clear" w:color="auto" w:fill="FFFFFF"/>
            <w:noWrap/>
            <w:vAlign w:val="center"/>
          </w:tcPr>
          <w:p w14:paraId="69B6866B">
            <w:pPr>
              <w:jc w:val="center"/>
              <w:rPr>
                <w:bCs/>
              </w:rPr>
            </w:pPr>
          </w:p>
        </w:tc>
      </w:tr>
      <w:tr w14:paraId="7B0E0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6C4AB9CA">
            <w:pPr>
              <w:jc w:val="center"/>
              <w:rPr>
                <w:bCs/>
              </w:rPr>
            </w:pPr>
          </w:p>
        </w:tc>
        <w:tc>
          <w:tcPr>
            <w:tcW w:w="722" w:type="dxa"/>
            <w:vMerge w:val="continue"/>
            <w:shd w:val="clear" w:color="auto" w:fill="FFFFFF"/>
            <w:noWrap/>
            <w:vAlign w:val="center"/>
          </w:tcPr>
          <w:p w14:paraId="0214B858">
            <w:pPr>
              <w:jc w:val="center"/>
              <w:rPr>
                <w:bCs/>
              </w:rPr>
            </w:pPr>
          </w:p>
        </w:tc>
        <w:tc>
          <w:tcPr>
            <w:tcW w:w="1323" w:type="dxa"/>
            <w:vMerge w:val="continue"/>
            <w:shd w:val="clear" w:color="auto" w:fill="FFFFFF"/>
            <w:noWrap/>
            <w:vAlign w:val="center"/>
          </w:tcPr>
          <w:p w14:paraId="7054D818">
            <w:pPr>
              <w:jc w:val="center"/>
              <w:rPr>
                <w:bCs/>
              </w:rPr>
            </w:pPr>
          </w:p>
        </w:tc>
        <w:tc>
          <w:tcPr>
            <w:tcW w:w="4214" w:type="dxa"/>
            <w:shd w:val="clear" w:color="auto" w:fill="FFFFFF"/>
            <w:vAlign w:val="center"/>
          </w:tcPr>
          <w:p w14:paraId="320EE2A7">
            <w:pPr>
              <w:textAlignment w:val="center"/>
              <w:rPr>
                <w:bCs/>
                <w:lang w:bidi="ar"/>
              </w:rPr>
            </w:pPr>
            <w:r>
              <w:rPr>
                <w:rFonts w:hint="eastAsia"/>
                <w:bCs/>
                <w:lang w:bidi="ar"/>
              </w:rPr>
              <w:t>1.工作室内不得给电器充电。</w:t>
            </w:r>
          </w:p>
          <w:p w14:paraId="12E5ADB3">
            <w:pPr>
              <w:textAlignment w:val="center"/>
              <w:rPr>
                <w:bCs/>
              </w:rPr>
            </w:pPr>
            <w:r>
              <w:rPr>
                <w:rFonts w:hint="eastAsia"/>
                <w:bCs/>
                <w:lang w:bidi="ar"/>
              </w:rPr>
              <w:t>2.不违规私接电线、插线板。</w:t>
            </w:r>
          </w:p>
        </w:tc>
        <w:tc>
          <w:tcPr>
            <w:tcW w:w="489" w:type="dxa"/>
            <w:shd w:val="clear" w:color="auto" w:fill="FFFFFF"/>
            <w:noWrap/>
            <w:vAlign w:val="center"/>
          </w:tcPr>
          <w:p w14:paraId="34C7B2A8">
            <w:pPr>
              <w:jc w:val="center"/>
              <w:textAlignment w:val="center"/>
              <w:rPr>
                <w:bCs/>
              </w:rPr>
            </w:pPr>
            <w:r>
              <w:rPr>
                <w:rFonts w:hint="eastAsia"/>
                <w:bCs/>
                <w:lang w:bidi="ar"/>
              </w:rPr>
              <w:t>2</w:t>
            </w:r>
          </w:p>
        </w:tc>
        <w:tc>
          <w:tcPr>
            <w:tcW w:w="4338" w:type="dxa"/>
            <w:shd w:val="clear" w:color="auto" w:fill="FFFFFF"/>
            <w:vAlign w:val="center"/>
          </w:tcPr>
          <w:p w14:paraId="3CD5A4FE">
            <w:pPr>
              <w:textAlignment w:val="center"/>
              <w:rPr>
                <w:bCs/>
                <w:lang w:bidi="ar"/>
              </w:rPr>
            </w:pPr>
            <w:r>
              <w:rPr>
                <w:rFonts w:hint="eastAsia"/>
                <w:bCs/>
                <w:lang w:bidi="ar"/>
              </w:rPr>
              <w:t>□ 1.合格，得2分</w:t>
            </w:r>
          </w:p>
          <w:p w14:paraId="5D4E5CF3">
            <w:pPr>
              <w:textAlignment w:val="center"/>
              <w:rPr>
                <w:bCs/>
                <w:lang w:bidi="ar"/>
              </w:rPr>
            </w:pPr>
            <w:r>
              <w:rPr>
                <w:rFonts w:hint="eastAsia"/>
                <w:bCs/>
                <w:lang w:bidi="ar"/>
              </w:rPr>
              <w:t>□ 2.有1项合格的可得1分</w:t>
            </w:r>
          </w:p>
          <w:p w14:paraId="52764634">
            <w:pPr>
              <w:textAlignment w:val="center"/>
              <w:rPr>
                <w:bCs/>
              </w:rPr>
            </w:pPr>
            <w:r>
              <w:rPr>
                <w:rFonts w:hint="eastAsia"/>
                <w:bCs/>
                <w:lang w:bidi="ar"/>
              </w:rPr>
              <w:t>□ 3.有2项不合格的本条不得分，限下一考核月前完成整改</w:t>
            </w:r>
          </w:p>
        </w:tc>
        <w:tc>
          <w:tcPr>
            <w:tcW w:w="512" w:type="dxa"/>
            <w:shd w:val="clear" w:color="auto" w:fill="FFFFFF"/>
            <w:noWrap/>
            <w:vAlign w:val="center"/>
          </w:tcPr>
          <w:p w14:paraId="5F86F27E">
            <w:pPr>
              <w:jc w:val="center"/>
              <w:rPr>
                <w:bCs/>
              </w:rPr>
            </w:pPr>
          </w:p>
        </w:tc>
        <w:tc>
          <w:tcPr>
            <w:tcW w:w="1761" w:type="dxa"/>
            <w:shd w:val="clear" w:color="auto" w:fill="FFFFFF"/>
            <w:noWrap/>
            <w:vAlign w:val="center"/>
          </w:tcPr>
          <w:p w14:paraId="23311F1E">
            <w:pPr>
              <w:jc w:val="center"/>
              <w:rPr>
                <w:bCs/>
              </w:rPr>
            </w:pPr>
          </w:p>
        </w:tc>
      </w:tr>
      <w:tr w14:paraId="159CF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restart"/>
            <w:shd w:val="clear" w:color="auto" w:fill="FFFFFF"/>
            <w:textDirection w:val="tbRlV"/>
            <w:vAlign w:val="center"/>
          </w:tcPr>
          <w:p w14:paraId="14FB04FE">
            <w:pPr>
              <w:ind w:left="113" w:right="113"/>
              <w:jc w:val="center"/>
              <w:textAlignment w:val="center"/>
              <w:rPr>
                <w:bCs/>
              </w:rPr>
            </w:pPr>
            <w:r>
              <w:rPr>
                <w:rFonts w:hint="eastAsia"/>
                <w:bCs/>
                <w:lang w:bidi="ar"/>
              </w:rPr>
              <w:t>行为规范</w:t>
            </w:r>
          </w:p>
        </w:tc>
        <w:tc>
          <w:tcPr>
            <w:tcW w:w="722" w:type="dxa"/>
            <w:shd w:val="clear" w:color="auto" w:fill="FFFFFF"/>
            <w:vAlign w:val="center"/>
          </w:tcPr>
          <w:p w14:paraId="477A5918">
            <w:pPr>
              <w:jc w:val="center"/>
              <w:textAlignment w:val="center"/>
              <w:rPr>
                <w:bCs/>
                <w:lang w:bidi="ar"/>
              </w:rPr>
            </w:pPr>
            <w:r>
              <w:rPr>
                <w:rFonts w:hint="eastAsia"/>
                <w:bCs/>
                <w:lang w:bidi="ar"/>
              </w:rPr>
              <w:t>5</w:t>
            </w:r>
          </w:p>
        </w:tc>
        <w:tc>
          <w:tcPr>
            <w:tcW w:w="1323" w:type="dxa"/>
            <w:shd w:val="clear" w:color="auto" w:fill="FFFFFF"/>
            <w:vAlign w:val="center"/>
          </w:tcPr>
          <w:p w14:paraId="0C50BE13">
            <w:pPr>
              <w:jc w:val="center"/>
              <w:textAlignment w:val="center"/>
              <w:rPr>
                <w:bCs/>
              </w:rPr>
            </w:pPr>
            <w:r>
              <w:rPr>
                <w:rFonts w:hint="eastAsia"/>
                <w:bCs/>
                <w:lang w:bidi="ar"/>
              </w:rPr>
              <w:t>遵纪守法</w:t>
            </w:r>
          </w:p>
        </w:tc>
        <w:tc>
          <w:tcPr>
            <w:tcW w:w="4214" w:type="dxa"/>
            <w:shd w:val="clear" w:color="auto" w:fill="FFFFFF"/>
            <w:vAlign w:val="center"/>
          </w:tcPr>
          <w:p w14:paraId="6EEFD95E">
            <w:pPr>
              <w:textAlignment w:val="center"/>
              <w:rPr>
                <w:bCs/>
                <w:lang w:bidi="ar"/>
              </w:rPr>
            </w:pPr>
            <w:r>
              <w:rPr>
                <w:rFonts w:hint="eastAsia"/>
                <w:bCs/>
                <w:lang w:bidi="ar"/>
              </w:rPr>
              <w:t>1.遵守</w:t>
            </w:r>
            <w:r>
              <w:rPr>
                <w:rFonts w:hint="eastAsia"/>
              </w:rPr>
              <w:t>采购人</w:t>
            </w:r>
            <w:r>
              <w:rPr>
                <w:rFonts w:hint="eastAsia"/>
                <w:bCs/>
                <w:lang w:bidi="ar"/>
              </w:rPr>
              <w:t>规章制度。</w:t>
            </w:r>
          </w:p>
          <w:p w14:paraId="7AFACD0D">
            <w:pPr>
              <w:textAlignment w:val="center"/>
              <w:rPr>
                <w:bCs/>
              </w:rPr>
            </w:pPr>
            <w:r>
              <w:rPr>
                <w:rFonts w:hint="eastAsia"/>
                <w:bCs/>
                <w:lang w:bidi="ar"/>
              </w:rPr>
              <w:t>2.遵守劳动纪律。</w:t>
            </w:r>
          </w:p>
        </w:tc>
        <w:tc>
          <w:tcPr>
            <w:tcW w:w="489" w:type="dxa"/>
            <w:shd w:val="clear" w:color="auto" w:fill="FFFFFF"/>
            <w:noWrap/>
            <w:vAlign w:val="center"/>
          </w:tcPr>
          <w:p w14:paraId="5931FC3A">
            <w:pPr>
              <w:jc w:val="center"/>
              <w:textAlignment w:val="center"/>
              <w:rPr>
                <w:bCs/>
              </w:rPr>
            </w:pPr>
            <w:r>
              <w:rPr>
                <w:rFonts w:hint="eastAsia"/>
                <w:bCs/>
                <w:lang w:bidi="ar"/>
              </w:rPr>
              <w:t>2</w:t>
            </w:r>
          </w:p>
        </w:tc>
        <w:tc>
          <w:tcPr>
            <w:tcW w:w="4338" w:type="dxa"/>
            <w:shd w:val="clear" w:color="auto" w:fill="FFFFFF"/>
            <w:vAlign w:val="center"/>
          </w:tcPr>
          <w:p w14:paraId="3AABEF68">
            <w:pPr>
              <w:textAlignment w:val="center"/>
              <w:rPr>
                <w:bCs/>
                <w:lang w:bidi="ar"/>
              </w:rPr>
            </w:pPr>
            <w:r>
              <w:rPr>
                <w:rFonts w:hint="eastAsia"/>
                <w:bCs/>
                <w:lang w:bidi="ar"/>
              </w:rPr>
              <w:t>□ 1.合格，得2分</w:t>
            </w:r>
          </w:p>
          <w:p w14:paraId="28B5C9BA">
            <w:pPr>
              <w:textAlignment w:val="center"/>
              <w:rPr>
                <w:bCs/>
                <w:lang w:bidi="ar"/>
              </w:rPr>
            </w:pPr>
            <w:r>
              <w:rPr>
                <w:rFonts w:hint="eastAsia"/>
                <w:bCs/>
                <w:lang w:bidi="ar"/>
              </w:rPr>
              <w:t>□ 2.有1项不合格的可得1分</w:t>
            </w:r>
          </w:p>
          <w:p w14:paraId="152388DA">
            <w:pPr>
              <w:textAlignment w:val="center"/>
              <w:rPr>
                <w:bCs/>
              </w:rPr>
            </w:pPr>
            <w:r>
              <w:rPr>
                <w:rFonts w:hint="eastAsia"/>
                <w:bCs/>
                <w:lang w:bidi="ar"/>
              </w:rPr>
              <w:t>□ 3.全部不合格的本条不得分，限下一考核月前完成整改</w:t>
            </w:r>
          </w:p>
        </w:tc>
        <w:tc>
          <w:tcPr>
            <w:tcW w:w="512" w:type="dxa"/>
            <w:shd w:val="clear" w:color="auto" w:fill="FFFFFF"/>
            <w:noWrap/>
            <w:vAlign w:val="center"/>
          </w:tcPr>
          <w:p w14:paraId="3BE8C5E2">
            <w:pPr>
              <w:rPr>
                <w:bCs/>
              </w:rPr>
            </w:pPr>
          </w:p>
        </w:tc>
        <w:tc>
          <w:tcPr>
            <w:tcW w:w="1761" w:type="dxa"/>
            <w:shd w:val="clear" w:color="auto" w:fill="FFFFFF"/>
            <w:noWrap/>
            <w:vAlign w:val="center"/>
          </w:tcPr>
          <w:p w14:paraId="17EFACFC">
            <w:pPr>
              <w:rPr>
                <w:bCs/>
              </w:rPr>
            </w:pPr>
          </w:p>
        </w:tc>
      </w:tr>
      <w:tr w14:paraId="74E5A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5EEB72C1">
            <w:pPr>
              <w:jc w:val="center"/>
              <w:rPr>
                <w:bCs/>
              </w:rPr>
            </w:pPr>
          </w:p>
        </w:tc>
        <w:tc>
          <w:tcPr>
            <w:tcW w:w="722" w:type="dxa"/>
            <w:shd w:val="clear" w:color="auto" w:fill="FFFFFF"/>
            <w:vAlign w:val="center"/>
          </w:tcPr>
          <w:p w14:paraId="0BD7487F">
            <w:pPr>
              <w:jc w:val="center"/>
              <w:textAlignment w:val="center"/>
              <w:rPr>
                <w:bCs/>
                <w:lang w:bidi="ar"/>
              </w:rPr>
            </w:pPr>
            <w:r>
              <w:rPr>
                <w:rFonts w:hint="eastAsia"/>
                <w:bCs/>
                <w:lang w:bidi="ar"/>
              </w:rPr>
              <w:t>6</w:t>
            </w:r>
          </w:p>
        </w:tc>
        <w:tc>
          <w:tcPr>
            <w:tcW w:w="1323" w:type="dxa"/>
            <w:shd w:val="clear" w:color="auto" w:fill="FFFFFF"/>
            <w:vAlign w:val="center"/>
          </w:tcPr>
          <w:p w14:paraId="0E7D4EF0">
            <w:pPr>
              <w:jc w:val="center"/>
              <w:textAlignment w:val="center"/>
              <w:rPr>
                <w:bCs/>
              </w:rPr>
            </w:pPr>
            <w:r>
              <w:rPr>
                <w:rFonts w:hint="eastAsia"/>
                <w:bCs/>
                <w:lang w:bidi="ar"/>
              </w:rPr>
              <w:t>操作规范</w:t>
            </w:r>
          </w:p>
        </w:tc>
        <w:tc>
          <w:tcPr>
            <w:tcW w:w="4214" w:type="dxa"/>
            <w:shd w:val="clear" w:color="auto" w:fill="FFFFFF"/>
            <w:vAlign w:val="center"/>
          </w:tcPr>
          <w:p w14:paraId="03264229">
            <w:pPr>
              <w:textAlignment w:val="center"/>
              <w:rPr>
                <w:bCs/>
                <w:lang w:bidi="ar"/>
              </w:rPr>
            </w:pPr>
            <w:r>
              <w:rPr>
                <w:rFonts w:hint="eastAsia"/>
                <w:bCs/>
                <w:lang w:bidi="ar"/>
              </w:rPr>
              <w:t>1.服从管理。</w:t>
            </w:r>
          </w:p>
          <w:p w14:paraId="0F3B65B2">
            <w:pPr>
              <w:textAlignment w:val="center"/>
              <w:rPr>
                <w:bCs/>
              </w:rPr>
            </w:pPr>
            <w:r>
              <w:rPr>
                <w:rFonts w:hint="eastAsia"/>
                <w:bCs/>
                <w:lang w:bidi="ar"/>
              </w:rPr>
              <w:t>2.按工作流程操作。</w:t>
            </w:r>
          </w:p>
        </w:tc>
        <w:tc>
          <w:tcPr>
            <w:tcW w:w="489" w:type="dxa"/>
            <w:shd w:val="clear" w:color="auto" w:fill="FFFFFF"/>
            <w:noWrap/>
            <w:vAlign w:val="center"/>
          </w:tcPr>
          <w:p w14:paraId="419F390C">
            <w:pPr>
              <w:jc w:val="center"/>
              <w:textAlignment w:val="center"/>
              <w:rPr>
                <w:bCs/>
              </w:rPr>
            </w:pPr>
            <w:r>
              <w:rPr>
                <w:rFonts w:hint="eastAsia"/>
                <w:bCs/>
                <w:lang w:bidi="ar"/>
              </w:rPr>
              <w:t>2</w:t>
            </w:r>
          </w:p>
        </w:tc>
        <w:tc>
          <w:tcPr>
            <w:tcW w:w="4338" w:type="dxa"/>
            <w:shd w:val="clear" w:color="auto" w:fill="FFFFFF"/>
            <w:vAlign w:val="center"/>
          </w:tcPr>
          <w:p w14:paraId="22B6DEE4">
            <w:pPr>
              <w:textAlignment w:val="center"/>
              <w:rPr>
                <w:bCs/>
                <w:lang w:bidi="ar"/>
              </w:rPr>
            </w:pPr>
            <w:r>
              <w:rPr>
                <w:rFonts w:hint="eastAsia"/>
                <w:bCs/>
                <w:lang w:bidi="ar"/>
              </w:rPr>
              <w:t>□ 1.合格，得2分</w:t>
            </w:r>
          </w:p>
          <w:p w14:paraId="77F3105A">
            <w:pPr>
              <w:textAlignment w:val="center"/>
              <w:rPr>
                <w:bCs/>
                <w:lang w:bidi="ar"/>
              </w:rPr>
            </w:pPr>
            <w:r>
              <w:rPr>
                <w:rFonts w:hint="eastAsia"/>
                <w:bCs/>
                <w:lang w:bidi="ar"/>
              </w:rPr>
              <w:t>□ 2.有1项不合格的可得1分</w:t>
            </w:r>
          </w:p>
          <w:p w14:paraId="6808A3BC">
            <w:pPr>
              <w:textAlignment w:val="center"/>
              <w:rPr>
                <w:bCs/>
              </w:rPr>
            </w:pPr>
            <w:r>
              <w:rPr>
                <w:rFonts w:hint="eastAsia"/>
                <w:bCs/>
                <w:lang w:bidi="ar"/>
              </w:rPr>
              <w:t>□ 3.全部不合格的本条不得分限下一考核月前完成整改</w:t>
            </w:r>
          </w:p>
        </w:tc>
        <w:tc>
          <w:tcPr>
            <w:tcW w:w="512" w:type="dxa"/>
            <w:shd w:val="clear" w:color="auto" w:fill="FFFFFF"/>
            <w:noWrap/>
            <w:vAlign w:val="center"/>
          </w:tcPr>
          <w:p w14:paraId="5B383C45">
            <w:pPr>
              <w:rPr>
                <w:bCs/>
              </w:rPr>
            </w:pPr>
          </w:p>
        </w:tc>
        <w:tc>
          <w:tcPr>
            <w:tcW w:w="1761" w:type="dxa"/>
            <w:shd w:val="clear" w:color="auto" w:fill="FFFFFF"/>
            <w:noWrap/>
            <w:vAlign w:val="center"/>
          </w:tcPr>
          <w:p w14:paraId="335A6E86">
            <w:pPr>
              <w:rPr>
                <w:bCs/>
              </w:rPr>
            </w:pPr>
          </w:p>
        </w:tc>
      </w:tr>
      <w:tr w14:paraId="69744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5EE34546">
            <w:pPr>
              <w:jc w:val="center"/>
              <w:rPr>
                <w:bCs/>
              </w:rPr>
            </w:pPr>
          </w:p>
        </w:tc>
        <w:tc>
          <w:tcPr>
            <w:tcW w:w="722" w:type="dxa"/>
            <w:shd w:val="clear" w:color="auto" w:fill="FFFFFF"/>
            <w:vAlign w:val="center"/>
          </w:tcPr>
          <w:p w14:paraId="581A121C">
            <w:pPr>
              <w:jc w:val="center"/>
              <w:textAlignment w:val="center"/>
              <w:rPr>
                <w:bCs/>
                <w:lang w:bidi="ar"/>
              </w:rPr>
            </w:pPr>
            <w:r>
              <w:rPr>
                <w:rFonts w:hint="eastAsia"/>
                <w:bCs/>
                <w:lang w:bidi="ar"/>
              </w:rPr>
              <w:t>7</w:t>
            </w:r>
          </w:p>
        </w:tc>
        <w:tc>
          <w:tcPr>
            <w:tcW w:w="1323" w:type="dxa"/>
            <w:shd w:val="clear" w:color="auto" w:fill="FFFFFF"/>
            <w:vAlign w:val="center"/>
          </w:tcPr>
          <w:p w14:paraId="05463AEA">
            <w:pPr>
              <w:jc w:val="center"/>
              <w:textAlignment w:val="center"/>
              <w:rPr>
                <w:bCs/>
              </w:rPr>
            </w:pPr>
            <w:r>
              <w:rPr>
                <w:rFonts w:hint="eastAsia"/>
                <w:bCs/>
                <w:lang w:bidi="ar"/>
              </w:rPr>
              <w:t>投诉处理</w:t>
            </w:r>
          </w:p>
        </w:tc>
        <w:tc>
          <w:tcPr>
            <w:tcW w:w="4214" w:type="dxa"/>
            <w:shd w:val="clear" w:color="auto" w:fill="FFFFFF"/>
            <w:vAlign w:val="center"/>
          </w:tcPr>
          <w:p w14:paraId="269D1CCF">
            <w:pPr>
              <w:textAlignment w:val="center"/>
              <w:rPr>
                <w:bCs/>
                <w:lang w:bidi="ar"/>
              </w:rPr>
            </w:pPr>
            <w:r>
              <w:rPr>
                <w:rFonts w:hint="eastAsia"/>
                <w:bCs/>
                <w:lang w:bidi="ar"/>
              </w:rPr>
              <w:t>1.投诉处理及时。</w:t>
            </w:r>
          </w:p>
          <w:p w14:paraId="60EC7F31">
            <w:pPr>
              <w:textAlignment w:val="center"/>
              <w:rPr>
                <w:bCs/>
              </w:rPr>
            </w:pPr>
            <w:r>
              <w:rPr>
                <w:rFonts w:hint="eastAsia"/>
                <w:bCs/>
                <w:lang w:bidi="ar"/>
              </w:rPr>
              <w:t>2.反馈整改结果。</w:t>
            </w:r>
          </w:p>
        </w:tc>
        <w:tc>
          <w:tcPr>
            <w:tcW w:w="489" w:type="dxa"/>
            <w:shd w:val="clear" w:color="auto" w:fill="FFFFFF"/>
            <w:noWrap/>
            <w:vAlign w:val="center"/>
          </w:tcPr>
          <w:p w14:paraId="0FA8A58D">
            <w:pPr>
              <w:jc w:val="center"/>
              <w:textAlignment w:val="center"/>
              <w:rPr>
                <w:bCs/>
              </w:rPr>
            </w:pPr>
            <w:r>
              <w:rPr>
                <w:rFonts w:hint="eastAsia"/>
                <w:bCs/>
                <w:lang w:bidi="ar"/>
              </w:rPr>
              <w:t>2</w:t>
            </w:r>
          </w:p>
        </w:tc>
        <w:tc>
          <w:tcPr>
            <w:tcW w:w="4338" w:type="dxa"/>
            <w:shd w:val="clear" w:color="auto" w:fill="FFFFFF"/>
            <w:vAlign w:val="center"/>
          </w:tcPr>
          <w:p w14:paraId="2C62DF82">
            <w:pPr>
              <w:textAlignment w:val="center"/>
              <w:rPr>
                <w:bCs/>
                <w:lang w:bidi="ar"/>
              </w:rPr>
            </w:pPr>
            <w:r>
              <w:rPr>
                <w:rFonts w:hint="eastAsia"/>
                <w:bCs/>
                <w:lang w:bidi="ar"/>
              </w:rPr>
              <w:t>□ 1.合格，得2分</w:t>
            </w:r>
          </w:p>
          <w:p w14:paraId="65D56E97">
            <w:pPr>
              <w:textAlignment w:val="center"/>
              <w:rPr>
                <w:bCs/>
                <w:lang w:bidi="ar"/>
              </w:rPr>
            </w:pPr>
            <w:r>
              <w:rPr>
                <w:rFonts w:hint="eastAsia"/>
                <w:bCs/>
                <w:lang w:bidi="ar"/>
              </w:rPr>
              <w:t>□ 2.有1项不合格的可得1分</w:t>
            </w:r>
          </w:p>
          <w:p w14:paraId="5F2F19D2">
            <w:pPr>
              <w:textAlignment w:val="center"/>
              <w:rPr>
                <w:bCs/>
              </w:rPr>
            </w:pPr>
            <w:r>
              <w:rPr>
                <w:rFonts w:hint="eastAsia"/>
                <w:bCs/>
                <w:lang w:bidi="ar"/>
              </w:rPr>
              <w:t>□ 3.全部不合格的本条不得分限下一考核月前完成整改</w:t>
            </w:r>
          </w:p>
        </w:tc>
        <w:tc>
          <w:tcPr>
            <w:tcW w:w="512" w:type="dxa"/>
            <w:shd w:val="clear" w:color="auto" w:fill="FFFFFF"/>
            <w:noWrap/>
            <w:vAlign w:val="center"/>
          </w:tcPr>
          <w:p w14:paraId="651029BC">
            <w:pPr>
              <w:rPr>
                <w:bCs/>
              </w:rPr>
            </w:pPr>
          </w:p>
        </w:tc>
        <w:tc>
          <w:tcPr>
            <w:tcW w:w="1761" w:type="dxa"/>
            <w:shd w:val="clear" w:color="auto" w:fill="FFFFFF"/>
            <w:noWrap/>
            <w:vAlign w:val="center"/>
          </w:tcPr>
          <w:p w14:paraId="1743B303">
            <w:pPr>
              <w:rPr>
                <w:bCs/>
              </w:rPr>
            </w:pPr>
          </w:p>
        </w:tc>
      </w:tr>
      <w:tr w14:paraId="2C3A5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261A6516">
            <w:pPr>
              <w:jc w:val="center"/>
              <w:rPr>
                <w:bCs/>
              </w:rPr>
            </w:pPr>
          </w:p>
        </w:tc>
        <w:tc>
          <w:tcPr>
            <w:tcW w:w="722" w:type="dxa"/>
            <w:shd w:val="clear" w:color="auto" w:fill="FFFFFF"/>
            <w:vAlign w:val="center"/>
          </w:tcPr>
          <w:p w14:paraId="059872A1">
            <w:pPr>
              <w:jc w:val="center"/>
              <w:textAlignment w:val="center"/>
              <w:rPr>
                <w:bCs/>
                <w:lang w:bidi="ar"/>
              </w:rPr>
            </w:pPr>
            <w:r>
              <w:rPr>
                <w:rFonts w:hint="eastAsia"/>
                <w:bCs/>
                <w:lang w:bidi="ar"/>
              </w:rPr>
              <w:t>8</w:t>
            </w:r>
          </w:p>
        </w:tc>
        <w:tc>
          <w:tcPr>
            <w:tcW w:w="1323" w:type="dxa"/>
            <w:shd w:val="clear" w:color="auto" w:fill="FFFFFF"/>
            <w:vAlign w:val="center"/>
          </w:tcPr>
          <w:p w14:paraId="15F9C582">
            <w:pPr>
              <w:jc w:val="center"/>
              <w:textAlignment w:val="center"/>
              <w:rPr>
                <w:bCs/>
              </w:rPr>
            </w:pPr>
            <w:r>
              <w:rPr>
                <w:rFonts w:hint="eastAsia"/>
                <w:bCs/>
                <w:lang w:bidi="ar"/>
              </w:rPr>
              <w:t>问题整改</w:t>
            </w:r>
          </w:p>
        </w:tc>
        <w:tc>
          <w:tcPr>
            <w:tcW w:w="4214" w:type="dxa"/>
            <w:shd w:val="clear" w:color="auto" w:fill="FFFFFF"/>
            <w:vAlign w:val="center"/>
          </w:tcPr>
          <w:p w14:paraId="43AD1508">
            <w:pPr>
              <w:textAlignment w:val="center"/>
              <w:rPr>
                <w:bCs/>
                <w:lang w:bidi="ar"/>
              </w:rPr>
            </w:pPr>
            <w:r>
              <w:rPr>
                <w:rFonts w:hint="eastAsia"/>
                <w:bCs/>
                <w:lang w:bidi="ar"/>
              </w:rPr>
              <w:t>1.有整改方向和措施。</w:t>
            </w:r>
          </w:p>
          <w:p w14:paraId="40A673C8">
            <w:pPr>
              <w:textAlignment w:val="center"/>
              <w:rPr>
                <w:bCs/>
              </w:rPr>
            </w:pPr>
            <w:r>
              <w:rPr>
                <w:rFonts w:hint="eastAsia"/>
                <w:bCs/>
                <w:lang w:bidi="ar"/>
              </w:rPr>
              <w:t>2.整改及时落实到位</w:t>
            </w:r>
          </w:p>
        </w:tc>
        <w:tc>
          <w:tcPr>
            <w:tcW w:w="489" w:type="dxa"/>
            <w:shd w:val="clear" w:color="auto" w:fill="FFFFFF"/>
            <w:noWrap/>
            <w:vAlign w:val="center"/>
          </w:tcPr>
          <w:p w14:paraId="0765DD99">
            <w:pPr>
              <w:jc w:val="center"/>
              <w:textAlignment w:val="center"/>
              <w:rPr>
                <w:bCs/>
              </w:rPr>
            </w:pPr>
            <w:r>
              <w:rPr>
                <w:rFonts w:hint="eastAsia"/>
                <w:bCs/>
                <w:lang w:bidi="ar"/>
              </w:rPr>
              <w:t>2</w:t>
            </w:r>
          </w:p>
        </w:tc>
        <w:tc>
          <w:tcPr>
            <w:tcW w:w="4338" w:type="dxa"/>
            <w:shd w:val="clear" w:color="auto" w:fill="FFFFFF"/>
            <w:vAlign w:val="center"/>
          </w:tcPr>
          <w:p w14:paraId="5C3C2F64">
            <w:pPr>
              <w:textAlignment w:val="center"/>
              <w:rPr>
                <w:bCs/>
                <w:lang w:bidi="ar"/>
              </w:rPr>
            </w:pPr>
            <w:r>
              <w:rPr>
                <w:rFonts w:hint="eastAsia"/>
                <w:bCs/>
                <w:lang w:bidi="ar"/>
              </w:rPr>
              <w:t>□ 1.合格，得2分</w:t>
            </w:r>
          </w:p>
          <w:p w14:paraId="6B814384">
            <w:pPr>
              <w:textAlignment w:val="center"/>
              <w:rPr>
                <w:bCs/>
                <w:lang w:bidi="ar"/>
              </w:rPr>
            </w:pPr>
            <w:r>
              <w:rPr>
                <w:rFonts w:hint="eastAsia"/>
                <w:bCs/>
                <w:lang w:bidi="ar"/>
              </w:rPr>
              <w:t>□ 2.有1项不合格的可得1分</w:t>
            </w:r>
          </w:p>
          <w:p w14:paraId="51A4861B">
            <w:pPr>
              <w:textAlignment w:val="center"/>
              <w:rPr>
                <w:bCs/>
              </w:rPr>
            </w:pPr>
            <w:r>
              <w:rPr>
                <w:rFonts w:hint="eastAsia"/>
                <w:bCs/>
                <w:lang w:bidi="ar"/>
              </w:rPr>
              <w:t>□ 3.全部不合格的本条不得分限下一考核月前完成整改</w:t>
            </w:r>
          </w:p>
        </w:tc>
        <w:tc>
          <w:tcPr>
            <w:tcW w:w="512" w:type="dxa"/>
            <w:shd w:val="clear" w:color="auto" w:fill="FFFFFF"/>
            <w:noWrap/>
            <w:vAlign w:val="center"/>
          </w:tcPr>
          <w:p w14:paraId="6F6E6DB8">
            <w:pPr>
              <w:rPr>
                <w:bCs/>
              </w:rPr>
            </w:pPr>
          </w:p>
        </w:tc>
        <w:tc>
          <w:tcPr>
            <w:tcW w:w="1761" w:type="dxa"/>
            <w:shd w:val="clear" w:color="auto" w:fill="FFFFFF"/>
            <w:noWrap/>
            <w:vAlign w:val="center"/>
          </w:tcPr>
          <w:p w14:paraId="3B373FC6">
            <w:pPr>
              <w:rPr>
                <w:bCs/>
              </w:rPr>
            </w:pPr>
          </w:p>
        </w:tc>
      </w:tr>
      <w:tr w14:paraId="3B29E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restart"/>
            <w:shd w:val="clear" w:color="auto" w:fill="FFFFFF"/>
            <w:textDirection w:val="tbRlV"/>
            <w:vAlign w:val="center"/>
          </w:tcPr>
          <w:p w14:paraId="5CD67998">
            <w:pPr>
              <w:ind w:left="113" w:right="113"/>
              <w:jc w:val="center"/>
              <w:textAlignment w:val="center"/>
              <w:rPr>
                <w:bCs/>
              </w:rPr>
            </w:pPr>
            <w:r>
              <w:rPr>
                <w:rFonts w:hint="eastAsia"/>
                <w:bCs/>
                <w:lang w:bidi="ar"/>
              </w:rPr>
              <w:t>楼宇内保洁</w:t>
            </w:r>
          </w:p>
        </w:tc>
        <w:tc>
          <w:tcPr>
            <w:tcW w:w="722" w:type="dxa"/>
            <w:shd w:val="clear" w:color="auto" w:fill="FFFFFF"/>
            <w:vAlign w:val="center"/>
          </w:tcPr>
          <w:p w14:paraId="3FFEB4E8">
            <w:pPr>
              <w:jc w:val="center"/>
              <w:textAlignment w:val="center"/>
              <w:rPr>
                <w:bCs/>
                <w:lang w:bidi="ar"/>
              </w:rPr>
            </w:pPr>
            <w:r>
              <w:rPr>
                <w:rFonts w:hint="eastAsia"/>
                <w:bCs/>
                <w:lang w:bidi="ar"/>
              </w:rPr>
              <w:t>9</w:t>
            </w:r>
          </w:p>
        </w:tc>
        <w:tc>
          <w:tcPr>
            <w:tcW w:w="1323" w:type="dxa"/>
            <w:shd w:val="clear" w:color="auto" w:fill="FFFFFF"/>
            <w:vAlign w:val="center"/>
          </w:tcPr>
          <w:p w14:paraId="26698459">
            <w:pPr>
              <w:jc w:val="center"/>
              <w:textAlignment w:val="center"/>
              <w:rPr>
                <w:bCs/>
              </w:rPr>
            </w:pPr>
            <w:r>
              <w:rPr>
                <w:rFonts w:hint="eastAsia"/>
                <w:bCs/>
                <w:lang w:bidi="ar"/>
              </w:rPr>
              <w:t>地面</w:t>
            </w:r>
          </w:p>
        </w:tc>
        <w:tc>
          <w:tcPr>
            <w:tcW w:w="4214" w:type="dxa"/>
            <w:shd w:val="clear" w:color="auto" w:fill="FFFFFF"/>
            <w:vAlign w:val="center"/>
          </w:tcPr>
          <w:p w14:paraId="71713F81">
            <w:pPr>
              <w:textAlignment w:val="center"/>
              <w:rPr>
                <w:bCs/>
                <w:lang w:bidi="ar"/>
              </w:rPr>
            </w:pPr>
            <w:r>
              <w:rPr>
                <w:rFonts w:hint="eastAsia"/>
                <w:bCs/>
                <w:lang w:bidi="ar"/>
              </w:rPr>
              <w:t>1.无污迹、水迹、口香糖胶迹、烟头等。</w:t>
            </w:r>
          </w:p>
          <w:p w14:paraId="7E7C6F4A">
            <w:pPr>
              <w:textAlignment w:val="center"/>
              <w:rPr>
                <w:bCs/>
              </w:rPr>
            </w:pPr>
            <w:r>
              <w:rPr>
                <w:rFonts w:hint="eastAsia"/>
                <w:bCs/>
                <w:lang w:bidi="ar"/>
              </w:rPr>
              <w:t>2.地面排水口无堆积物。</w:t>
            </w:r>
          </w:p>
        </w:tc>
        <w:tc>
          <w:tcPr>
            <w:tcW w:w="489" w:type="dxa"/>
            <w:shd w:val="clear" w:color="auto" w:fill="FFFFFF"/>
            <w:noWrap/>
            <w:vAlign w:val="center"/>
          </w:tcPr>
          <w:p w14:paraId="7ABC52CF">
            <w:pPr>
              <w:jc w:val="center"/>
              <w:textAlignment w:val="center"/>
              <w:rPr>
                <w:bCs/>
              </w:rPr>
            </w:pPr>
            <w:r>
              <w:rPr>
                <w:rFonts w:hint="eastAsia"/>
                <w:bCs/>
                <w:lang w:bidi="ar"/>
              </w:rPr>
              <w:t>2</w:t>
            </w:r>
          </w:p>
        </w:tc>
        <w:tc>
          <w:tcPr>
            <w:tcW w:w="4338" w:type="dxa"/>
            <w:shd w:val="clear" w:color="auto" w:fill="FFFFFF"/>
            <w:vAlign w:val="center"/>
          </w:tcPr>
          <w:p w14:paraId="40667C4E">
            <w:pPr>
              <w:textAlignment w:val="center"/>
              <w:rPr>
                <w:bCs/>
                <w:lang w:bidi="ar"/>
              </w:rPr>
            </w:pPr>
            <w:r>
              <w:rPr>
                <w:rFonts w:hint="eastAsia"/>
                <w:bCs/>
                <w:lang w:bidi="ar"/>
              </w:rPr>
              <w:t>□ 1.合格，得2分</w:t>
            </w:r>
          </w:p>
          <w:p w14:paraId="03F132F3">
            <w:pPr>
              <w:textAlignment w:val="center"/>
              <w:rPr>
                <w:bCs/>
                <w:lang w:bidi="ar"/>
              </w:rPr>
            </w:pPr>
            <w:r>
              <w:rPr>
                <w:rFonts w:hint="eastAsia"/>
                <w:bCs/>
                <w:lang w:bidi="ar"/>
              </w:rPr>
              <w:t>□ 2.有1项不合格的可得1分</w:t>
            </w:r>
          </w:p>
          <w:p w14:paraId="4390A920">
            <w:pPr>
              <w:textAlignment w:val="center"/>
              <w:rPr>
                <w:bCs/>
              </w:rPr>
            </w:pPr>
            <w:r>
              <w:rPr>
                <w:rFonts w:hint="eastAsia"/>
                <w:bCs/>
                <w:lang w:bidi="ar"/>
              </w:rPr>
              <w:t>□ 3.全部不合格的本条不得分限下一考核月前完成整改</w:t>
            </w:r>
          </w:p>
        </w:tc>
        <w:tc>
          <w:tcPr>
            <w:tcW w:w="512" w:type="dxa"/>
            <w:shd w:val="clear" w:color="auto" w:fill="FFFFFF"/>
            <w:noWrap/>
            <w:vAlign w:val="center"/>
          </w:tcPr>
          <w:p w14:paraId="72D20857">
            <w:pPr>
              <w:rPr>
                <w:bCs/>
              </w:rPr>
            </w:pPr>
          </w:p>
        </w:tc>
        <w:tc>
          <w:tcPr>
            <w:tcW w:w="1761" w:type="dxa"/>
            <w:shd w:val="clear" w:color="auto" w:fill="FFFFFF"/>
            <w:noWrap/>
            <w:vAlign w:val="center"/>
          </w:tcPr>
          <w:p w14:paraId="3D4AF962">
            <w:pPr>
              <w:rPr>
                <w:bCs/>
              </w:rPr>
            </w:pPr>
          </w:p>
        </w:tc>
      </w:tr>
      <w:tr w14:paraId="7AB19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786607D8">
            <w:pPr>
              <w:jc w:val="center"/>
              <w:rPr>
                <w:bCs/>
              </w:rPr>
            </w:pPr>
          </w:p>
        </w:tc>
        <w:tc>
          <w:tcPr>
            <w:tcW w:w="722" w:type="dxa"/>
            <w:shd w:val="clear" w:color="auto" w:fill="FFFFFF"/>
            <w:vAlign w:val="center"/>
          </w:tcPr>
          <w:p w14:paraId="5A76A7F2">
            <w:pPr>
              <w:jc w:val="center"/>
              <w:textAlignment w:val="center"/>
              <w:rPr>
                <w:bCs/>
                <w:lang w:bidi="ar"/>
              </w:rPr>
            </w:pPr>
            <w:r>
              <w:rPr>
                <w:rFonts w:hint="eastAsia"/>
                <w:bCs/>
                <w:lang w:bidi="ar"/>
              </w:rPr>
              <w:t>10</w:t>
            </w:r>
          </w:p>
        </w:tc>
        <w:tc>
          <w:tcPr>
            <w:tcW w:w="1323" w:type="dxa"/>
            <w:shd w:val="clear" w:color="auto" w:fill="FFFFFF"/>
            <w:vAlign w:val="center"/>
          </w:tcPr>
          <w:p w14:paraId="4206BEE9">
            <w:pPr>
              <w:jc w:val="center"/>
              <w:textAlignment w:val="center"/>
              <w:rPr>
                <w:bCs/>
              </w:rPr>
            </w:pPr>
            <w:r>
              <w:rPr>
                <w:rFonts w:hint="eastAsia"/>
                <w:bCs/>
                <w:lang w:bidi="ar"/>
              </w:rPr>
              <w:t>墙面、门窗</w:t>
            </w:r>
          </w:p>
        </w:tc>
        <w:tc>
          <w:tcPr>
            <w:tcW w:w="4214" w:type="dxa"/>
            <w:shd w:val="clear" w:color="auto" w:fill="FFFFFF"/>
            <w:vAlign w:val="center"/>
          </w:tcPr>
          <w:p w14:paraId="0F936850">
            <w:pPr>
              <w:textAlignment w:val="center"/>
              <w:rPr>
                <w:bCs/>
                <w:lang w:bidi="ar"/>
              </w:rPr>
            </w:pPr>
            <w:r>
              <w:rPr>
                <w:rFonts w:hint="eastAsia"/>
                <w:bCs/>
                <w:lang w:bidi="ar"/>
              </w:rPr>
              <w:t>1.无污迹、积尘。</w:t>
            </w:r>
          </w:p>
          <w:p w14:paraId="04568F97">
            <w:pPr>
              <w:textAlignment w:val="center"/>
              <w:rPr>
                <w:bCs/>
                <w:lang w:bidi="ar"/>
              </w:rPr>
            </w:pPr>
            <w:r>
              <w:rPr>
                <w:rFonts w:hint="eastAsia"/>
                <w:bCs/>
                <w:lang w:bidi="ar"/>
              </w:rPr>
              <w:t>2.窗框窗台、内侧玻璃无灰尘。</w:t>
            </w:r>
          </w:p>
          <w:p w14:paraId="7277486D">
            <w:pPr>
              <w:textAlignment w:val="center"/>
              <w:rPr>
                <w:bCs/>
              </w:rPr>
            </w:pPr>
            <w:r>
              <w:rPr>
                <w:rFonts w:hint="eastAsia"/>
                <w:bCs/>
                <w:lang w:bidi="ar"/>
              </w:rPr>
              <w:t>3.无杂乱张贴物、过期海报等。</w:t>
            </w:r>
          </w:p>
        </w:tc>
        <w:tc>
          <w:tcPr>
            <w:tcW w:w="489" w:type="dxa"/>
            <w:shd w:val="clear" w:color="auto" w:fill="FFFFFF"/>
            <w:noWrap/>
            <w:vAlign w:val="center"/>
          </w:tcPr>
          <w:p w14:paraId="1B6CA0DA">
            <w:pPr>
              <w:jc w:val="center"/>
              <w:textAlignment w:val="center"/>
              <w:rPr>
                <w:bCs/>
              </w:rPr>
            </w:pPr>
            <w:r>
              <w:rPr>
                <w:rFonts w:hint="eastAsia"/>
                <w:bCs/>
                <w:lang w:bidi="ar"/>
              </w:rPr>
              <w:t>2</w:t>
            </w:r>
          </w:p>
        </w:tc>
        <w:tc>
          <w:tcPr>
            <w:tcW w:w="4338" w:type="dxa"/>
            <w:shd w:val="clear" w:color="auto" w:fill="FFFFFF"/>
            <w:vAlign w:val="center"/>
          </w:tcPr>
          <w:p w14:paraId="1882DED5">
            <w:pPr>
              <w:textAlignment w:val="center"/>
              <w:rPr>
                <w:bCs/>
                <w:lang w:bidi="ar"/>
              </w:rPr>
            </w:pPr>
            <w:r>
              <w:rPr>
                <w:rFonts w:hint="eastAsia"/>
                <w:bCs/>
                <w:lang w:bidi="ar"/>
              </w:rPr>
              <w:t>□ 1.合格，得2分</w:t>
            </w:r>
          </w:p>
          <w:p w14:paraId="75549257">
            <w:pPr>
              <w:textAlignment w:val="center"/>
              <w:rPr>
                <w:bCs/>
                <w:lang w:bidi="ar"/>
              </w:rPr>
            </w:pPr>
            <w:r>
              <w:rPr>
                <w:rFonts w:hint="eastAsia"/>
                <w:bCs/>
                <w:lang w:bidi="ar"/>
              </w:rPr>
              <w:t>□ 2.有1项不合格的可得1分</w:t>
            </w:r>
          </w:p>
          <w:p w14:paraId="2AB946C8">
            <w:pPr>
              <w:textAlignment w:val="center"/>
              <w:rPr>
                <w:bCs/>
              </w:rPr>
            </w:pPr>
            <w:r>
              <w:rPr>
                <w:rFonts w:hint="eastAsia"/>
                <w:bCs/>
                <w:lang w:bidi="ar"/>
              </w:rPr>
              <w:t>□ 3.全部不合格的本条不得分限下一考核月前完成整改</w:t>
            </w:r>
          </w:p>
        </w:tc>
        <w:tc>
          <w:tcPr>
            <w:tcW w:w="512" w:type="dxa"/>
            <w:shd w:val="clear" w:color="auto" w:fill="FFFFFF"/>
            <w:noWrap/>
            <w:vAlign w:val="center"/>
          </w:tcPr>
          <w:p w14:paraId="6494ED8B">
            <w:pPr>
              <w:rPr>
                <w:bCs/>
              </w:rPr>
            </w:pPr>
          </w:p>
        </w:tc>
        <w:tc>
          <w:tcPr>
            <w:tcW w:w="1761" w:type="dxa"/>
            <w:shd w:val="clear" w:color="auto" w:fill="FFFFFF"/>
            <w:noWrap/>
            <w:vAlign w:val="center"/>
          </w:tcPr>
          <w:p w14:paraId="1FA7F237">
            <w:pPr>
              <w:rPr>
                <w:bCs/>
              </w:rPr>
            </w:pPr>
          </w:p>
        </w:tc>
      </w:tr>
      <w:tr w14:paraId="191B4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4F36E750">
            <w:pPr>
              <w:jc w:val="center"/>
              <w:rPr>
                <w:bCs/>
              </w:rPr>
            </w:pPr>
          </w:p>
        </w:tc>
        <w:tc>
          <w:tcPr>
            <w:tcW w:w="722" w:type="dxa"/>
            <w:shd w:val="clear" w:color="auto" w:fill="FFFFFF"/>
            <w:vAlign w:val="center"/>
          </w:tcPr>
          <w:p w14:paraId="6A52B072">
            <w:pPr>
              <w:jc w:val="center"/>
              <w:textAlignment w:val="center"/>
              <w:rPr>
                <w:bCs/>
                <w:lang w:bidi="ar"/>
              </w:rPr>
            </w:pPr>
            <w:r>
              <w:rPr>
                <w:rFonts w:hint="eastAsia"/>
                <w:bCs/>
                <w:lang w:bidi="ar"/>
              </w:rPr>
              <w:t>11</w:t>
            </w:r>
          </w:p>
        </w:tc>
        <w:tc>
          <w:tcPr>
            <w:tcW w:w="1323" w:type="dxa"/>
            <w:shd w:val="clear" w:color="auto" w:fill="FFFFFF"/>
            <w:vAlign w:val="center"/>
          </w:tcPr>
          <w:p w14:paraId="46718820">
            <w:pPr>
              <w:jc w:val="center"/>
              <w:textAlignment w:val="center"/>
              <w:rPr>
                <w:bCs/>
              </w:rPr>
            </w:pPr>
            <w:r>
              <w:rPr>
                <w:rFonts w:hint="eastAsia"/>
                <w:bCs/>
                <w:lang w:bidi="ar"/>
              </w:rPr>
              <w:t>天花板</w:t>
            </w:r>
          </w:p>
        </w:tc>
        <w:tc>
          <w:tcPr>
            <w:tcW w:w="4214" w:type="dxa"/>
            <w:shd w:val="clear" w:color="auto" w:fill="FFFFFF"/>
            <w:vAlign w:val="center"/>
          </w:tcPr>
          <w:p w14:paraId="5764CA2F">
            <w:pPr>
              <w:textAlignment w:val="center"/>
              <w:rPr>
                <w:bCs/>
                <w:lang w:bidi="ar"/>
              </w:rPr>
            </w:pPr>
            <w:r>
              <w:rPr>
                <w:rFonts w:hint="eastAsia"/>
                <w:bCs/>
                <w:lang w:bidi="ar"/>
              </w:rPr>
              <w:t>1.无积尘。</w:t>
            </w:r>
          </w:p>
          <w:p w14:paraId="7589C767">
            <w:pPr>
              <w:textAlignment w:val="center"/>
              <w:rPr>
                <w:bCs/>
              </w:rPr>
            </w:pPr>
            <w:r>
              <w:rPr>
                <w:rFonts w:hint="eastAsia"/>
                <w:bCs/>
                <w:lang w:bidi="ar"/>
              </w:rPr>
              <w:t>2.蜘蛛网</w:t>
            </w:r>
          </w:p>
        </w:tc>
        <w:tc>
          <w:tcPr>
            <w:tcW w:w="489" w:type="dxa"/>
            <w:shd w:val="clear" w:color="auto" w:fill="FFFFFF"/>
            <w:noWrap/>
            <w:vAlign w:val="center"/>
          </w:tcPr>
          <w:p w14:paraId="70E3C2AD">
            <w:pPr>
              <w:jc w:val="center"/>
              <w:textAlignment w:val="center"/>
              <w:rPr>
                <w:bCs/>
              </w:rPr>
            </w:pPr>
            <w:r>
              <w:rPr>
                <w:rFonts w:hint="eastAsia"/>
                <w:bCs/>
                <w:lang w:bidi="ar"/>
              </w:rPr>
              <w:t>2</w:t>
            </w:r>
          </w:p>
        </w:tc>
        <w:tc>
          <w:tcPr>
            <w:tcW w:w="4338" w:type="dxa"/>
            <w:shd w:val="clear" w:color="auto" w:fill="FFFFFF"/>
            <w:vAlign w:val="center"/>
          </w:tcPr>
          <w:p w14:paraId="24292743">
            <w:pPr>
              <w:textAlignment w:val="center"/>
              <w:rPr>
                <w:bCs/>
                <w:lang w:bidi="ar"/>
              </w:rPr>
            </w:pPr>
            <w:r>
              <w:rPr>
                <w:rFonts w:hint="eastAsia"/>
                <w:bCs/>
                <w:lang w:bidi="ar"/>
              </w:rPr>
              <w:t>□ 1.合格，得2分</w:t>
            </w:r>
          </w:p>
          <w:p w14:paraId="52631CC7">
            <w:pPr>
              <w:textAlignment w:val="center"/>
              <w:rPr>
                <w:bCs/>
                <w:lang w:bidi="ar"/>
              </w:rPr>
            </w:pPr>
            <w:r>
              <w:rPr>
                <w:rFonts w:hint="eastAsia"/>
                <w:bCs/>
                <w:lang w:bidi="ar"/>
              </w:rPr>
              <w:t>□ 2.有1项合格的可得1分</w:t>
            </w:r>
          </w:p>
          <w:p w14:paraId="59261936">
            <w:pPr>
              <w:textAlignment w:val="center"/>
              <w:rPr>
                <w:bCs/>
              </w:rPr>
            </w:pPr>
            <w:r>
              <w:rPr>
                <w:rFonts w:hint="eastAsia"/>
                <w:bCs/>
                <w:lang w:bidi="ar"/>
              </w:rPr>
              <w:t>□ 3.有2项不合格的本条不得分，限下一考核月前完成整改</w:t>
            </w:r>
          </w:p>
        </w:tc>
        <w:tc>
          <w:tcPr>
            <w:tcW w:w="512" w:type="dxa"/>
            <w:shd w:val="clear" w:color="auto" w:fill="FFFFFF"/>
            <w:noWrap/>
            <w:vAlign w:val="center"/>
          </w:tcPr>
          <w:p w14:paraId="5EC0AD5B">
            <w:pPr>
              <w:rPr>
                <w:bCs/>
              </w:rPr>
            </w:pPr>
          </w:p>
        </w:tc>
        <w:tc>
          <w:tcPr>
            <w:tcW w:w="1761" w:type="dxa"/>
            <w:shd w:val="clear" w:color="auto" w:fill="FFFFFF"/>
            <w:noWrap/>
            <w:vAlign w:val="center"/>
          </w:tcPr>
          <w:p w14:paraId="591BAC39">
            <w:pPr>
              <w:rPr>
                <w:bCs/>
              </w:rPr>
            </w:pPr>
          </w:p>
        </w:tc>
      </w:tr>
      <w:tr w14:paraId="3DB09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6CCDC6CA">
            <w:pPr>
              <w:jc w:val="center"/>
              <w:rPr>
                <w:bCs/>
              </w:rPr>
            </w:pPr>
          </w:p>
        </w:tc>
        <w:tc>
          <w:tcPr>
            <w:tcW w:w="722" w:type="dxa"/>
            <w:shd w:val="clear" w:color="auto" w:fill="FFFFFF"/>
            <w:vAlign w:val="center"/>
          </w:tcPr>
          <w:p w14:paraId="27E68D72">
            <w:pPr>
              <w:jc w:val="center"/>
              <w:textAlignment w:val="center"/>
              <w:rPr>
                <w:bCs/>
                <w:lang w:bidi="ar"/>
              </w:rPr>
            </w:pPr>
            <w:r>
              <w:rPr>
                <w:rFonts w:hint="eastAsia"/>
                <w:bCs/>
                <w:lang w:bidi="ar"/>
              </w:rPr>
              <w:t>12</w:t>
            </w:r>
          </w:p>
        </w:tc>
        <w:tc>
          <w:tcPr>
            <w:tcW w:w="1323" w:type="dxa"/>
            <w:shd w:val="clear" w:color="auto" w:fill="FFFFFF"/>
            <w:vAlign w:val="center"/>
          </w:tcPr>
          <w:p w14:paraId="4127FC50">
            <w:pPr>
              <w:jc w:val="center"/>
              <w:textAlignment w:val="center"/>
              <w:rPr>
                <w:bCs/>
              </w:rPr>
            </w:pPr>
            <w:r>
              <w:rPr>
                <w:rFonts w:hint="eastAsia"/>
                <w:bCs/>
                <w:lang w:bidi="ar"/>
              </w:rPr>
              <w:t>室内物品</w:t>
            </w:r>
          </w:p>
        </w:tc>
        <w:tc>
          <w:tcPr>
            <w:tcW w:w="4214" w:type="dxa"/>
            <w:shd w:val="clear" w:color="auto" w:fill="FFFFFF"/>
            <w:vAlign w:val="center"/>
          </w:tcPr>
          <w:p w14:paraId="739B5D58">
            <w:pPr>
              <w:textAlignment w:val="center"/>
              <w:rPr>
                <w:bCs/>
                <w:lang w:bidi="ar"/>
              </w:rPr>
            </w:pPr>
            <w:r>
              <w:rPr>
                <w:rFonts w:hint="eastAsia"/>
                <w:bCs/>
                <w:lang w:bidi="ar"/>
              </w:rPr>
              <w:t>1.无污迹、积尘。</w:t>
            </w:r>
          </w:p>
          <w:p w14:paraId="0891336F">
            <w:pPr>
              <w:textAlignment w:val="center"/>
              <w:rPr>
                <w:bCs/>
              </w:rPr>
            </w:pPr>
            <w:r>
              <w:rPr>
                <w:rFonts w:hint="eastAsia"/>
                <w:bCs/>
                <w:lang w:bidi="ar"/>
              </w:rPr>
              <w:t>2.发现设施损坏及时报修</w:t>
            </w:r>
          </w:p>
        </w:tc>
        <w:tc>
          <w:tcPr>
            <w:tcW w:w="489" w:type="dxa"/>
            <w:shd w:val="clear" w:color="auto" w:fill="FFFFFF"/>
            <w:noWrap/>
            <w:vAlign w:val="center"/>
          </w:tcPr>
          <w:p w14:paraId="1E34E669">
            <w:pPr>
              <w:jc w:val="center"/>
              <w:textAlignment w:val="center"/>
              <w:rPr>
                <w:bCs/>
              </w:rPr>
            </w:pPr>
            <w:r>
              <w:rPr>
                <w:rFonts w:hint="eastAsia"/>
                <w:bCs/>
                <w:lang w:bidi="ar"/>
              </w:rPr>
              <w:t>2</w:t>
            </w:r>
          </w:p>
        </w:tc>
        <w:tc>
          <w:tcPr>
            <w:tcW w:w="4338" w:type="dxa"/>
            <w:shd w:val="clear" w:color="auto" w:fill="FFFFFF"/>
            <w:vAlign w:val="center"/>
          </w:tcPr>
          <w:p w14:paraId="66CA77EF">
            <w:pPr>
              <w:textAlignment w:val="center"/>
              <w:rPr>
                <w:bCs/>
                <w:lang w:bidi="ar"/>
              </w:rPr>
            </w:pPr>
            <w:r>
              <w:rPr>
                <w:rFonts w:hint="eastAsia"/>
                <w:bCs/>
                <w:lang w:bidi="ar"/>
              </w:rPr>
              <w:t>□ 1.合格，得2分</w:t>
            </w:r>
          </w:p>
          <w:p w14:paraId="4716E2DF">
            <w:pPr>
              <w:textAlignment w:val="center"/>
              <w:rPr>
                <w:bCs/>
                <w:lang w:bidi="ar"/>
              </w:rPr>
            </w:pPr>
            <w:r>
              <w:rPr>
                <w:rFonts w:hint="eastAsia"/>
                <w:bCs/>
                <w:lang w:bidi="ar"/>
              </w:rPr>
              <w:t>□ 2.有1项不合格的可得1分</w:t>
            </w:r>
          </w:p>
          <w:p w14:paraId="1067468E">
            <w:pPr>
              <w:textAlignment w:val="center"/>
              <w:rPr>
                <w:bCs/>
              </w:rPr>
            </w:pPr>
            <w:r>
              <w:rPr>
                <w:rFonts w:hint="eastAsia"/>
                <w:bCs/>
                <w:lang w:bidi="ar"/>
              </w:rPr>
              <w:t>□ 3.全部不合格的本条不得分限下一考核月前完成整改</w:t>
            </w:r>
          </w:p>
        </w:tc>
        <w:tc>
          <w:tcPr>
            <w:tcW w:w="512" w:type="dxa"/>
            <w:shd w:val="clear" w:color="auto" w:fill="FFFFFF"/>
            <w:noWrap/>
            <w:vAlign w:val="center"/>
          </w:tcPr>
          <w:p w14:paraId="41500FD4">
            <w:pPr>
              <w:rPr>
                <w:bCs/>
              </w:rPr>
            </w:pPr>
          </w:p>
        </w:tc>
        <w:tc>
          <w:tcPr>
            <w:tcW w:w="1761" w:type="dxa"/>
            <w:shd w:val="clear" w:color="auto" w:fill="FFFFFF"/>
            <w:noWrap/>
            <w:vAlign w:val="center"/>
          </w:tcPr>
          <w:p w14:paraId="62DB7FE9">
            <w:pPr>
              <w:rPr>
                <w:bCs/>
              </w:rPr>
            </w:pPr>
          </w:p>
        </w:tc>
      </w:tr>
      <w:tr w14:paraId="4ABA7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763FF2F8">
            <w:pPr>
              <w:jc w:val="center"/>
              <w:rPr>
                <w:bCs/>
              </w:rPr>
            </w:pPr>
          </w:p>
        </w:tc>
        <w:tc>
          <w:tcPr>
            <w:tcW w:w="722" w:type="dxa"/>
            <w:shd w:val="clear" w:color="auto" w:fill="FFFFFF"/>
            <w:vAlign w:val="center"/>
          </w:tcPr>
          <w:p w14:paraId="7853245F">
            <w:pPr>
              <w:jc w:val="center"/>
              <w:textAlignment w:val="center"/>
              <w:rPr>
                <w:bCs/>
                <w:lang w:bidi="ar"/>
              </w:rPr>
            </w:pPr>
            <w:r>
              <w:rPr>
                <w:rFonts w:hint="eastAsia"/>
                <w:bCs/>
                <w:lang w:bidi="ar"/>
              </w:rPr>
              <w:t>13</w:t>
            </w:r>
          </w:p>
        </w:tc>
        <w:tc>
          <w:tcPr>
            <w:tcW w:w="1323" w:type="dxa"/>
            <w:shd w:val="clear" w:color="auto" w:fill="FFFFFF"/>
            <w:vAlign w:val="center"/>
          </w:tcPr>
          <w:p w14:paraId="45F8C66B">
            <w:pPr>
              <w:jc w:val="center"/>
              <w:textAlignment w:val="center"/>
              <w:rPr>
                <w:bCs/>
              </w:rPr>
            </w:pPr>
            <w:r>
              <w:rPr>
                <w:rFonts w:hint="eastAsia"/>
                <w:bCs/>
                <w:lang w:bidi="ar"/>
              </w:rPr>
              <w:t>垃圾桶</w:t>
            </w:r>
          </w:p>
        </w:tc>
        <w:tc>
          <w:tcPr>
            <w:tcW w:w="4214" w:type="dxa"/>
            <w:shd w:val="clear" w:color="auto" w:fill="FFFFFF"/>
            <w:vAlign w:val="center"/>
          </w:tcPr>
          <w:p w14:paraId="19F3CFF5">
            <w:pPr>
              <w:textAlignment w:val="center"/>
              <w:rPr>
                <w:bCs/>
                <w:lang w:bidi="ar"/>
              </w:rPr>
            </w:pPr>
            <w:r>
              <w:rPr>
                <w:rFonts w:hint="eastAsia"/>
                <w:bCs/>
                <w:lang w:bidi="ar"/>
              </w:rPr>
              <w:t>1.倾倒及时、不满溢。</w:t>
            </w:r>
          </w:p>
          <w:p w14:paraId="05FC66E3">
            <w:pPr>
              <w:textAlignment w:val="center"/>
              <w:rPr>
                <w:bCs/>
                <w:lang w:bidi="ar"/>
              </w:rPr>
            </w:pPr>
            <w:r>
              <w:rPr>
                <w:rFonts w:hint="eastAsia"/>
                <w:bCs/>
                <w:lang w:bidi="ar"/>
              </w:rPr>
              <w:t>2.垃圾桶物表整洁无污渍。</w:t>
            </w:r>
          </w:p>
          <w:p w14:paraId="3DBD8B88">
            <w:pPr>
              <w:textAlignment w:val="center"/>
              <w:rPr>
                <w:bCs/>
              </w:rPr>
            </w:pPr>
            <w:r>
              <w:rPr>
                <w:rFonts w:hint="eastAsia"/>
                <w:bCs/>
                <w:lang w:bidi="ar"/>
              </w:rPr>
              <w:t>3.垃圾桶标识完整无破损。</w:t>
            </w:r>
          </w:p>
        </w:tc>
        <w:tc>
          <w:tcPr>
            <w:tcW w:w="489" w:type="dxa"/>
            <w:shd w:val="clear" w:color="auto" w:fill="FFFFFF"/>
            <w:noWrap/>
            <w:vAlign w:val="center"/>
          </w:tcPr>
          <w:p w14:paraId="708AB4F3">
            <w:pPr>
              <w:jc w:val="center"/>
              <w:textAlignment w:val="center"/>
              <w:rPr>
                <w:bCs/>
              </w:rPr>
            </w:pPr>
            <w:r>
              <w:rPr>
                <w:rFonts w:hint="eastAsia"/>
                <w:bCs/>
                <w:lang w:bidi="ar"/>
              </w:rPr>
              <w:t>3</w:t>
            </w:r>
          </w:p>
        </w:tc>
        <w:tc>
          <w:tcPr>
            <w:tcW w:w="4338" w:type="dxa"/>
            <w:shd w:val="clear" w:color="auto" w:fill="FFFFFF"/>
            <w:vAlign w:val="center"/>
          </w:tcPr>
          <w:p w14:paraId="39A4CBD5">
            <w:pPr>
              <w:textAlignment w:val="center"/>
              <w:rPr>
                <w:bCs/>
                <w:lang w:bidi="ar"/>
              </w:rPr>
            </w:pPr>
            <w:r>
              <w:rPr>
                <w:rFonts w:hint="eastAsia"/>
                <w:bCs/>
                <w:lang w:bidi="ar"/>
              </w:rPr>
              <w:t>□ 1.合格，得3分</w:t>
            </w:r>
          </w:p>
          <w:p w14:paraId="5DD8E131">
            <w:pPr>
              <w:textAlignment w:val="center"/>
              <w:rPr>
                <w:bCs/>
                <w:lang w:bidi="ar"/>
              </w:rPr>
            </w:pPr>
            <w:r>
              <w:rPr>
                <w:rFonts w:hint="eastAsia"/>
                <w:bCs/>
                <w:lang w:bidi="ar"/>
              </w:rPr>
              <w:t>□ 2.有1项不合格的可得2分</w:t>
            </w:r>
          </w:p>
          <w:p w14:paraId="74421823">
            <w:pPr>
              <w:textAlignment w:val="center"/>
              <w:rPr>
                <w:bCs/>
                <w:lang w:bidi="ar"/>
              </w:rPr>
            </w:pPr>
            <w:r>
              <w:rPr>
                <w:rFonts w:hint="eastAsia"/>
                <w:bCs/>
                <w:lang w:bidi="ar"/>
              </w:rPr>
              <w:t>□ 3.有2项不合格的得1分</w:t>
            </w:r>
          </w:p>
          <w:p w14:paraId="1D58D476">
            <w:pPr>
              <w:textAlignment w:val="center"/>
              <w:rPr>
                <w:bCs/>
              </w:rPr>
            </w:pPr>
            <w:r>
              <w:rPr>
                <w:rFonts w:hint="eastAsia"/>
                <w:bCs/>
                <w:lang w:bidi="ar"/>
              </w:rPr>
              <w:t>□ 4.全部不合格的本条不得分限下一考核月前完成整改</w:t>
            </w:r>
          </w:p>
        </w:tc>
        <w:tc>
          <w:tcPr>
            <w:tcW w:w="512" w:type="dxa"/>
            <w:shd w:val="clear" w:color="auto" w:fill="FFFFFF"/>
            <w:noWrap/>
            <w:vAlign w:val="center"/>
          </w:tcPr>
          <w:p w14:paraId="0A686940">
            <w:pPr>
              <w:rPr>
                <w:bCs/>
              </w:rPr>
            </w:pPr>
          </w:p>
        </w:tc>
        <w:tc>
          <w:tcPr>
            <w:tcW w:w="1761" w:type="dxa"/>
            <w:shd w:val="clear" w:color="auto" w:fill="FFFFFF"/>
            <w:noWrap/>
            <w:vAlign w:val="center"/>
          </w:tcPr>
          <w:p w14:paraId="0CE6EE30">
            <w:pPr>
              <w:rPr>
                <w:bCs/>
              </w:rPr>
            </w:pPr>
          </w:p>
        </w:tc>
      </w:tr>
      <w:tr w14:paraId="4CDE8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3B6FE45F">
            <w:pPr>
              <w:jc w:val="center"/>
              <w:rPr>
                <w:bCs/>
              </w:rPr>
            </w:pPr>
          </w:p>
        </w:tc>
        <w:tc>
          <w:tcPr>
            <w:tcW w:w="722" w:type="dxa"/>
            <w:shd w:val="clear" w:color="auto" w:fill="FFFFFF"/>
            <w:vAlign w:val="center"/>
          </w:tcPr>
          <w:p w14:paraId="0024922B">
            <w:pPr>
              <w:jc w:val="center"/>
              <w:textAlignment w:val="center"/>
              <w:rPr>
                <w:bCs/>
                <w:lang w:bidi="ar"/>
              </w:rPr>
            </w:pPr>
            <w:r>
              <w:rPr>
                <w:rFonts w:hint="eastAsia"/>
                <w:bCs/>
                <w:lang w:bidi="ar"/>
              </w:rPr>
              <w:t>14</w:t>
            </w:r>
          </w:p>
        </w:tc>
        <w:tc>
          <w:tcPr>
            <w:tcW w:w="1323" w:type="dxa"/>
            <w:shd w:val="clear" w:color="auto" w:fill="FFFFFF"/>
            <w:vAlign w:val="center"/>
          </w:tcPr>
          <w:p w14:paraId="10DE95A7">
            <w:pPr>
              <w:jc w:val="center"/>
              <w:textAlignment w:val="center"/>
              <w:rPr>
                <w:bCs/>
              </w:rPr>
            </w:pPr>
            <w:r>
              <w:rPr>
                <w:rFonts w:hint="eastAsia"/>
                <w:bCs/>
                <w:lang w:bidi="ar"/>
              </w:rPr>
              <w:t>水池、淋浴设备</w:t>
            </w:r>
          </w:p>
        </w:tc>
        <w:tc>
          <w:tcPr>
            <w:tcW w:w="4214" w:type="dxa"/>
            <w:shd w:val="clear" w:color="auto" w:fill="FFFFFF"/>
            <w:vAlign w:val="center"/>
          </w:tcPr>
          <w:p w14:paraId="4793ECFD">
            <w:pPr>
              <w:textAlignment w:val="center"/>
              <w:rPr>
                <w:bCs/>
                <w:lang w:bidi="ar"/>
              </w:rPr>
            </w:pPr>
            <w:r>
              <w:rPr>
                <w:rFonts w:hint="eastAsia"/>
                <w:bCs/>
                <w:lang w:bidi="ar"/>
              </w:rPr>
              <w:t>1.洁具干净、无污渍，边缘无水垢堆。</w:t>
            </w:r>
          </w:p>
          <w:p w14:paraId="1856E9C1">
            <w:pPr>
              <w:textAlignment w:val="center"/>
              <w:rPr>
                <w:bCs/>
              </w:rPr>
            </w:pPr>
            <w:r>
              <w:rPr>
                <w:rFonts w:hint="eastAsia"/>
                <w:bCs/>
                <w:lang w:bidi="ar"/>
              </w:rPr>
              <w:t>2.镜面干净无水痕</w:t>
            </w:r>
          </w:p>
        </w:tc>
        <w:tc>
          <w:tcPr>
            <w:tcW w:w="489" w:type="dxa"/>
            <w:shd w:val="clear" w:color="auto" w:fill="FFFFFF"/>
            <w:noWrap/>
            <w:vAlign w:val="center"/>
          </w:tcPr>
          <w:p w14:paraId="7BBD28C0">
            <w:pPr>
              <w:jc w:val="center"/>
              <w:textAlignment w:val="center"/>
              <w:rPr>
                <w:bCs/>
              </w:rPr>
            </w:pPr>
            <w:r>
              <w:rPr>
                <w:rFonts w:hint="eastAsia"/>
                <w:bCs/>
                <w:lang w:bidi="ar"/>
              </w:rPr>
              <w:t>2</w:t>
            </w:r>
          </w:p>
        </w:tc>
        <w:tc>
          <w:tcPr>
            <w:tcW w:w="4338" w:type="dxa"/>
            <w:shd w:val="clear" w:color="auto" w:fill="FFFFFF"/>
            <w:vAlign w:val="center"/>
          </w:tcPr>
          <w:p w14:paraId="4F7DF8FF">
            <w:pPr>
              <w:textAlignment w:val="center"/>
              <w:rPr>
                <w:bCs/>
                <w:lang w:bidi="ar"/>
              </w:rPr>
            </w:pPr>
            <w:r>
              <w:rPr>
                <w:rFonts w:hint="eastAsia"/>
                <w:bCs/>
                <w:lang w:bidi="ar"/>
              </w:rPr>
              <w:t>□ 1.合格，得2分</w:t>
            </w:r>
          </w:p>
          <w:p w14:paraId="75DB0D23">
            <w:pPr>
              <w:textAlignment w:val="center"/>
              <w:rPr>
                <w:bCs/>
                <w:lang w:bidi="ar"/>
              </w:rPr>
            </w:pPr>
            <w:r>
              <w:rPr>
                <w:rFonts w:hint="eastAsia"/>
                <w:bCs/>
                <w:lang w:bidi="ar"/>
              </w:rPr>
              <w:t>□ 2.有1项不合格的可得1分</w:t>
            </w:r>
          </w:p>
          <w:p w14:paraId="72949597">
            <w:pPr>
              <w:textAlignment w:val="center"/>
              <w:rPr>
                <w:bCs/>
              </w:rPr>
            </w:pPr>
            <w:r>
              <w:rPr>
                <w:rFonts w:hint="eastAsia"/>
                <w:bCs/>
                <w:lang w:bidi="ar"/>
              </w:rPr>
              <w:t>□ 3.全部不合格的本条不得分限下一考核月前完成整改</w:t>
            </w:r>
          </w:p>
        </w:tc>
        <w:tc>
          <w:tcPr>
            <w:tcW w:w="512" w:type="dxa"/>
            <w:shd w:val="clear" w:color="auto" w:fill="FFFFFF"/>
            <w:noWrap/>
            <w:vAlign w:val="center"/>
          </w:tcPr>
          <w:p w14:paraId="62C53FFF">
            <w:pPr>
              <w:rPr>
                <w:bCs/>
              </w:rPr>
            </w:pPr>
          </w:p>
        </w:tc>
        <w:tc>
          <w:tcPr>
            <w:tcW w:w="1761" w:type="dxa"/>
            <w:shd w:val="clear" w:color="auto" w:fill="FFFFFF"/>
            <w:noWrap/>
            <w:vAlign w:val="center"/>
          </w:tcPr>
          <w:p w14:paraId="648878BD">
            <w:pPr>
              <w:rPr>
                <w:bCs/>
              </w:rPr>
            </w:pPr>
          </w:p>
        </w:tc>
      </w:tr>
      <w:tr w14:paraId="3CF1F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279AD59E">
            <w:pPr>
              <w:jc w:val="center"/>
              <w:rPr>
                <w:bCs/>
              </w:rPr>
            </w:pPr>
          </w:p>
        </w:tc>
        <w:tc>
          <w:tcPr>
            <w:tcW w:w="722" w:type="dxa"/>
            <w:shd w:val="clear" w:color="auto" w:fill="FFFFFF"/>
            <w:vAlign w:val="center"/>
          </w:tcPr>
          <w:p w14:paraId="3A18E9DB">
            <w:pPr>
              <w:jc w:val="center"/>
              <w:textAlignment w:val="center"/>
              <w:rPr>
                <w:bCs/>
                <w:lang w:bidi="ar"/>
              </w:rPr>
            </w:pPr>
            <w:r>
              <w:rPr>
                <w:rFonts w:hint="eastAsia"/>
                <w:bCs/>
                <w:lang w:bidi="ar"/>
              </w:rPr>
              <w:t>15</w:t>
            </w:r>
          </w:p>
        </w:tc>
        <w:tc>
          <w:tcPr>
            <w:tcW w:w="1323" w:type="dxa"/>
            <w:shd w:val="clear" w:color="auto" w:fill="FFFFFF"/>
            <w:vAlign w:val="center"/>
          </w:tcPr>
          <w:p w14:paraId="28785145">
            <w:pPr>
              <w:jc w:val="center"/>
              <w:textAlignment w:val="center"/>
              <w:rPr>
                <w:bCs/>
              </w:rPr>
            </w:pPr>
            <w:r>
              <w:rPr>
                <w:rFonts w:hint="eastAsia"/>
                <w:bCs/>
                <w:lang w:bidi="ar"/>
              </w:rPr>
              <w:t>瓷砖（地面、墙面）</w:t>
            </w:r>
          </w:p>
        </w:tc>
        <w:tc>
          <w:tcPr>
            <w:tcW w:w="4214" w:type="dxa"/>
            <w:shd w:val="clear" w:color="auto" w:fill="FFFFFF"/>
            <w:vAlign w:val="center"/>
          </w:tcPr>
          <w:p w14:paraId="29529BBA">
            <w:pPr>
              <w:textAlignment w:val="center"/>
              <w:rPr>
                <w:bCs/>
                <w:lang w:bidi="ar"/>
              </w:rPr>
            </w:pPr>
            <w:r>
              <w:rPr>
                <w:rFonts w:hint="eastAsia"/>
                <w:bCs/>
                <w:lang w:bidi="ar"/>
              </w:rPr>
              <w:t>1.无灰尘、水渍、污渍。</w:t>
            </w:r>
          </w:p>
          <w:p w14:paraId="22422E7D">
            <w:pPr>
              <w:textAlignment w:val="center"/>
              <w:rPr>
                <w:bCs/>
              </w:rPr>
            </w:pPr>
            <w:r>
              <w:rPr>
                <w:rFonts w:hint="eastAsia"/>
                <w:bCs/>
                <w:lang w:bidi="ar"/>
              </w:rPr>
              <w:t>2.完好，有破损及时报修</w:t>
            </w:r>
          </w:p>
        </w:tc>
        <w:tc>
          <w:tcPr>
            <w:tcW w:w="489" w:type="dxa"/>
            <w:shd w:val="clear" w:color="auto" w:fill="FFFFFF"/>
            <w:noWrap/>
            <w:vAlign w:val="center"/>
          </w:tcPr>
          <w:p w14:paraId="1EFB7413">
            <w:pPr>
              <w:jc w:val="center"/>
              <w:textAlignment w:val="center"/>
              <w:rPr>
                <w:bCs/>
              </w:rPr>
            </w:pPr>
            <w:r>
              <w:rPr>
                <w:rFonts w:hint="eastAsia"/>
                <w:bCs/>
                <w:lang w:bidi="ar"/>
              </w:rPr>
              <w:t>2</w:t>
            </w:r>
          </w:p>
        </w:tc>
        <w:tc>
          <w:tcPr>
            <w:tcW w:w="4338" w:type="dxa"/>
            <w:shd w:val="clear" w:color="auto" w:fill="FFFFFF"/>
            <w:vAlign w:val="center"/>
          </w:tcPr>
          <w:p w14:paraId="588AF415">
            <w:pPr>
              <w:textAlignment w:val="center"/>
              <w:rPr>
                <w:bCs/>
                <w:lang w:bidi="ar"/>
              </w:rPr>
            </w:pPr>
            <w:r>
              <w:rPr>
                <w:rFonts w:hint="eastAsia"/>
                <w:bCs/>
                <w:lang w:bidi="ar"/>
              </w:rPr>
              <w:t>□ 1.合格，得2分</w:t>
            </w:r>
          </w:p>
          <w:p w14:paraId="339AD22C">
            <w:pPr>
              <w:textAlignment w:val="center"/>
              <w:rPr>
                <w:bCs/>
                <w:lang w:bidi="ar"/>
              </w:rPr>
            </w:pPr>
            <w:r>
              <w:rPr>
                <w:rFonts w:hint="eastAsia"/>
                <w:bCs/>
                <w:lang w:bidi="ar"/>
              </w:rPr>
              <w:t>□ 2.有1项合格的可得1分</w:t>
            </w:r>
          </w:p>
          <w:p w14:paraId="737BB8CC">
            <w:pPr>
              <w:textAlignment w:val="center"/>
              <w:rPr>
                <w:bCs/>
              </w:rPr>
            </w:pPr>
            <w:r>
              <w:rPr>
                <w:rFonts w:hint="eastAsia"/>
                <w:bCs/>
                <w:lang w:bidi="ar"/>
              </w:rPr>
              <w:t>□ 3.有2项不合格的本条不得分，限下一考核月前完成整改</w:t>
            </w:r>
          </w:p>
        </w:tc>
        <w:tc>
          <w:tcPr>
            <w:tcW w:w="512" w:type="dxa"/>
            <w:shd w:val="clear" w:color="auto" w:fill="FFFFFF"/>
            <w:noWrap/>
            <w:vAlign w:val="center"/>
          </w:tcPr>
          <w:p w14:paraId="0487AB1B">
            <w:pPr>
              <w:rPr>
                <w:bCs/>
              </w:rPr>
            </w:pPr>
          </w:p>
        </w:tc>
        <w:tc>
          <w:tcPr>
            <w:tcW w:w="1761" w:type="dxa"/>
            <w:shd w:val="clear" w:color="auto" w:fill="FFFFFF"/>
            <w:noWrap/>
            <w:vAlign w:val="center"/>
          </w:tcPr>
          <w:p w14:paraId="50CC1061">
            <w:pPr>
              <w:rPr>
                <w:bCs/>
              </w:rPr>
            </w:pPr>
          </w:p>
        </w:tc>
      </w:tr>
      <w:tr w14:paraId="355ED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restart"/>
            <w:shd w:val="clear" w:color="auto" w:fill="FFFFFF"/>
            <w:textDirection w:val="tbRlV"/>
            <w:vAlign w:val="center"/>
          </w:tcPr>
          <w:p w14:paraId="730B601E">
            <w:pPr>
              <w:ind w:left="113" w:right="113"/>
              <w:jc w:val="right"/>
              <w:textAlignment w:val="center"/>
              <w:rPr>
                <w:bCs/>
              </w:rPr>
            </w:pPr>
            <w:r>
              <w:rPr>
                <w:rFonts w:hint="eastAsia"/>
                <w:bCs/>
                <w:lang w:bidi="ar"/>
              </w:rPr>
              <w:t>卫生间保洁</w:t>
            </w:r>
          </w:p>
        </w:tc>
        <w:tc>
          <w:tcPr>
            <w:tcW w:w="722" w:type="dxa"/>
            <w:shd w:val="clear" w:color="auto" w:fill="FFFFFF"/>
            <w:vAlign w:val="center"/>
          </w:tcPr>
          <w:p w14:paraId="3C39DD14">
            <w:pPr>
              <w:jc w:val="center"/>
              <w:textAlignment w:val="center"/>
              <w:rPr>
                <w:bCs/>
                <w:lang w:bidi="ar"/>
              </w:rPr>
            </w:pPr>
            <w:r>
              <w:rPr>
                <w:rFonts w:hint="eastAsia"/>
                <w:bCs/>
                <w:lang w:bidi="ar"/>
              </w:rPr>
              <w:t>16</w:t>
            </w:r>
          </w:p>
        </w:tc>
        <w:tc>
          <w:tcPr>
            <w:tcW w:w="1323" w:type="dxa"/>
            <w:shd w:val="clear" w:color="auto" w:fill="FFFFFF"/>
            <w:vAlign w:val="center"/>
          </w:tcPr>
          <w:p w14:paraId="5162548E">
            <w:pPr>
              <w:jc w:val="center"/>
              <w:textAlignment w:val="center"/>
              <w:rPr>
                <w:bCs/>
              </w:rPr>
            </w:pPr>
            <w:r>
              <w:rPr>
                <w:rFonts w:hint="eastAsia"/>
                <w:bCs/>
                <w:lang w:bidi="ar"/>
              </w:rPr>
              <w:t>卫生纸</w:t>
            </w:r>
          </w:p>
        </w:tc>
        <w:tc>
          <w:tcPr>
            <w:tcW w:w="4214" w:type="dxa"/>
            <w:shd w:val="clear" w:color="auto" w:fill="FFFFFF"/>
            <w:vAlign w:val="center"/>
          </w:tcPr>
          <w:p w14:paraId="1061029E">
            <w:pPr>
              <w:textAlignment w:val="center"/>
              <w:rPr>
                <w:bCs/>
                <w:lang w:bidi="ar"/>
              </w:rPr>
            </w:pPr>
            <w:r>
              <w:rPr>
                <w:rFonts w:hint="eastAsia"/>
                <w:bCs/>
                <w:lang w:bidi="ar"/>
              </w:rPr>
              <w:t>1.公共卫生间必须配备卫生纸。</w:t>
            </w:r>
          </w:p>
          <w:p w14:paraId="7BD28A67">
            <w:pPr>
              <w:textAlignment w:val="center"/>
              <w:rPr>
                <w:bCs/>
              </w:rPr>
            </w:pPr>
            <w:r>
              <w:rPr>
                <w:rFonts w:hint="eastAsia"/>
                <w:bCs/>
                <w:lang w:bidi="ar"/>
              </w:rPr>
              <w:t>2.做到及时更换。</w:t>
            </w:r>
          </w:p>
        </w:tc>
        <w:tc>
          <w:tcPr>
            <w:tcW w:w="489" w:type="dxa"/>
            <w:shd w:val="clear" w:color="auto" w:fill="FFFFFF"/>
            <w:noWrap/>
            <w:vAlign w:val="center"/>
          </w:tcPr>
          <w:p w14:paraId="73CEC947">
            <w:pPr>
              <w:jc w:val="center"/>
              <w:textAlignment w:val="center"/>
              <w:rPr>
                <w:bCs/>
              </w:rPr>
            </w:pPr>
            <w:r>
              <w:rPr>
                <w:rFonts w:hint="eastAsia"/>
                <w:bCs/>
                <w:lang w:bidi="ar"/>
              </w:rPr>
              <w:t>2</w:t>
            </w:r>
          </w:p>
        </w:tc>
        <w:tc>
          <w:tcPr>
            <w:tcW w:w="4338" w:type="dxa"/>
            <w:shd w:val="clear" w:color="auto" w:fill="FFFFFF"/>
            <w:vAlign w:val="center"/>
          </w:tcPr>
          <w:p w14:paraId="5594875C">
            <w:pPr>
              <w:textAlignment w:val="center"/>
              <w:rPr>
                <w:bCs/>
                <w:lang w:bidi="ar"/>
              </w:rPr>
            </w:pPr>
            <w:r>
              <w:rPr>
                <w:rFonts w:hint="eastAsia"/>
                <w:bCs/>
                <w:lang w:bidi="ar"/>
              </w:rPr>
              <w:t>□ 1.合格，得2分</w:t>
            </w:r>
          </w:p>
          <w:p w14:paraId="1BF6CFE8">
            <w:pPr>
              <w:textAlignment w:val="center"/>
              <w:rPr>
                <w:bCs/>
                <w:lang w:bidi="ar"/>
              </w:rPr>
            </w:pPr>
            <w:r>
              <w:rPr>
                <w:rFonts w:hint="eastAsia"/>
                <w:bCs/>
                <w:lang w:bidi="ar"/>
              </w:rPr>
              <w:t>□ 2.有1项合格的可得1分</w:t>
            </w:r>
          </w:p>
          <w:p w14:paraId="6C9CF5E5">
            <w:pPr>
              <w:textAlignment w:val="center"/>
              <w:rPr>
                <w:bCs/>
              </w:rPr>
            </w:pPr>
            <w:r>
              <w:rPr>
                <w:rFonts w:hint="eastAsia"/>
                <w:bCs/>
                <w:lang w:bidi="ar"/>
              </w:rPr>
              <w:t>□ 3.有2项不合格的本条不得分，限下一考核月前完成整改</w:t>
            </w:r>
          </w:p>
        </w:tc>
        <w:tc>
          <w:tcPr>
            <w:tcW w:w="512" w:type="dxa"/>
            <w:shd w:val="clear" w:color="auto" w:fill="FFFFFF"/>
            <w:noWrap/>
            <w:vAlign w:val="center"/>
          </w:tcPr>
          <w:p w14:paraId="7A1B5782">
            <w:pPr>
              <w:rPr>
                <w:bCs/>
              </w:rPr>
            </w:pPr>
          </w:p>
        </w:tc>
        <w:tc>
          <w:tcPr>
            <w:tcW w:w="1761" w:type="dxa"/>
            <w:shd w:val="clear" w:color="auto" w:fill="FFFFFF"/>
            <w:noWrap/>
            <w:vAlign w:val="center"/>
          </w:tcPr>
          <w:p w14:paraId="6A260475">
            <w:pPr>
              <w:rPr>
                <w:bCs/>
              </w:rPr>
            </w:pPr>
          </w:p>
        </w:tc>
      </w:tr>
      <w:tr w14:paraId="71C53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698487E3">
            <w:pPr>
              <w:jc w:val="center"/>
              <w:rPr>
                <w:bCs/>
              </w:rPr>
            </w:pPr>
          </w:p>
        </w:tc>
        <w:tc>
          <w:tcPr>
            <w:tcW w:w="722" w:type="dxa"/>
            <w:shd w:val="clear" w:color="auto" w:fill="FFFFFF"/>
            <w:vAlign w:val="center"/>
          </w:tcPr>
          <w:p w14:paraId="5765D6AC">
            <w:pPr>
              <w:jc w:val="center"/>
              <w:textAlignment w:val="center"/>
              <w:rPr>
                <w:bCs/>
                <w:lang w:bidi="ar"/>
              </w:rPr>
            </w:pPr>
            <w:r>
              <w:rPr>
                <w:rFonts w:hint="eastAsia"/>
                <w:bCs/>
                <w:lang w:bidi="ar"/>
              </w:rPr>
              <w:t>17</w:t>
            </w:r>
          </w:p>
        </w:tc>
        <w:tc>
          <w:tcPr>
            <w:tcW w:w="1323" w:type="dxa"/>
            <w:shd w:val="clear" w:color="auto" w:fill="FFFFFF"/>
            <w:vAlign w:val="center"/>
          </w:tcPr>
          <w:p w14:paraId="67E83B90">
            <w:pPr>
              <w:jc w:val="center"/>
              <w:textAlignment w:val="center"/>
              <w:rPr>
                <w:bCs/>
              </w:rPr>
            </w:pPr>
            <w:r>
              <w:rPr>
                <w:rFonts w:hint="eastAsia"/>
                <w:bCs/>
                <w:lang w:bidi="ar"/>
              </w:rPr>
              <w:t>洗手液</w:t>
            </w:r>
          </w:p>
        </w:tc>
        <w:tc>
          <w:tcPr>
            <w:tcW w:w="4214" w:type="dxa"/>
            <w:shd w:val="clear" w:color="auto" w:fill="FFFFFF"/>
            <w:vAlign w:val="center"/>
          </w:tcPr>
          <w:p w14:paraId="7003DB21">
            <w:pPr>
              <w:textAlignment w:val="center"/>
              <w:rPr>
                <w:bCs/>
                <w:lang w:bidi="ar"/>
              </w:rPr>
            </w:pPr>
            <w:r>
              <w:rPr>
                <w:rFonts w:hint="eastAsia"/>
                <w:bCs/>
                <w:lang w:bidi="ar"/>
              </w:rPr>
              <w:t>1.公共卫生间必须配备洗手液。</w:t>
            </w:r>
          </w:p>
          <w:p w14:paraId="1BE38540">
            <w:pPr>
              <w:textAlignment w:val="center"/>
              <w:rPr>
                <w:bCs/>
              </w:rPr>
            </w:pPr>
            <w:r>
              <w:rPr>
                <w:rFonts w:hint="eastAsia"/>
                <w:bCs/>
                <w:lang w:bidi="ar"/>
              </w:rPr>
              <w:t>2.及时添加，每次检查不得少于3分之1。</w:t>
            </w:r>
          </w:p>
        </w:tc>
        <w:tc>
          <w:tcPr>
            <w:tcW w:w="489" w:type="dxa"/>
            <w:shd w:val="clear" w:color="auto" w:fill="FFFFFF"/>
            <w:noWrap/>
            <w:vAlign w:val="center"/>
          </w:tcPr>
          <w:p w14:paraId="3CAA5772">
            <w:pPr>
              <w:jc w:val="center"/>
              <w:textAlignment w:val="center"/>
              <w:rPr>
                <w:bCs/>
              </w:rPr>
            </w:pPr>
            <w:r>
              <w:rPr>
                <w:rFonts w:hint="eastAsia"/>
                <w:bCs/>
                <w:lang w:bidi="ar"/>
              </w:rPr>
              <w:t>2</w:t>
            </w:r>
          </w:p>
        </w:tc>
        <w:tc>
          <w:tcPr>
            <w:tcW w:w="4338" w:type="dxa"/>
            <w:shd w:val="clear" w:color="auto" w:fill="FFFFFF"/>
            <w:vAlign w:val="center"/>
          </w:tcPr>
          <w:p w14:paraId="4E7FA304">
            <w:pPr>
              <w:textAlignment w:val="center"/>
              <w:rPr>
                <w:bCs/>
                <w:lang w:bidi="ar"/>
              </w:rPr>
            </w:pPr>
            <w:r>
              <w:rPr>
                <w:rFonts w:hint="eastAsia"/>
                <w:bCs/>
                <w:lang w:bidi="ar"/>
              </w:rPr>
              <w:t>□ 1.合格，得2分</w:t>
            </w:r>
          </w:p>
          <w:p w14:paraId="75ED9BA7">
            <w:pPr>
              <w:textAlignment w:val="center"/>
              <w:rPr>
                <w:bCs/>
                <w:lang w:bidi="ar"/>
              </w:rPr>
            </w:pPr>
            <w:r>
              <w:rPr>
                <w:rFonts w:hint="eastAsia"/>
                <w:bCs/>
                <w:lang w:bidi="ar"/>
              </w:rPr>
              <w:t>□ 2.有1项合格的可得1分</w:t>
            </w:r>
          </w:p>
          <w:p w14:paraId="7AC66970">
            <w:pPr>
              <w:textAlignment w:val="center"/>
              <w:rPr>
                <w:bCs/>
              </w:rPr>
            </w:pPr>
            <w:r>
              <w:rPr>
                <w:rFonts w:hint="eastAsia"/>
                <w:bCs/>
                <w:lang w:bidi="ar"/>
              </w:rPr>
              <w:t>□ 3.有2项不合格的本条不得分，限下一考核月前完成整改</w:t>
            </w:r>
          </w:p>
        </w:tc>
        <w:tc>
          <w:tcPr>
            <w:tcW w:w="512" w:type="dxa"/>
            <w:shd w:val="clear" w:color="auto" w:fill="FFFFFF"/>
            <w:noWrap/>
            <w:vAlign w:val="center"/>
          </w:tcPr>
          <w:p w14:paraId="30074641">
            <w:pPr>
              <w:rPr>
                <w:bCs/>
              </w:rPr>
            </w:pPr>
          </w:p>
        </w:tc>
        <w:tc>
          <w:tcPr>
            <w:tcW w:w="1761" w:type="dxa"/>
            <w:shd w:val="clear" w:color="auto" w:fill="FFFFFF"/>
            <w:noWrap/>
            <w:vAlign w:val="center"/>
          </w:tcPr>
          <w:p w14:paraId="6A18E591">
            <w:pPr>
              <w:rPr>
                <w:bCs/>
              </w:rPr>
            </w:pPr>
          </w:p>
        </w:tc>
      </w:tr>
      <w:tr w14:paraId="7FB52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50DF4D0A">
            <w:pPr>
              <w:jc w:val="center"/>
              <w:rPr>
                <w:bCs/>
              </w:rPr>
            </w:pPr>
          </w:p>
        </w:tc>
        <w:tc>
          <w:tcPr>
            <w:tcW w:w="722" w:type="dxa"/>
            <w:shd w:val="clear" w:color="auto" w:fill="FFFFFF"/>
            <w:vAlign w:val="center"/>
          </w:tcPr>
          <w:p w14:paraId="5274FA12">
            <w:pPr>
              <w:jc w:val="center"/>
              <w:textAlignment w:val="center"/>
              <w:rPr>
                <w:bCs/>
                <w:lang w:bidi="ar"/>
              </w:rPr>
            </w:pPr>
            <w:r>
              <w:rPr>
                <w:rFonts w:hint="eastAsia"/>
                <w:bCs/>
                <w:lang w:bidi="ar"/>
              </w:rPr>
              <w:t>18</w:t>
            </w:r>
          </w:p>
        </w:tc>
        <w:tc>
          <w:tcPr>
            <w:tcW w:w="1323" w:type="dxa"/>
            <w:shd w:val="clear" w:color="auto" w:fill="FFFFFF"/>
            <w:vAlign w:val="center"/>
          </w:tcPr>
          <w:p w14:paraId="6CBC48F2">
            <w:pPr>
              <w:jc w:val="center"/>
              <w:textAlignment w:val="center"/>
              <w:rPr>
                <w:bCs/>
              </w:rPr>
            </w:pPr>
            <w:r>
              <w:rPr>
                <w:rFonts w:hint="eastAsia"/>
                <w:bCs/>
                <w:lang w:bidi="ar"/>
              </w:rPr>
              <w:t>隔板、墙面、地面</w:t>
            </w:r>
          </w:p>
        </w:tc>
        <w:tc>
          <w:tcPr>
            <w:tcW w:w="4214" w:type="dxa"/>
            <w:shd w:val="clear" w:color="auto" w:fill="FFFFFF"/>
            <w:vAlign w:val="center"/>
          </w:tcPr>
          <w:p w14:paraId="53785723">
            <w:pPr>
              <w:textAlignment w:val="center"/>
              <w:rPr>
                <w:bCs/>
                <w:lang w:bidi="ar"/>
              </w:rPr>
            </w:pPr>
            <w:r>
              <w:rPr>
                <w:rFonts w:hint="eastAsia"/>
                <w:bCs/>
                <w:lang w:bidi="ar"/>
              </w:rPr>
              <w:t>1.无污渍、积尘。</w:t>
            </w:r>
          </w:p>
          <w:p w14:paraId="21519492">
            <w:pPr>
              <w:textAlignment w:val="center"/>
              <w:rPr>
                <w:bCs/>
              </w:rPr>
            </w:pPr>
            <w:r>
              <w:rPr>
                <w:rFonts w:hint="eastAsia"/>
                <w:bCs/>
                <w:lang w:bidi="ar"/>
              </w:rPr>
              <w:t>2.排水口无堆积物</w:t>
            </w:r>
          </w:p>
        </w:tc>
        <w:tc>
          <w:tcPr>
            <w:tcW w:w="489" w:type="dxa"/>
            <w:shd w:val="clear" w:color="auto" w:fill="FFFFFF"/>
            <w:noWrap/>
            <w:vAlign w:val="center"/>
          </w:tcPr>
          <w:p w14:paraId="2B1D9753">
            <w:pPr>
              <w:jc w:val="center"/>
              <w:textAlignment w:val="center"/>
              <w:rPr>
                <w:bCs/>
              </w:rPr>
            </w:pPr>
            <w:r>
              <w:rPr>
                <w:rFonts w:hint="eastAsia"/>
                <w:bCs/>
                <w:lang w:bidi="ar"/>
              </w:rPr>
              <w:t>2</w:t>
            </w:r>
          </w:p>
        </w:tc>
        <w:tc>
          <w:tcPr>
            <w:tcW w:w="4338" w:type="dxa"/>
            <w:shd w:val="clear" w:color="auto" w:fill="FFFFFF"/>
            <w:vAlign w:val="center"/>
          </w:tcPr>
          <w:p w14:paraId="60AE0B9E">
            <w:pPr>
              <w:textAlignment w:val="center"/>
              <w:rPr>
                <w:bCs/>
                <w:lang w:bidi="ar"/>
              </w:rPr>
            </w:pPr>
            <w:r>
              <w:rPr>
                <w:rFonts w:hint="eastAsia"/>
                <w:bCs/>
                <w:lang w:bidi="ar"/>
              </w:rPr>
              <w:t>□ 1.合格，得2分</w:t>
            </w:r>
          </w:p>
          <w:p w14:paraId="6D33FB2D">
            <w:pPr>
              <w:textAlignment w:val="center"/>
              <w:rPr>
                <w:bCs/>
                <w:lang w:bidi="ar"/>
              </w:rPr>
            </w:pPr>
            <w:r>
              <w:rPr>
                <w:rFonts w:hint="eastAsia"/>
                <w:bCs/>
                <w:lang w:bidi="ar"/>
              </w:rPr>
              <w:t>□ 2.有1项不合格的可得1分</w:t>
            </w:r>
          </w:p>
          <w:p w14:paraId="0A721EE6">
            <w:pPr>
              <w:textAlignment w:val="center"/>
              <w:rPr>
                <w:bCs/>
              </w:rPr>
            </w:pPr>
            <w:r>
              <w:rPr>
                <w:rFonts w:hint="eastAsia"/>
                <w:bCs/>
                <w:lang w:bidi="ar"/>
              </w:rPr>
              <w:t>□ 3.全部不合格的本条不得分限下一考核月前完成整改</w:t>
            </w:r>
          </w:p>
        </w:tc>
        <w:tc>
          <w:tcPr>
            <w:tcW w:w="512" w:type="dxa"/>
            <w:shd w:val="clear" w:color="auto" w:fill="FFFFFF"/>
            <w:noWrap/>
            <w:vAlign w:val="center"/>
          </w:tcPr>
          <w:p w14:paraId="133854B3">
            <w:pPr>
              <w:rPr>
                <w:bCs/>
              </w:rPr>
            </w:pPr>
          </w:p>
        </w:tc>
        <w:tc>
          <w:tcPr>
            <w:tcW w:w="1761" w:type="dxa"/>
            <w:shd w:val="clear" w:color="auto" w:fill="FFFFFF"/>
            <w:noWrap/>
            <w:vAlign w:val="center"/>
          </w:tcPr>
          <w:p w14:paraId="41CECE11">
            <w:pPr>
              <w:rPr>
                <w:bCs/>
              </w:rPr>
            </w:pPr>
          </w:p>
        </w:tc>
      </w:tr>
      <w:tr w14:paraId="19E83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59991A22">
            <w:pPr>
              <w:jc w:val="center"/>
              <w:rPr>
                <w:bCs/>
              </w:rPr>
            </w:pPr>
          </w:p>
        </w:tc>
        <w:tc>
          <w:tcPr>
            <w:tcW w:w="722" w:type="dxa"/>
            <w:shd w:val="clear" w:color="auto" w:fill="FFFFFF"/>
            <w:vAlign w:val="center"/>
          </w:tcPr>
          <w:p w14:paraId="79A3A6D0">
            <w:pPr>
              <w:jc w:val="center"/>
              <w:textAlignment w:val="center"/>
              <w:rPr>
                <w:bCs/>
                <w:lang w:bidi="ar"/>
              </w:rPr>
            </w:pPr>
            <w:r>
              <w:rPr>
                <w:rFonts w:hint="eastAsia"/>
                <w:bCs/>
                <w:lang w:bidi="ar"/>
              </w:rPr>
              <w:t>19</w:t>
            </w:r>
          </w:p>
        </w:tc>
        <w:tc>
          <w:tcPr>
            <w:tcW w:w="1323" w:type="dxa"/>
            <w:shd w:val="clear" w:color="auto" w:fill="FFFFFF"/>
            <w:vAlign w:val="center"/>
          </w:tcPr>
          <w:p w14:paraId="50C19D76">
            <w:pPr>
              <w:jc w:val="center"/>
              <w:textAlignment w:val="center"/>
              <w:rPr>
                <w:bCs/>
              </w:rPr>
            </w:pPr>
            <w:r>
              <w:rPr>
                <w:rFonts w:hint="eastAsia"/>
                <w:bCs/>
                <w:lang w:bidi="ar"/>
              </w:rPr>
              <w:t>垃圾桶</w:t>
            </w:r>
          </w:p>
        </w:tc>
        <w:tc>
          <w:tcPr>
            <w:tcW w:w="4214" w:type="dxa"/>
            <w:shd w:val="clear" w:color="auto" w:fill="FFFFFF"/>
            <w:vAlign w:val="center"/>
          </w:tcPr>
          <w:p w14:paraId="01162F56">
            <w:pPr>
              <w:textAlignment w:val="center"/>
              <w:rPr>
                <w:bCs/>
                <w:lang w:bidi="ar"/>
              </w:rPr>
            </w:pPr>
            <w:r>
              <w:rPr>
                <w:rFonts w:hint="eastAsia"/>
                <w:bCs/>
                <w:lang w:bidi="ar"/>
              </w:rPr>
              <w:t>1.倾倒及时、不满溢。</w:t>
            </w:r>
          </w:p>
          <w:p w14:paraId="50C71395">
            <w:pPr>
              <w:textAlignment w:val="center"/>
              <w:rPr>
                <w:bCs/>
                <w:lang w:bidi="ar"/>
              </w:rPr>
            </w:pPr>
            <w:r>
              <w:rPr>
                <w:rFonts w:hint="eastAsia"/>
                <w:bCs/>
                <w:lang w:bidi="ar"/>
              </w:rPr>
              <w:t>2.垃圾桶物表整洁无污渍。</w:t>
            </w:r>
          </w:p>
          <w:p w14:paraId="17DBED27">
            <w:pPr>
              <w:textAlignment w:val="center"/>
              <w:rPr>
                <w:bCs/>
              </w:rPr>
            </w:pPr>
            <w:r>
              <w:rPr>
                <w:rFonts w:hint="eastAsia"/>
                <w:bCs/>
                <w:lang w:bidi="ar"/>
              </w:rPr>
              <w:t>3.垃圾桶标识完整无破损。</w:t>
            </w:r>
          </w:p>
        </w:tc>
        <w:tc>
          <w:tcPr>
            <w:tcW w:w="489" w:type="dxa"/>
            <w:shd w:val="clear" w:color="auto" w:fill="FFFFFF"/>
            <w:noWrap/>
            <w:vAlign w:val="center"/>
          </w:tcPr>
          <w:p w14:paraId="28F102F0">
            <w:pPr>
              <w:jc w:val="center"/>
              <w:textAlignment w:val="center"/>
              <w:rPr>
                <w:bCs/>
              </w:rPr>
            </w:pPr>
            <w:r>
              <w:rPr>
                <w:rFonts w:hint="eastAsia"/>
                <w:bCs/>
                <w:lang w:bidi="ar"/>
              </w:rPr>
              <w:t>3</w:t>
            </w:r>
          </w:p>
        </w:tc>
        <w:tc>
          <w:tcPr>
            <w:tcW w:w="4338" w:type="dxa"/>
            <w:shd w:val="clear" w:color="auto" w:fill="FFFFFF"/>
            <w:vAlign w:val="center"/>
          </w:tcPr>
          <w:p w14:paraId="1E0D6B93">
            <w:pPr>
              <w:textAlignment w:val="center"/>
              <w:rPr>
                <w:bCs/>
                <w:lang w:bidi="ar"/>
              </w:rPr>
            </w:pPr>
            <w:r>
              <w:rPr>
                <w:rFonts w:hint="eastAsia"/>
                <w:bCs/>
                <w:lang w:bidi="ar"/>
              </w:rPr>
              <w:t>□ 1.合格，得3分</w:t>
            </w:r>
          </w:p>
          <w:p w14:paraId="032D8CB1">
            <w:pPr>
              <w:textAlignment w:val="center"/>
              <w:rPr>
                <w:bCs/>
                <w:lang w:bidi="ar"/>
              </w:rPr>
            </w:pPr>
            <w:r>
              <w:rPr>
                <w:rFonts w:hint="eastAsia"/>
                <w:bCs/>
                <w:lang w:bidi="ar"/>
              </w:rPr>
              <w:t>□ 2.有1项不合格的可得2分</w:t>
            </w:r>
          </w:p>
          <w:p w14:paraId="1E278D30">
            <w:pPr>
              <w:textAlignment w:val="center"/>
              <w:rPr>
                <w:bCs/>
                <w:lang w:bidi="ar"/>
              </w:rPr>
            </w:pPr>
            <w:r>
              <w:rPr>
                <w:rFonts w:hint="eastAsia"/>
                <w:bCs/>
                <w:lang w:bidi="ar"/>
              </w:rPr>
              <w:t>□ 3.有2项不合格的得1分</w:t>
            </w:r>
          </w:p>
          <w:p w14:paraId="735B9794">
            <w:pPr>
              <w:textAlignment w:val="center"/>
              <w:rPr>
                <w:bCs/>
              </w:rPr>
            </w:pPr>
            <w:r>
              <w:rPr>
                <w:rFonts w:hint="eastAsia"/>
                <w:bCs/>
                <w:lang w:bidi="ar"/>
              </w:rPr>
              <w:t>□ 4.全部不合格的本条不得分限下一考核月前完成整改</w:t>
            </w:r>
          </w:p>
        </w:tc>
        <w:tc>
          <w:tcPr>
            <w:tcW w:w="512" w:type="dxa"/>
            <w:shd w:val="clear" w:color="auto" w:fill="FFFFFF"/>
            <w:noWrap/>
            <w:vAlign w:val="center"/>
          </w:tcPr>
          <w:p w14:paraId="469643F5">
            <w:pPr>
              <w:rPr>
                <w:bCs/>
              </w:rPr>
            </w:pPr>
          </w:p>
        </w:tc>
        <w:tc>
          <w:tcPr>
            <w:tcW w:w="1761" w:type="dxa"/>
            <w:shd w:val="clear" w:color="auto" w:fill="FFFFFF"/>
            <w:noWrap/>
            <w:vAlign w:val="center"/>
          </w:tcPr>
          <w:p w14:paraId="25E72F34">
            <w:pPr>
              <w:rPr>
                <w:bCs/>
              </w:rPr>
            </w:pPr>
          </w:p>
        </w:tc>
      </w:tr>
      <w:tr w14:paraId="327BC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5C046F5B">
            <w:pPr>
              <w:jc w:val="center"/>
              <w:rPr>
                <w:bCs/>
              </w:rPr>
            </w:pPr>
          </w:p>
        </w:tc>
        <w:tc>
          <w:tcPr>
            <w:tcW w:w="722" w:type="dxa"/>
            <w:shd w:val="clear" w:color="auto" w:fill="FFFFFF"/>
            <w:vAlign w:val="center"/>
          </w:tcPr>
          <w:p w14:paraId="5C929619">
            <w:pPr>
              <w:jc w:val="center"/>
              <w:textAlignment w:val="center"/>
              <w:rPr>
                <w:bCs/>
                <w:lang w:bidi="ar"/>
              </w:rPr>
            </w:pPr>
            <w:r>
              <w:rPr>
                <w:rFonts w:hint="eastAsia"/>
                <w:bCs/>
                <w:lang w:bidi="ar"/>
              </w:rPr>
              <w:t>20</w:t>
            </w:r>
          </w:p>
        </w:tc>
        <w:tc>
          <w:tcPr>
            <w:tcW w:w="1323" w:type="dxa"/>
            <w:shd w:val="clear" w:color="auto" w:fill="FFFFFF"/>
            <w:vAlign w:val="center"/>
          </w:tcPr>
          <w:p w14:paraId="66007DB4">
            <w:pPr>
              <w:jc w:val="center"/>
              <w:textAlignment w:val="center"/>
              <w:rPr>
                <w:bCs/>
              </w:rPr>
            </w:pPr>
            <w:r>
              <w:rPr>
                <w:rFonts w:hint="eastAsia"/>
                <w:bCs/>
                <w:lang w:bidi="ar"/>
              </w:rPr>
              <w:t>异味</w:t>
            </w:r>
          </w:p>
        </w:tc>
        <w:tc>
          <w:tcPr>
            <w:tcW w:w="4214" w:type="dxa"/>
            <w:shd w:val="clear" w:color="auto" w:fill="FFFFFF"/>
            <w:vAlign w:val="center"/>
          </w:tcPr>
          <w:p w14:paraId="06A6889E">
            <w:pPr>
              <w:textAlignment w:val="center"/>
              <w:rPr>
                <w:bCs/>
                <w:lang w:bidi="ar"/>
              </w:rPr>
            </w:pPr>
            <w:r>
              <w:rPr>
                <w:rFonts w:hint="eastAsia"/>
                <w:bCs/>
                <w:lang w:bidi="ar"/>
              </w:rPr>
              <w:t>1.卫生间有除臭措施、无异味.</w:t>
            </w:r>
          </w:p>
          <w:p w14:paraId="386B4DFC">
            <w:pPr>
              <w:textAlignment w:val="center"/>
              <w:rPr>
                <w:bCs/>
              </w:rPr>
            </w:pPr>
            <w:r>
              <w:rPr>
                <w:rFonts w:hint="eastAsia"/>
                <w:bCs/>
                <w:lang w:bidi="ar"/>
              </w:rPr>
              <w:t>2.小便池有除臭措施、无异味.</w:t>
            </w:r>
          </w:p>
        </w:tc>
        <w:tc>
          <w:tcPr>
            <w:tcW w:w="489" w:type="dxa"/>
            <w:shd w:val="clear" w:color="auto" w:fill="FFFFFF"/>
            <w:noWrap/>
            <w:vAlign w:val="center"/>
          </w:tcPr>
          <w:p w14:paraId="7202B8A1">
            <w:pPr>
              <w:jc w:val="center"/>
              <w:textAlignment w:val="center"/>
              <w:rPr>
                <w:bCs/>
              </w:rPr>
            </w:pPr>
            <w:r>
              <w:rPr>
                <w:rFonts w:hint="eastAsia"/>
                <w:bCs/>
                <w:lang w:bidi="ar"/>
              </w:rPr>
              <w:t>2</w:t>
            </w:r>
          </w:p>
        </w:tc>
        <w:tc>
          <w:tcPr>
            <w:tcW w:w="4338" w:type="dxa"/>
            <w:shd w:val="clear" w:color="auto" w:fill="FFFFFF"/>
            <w:vAlign w:val="center"/>
          </w:tcPr>
          <w:p w14:paraId="6621D263">
            <w:pPr>
              <w:textAlignment w:val="center"/>
              <w:rPr>
                <w:bCs/>
                <w:lang w:bidi="ar"/>
              </w:rPr>
            </w:pPr>
            <w:r>
              <w:rPr>
                <w:rFonts w:hint="eastAsia"/>
                <w:bCs/>
                <w:lang w:bidi="ar"/>
              </w:rPr>
              <w:t>□ 1.合格，得2分</w:t>
            </w:r>
          </w:p>
          <w:p w14:paraId="68B0997F">
            <w:pPr>
              <w:textAlignment w:val="center"/>
              <w:rPr>
                <w:bCs/>
                <w:lang w:bidi="ar"/>
              </w:rPr>
            </w:pPr>
            <w:r>
              <w:rPr>
                <w:rFonts w:hint="eastAsia"/>
                <w:bCs/>
                <w:lang w:bidi="ar"/>
              </w:rPr>
              <w:t>□ 2.有1项不合格的可得1分</w:t>
            </w:r>
          </w:p>
          <w:p w14:paraId="140D5206">
            <w:pPr>
              <w:textAlignment w:val="center"/>
              <w:rPr>
                <w:bCs/>
              </w:rPr>
            </w:pPr>
            <w:r>
              <w:rPr>
                <w:rFonts w:hint="eastAsia"/>
                <w:bCs/>
                <w:lang w:bidi="ar"/>
              </w:rPr>
              <w:t>□ 3.全部不合格的本条不得分限下一考核月前完成整改</w:t>
            </w:r>
          </w:p>
        </w:tc>
        <w:tc>
          <w:tcPr>
            <w:tcW w:w="512" w:type="dxa"/>
            <w:shd w:val="clear" w:color="auto" w:fill="FFFFFF"/>
            <w:noWrap/>
            <w:vAlign w:val="center"/>
          </w:tcPr>
          <w:p w14:paraId="2E364E82">
            <w:pPr>
              <w:rPr>
                <w:bCs/>
              </w:rPr>
            </w:pPr>
          </w:p>
        </w:tc>
        <w:tc>
          <w:tcPr>
            <w:tcW w:w="1761" w:type="dxa"/>
            <w:shd w:val="clear" w:color="auto" w:fill="FFFFFF"/>
            <w:noWrap/>
            <w:vAlign w:val="center"/>
          </w:tcPr>
          <w:p w14:paraId="20F5DFBA">
            <w:pPr>
              <w:rPr>
                <w:bCs/>
              </w:rPr>
            </w:pPr>
          </w:p>
        </w:tc>
      </w:tr>
      <w:tr w14:paraId="55F00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0675CA79">
            <w:pPr>
              <w:jc w:val="center"/>
              <w:rPr>
                <w:bCs/>
              </w:rPr>
            </w:pPr>
          </w:p>
        </w:tc>
        <w:tc>
          <w:tcPr>
            <w:tcW w:w="722" w:type="dxa"/>
            <w:shd w:val="clear" w:color="auto" w:fill="FFFFFF"/>
            <w:vAlign w:val="center"/>
          </w:tcPr>
          <w:p w14:paraId="70889C98">
            <w:pPr>
              <w:jc w:val="center"/>
              <w:textAlignment w:val="center"/>
              <w:rPr>
                <w:bCs/>
                <w:lang w:bidi="ar"/>
              </w:rPr>
            </w:pPr>
            <w:r>
              <w:rPr>
                <w:rFonts w:hint="eastAsia"/>
                <w:bCs/>
                <w:lang w:bidi="ar"/>
              </w:rPr>
              <w:t>21</w:t>
            </w:r>
          </w:p>
        </w:tc>
        <w:tc>
          <w:tcPr>
            <w:tcW w:w="1323" w:type="dxa"/>
            <w:shd w:val="clear" w:color="auto" w:fill="FFFFFF"/>
            <w:vAlign w:val="center"/>
          </w:tcPr>
          <w:p w14:paraId="1F0F0F68">
            <w:pPr>
              <w:jc w:val="center"/>
              <w:textAlignment w:val="center"/>
              <w:rPr>
                <w:bCs/>
              </w:rPr>
            </w:pPr>
            <w:r>
              <w:rPr>
                <w:rFonts w:hint="eastAsia"/>
                <w:bCs/>
                <w:lang w:bidi="ar"/>
              </w:rPr>
              <w:t>水池、镜面</w:t>
            </w:r>
          </w:p>
        </w:tc>
        <w:tc>
          <w:tcPr>
            <w:tcW w:w="4214" w:type="dxa"/>
            <w:shd w:val="clear" w:color="auto" w:fill="FFFFFF"/>
            <w:vAlign w:val="center"/>
          </w:tcPr>
          <w:p w14:paraId="50195028">
            <w:pPr>
              <w:textAlignment w:val="center"/>
              <w:rPr>
                <w:bCs/>
                <w:lang w:bidi="ar"/>
              </w:rPr>
            </w:pPr>
            <w:r>
              <w:rPr>
                <w:rFonts w:hint="eastAsia"/>
                <w:bCs/>
                <w:lang w:bidi="ar"/>
              </w:rPr>
              <w:t>1.洗手池、水池无污渍，边缘无水垢堆积。</w:t>
            </w:r>
          </w:p>
          <w:p w14:paraId="6CF27C55">
            <w:pPr>
              <w:textAlignment w:val="center"/>
              <w:rPr>
                <w:bCs/>
              </w:rPr>
            </w:pPr>
            <w:r>
              <w:rPr>
                <w:rFonts w:hint="eastAsia"/>
                <w:bCs/>
                <w:lang w:bidi="ar"/>
              </w:rPr>
              <w:t>2.镜面无污渍、污印。</w:t>
            </w:r>
          </w:p>
        </w:tc>
        <w:tc>
          <w:tcPr>
            <w:tcW w:w="489" w:type="dxa"/>
            <w:shd w:val="clear" w:color="auto" w:fill="FFFFFF"/>
            <w:noWrap/>
            <w:vAlign w:val="center"/>
          </w:tcPr>
          <w:p w14:paraId="38E6A8C0">
            <w:pPr>
              <w:jc w:val="center"/>
              <w:textAlignment w:val="center"/>
              <w:rPr>
                <w:bCs/>
              </w:rPr>
            </w:pPr>
            <w:r>
              <w:rPr>
                <w:rFonts w:hint="eastAsia"/>
                <w:bCs/>
                <w:lang w:bidi="ar"/>
              </w:rPr>
              <w:t>2</w:t>
            </w:r>
          </w:p>
        </w:tc>
        <w:tc>
          <w:tcPr>
            <w:tcW w:w="4338" w:type="dxa"/>
            <w:shd w:val="clear" w:color="auto" w:fill="FFFFFF"/>
            <w:vAlign w:val="center"/>
          </w:tcPr>
          <w:p w14:paraId="04CCF7B2">
            <w:pPr>
              <w:textAlignment w:val="center"/>
              <w:rPr>
                <w:bCs/>
                <w:lang w:bidi="ar"/>
              </w:rPr>
            </w:pPr>
            <w:r>
              <w:rPr>
                <w:rFonts w:hint="eastAsia"/>
                <w:bCs/>
                <w:lang w:bidi="ar"/>
              </w:rPr>
              <w:t>□ 1.合格，得2分</w:t>
            </w:r>
          </w:p>
          <w:p w14:paraId="55023038">
            <w:pPr>
              <w:textAlignment w:val="center"/>
              <w:rPr>
                <w:bCs/>
                <w:lang w:bidi="ar"/>
              </w:rPr>
            </w:pPr>
            <w:r>
              <w:rPr>
                <w:rFonts w:hint="eastAsia"/>
                <w:bCs/>
                <w:lang w:bidi="ar"/>
              </w:rPr>
              <w:t>□ 2.有1项不合格的可得1分</w:t>
            </w:r>
          </w:p>
          <w:p w14:paraId="692AFF9D">
            <w:pPr>
              <w:textAlignment w:val="center"/>
              <w:rPr>
                <w:bCs/>
              </w:rPr>
            </w:pPr>
            <w:r>
              <w:rPr>
                <w:rFonts w:hint="eastAsia"/>
                <w:bCs/>
                <w:lang w:bidi="ar"/>
              </w:rPr>
              <w:t>□ 3.全部不合格的本条不得分限下一考核月前完成整改</w:t>
            </w:r>
          </w:p>
        </w:tc>
        <w:tc>
          <w:tcPr>
            <w:tcW w:w="512" w:type="dxa"/>
            <w:shd w:val="clear" w:color="auto" w:fill="FFFFFF"/>
            <w:noWrap/>
            <w:vAlign w:val="center"/>
          </w:tcPr>
          <w:p w14:paraId="57A8B239">
            <w:pPr>
              <w:rPr>
                <w:bCs/>
              </w:rPr>
            </w:pPr>
          </w:p>
        </w:tc>
        <w:tc>
          <w:tcPr>
            <w:tcW w:w="1761" w:type="dxa"/>
            <w:shd w:val="clear" w:color="auto" w:fill="FFFFFF"/>
            <w:noWrap/>
            <w:vAlign w:val="center"/>
          </w:tcPr>
          <w:p w14:paraId="595A9CBF">
            <w:pPr>
              <w:rPr>
                <w:bCs/>
              </w:rPr>
            </w:pPr>
          </w:p>
        </w:tc>
      </w:tr>
      <w:tr w14:paraId="5C685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648CB876">
            <w:pPr>
              <w:jc w:val="center"/>
              <w:rPr>
                <w:bCs/>
              </w:rPr>
            </w:pPr>
          </w:p>
        </w:tc>
        <w:tc>
          <w:tcPr>
            <w:tcW w:w="722" w:type="dxa"/>
            <w:shd w:val="clear" w:color="auto" w:fill="FFFFFF"/>
            <w:vAlign w:val="center"/>
          </w:tcPr>
          <w:p w14:paraId="521ADB2F">
            <w:pPr>
              <w:jc w:val="center"/>
              <w:textAlignment w:val="center"/>
              <w:rPr>
                <w:bCs/>
                <w:lang w:bidi="ar"/>
              </w:rPr>
            </w:pPr>
            <w:r>
              <w:rPr>
                <w:rFonts w:hint="eastAsia"/>
                <w:bCs/>
                <w:lang w:bidi="ar"/>
              </w:rPr>
              <w:t>22</w:t>
            </w:r>
          </w:p>
        </w:tc>
        <w:tc>
          <w:tcPr>
            <w:tcW w:w="1323" w:type="dxa"/>
            <w:shd w:val="clear" w:color="auto" w:fill="FFFFFF"/>
            <w:vAlign w:val="center"/>
          </w:tcPr>
          <w:p w14:paraId="1BE224EE">
            <w:pPr>
              <w:jc w:val="center"/>
              <w:textAlignment w:val="center"/>
              <w:rPr>
                <w:bCs/>
              </w:rPr>
            </w:pPr>
            <w:r>
              <w:rPr>
                <w:rFonts w:hint="eastAsia"/>
                <w:bCs/>
                <w:lang w:bidi="ar"/>
              </w:rPr>
              <w:t>便池、马桶</w:t>
            </w:r>
          </w:p>
        </w:tc>
        <w:tc>
          <w:tcPr>
            <w:tcW w:w="4214" w:type="dxa"/>
            <w:shd w:val="clear" w:color="auto" w:fill="FFFFFF"/>
            <w:vAlign w:val="center"/>
          </w:tcPr>
          <w:p w14:paraId="5739D6FE">
            <w:pPr>
              <w:textAlignment w:val="center"/>
              <w:rPr>
                <w:bCs/>
                <w:lang w:bidi="ar"/>
              </w:rPr>
            </w:pPr>
            <w:r>
              <w:rPr>
                <w:rFonts w:hint="eastAsia"/>
                <w:bCs/>
                <w:lang w:bidi="ar"/>
              </w:rPr>
              <w:t>1.无便渍、尿碱。</w:t>
            </w:r>
          </w:p>
          <w:p w14:paraId="1EEA7621">
            <w:pPr>
              <w:textAlignment w:val="center"/>
              <w:rPr>
                <w:bCs/>
              </w:rPr>
            </w:pPr>
            <w:r>
              <w:rPr>
                <w:rFonts w:hint="eastAsia"/>
                <w:bCs/>
                <w:lang w:bidi="ar"/>
              </w:rPr>
              <w:t>2.小便斗无烟头。</w:t>
            </w:r>
          </w:p>
        </w:tc>
        <w:tc>
          <w:tcPr>
            <w:tcW w:w="489" w:type="dxa"/>
            <w:shd w:val="clear" w:color="auto" w:fill="FFFFFF"/>
            <w:noWrap/>
            <w:vAlign w:val="center"/>
          </w:tcPr>
          <w:p w14:paraId="58C1C488">
            <w:pPr>
              <w:jc w:val="center"/>
              <w:textAlignment w:val="center"/>
              <w:rPr>
                <w:bCs/>
              </w:rPr>
            </w:pPr>
            <w:r>
              <w:rPr>
                <w:rFonts w:hint="eastAsia"/>
                <w:bCs/>
                <w:lang w:bidi="ar"/>
              </w:rPr>
              <w:t>2</w:t>
            </w:r>
          </w:p>
        </w:tc>
        <w:tc>
          <w:tcPr>
            <w:tcW w:w="4338" w:type="dxa"/>
            <w:shd w:val="clear" w:color="auto" w:fill="FFFFFF"/>
            <w:vAlign w:val="center"/>
          </w:tcPr>
          <w:p w14:paraId="3E129C47">
            <w:pPr>
              <w:textAlignment w:val="center"/>
              <w:rPr>
                <w:bCs/>
                <w:lang w:bidi="ar"/>
              </w:rPr>
            </w:pPr>
            <w:r>
              <w:rPr>
                <w:rFonts w:hint="eastAsia"/>
                <w:bCs/>
                <w:lang w:bidi="ar"/>
              </w:rPr>
              <w:t>□ 1.合格，得2分</w:t>
            </w:r>
          </w:p>
          <w:p w14:paraId="694C5033">
            <w:pPr>
              <w:textAlignment w:val="center"/>
              <w:rPr>
                <w:bCs/>
                <w:lang w:bidi="ar"/>
              </w:rPr>
            </w:pPr>
            <w:r>
              <w:rPr>
                <w:rFonts w:hint="eastAsia"/>
                <w:bCs/>
                <w:lang w:bidi="ar"/>
              </w:rPr>
              <w:t>□ 2.有1项不合格的可得1分</w:t>
            </w:r>
          </w:p>
          <w:p w14:paraId="35216FEE">
            <w:pPr>
              <w:textAlignment w:val="center"/>
              <w:rPr>
                <w:bCs/>
              </w:rPr>
            </w:pPr>
            <w:r>
              <w:rPr>
                <w:rFonts w:hint="eastAsia"/>
                <w:bCs/>
                <w:lang w:bidi="ar"/>
              </w:rPr>
              <w:t>□ 3.全部不合格的本条不得分限下一考核月前完成整改</w:t>
            </w:r>
          </w:p>
        </w:tc>
        <w:tc>
          <w:tcPr>
            <w:tcW w:w="512" w:type="dxa"/>
            <w:shd w:val="clear" w:color="auto" w:fill="FFFFFF"/>
            <w:noWrap/>
            <w:vAlign w:val="center"/>
          </w:tcPr>
          <w:p w14:paraId="71E5054A">
            <w:pPr>
              <w:rPr>
                <w:bCs/>
              </w:rPr>
            </w:pPr>
          </w:p>
        </w:tc>
        <w:tc>
          <w:tcPr>
            <w:tcW w:w="1761" w:type="dxa"/>
            <w:shd w:val="clear" w:color="auto" w:fill="FFFFFF"/>
            <w:noWrap/>
            <w:vAlign w:val="center"/>
          </w:tcPr>
          <w:p w14:paraId="1019FBAF">
            <w:pPr>
              <w:rPr>
                <w:bCs/>
              </w:rPr>
            </w:pPr>
          </w:p>
        </w:tc>
      </w:tr>
      <w:tr w14:paraId="4F09E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427810BD">
            <w:pPr>
              <w:jc w:val="center"/>
              <w:rPr>
                <w:bCs/>
              </w:rPr>
            </w:pPr>
          </w:p>
        </w:tc>
        <w:tc>
          <w:tcPr>
            <w:tcW w:w="722" w:type="dxa"/>
            <w:vMerge w:val="restart"/>
            <w:shd w:val="clear" w:color="auto" w:fill="FFFFFF"/>
            <w:vAlign w:val="center"/>
          </w:tcPr>
          <w:p w14:paraId="37EBAC4D">
            <w:pPr>
              <w:jc w:val="center"/>
              <w:textAlignment w:val="center"/>
              <w:rPr>
                <w:bCs/>
                <w:lang w:bidi="ar"/>
              </w:rPr>
            </w:pPr>
            <w:r>
              <w:rPr>
                <w:rFonts w:hint="eastAsia"/>
                <w:bCs/>
                <w:lang w:bidi="ar"/>
              </w:rPr>
              <w:t>23</w:t>
            </w:r>
          </w:p>
        </w:tc>
        <w:tc>
          <w:tcPr>
            <w:tcW w:w="1323" w:type="dxa"/>
            <w:vMerge w:val="restart"/>
            <w:shd w:val="clear" w:color="auto" w:fill="FFFFFF"/>
            <w:vAlign w:val="center"/>
          </w:tcPr>
          <w:p w14:paraId="40C53DC7">
            <w:pPr>
              <w:jc w:val="center"/>
              <w:textAlignment w:val="center"/>
              <w:rPr>
                <w:bCs/>
              </w:rPr>
            </w:pPr>
            <w:r>
              <w:rPr>
                <w:rFonts w:hint="eastAsia"/>
                <w:bCs/>
                <w:lang w:bidi="ar"/>
              </w:rPr>
              <w:t>卫生间设施</w:t>
            </w:r>
          </w:p>
        </w:tc>
        <w:tc>
          <w:tcPr>
            <w:tcW w:w="4214" w:type="dxa"/>
            <w:shd w:val="clear" w:color="auto" w:fill="FFFFFF"/>
            <w:vAlign w:val="center"/>
          </w:tcPr>
          <w:p w14:paraId="58E0E35D">
            <w:pPr>
              <w:textAlignment w:val="center"/>
              <w:rPr>
                <w:bCs/>
                <w:lang w:bidi="ar"/>
              </w:rPr>
            </w:pPr>
            <w:r>
              <w:rPr>
                <w:rFonts w:hint="eastAsia"/>
                <w:bCs/>
                <w:lang w:bidi="ar"/>
              </w:rPr>
              <w:t>1.设置相应安全标识、禁烟标识、投诉电话。</w:t>
            </w:r>
          </w:p>
          <w:p w14:paraId="25638E7D">
            <w:pPr>
              <w:textAlignment w:val="center"/>
              <w:rPr>
                <w:bCs/>
              </w:rPr>
            </w:pPr>
            <w:r>
              <w:rPr>
                <w:rFonts w:hint="eastAsia"/>
                <w:bCs/>
                <w:lang w:bidi="ar"/>
              </w:rPr>
              <w:t>2.标识无破损、卷边。</w:t>
            </w:r>
          </w:p>
        </w:tc>
        <w:tc>
          <w:tcPr>
            <w:tcW w:w="489" w:type="dxa"/>
            <w:shd w:val="clear" w:color="auto" w:fill="FFFFFF"/>
            <w:noWrap/>
            <w:vAlign w:val="center"/>
          </w:tcPr>
          <w:p w14:paraId="3FD93D0D">
            <w:pPr>
              <w:jc w:val="center"/>
              <w:textAlignment w:val="center"/>
              <w:rPr>
                <w:bCs/>
              </w:rPr>
            </w:pPr>
            <w:r>
              <w:rPr>
                <w:rFonts w:hint="eastAsia"/>
                <w:bCs/>
                <w:lang w:bidi="ar"/>
              </w:rPr>
              <w:t>2</w:t>
            </w:r>
          </w:p>
        </w:tc>
        <w:tc>
          <w:tcPr>
            <w:tcW w:w="4338" w:type="dxa"/>
            <w:shd w:val="clear" w:color="auto" w:fill="FFFFFF"/>
            <w:vAlign w:val="center"/>
          </w:tcPr>
          <w:p w14:paraId="4DF185AF">
            <w:pPr>
              <w:textAlignment w:val="center"/>
              <w:rPr>
                <w:bCs/>
                <w:lang w:bidi="ar"/>
              </w:rPr>
            </w:pPr>
            <w:r>
              <w:rPr>
                <w:rFonts w:hint="eastAsia"/>
                <w:bCs/>
                <w:lang w:bidi="ar"/>
              </w:rPr>
              <w:t>□ 1.合格，得2分</w:t>
            </w:r>
          </w:p>
          <w:p w14:paraId="609CF695">
            <w:pPr>
              <w:textAlignment w:val="center"/>
              <w:rPr>
                <w:bCs/>
                <w:lang w:bidi="ar"/>
              </w:rPr>
            </w:pPr>
            <w:r>
              <w:rPr>
                <w:rFonts w:hint="eastAsia"/>
                <w:bCs/>
                <w:lang w:bidi="ar"/>
              </w:rPr>
              <w:t>□ 2.有1项合格的可得1分</w:t>
            </w:r>
          </w:p>
          <w:p w14:paraId="2CDEC1E2">
            <w:pPr>
              <w:textAlignment w:val="center"/>
              <w:rPr>
                <w:bCs/>
              </w:rPr>
            </w:pPr>
            <w:r>
              <w:rPr>
                <w:rFonts w:hint="eastAsia"/>
                <w:bCs/>
                <w:lang w:bidi="ar"/>
              </w:rPr>
              <w:t>□ 3.有2项不合格的本条不得分，限下一考核月前完成整改</w:t>
            </w:r>
          </w:p>
        </w:tc>
        <w:tc>
          <w:tcPr>
            <w:tcW w:w="512" w:type="dxa"/>
            <w:shd w:val="clear" w:color="auto" w:fill="FFFFFF"/>
            <w:noWrap/>
            <w:vAlign w:val="center"/>
          </w:tcPr>
          <w:p w14:paraId="6FF0E4AE">
            <w:pPr>
              <w:rPr>
                <w:bCs/>
              </w:rPr>
            </w:pPr>
          </w:p>
        </w:tc>
        <w:tc>
          <w:tcPr>
            <w:tcW w:w="1761" w:type="dxa"/>
            <w:shd w:val="clear" w:color="auto" w:fill="FFFFFF"/>
            <w:noWrap/>
            <w:vAlign w:val="center"/>
          </w:tcPr>
          <w:p w14:paraId="133D64D0">
            <w:pPr>
              <w:rPr>
                <w:bCs/>
              </w:rPr>
            </w:pPr>
          </w:p>
        </w:tc>
      </w:tr>
      <w:tr w14:paraId="71881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2CE57F8D">
            <w:pPr>
              <w:jc w:val="center"/>
              <w:rPr>
                <w:bCs/>
              </w:rPr>
            </w:pPr>
          </w:p>
        </w:tc>
        <w:tc>
          <w:tcPr>
            <w:tcW w:w="722" w:type="dxa"/>
            <w:vMerge w:val="continue"/>
            <w:shd w:val="clear" w:color="auto" w:fill="FFFFFF"/>
            <w:vAlign w:val="center"/>
          </w:tcPr>
          <w:p w14:paraId="70E12F1A">
            <w:pPr>
              <w:jc w:val="center"/>
              <w:rPr>
                <w:bCs/>
              </w:rPr>
            </w:pPr>
          </w:p>
        </w:tc>
        <w:tc>
          <w:tcPr>
            <w:tcW w:w="1323" w:type="dxa"/>
            <w:vMerge w:val="continue"/>
            <w:shd w:val="clear" w:color="auto" w:fill="FFFFFF"/>
            <w:vAlign w:val="center"/>
          </w:tcPr>
          <w:p w14:paraId="36DA7C84">
            <w:pPr>
              <w:jc w:val="center"/>
              <w:rPr>
                <w:bCs/>
              </w:rPr>
            </w:pPr>
          </w:p>
        </w:tc>
        <w:tc>
          <w:tcPr>
            <w:tcW w:w="4214" w:type="dxa"/>
            <w:shd w:val="clear" w:color="auto" w:fill="FFFFFF"/>
            <w:vAlign w:val="center"/>
          </w:tcPr>
          <w:p w14:paraId="015CAF67">
            <w:pPr>
              <w:textAlignment w:val="center"/>
              <w:rPr>
                <w:bCs/>
                <w:lang w:bidi="ar"/>
              </w:rPr>
            </w:pPr>
            <w:r>
              <w:rPr>
                <w:rFonts w:hint="eastAsia"/>
                <w:bCs/>
                <w:lang w:bidi="ar"/>
              </w:rPr>
              <w:t>1.设备设施无灰尘。</w:t>
            </w:r>
          </w:p>
          <w:p w14:paraId="3DEBEA8D">
            <w:pPr>
              <w:textAlignment w:val="center"/>
              <w:rPr>
                <w:bCs/>
              </w:rPr>
            </w:pPr>
            <w:r>
              <w:rPr>
                <w:rFonts w:hint="eastAsia"/>
                <w:bCs/>
                <w:lang w:bidi="ar"/>
              </w:rPr>
              <w:t>2.保持完好，及时报修。</w:t>
            </w:r>
          </w:p>
        </w:tc>
        <w:tc>
          <w:tcPr>
            <w:tcW w:w="489" w:type="dxa"/>
            <w:shd w:val="clear" w:color="auto" w:fill="FFFFFF"/>
            <w:noWrap/>
            <w:vAlign w:val="center"/>
          </w:tcPr>
          <w:p w14:paraId="6A5219AA">
            <w:pPr>
              <w:jc w:val="center"/>
              <w:textAlignment w:val="center"/>
              <w:rPr>
                <w:bCs/>
              </w:rPr>
            </w:pPr>
            <w:r>
              <w:rPr>
                <w:rFonts w:hint="eastAsia"/>
                <w:bCs/>
                <w:lang w:bidi="ar"/>
              </w:rPr>
              <w:t>2</w:t>
            </w:r>
          </w:p>
        </w:tc>
        <w:tc>
          <w:tcPr>
            <w:tcW w:w="4338" w:type="dxa"/>
            <w:shd w:val="clear" w:color="auto" w:fill="FFFFFF"/>
            <w:vAlign w:val="center"/>
          </w:tcPr>
          <w:p w14:paraId="2C2FC6E4">
            <w:pPr>
              <w:textAlignment w:val="center"/>
              <w:rPr>
                <w:bCs/>
                <w:lang w:bidi="ar"/>
              </w:rPr>
            </w:pPr>
            <w:r>
              <w:rPr>
                <w:rFonts w:hint="eastAsia"/>
                <w:bCs/>
                <w:lang w:bidi="ar"/>
              </w:rPr>
              <w:t>□ 1.合格，得2分</w:t>
            </w:r>
          </w:p>
          <w:p w14:paraId="4260692D">
            <w:pPr>
              <w:textAlignment w:val="center"/>
              <w:rPr>
                <w:bCs/>
                <w:lang w:bidi="ar"/>
              </w:rPr>
            </w:pPr>
            <w:r>
              <w:rPr>
                <w:rFonts w:hint="eastAsia"/>
                <w:bCs/>
                <w:lang w:bidi="ar"/>
              </w:rPr>
              <w:t>□ 2.有1项合格的可得1分</w:t>
            </w:r>
          </w:p>
          <w:p w14:paraId="3CC56581">
            <w:pPr>
              <w:textAlignment w:val="center"/>
              <w:rPr>
                <w:bCs/>
              </w:rPr>
            </w:pPr>
            <w:r>
              <w:rPr>
                <w:rFonts w:hint="eastAsia"/>
                <w:bCs/>
                <w:lang w:bidi="ar"/>
              </w:rPr>
              <w:t>□ 3.有2项不合格的本条不得分，限下一考核月前完成整改</w:t>
            </w:r>
          </w:p>
        </w:tc>
        <w:tc>
          <w:tcPr>
            <w:tcW w:w="512" w:type="dxa"/>
            <w:shd w:val="clear" w:color="auto" w:fill="FFFFFF"/>
            <w:noWrap/>
            <w:vAlign w:val="center"/>
          </w:tcPr>
          <w:p w14:paraId="1BA378B5">
            <w:pPr>
              <w:rPr>
                <w:bCs/>
              </w:rPr>
            </w:pPr>
          </w:p>
        </w:tc>
        <w:tc>
          <w:tcPr>
            <w:tcW w:w="1761" w:type="dxa"/>
            <w:shd w:val="clear" w:color="auto" w:fill="FFFFFF"/>
            <w:noWrap/>
            <w:vAlign w:val="center"/>
          </w:tcPr>
          <w:p w14:paraId="191C8A99">
            <w:pPr>
              <w:rPr>
                <w:bCs/>
              </w:rPr>
            </w:pPr>
          </w:p>
        </w:tc>
      </w:tr>
      <w:tr w14:paraId="3199E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351CB3A2">
            <w:pPr>
              <w:jc w:val="center"/>
              <w:rPr>
                <w:bCs/>
              </w:rPr>
            </w:pPr>
          </w:p>
        </w:tc>
        <w:tc>
          <w:tcPr>
            <w:tcW w:w="722" w:type="dxa"/>
            <w:vMerge w:val="restart"/>
            <w:shd w:val="clear" w:color="auto" w:fill="FFFFFF"/>
            <w:vAlign w:val="center"/>
          </w:tcPr>
          <w:p w14:paraId="0B7713D3">
            <w:pPr>
              <w:jc w:val="center"/>
              <w:rPr>
                <w:bCs/>
              </w:rPr>
            </w:pPr>
            <w:r>
              <w:rPr>
                <w:rFonts w:hint="eastAsia"/>
                <w:bCs/>
              </w:rPr>
              <w:t>24</w:t>
            </w:r>
          </w:p>
        </w:tc>
        <w:tc>
          <w:tcPr>
            <w:tcW w:w="1323" w:type="dxa"/>
            <w:vMerge w:val="restart"/>
            <w:shd w:val="clear" w:color="auto" w:fill="FFFFFF"/>
            <w:vAlign w:val="center"/>
          </w:tcPr>
          <w:p w14:paraId="7680F81D">
            <w:pPr>
              <w:jc w:val="center"/>
              <w:rPr>
                <w:bCs/>
              </w:rPr>
            </w:pPr>
            <w:r>
              <w:rPr>
                <w:rFonts w:hint="eastAsia"/>
                <w:bCs/>
              </w:rPr>
              <w:t>卫生间管理</w:t>
            </w:r>
          </w:p>
        </w:tc>
        <w:tc>
          <w:tcPr>
            <w:tcW w:w="4214" w:type="dxa"/>
            <w:shd w:val="clear" w:color="auto" w:fill="FFFFFF"/>
            <w:vAlign w:val="center"/>
          </w:tcPr>
          <w:p w14:paraId="68C9C420">
            <w:pPr>
              <w:textAlignment w:val="center"/>
              <w:rPr>
                <w:bCs/>
                <w:lang w:bidi="ar"/>
              </w:rPr>
            </w:pPr>
            <w:r>
              <w:rPr>
                <w:rFonts w:hint="eastAsia"/>
                <w:bCs/>
                <w:lang w:bidi="ar"/>
              </w:rPr>
              <w:t>1.设置专职保洁员，悬挂卫生间巡查表。</w:t>
            </w:r>
          </w:p>
          <w:p w14:paraId="0DFA79D1">
            <w:pPr>
              <w:textAlignment w:val="center"/>
              <w:rPr>
                <w:bCs/>
              </w:rPr>
            </w:pPr>
            <w:r>
              <w:rPr>
                <w:rFonts w:hint="eastAsia"/>
                <w:bCs/>
                <w:lang w:bidi="ar"/>
              </w:rPr>
              <w:t>2.保洁员按规定填写记录。</w:t>
            </w:r>
          </w:p>
        </w:tc>
        <w:tc>
          <w:tcPr>
            <w:tcW w:w="489" w:type="dxa"/>
            <w:shd w:val="clear" w:color="auto" w:fill="FFFFFF"/>
            <w:noWrap/>
            <w:vAlign w:val="center"/>
          </w:tcPr>
          <w:p w14:paraId="00A79CBF">
            <w:pPr>
              <w:jc w:val="center"/>
              <w:textAlignment w:val="center"/>
              <w:rPr>
                <w:bCs/>
              </w:rPr>
            </w:pPr>
            <w:r>
              <w:rPr>
                <w:rFonts w:hint="eastAsia"/>
                <w:bCs/>
                <w:lang w:bidi="ar"/>
              </w:rPr>
              <w:t>2</w:t>
            </w:r>
          </w:p>
        </w:tc>
        <w:tc>
          <w:tcPr>
            <w:tcW w:w="4338" w:type="dxa"/>
            <w:shd w:val="clear" w:color="auto" w:fill="FFFFFF"/>
            <w:vAlign w:val="center"/>
          </w:tcPr>
          <w:p w14:paraId="08585418">
            <w:pPr>
              <w:textAlignment w:val="center"/>
              <w:rPr>
                <w:bCs/>
                <w:lang w:bidi="ar"/>
              </w:rPr>
            </w:pPr>
            <w:r>
              <w:rPr>
                <w:rFonts w:hint="eastAsia"/>
                <w:bCs/>
                <w:lang w:bidi="ar"/>
              </w:rPr>
              <w:t>□ 1.合格，得2分</w:t>
            </w:r>
          </w:p>
          <w:p w14:paraId="5376032C">
            <w:pPr>
              <w:textAlignment w:val="center"/>
              <w:rPr>
                <w:bCs/>
                <w:lang w:bidi="ar"/>
              </w:rPr>
            </w:pPr>
            <w:r>
              <w:rPr>
                <w:rFonts w:hint="eastAsia"/>
                <w:bCs/>
                <w:lang w:bidi="ar"/>
              </w:rPr>
              <w:t>□ 2.有1项合格的可得1分</w:t>
            </w:r>
          </w:p>
          <w:p w14:paraId="0E23E34C">
            <w:pPr>
              <w:textAlignment w:val="center"/>
              <w:rPr>
                <w:bCs/>
              </w:rPr>
            </w:pPr>
            <w:r>
              <w:rPr>
                <w:rFonts w:hint="eastAsia"/>
                <w:bCs/>
                <w:lang w:bidi="ar"/>
              </w:rPr>
              <w:t>□ 3.有2项不合格的本条不得分，限下一考核月前完成整改</w:t>
            </w:r>
          </w:p>
        </w:tc>
        <w:tc>
          <w:tcPr>
            <w:tcW w:w="512" w:type="dxa"/>
            <w:shd w:val="clear" w:color="auto" w:fill="FFFFFF"/>
            <w:noWrap/>
            <w:vAlign w:val="center"/>
          </w:tcPr>
          <w:p w14:paraId="16261E6C">
            <w:pPr>
              <w:rPr>
                <w:bCs/>
              </w:rPr>
            </w:pPr>
          </w:p>
        </w:tc>
        <w:tc>
          <w:tcPr>
            <w:tcW w:w="1761" w:type="dxa"/>
            <w:shd w:val="clear" w:color="auto" w:fill="FFFFFF"/>
            <w:noWrap/>
            <w:vAlign w:val="center"/>
          </w:tcPr>
          <w:p w14:paraId="461D9D64">
            <w:pPr>
              <w:rPr>
                <w:bCs/>
              </w:rPr>
            </w:pPr>
          </w:p>
        </w:tc>
      </w:tr>
      <w:tr w14:paraId="638BE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1691252F">
            <w:pPr>
              <w:jc w:val="center"/>
              <w:rPr>
                <w:bCs/>
              </w:rPr>
            </w:pPr>
          </w:p>
        </w:tc>
        <w:tc>
          <w:tcPr>
            <w:tcW w:w="722" w:type="dxa"/>
            <w:vMerge w:val="continue"/>
            <w:shd w:val="clear" w:color="auto" w:fill="FFFFFF"/>
            <w:vAlign w:val="center"/>
          </w:tcPr>
          <w:p w14:paraId="66E9A0D2">
            <w:pPr>
              <w:jc w:val="center"/>
              <w:rPr>
                <w:bCs/>
              </w:rPr>
            </w:pPr>
          </w:p>
        </w:tc>
        <w:tc>
          <w:tcPr>
            <w:tcW w:w="1323" w:type="dxa"/>
            <w:vMerge w:val="continue"/>
            <w:shd w:val="clear" w:color="auto" w:fill="FFFFFF"/>
            <w:vAlign w:val="center"/>
          </w:tcPr>
          <w:p w14:paraId="4A8C8B47">
            <w:pPr>
              <w:jc w:val="center"/>
              <w:rPr>
                <w:bCs/>
              </w:rPr>
            </w:pPr>
          </w:p>
        </w:tc>
        <w:tc>
          <w:tcPr>
            <w:tcW w:w="4214" w:type="dxa"/>
            <w:shd w:val="clear" w:color="auto" w:fill="FFFFFF"/>
            <w:vAlign w:val="center"/>
          </w:tcPr>
          <w:p w14:paraId="73296195">
            <w:pPr>
              <w:textAlignment w:val="center"/>
              <w:rPr>
                <w:bCs/>
                <w:lang w:bidi="ar"/>
              </w:rPr>
            </w:pPr>
            <w:r>
              <w:rPr>
                <w:rFonts w:hint="eastAsia"/>
                <w:bCs/>
                <w:lang w:bidi="ar"/>
              </w:rPr>
              <w:t>1.巡查表，领班每日签字。</w:t>
            </w:r>
          </w:p>
          <w:p w14:paraId="21365DB2">
            <w:pPr>
              <w:textAlignment w:val="center"/>
              <w:rPr>
                <w:bCs/>
                <w:lang w:bidi="ar"/>
              </w:rPr>
            </w:pPr>
            <w:r>
              <w:rPr>
                <w:rFonts w:hint="eastAsia"/>
                <w:bCs/>
                <w:lang w:bidi="ar"/>
              </w:rPr>
              <w:t>2.主管每周不少于2次。</w:t>
            </w:r>
          </w:p>
          <w:p w14:paraId="6BD318E2">
            <w:pPr>
              <w:textAlignment w:val="center"/>
              <w:rPr>
                <w:bCs/>
              </w:rPr>
            </w:pPr>
            <w:r>
              <w:rPr>
                <w:rFonts w:hint="eastAsia"/>
                <w:bCs/>
                <w:lang w:bidi="ar"/>
              </w:rPr>
              <w:t>3.楼宇经理每月不少于2次。</w:t>
            </w:r>
          </w:p>
        </w:tc>
        <w:tc>
          <w:tcPr>
            <w:tcW w:w="489" w:type="dxa"/>
            <w:shd w:val="clear" w:color="auto" w:fill="FFFFFF"/>
            <w:noWrap/>
            <w:vAlign w:val="center"/>
          </w:tcPr>
          <w:p w14:paraId="262569B3">
            <w:pPr>
              <w:jc w:val="center"/>
              <w:textAlignment w:val="center"/>
              <w:rPr>
                <w:bCs/>
              </w:rPr>
            </w:pPr>
            <w:r>
              <w:rPr>
                <w:rFonts w:hint="eastAsia"/>
                <w:bCs/>
                <w:lang w:bidi="ar"/>
              </w:rPr>
              <w:t>3</w:t>
            </w:r>
          </w:p>
        </w:tc>
        <w:tc>
          <w:tcPr>
            <w:tcW w:w="4338" w:type="dxa"/>
            <w:shd w:val="clear" w:color="auto" w:fill="FFFFFF"/>
            <w:vAlign w:val="center"/>
          </w:tcPr>
          <w:p w14:paraId="62FAB8EB">
            <w:pPr>
              <w:textAlignment w:val="center"/>
              <w:rPr>
                <w:bCs/>
                <w:lang w:bidi="ar"/>
              </w:rPr>
            </w:pPr>
            <w:r>
              <w:rPr>
                <w:rFonts w:hint="eastAsia"/>
                <w:bCs/>
                <w:lang w:bidi="ar"/>
              </w:rPr>
              <w:t>□ 1.合格，得3分</w:t>
            </w:r>
          </w:p>
          <w:p w14:paraId="0CBBB754">
            <w:pPr>
              <w:textAlignment w:val="center"/>
              <w:rPr>
                <w:bCs/>
                <w:lang w:bidi="ar"/>
              </w:rPr>
            </w:pPr>
            <w:r>
              <w:rPr>
                <w:rFonts w:hint="eastAsia"/>
                <w:bCs/>
                <w:lang w:bidi="ar"/>
              </w:rPr>
              <w:t>□ 2.有1项不合格的可得2分</w:t>
            </w:r>
          </w:p>
          <w:p w14:paraId="0B9C5E64">
            <w:pPr>
              <w:textAlignment w:val="center"/>
              <w:rPr>
                <w:bCs/>
                <w:lang w:bidi="ar"/>
              </w:rPr>
            </w:pPr>
            <w:r>
              <w:rPr>
                <w:rFonts w:hint="eastAsia"/>
                <w:bCs/>
                <w:lang w:bidi="ar"/>
              </w:rPr>
              <w:t>□ 3.有2项不合格的得1分</w:t>
            </w:r>
          </w:p>
          <w:p w14:paraId="097A1FA0">
            <w:pPr>
              <w:textAlignment w:val="center"/>
              <w:rPr>
                <w:bCs/>
              </w:rPr>
            </w:pPr>
            <w:r>
              <w:rPr>
                <w:rFonts w:hint="eastAsia"/>
                <w:bCs/>
                <w:lang w:bidi="ar"/>
              </w:rPr>
              <w:t>□ 4.全部不合格的本条不得分限下一考核月前完成整改</w:t>
            </w:r>
          </w:p>
        </w:tc>
        <w:tc>
          <w:tcPr>
            <w:tcW w:w="512" w:type="dxa"/>
            <w:shd w:val="clear" w:color="auto" w:fill="FFFFFF"/>
            <w:noWrap/>
            <w:vAlign w:val="center"/>
          </w:tcPr>
          <w:p w14:paraId="24B628D9">
            <w:pPr>
              <w:rPr>
                <w:bCs/>
              </w:rPr>
            </w:pPr>
          </w:p>
        </w:tc>
        <w:tc>
          <w:tcPr>
            <w:tcW w:w="1761" w:type="dxa"/>
            <w:shd w:val="clear" w:color="auto" w:fill="FFFFFF"/>
            <w:noWrap/>
            <w:vAlign w:val="center"/>
          </w:tcPr>
          <w:p w14:paraId="40892B80">
            <w:pPr>
              <w:rPr>
                <w:bCs/>
              </w:rPr>
            </w:pPr>
          </w:p>
        </w:tc>
      </w:tr>
      <w:tr w14:paraId="1FCA6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restart"/>
            <w:shd w:val="clear" w:color="auto" w:fill="FFFFFF"/>
            <w:textDirection w:val="tbRlV"/>
            <w:vAlign w:val="center"/>
          </w:tcPr>
          <w:p w14:paraId="5A2B0C01">
            <w:pPr>
              <w:ind w:left="113" w:right="113"/>
              <w:jc w:val="center"/>
              <w:textAlignment w:val="center"/>
              <w:rPr>
                <w:bCs/>
              </w:rPr>
            </w:pPr>
            <w:r>
              <w:rPr>
                <w:rFonts w:hint="eastAsia"/>
                <w:bCs/>
                <w:lang w:bidi="ar"/>
              </w:rPr>
              <w:t>外场保洁</w:t>
            </w:r>
          </w:p>
        </w:tc>
        <w:tc>
          <w:tcPr>
            <w:tcW w:w="722" w:type="dxa"/>
            <w:shd w:val="clear" w:color="auto" w:fill="FFFFFF"/>
            <w:vAlign w:val="center"/>
          </w:tcPr>
          <w:p w14:paraId="3A532382">
            <w:pPr>
              <w:jc w:val="center"/>
              <w:textAlignment w:val="center"/>
              <w:rPr>
                <w:bCs/>
                <w:lang w:bidi="ar"/>
              </w:rPr>
            </w:pPr>
            <w:r>
              <w:rPr>
                <w:rFonts w:hint="eastAsia"/>
                <w:bCs/>
                <w:lang w:bidi="ar"/>
              </w:rPr>
              <w:t>25</w:t>
            </w:r>
          </w:p>
        </w:tc>
        <w:tc>
          <w:tcPr>
            <w:tcW w:w="1323" w:type="dxa"/>
            <w:shd w:val="clear" w:color="auto" w:fill="FFFFFF"/>
            <w:vAlign w:val="center"/>
          </w:tcPr>
          <w:p w14:paraId="6F0D22BB">
            <w:pPr>
              <w:jc w:val="center"/>
              <w:textAlignment w:val="center"/>
              <w:rPr>
                <w:bCs/>
              </w:rPr>
            </w:pPr>
            <w:r>
              <w:rPr>
                <w:rFonts w:hint="eastAsia"/>
                <w:bCs/>
                <w:lang w:bidi="ar"/>
              </w:rPr>
              <w:t>地面</w:t>
            </w:r>
          </w:p>
        </w:tc>
        <w:tc>
          <w:tcPr>
            <w:tcW w:w="4214" w:type="dxa"/>
            <w:shd w:val="clear" w:color="auto" w:fill="FFFFFF"/>
            <w:vAlign w:val="center"/>
          </w:tcPr>
          <w:p w14:paraId="27B62455">
            <w:pPr>
              <w:textAlignment w:val="center"/>
              <w:rPr>
                <w:bCs/>
                <w:lang w:bidi="ar"/>
              </w:rPr>
            </w:pPr>
            <w:r>
              <w:rPr>
                <w:rFonts w:hint="eastAsia"/>
                <w:bCs/>
                <w:lang w:bidi="ar"/>
              </w:rPr>
              <w:t>1.无垃圾、烟头，口香糖胶印。</w:t>
            </w:r>
          </w:p>
          <w:p w14:paraId="3B4396E7">
            <w:pPr>
              <w:textAlignment w:val="center"/>
              <w:rPr>
                <w:bCs/>
              </w:rPr>
            </w:pPr>
            <w:r>
              <w:rPr>
                <w:rFonts w:hint="eastAsia"/>
                <w:bCs/>
                <w:lang w:bidi="ar"/>
              </w:rPr>
              <w:t>2.雨篦子内无垃圾、烟头。</w:t>
            </w:r>
          </w:p>
        </w:tc>
        <w:tc>
          <w:tcPr>
            <w:tcW w:w="489" w:type="dxa"/>
            <w:shd w:val="clear" w:color="auto" w:fill="FFFFFF"/>
            <w:noWrap/>
            <w:vAlign w:val="center"/>
          </w:tcPr>
          <w:p w14:paraId="0408ECA8">
            <w:pPr>
              <w:jc w:val="center"/>
              <w:textAlignment w:val="center"/>
              <w:rPr>
                <w:bCs/>
              </w:rPr>
            </w:pPr>
            <w:r>
              <w:rPr>
                <w:rFonts w:hint="eastAsia"/>
                <w:bCs/>
                <w:lang w:bidi="ar"/>
              </w:rPr>
              <w:t>2</w:t>
            </w:r>
          </w:p>
        </w:tc>
        <w:tc>
          <w:tcPr>
            <w:tcW w:w="4338" w:type="dxa"/>
            <w:shd w:val="clear" w:color="auto" w:fill="FFFFFF"/>
            <w:vAlign w:val="center"/>
          </w:tcPr>
          <w:p w14:paraId="259D2B21">
            <w:pPr>
              <w:textAlignment w:val="center"/>
              <w:rPr>
                <w:bCs/>
                <w:lang w:bidi="ar"/>
              </w:rPr>
            </w:pPr>
            <w:r>
              <w:rPr>
                <w:rFonts w:hint="eastAsia"/>
                <w:bCs/>
                <w:lang w:bidi="ar"/>
              </w:rPr>
              <w:t>□ 1.合格，得2分</w:t>
            </w:r>
          </w:p>
          <w:p w14:paraId="471C6BDF">
            <w:pPr>
              <w:textAlignment w:val="center"/>
              <w:rPr>
                <w:bCs/>
                <w:lang w:bidi="ar"/>
              </w:rPr>
            </w:pPr>
            <w:r>
              <w:rPr>
                <w:rFonts w:hint="eastAsia"/>
                <w:bCs/>
                <w:lang w:bidi="ar"/>
              </w:rPr>
              <w:t>□ 2.有1项不合格的可得1分</w:t>
            </w:r>
          </w:p>
          <w:p w14:paraId="7E39F3B3">
            <w:pPr>
              <w:textAlignment w:val="center"/>
              <w:rPr>
                <w:bCs/>
              </w:rPr>
            </w:pPr>
            <w:r>
              <w:rPr>
                <w:rFonts w:hint="eastAsia"/>
                <w:bCs/>
                <w:lang w:bidi="ar"/>
              </w:rPr>
              <w:t>□ 3.全部不合格的本条不得分限下一考核月前完成整改</w:t>
            </w:r>
          </w:p>
        </w:tc>
        <w:tc>
          <w:tcPr>
            <w:tcW w:w="512" w:type="dxa"/>
            <w:shd w:val="clear" w:color="auto" w:fill="FFFFFF"/>
            <w:noWrap/>
            <w:vAlign w:val="center"/>
          </w:tcPr>
          <w:p w14:paraId="146CEE7D">
            <w:pPr>
              <w:rPr>
                <w:bCs/>
              </w:rPr>
            </w:pPr>
          </w:p>
        </w:tc>
        <w:tc>
          <w:tcPr>
            <w:tcW w:w="1761" w:type="dxa"/>
            <w:shd w:val="clear" w:color="auto" w:fill="FFFFFF"/>
            <w:noWrap/>
            <w:vAlign w:val="center"/>
          </w:tcPr>
          <w:p w14:paraId="3DF8D89A">
            <w:pPr>
              <w:rPr>
                <w:bCs/>
              </w:rPr>
            </w:pPr>
          </w:p>
        </w:tc>
      </w:tr>
      <w:tr w14:paraId="11877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74A17F79">
            <w:pPr>
              <w:jc w:val="center"/>
              <w:rPr>
                <w:bCs/>
              </w:rPr>
            </w:pPr>
          </w:p>
        </w:tc>
        <w:tc>
          <w:tcPr>
            <w:tcW w:w="722" w:type="dxa"/>
            <w:shd w:val="clear" w:color="auto" w:fill="FFFFFF"/>
            <w:vAlign w:val="center"/>
          </w:tcPr>
          <w:p w14:paraId="7997517F">
            <w:pPr>
              <w:jc w:val="center"/>
              <w:textAlignment w:val="center"/>
              <w:rPr>
                <w:bCs/>
                <w:lang w:bidi="ar"/>
              </w:rPr>
            </w:pPr>
            <w:r>
              <w:rPr>
                <w:rFonts w:hint="eastAsia"/>
                <w:bCs/>
                <w:lang w:bidi="ar"/>
              </w:rPr>
              <w:t>26</w:t>
            </w:r>
          </w:p>
        </w:tc>
        <w:tc>
          <w:tcPr>
            <w:tcW w:w="1323" w:type="dxa"/>
            <w:shd w:val="clear" w:color="auto" w:fill="FFFFFF"/>
            <w:vAlign w:val="center"/>
          </w:tcPr>
          <w:p w14:paraId="14E3E7C4">
            <w:pPr>
              <w:jc w:val="center"/>
              <w:textAlignment w:val="center"/>
              <w:rPr>
                <w:bCs/>
              </w:rPr>
            </w:pPr>
            <w:r>
              <w:rPr>
                <w:rFonts w:hint="eastAsia"/>
                <w:bCs/>
                <w:lang w:bidi="ar"/>
              </w:rPr>
              <w:t>外墙</w:t>
            </w:r>
          </w:p>
        </w:tc>
        <w:tc>
          <w:tcPr>
            <w:tcW w:w="4214" w:type="dxa"/>
            <w:shd w:val="clear" w:color="auto" w:fill="FFFFFF"/>
            <w:vAlign w:val="center"/>
          </w:tcPr>
          <w:p w14:paraId="309D1DE7">
            <w:pPr>
              <w:textAlignment w:val="center"/>
              <w:rPr>
                <w:bCs/>
                <w:lang w:bidi="ar"/>
              </w:rPr>
            </w:pPr>
            <w:r>
              <w:rPr>
                <w:rFonts w:hint="eastAsia"/>
                <w:bCs/>
                <w:lang w:bidi="ar"/>
              </w:rPr>
              <w:t>1.无污渍、污印。</w:t>
            </w:r>
          </w:p>
          <w:p w14:paraId="7965E5A8">
            <w:pPr>
              <w:textAlignment w:val="center"/>
              <w:rPr>
                <w:bCs/>
              </w:rPr>
            </w:pPr>
            <w:r>
              <w:rPr>
                <w:rFonts w:hint="eastAsia"/>
                <w:bCs/>
                <w:lang w:bidi="ar"/>
              </w:rPr>
              <w:t>2.无小广告、过期宣传张贴物。</w:t>
            </w:r>
          </w:p>
        </w:tc>
        <w:tc>
          <w:tcPr>
            <w:tcW w:w="489" w:type="dxa"/>
            <w:shd w:val="clear" w:color="auto" w:fill="FFFFFF"/>
            <w:noWrap/>
            <w:vAlign w:val="center"/>
          </w:tcPr>
          <w:p w14:paraId="625904D5">
            <w:pPr>
              <w:jc w:val="center"/>
              <w:textAlignment w:val="center"/>
              <w:rPr>
                <w:bCs/>
              </w:rPr>
            </w:pPr>
            <w:r>
              <w:rPr>
                <w:rFonts w:hint="eastAsia"/>
                <w:bCs/>
                <w:lang w:bidi="ar"/>
              </w:rPr>
              <w:t>2</w:t>
            </w:r>
          </w:p>
        </w:tc>
        <w:tc>
          <w:tcPr>
            <w:tcW w:w="4338" w:type="dxa"/>
            <w:shd w:val="clear" w:color="auto" w:fill="FFFFFF"/>
            <w:vAlign w:val="center"/>
          </w:tcPr>
          <w:p w14:paraId="4C1F6F19">
            <w:pPr>
              <w:textAlignment w:val="center"/>
              <w:rPr>
                <w:bCs/>
                <w:lang w:bidi="ar"/>
              </w:rPr>
            </w:pPr>
            <w:r>
              <w:rPr>
                <w:rFonts w:hint="eastAsia"/>
                <w:bCs/>
                <w:lang w:bidi="ar"/>
              </w:rPr>
              <w:t>□ 1.合格，得2分</w:t>
            </w:r>
          </w:p>
          <w:p w14:paraId="4475ACED">
            <w:pPr>
              <w:textAlignment w:val="center"/>
              <w:rPr>
                <w:bCs/>
                <w:lang w:bidi="ar"/>
              </w:rPr>
            </w:pPr>
            <w:r>
              <w:rPr>
                <w:rFonts w:hint="eastAsia"/>
                <w:bCs/>
                <w:lang w:bidi="ar"/>
              </w:rPr>
              <w:t>□ 2.有1项合格的可得1分</w:t>
            </w:r>
          </w:p>
          <w:p w14:paraId="68CDD86C">
            <w:pPr>
              <w:textAlignment w:val="center"/>
              <w:rPr>
                <w:bCs/>
              </w:rPr>
            </w:pPr>
            <w:r>
              <w:rPr>
                <w:rFonts w:hint="eastAsia"/>
                <w:bCs/>
                <w:lang w:bidi="ar"/>
              </w:rPr>
              <w:t>□ 3.有2项不合格的本条不得分，限下一考核月前完成整改</w:t>
            </w:r>
          </w:p>
        </w:tc>
        <w:tc>
          <w:tcPr>
            <w:tcW w:w="512" w:type="dxa"/>
            <w:shd w:val="clear" w:color="auto" w:fill="FFFFFF"/>
            <w:noWrap/>
            <w:vAlign w:val="center"/>
          </w:tcPr>
          <w:p w14:paraId="5FD5126D">
            <w:pPr>
              <w:rPr>
                <w:bCs/>
              </w:rPr>
            </w:pPr>
          </w:p>
        </w:tc>
        <w:tc>
          <w:tcPr>
            <w:tcW w:w="1761" w:type="dxa"/>
            <w:shd w:val="clear" w:color="auto" w:fill="FFFFFF"/>
            <w:noWrap/>
            <w:vAlign w:val="center"/>
          </w:tcPr>
          <w:p w14:paraId="60C40919">
            <w:pPr>
              <w:rPr>
                <w:bCs/>
              </w:rPr>
            </w:pPr>
          </w:p>
        </w:tc>
      </w:tr>
      <w:tr w14:paraId="21F96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6D21D674">
            <w:pPr>
              <w:jc w:val="center"/>
              <w:rPr>
                <w:bCs/>
              </w:rPr>
            </w:pPr>
          </w:p>
        </w:tc>
        <w:tc>
          <w:tcPr>
            <w:tcW w:w="722" w:type="dxa"/>
            <w:shd w:val="clear" w:color="auto" w:fill="FFFFFF"/>
            <w:vAlign w:val="center"/>
          </w:tcPr>
          <w:p w14:paraId="6CE05AD7">
            <w:pPr>
              <w:jc w:val="center"/>
              <w:textAlignment w:val="center"/>
              <w:rPr>
                <w:bCs/>
                <w:lang w:bidi="ar"/>
              </w:rPr>
            </w:pPr>
            <w:r>
              <w:rPr>
                <w:rFonts w:hint="eastAsia"/>
                <w:bCs/>
                <w:lang w:bidi="ar"/>
              </w:rPr>
              <w:t>27</w:t>
            </w:r>
          </w:p>
        </w:tc>
        <w:tc>
          <w:tcPr>
            <w:tcW w:w="1323" w:type="dxa"/>
            <w:shd w:val="clear" w:color="auto" w:fill="FFFFFF"/>
            <w:vAlign w:val="center"/>
          </w:tcPr>
          <w:p w14:paraId="436C9AEA">
            <w:pPr>
              <w:jc w:val="center"/>
              <w:textAlignment w:val="center"/>
              <w:rPr>
                <w:bCs/>
              </w:rPr>
            </w:pPr>
            <w:r>
              <w:rPr>
                <w:rFonts w:hint="eastAsia"/>
                <w:bCs/>
                <w:lang w:bidi="ar"/>
              </w:rPr>
              <w:t>玻璃门、玻璃墙</w:t>
            </w:r>
          </w:p>
        </w:tc>
        <w:tc>
          <w:tcPr>
            <w:tcW w:w="4214" w:type="dxa"/>
            <w:shd w:val="clear" w:color="auto" w:fill="FFFFFF"/>
            <w:vAlign w:val="center"/>
          </w:tcPr>
          <w:p w14:paraId="0392763D">
            <w:pPr>
              <w:textAlignment w:val="center"/>
              <w:rPr>
                <w:bCs/>
                <w:lang w:bidi="ar"/>
              </w:rPr>
            </w:pPr>
            <w:r>
              <w:rPr>
                <w:rFonts w:hint="eastAsia"/>
                <w:bCs/>
                <w:lang w:bidi="ar"/>
              </w:rPr>
              <w:t>1.门框无污渍。</w:t>
            </w:r>
          </w:p>
          <w:p w14:paraId="189C0F7D">
            <w:pPr>
              <w:textAlignment w:val="center"/>
              <w:rPr>
                <w:bCs/>
              </w:rPr>
            </w:pPr>
            <w:r>
              <w:rPr>
                <w:rFonts w:hint="eastAsia"/>
                <w:bCs/>
                <w:lang w:bidi="ar"/>
              </w:rPr>
              <w:t>2.3米以下保持明亮无尘。</w:t>
            </w:r>
          </w:p>
        </w:tc>
        <w:tc>
          <w:tcPr>
            <w:tcW w:w="489" w:type="dxa"/>
            <w:shd w:val="clear" w:color="auto" w:fill="FFFFFF"/>
            <w:noWrap/>
            <w:vAlign w:val="center"/>
          </w:tcPr>
          <w:p w14:paraId="268723C1">
            <w:pPr>
              <w:jc w:val="center"/>
              <w:textAlignment w:val="center"/>
              <w:rPr>
                <w:bCs/>
              </w:rPr>
            </w:pPr>
            <w:r>
              <w:rPr>
                <w:rFonts w:hint="eastAsia"/>
                <w:bCs/>
                <w:lang w:bidi="ar"/>
              </w:rPr>
              <w:t>3</w:t>
            </w:r>
          </w:p>
        </w:tc>
        <w:tc>
          <w:tcPr>
            <w:tcW w:w="4338" w:type="dxa"/>
            <w:shd w:val="clear" w:color="auto" w:fill="FFFFFF"/>
            <w:vAlign w:val="center"/>
          </w:tcPr>
          <w:p w14:paraId="0BCBB5C1">
            <w:pPr>
              <w:textAlignment w:val="center"/>
              <w:rPr>
                <w:bCs/>
                <w:lang w:bidi="ar"/>
              </w:rPr>
            </w:pPr>
            <w:r>
              <w:rPr>
                <w:rFonts w:hint="eastAsia"/>
                <w:bCs/>
                <w:lang w:bidi="ar"/>
              </w:rPr>
              <w:t>□ 1.合格，得3分</w:t>
            </w:r>
          </w:p>
          <w:p w14:paraId="73A42942">
            <w:pPr>
              <w:textAlignment w:val="center"/>
              <w:rPr>
                <w:bCs/>
                <w:lang w:bidi="ar"/>
              </w:rPr>
            </w:pPr>
            <w:r>
              <w:rPr>
                <w:rFonts w:hint="eastAsia"/>
                <w:bCs/>
                <w:lang w:bidi="ar"/>
              </w:rPr>
              <w:t>□ 2.有1项不合格的可得2分</w:t>
            </w:r>
          </w:p>
          <w:p w14:paraId="785DCB94">
            <w:pPr>
              <w:textAlignment w:val="center"/>
              <w:rPr>
                <w:bCs/>
              </w:rPr>
            </w:pPr>
            <w:r>
              <w:rPr>
                <w:rFonts w:hint="eastAsia"/>
                <w:bCs/>
                <w:lang w:bidi="ar"/>
              </w:rPr>
              <w:t>□ 3.全部不合格的本条不得分限下一考核月前完成整改</w:t>
            </w:r>
          </w:p>
        </w:tc>
        <w:tc>
          <w:tcPr>
            <w:tcW w:w="512" w:type="dxa"/>
            <w:shd w:val="clear" w:color="auto" w:fill="FFFFFF"/>
            <w:noWrap/>
            <w:vAlign w:val="center"/>
          </w:tcPr>
          <w:p w14:paraId="54B9E05C">
            <w:pPr>
              <w:rPr>
                <w:bCs/>
              </w:rPr>
            </w:pPr>
          </w:p>
        </w:tc>
        <w:tc>
          <w:tcPr>
            <w:tcW w:w="1761" w:type="dxa"/>
            <w:shd w:val="clear" w:color="auto" w:fill="FFFFFF"/>
            <w:noWrap/>
            <w:vAlign w:val="center"/>
          </w:tcPr>
          <w:p w14:paraId="4EB13110">
            <w:pPr>
              <w:rPr>
                <w:bCs/>
              </w:rPr>
            </w:pPr>
          </w:p>
        </w:tc>
      </w:tr>
      <w:tr w14:paraId="29038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41A90A9A">
            <w:pPr>
              <w:jc w:val="center"/>
              <w:rPr>
                <w:bCs/>
              </w:rPr>
            </w:pPr>
          </w:p>
        </w:tc>
        <w:tc>
          <w:tcPr>
            <w:tcW w:w="722" w:type="dxa"/>
            <w:shd w:val="clear" w:color="auto" w:fill="FFFFFF"/>
            <w:vAlign w:val="center"/>
          </w:tcPr>
          <w:p w14:paraId="63CF218F">
            <w:pPr>
              <w:jc w:val="center"/>
              <w:textAlignment w:val="center"/>
              <w:rPr>
                <w:bCs/>
                <w:lang w:bidi="ar"/>
              </w:rPr>
            </w:pPr>
            <w:r>
              <w:rPr>
                <w:rFonts w:hint="eastAsia"/>
                <w:bCs/>
                <w:lang w:bidi="ar"/>
              </w:rPr>
              <w:t>28</w:t>
            </w:r>
          </w:p>
        </w:tc>
        <w:tc>
          <w:tcPr>
            <w:tcW w:w="1323" w:type="dxa"/>
            <w:shd w:val="clear" w:color="auto" w:fill="FFFFFF"/>
            <w:vAlign w:val="center"/>
          </w:tcPr>
          <w:p w14:paraId="3F2F8723">
            <w:pPr>
              <w:jc w:val="center"/>
              <w:textAlignment w:val="center"/>
              <w:rPr>
                <w:bCs/>
              </w:rPr>
            </w:pPr>
            <w:r>
              <w:rPr>
                <w:rFonts w:hint="eastAsia"/>
                <w:bCs/>
                <w:lang w:bidi="ar"/>
              </w:rPr>
              <w:t>垃圾桶</w:t>
            </w:r>
          </w:p>
        </w:tc>
        <w:tc>
          <w:tcPr>
            <w:tcW w:w="4214" w:type="dxa"/>
            <w:shd w:val="clear" w:color="auto" w:fill="FFFFFF"/>
            <w:vAlign w:val="center"/>
          </w:tcPr>
          <w:p w14:paraId="56AD578F">
            <w:pPr>
              <w:textAlignment w:val="center"/>
              <w:rPr>
                <w:bCs/>
                <w:lang w:bidi="ar"/>
              </w:rPr>
            </w:pPr>
            <w:r>
              <w:rPr>
                <w:rFonts w:hint="eastAsia"/>
                <w:bCs/>
                <w:lang w:bidi="ar"/>
              </w:rPr>
              <w:t>1.垃圾桶物表整洁无污渍。</w:t>
            </w:r>
          </w:p>
          <w:p w14:paraId="560D2385">
            <w:pPr>
              <w:textAlignment w:val="center"/>
              <w:rPr>
                <w:bCs/>
                <w:lang w:bidi="ar"/>
              </w:rPr>
            </w:pPr>
            <w:r>
              <w:rPr>
                <w:rFonts w:hint="eastAsia"/>
                <w:bCs/>
                <w:lang w:bidi="ar"/>
              </w:rPr>
              <w:t>2.倾倒及时、不满溢。</w:t>
            </w:r>
          </w:p>
          <w:p w14:paraId="0FC25EA4">
            <w:pPr>
              <w:textAlignment w:val="center"/>
              <w:rPr>
                <w:bCs/>
              </w:rPr>
            </w:pPr>
            <w:r>
              <w:rPr>
                <w:rFonts w:hint="eastAsia"/>
                <w:bCs/>
                <w:lang w:bidi="ar"/>
              </w:rPr>
              <w:t>3.每日按规定消毒。</w:t>
            </w:r>
          </w:p>
        </w:tc>
        <w:tc>
          <w:tcPr>
            <w:tcW w:w="489" w:type="dxa"/>
            <w:shd w:val="clear" w:color="auto" w:fill="FFFFFF"/>
            <w:noWrap/>
            <w:vAlign w:val="center"/>
          </w:tcPr>
          <w:p w14:paraId="3B1E1AA0">
            <w:pPr>
              <w:jc w:val="center"/>
              <w:textAlignment w:val="center"/>
              <w:rPr>
                <w:bCs/>
              </w:rPr>
            </w:pPr>
            <w:r>
              <w:rPr>
                <w:rFonts w:hint="eastAsia"/>
                <w:bCs/>
                <w:lang w:bidi="ar"/>
              </w:rPr>
              <w:t>3</w:t>
            </w:r>
          </w:p>
        </w:tc>
        <w:tc>
          <w:tcPr>
            <w:tcW w:w="4338" w:type="dxa"/>
            <w:shd w:val="clear" w:color="auto" w:fill="FFFFFF"/>
            <w:vAlign w:val="center"/>
          </w:tcPr>
          <w:p w14:paraId="7AB50B82">
            <w:pPr>
              <w:textAlignment w:val="center"/>
              <w:rPr>
                <w:bCs/>
                <w:lang w:bidi="ar"/>
              </w:rPr>
            </w:pPr>
            <w:r>
              <w:rPr>
                <w:rFonts w:hint="eastAsia"/>
                <w:bCs/>
                <w:lang w:bidi="ar"/>
              </w:rPr>
              <w:t>□ 1.合格，得3分</w:t>
            </w:r>
          </w:p>
          <w:p w14:paraId="1210CE8A">
            <w:pPr>
              <w:textAlignment w:val="center"/>
              <w:rPr>
                <w:bCs/>
                <w:lang w:bidi="ar"/>
              </w:rPr>
            </w:pPr>
            <w:r>
              <w:rPr>
                <w:rFonts w:hint="eastAsia"/>
                <w:bCs/>
                <w:lang w:bidi="ar"/>
              </w:rPr>
              <w:t>□ 2.有1项不合格的可得2分</w:t>
            </w:r>
          </w:p>
          <w:p w14:paraId="033FA958">
            <w:pPr>
              <w:textAlignment w:val="center"/>
              <w:rPr>
                <w:bCs/>
                <w:lang w:bidi="ar"/>
              </w:rPr>
            </w:pPr>
            <w:r>
              <w:rPr>
                <w:rFonts w:hint="eastAsia"/>
                <w:bCs/>
                <w:lang w:bidi="ar"/>
              </w:rPr>
              <w:t>□ 3.有2项不合格的得1分</w:t>
            </w:r>
          </w:p>
          <w:p w14:paraId="45F2B5D8">
            <w:pPr>
              <w:textAlignment w:val="center"/>
              <w:rPr>
                <w:bCs/>
              </w:rPr>
            </w:pPr>
            <w:r>
              <w:rPr>
                <w:rFonts w:hint="eastAsia"/>
                <w:bCs/>
                <w:lang w:bidi="ar"/>
              </w:rPr>
              <w:t>□ 4.全部不合格的本条不得分限下一考核月前完成整改</w:t>
            </w:r>
          </w:p>
        </w:tc>
        <w:tc>
          <w:tcPr>
            <w:tcW w:w="512" w:type="dxa"/>
            <w:shd w:val="clear" w:color="auto" w:fill="FFFFFF"/>
            <w:noWrap/>
            <w:vAlign w:val="center"/>
          </w:tcPr>
          <w:p w14:paraId="31397B66">
            <w:pPr>
              <w:rPr>
                <w:bCs/>
              </w:rPr>
            </w:pPr>
          </w:p>
        </w:tc>
        <w:tc>
          <w:tcPr>
            <w:tcW w:w="1761" w:type="dxa"/>
            <w:shd w:val="clear" w:color="auto" w:fill="FFFFFF"/>
            <w:noWrap/>
            <w:vAlign w:val="center"/>
          </w:tcPr>
          <w:p w14:paraId="2C0B87CF">
            <w:pPr>
              <w:rPr>
                <w:bCs/>
              </w:rPr>
            </w:pPr>
          </w:p>
        </w:tc>
      </w:tr>
      <w:tr w14:paraId="54516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0234163E">
            <w:pPr>
              <w:jc w:val="center"/>
              <w:rPr>
                <w:bCs/>
              </w:rPr>
            </w:pPr>
          </w:p>
        </w:tc>
        <w:tc>
          <w:tcPr>
            <w:tcW w:w="722" w:type="dxa"/>
            <w:shd w:val="clear" w:color="auto" w:fill="FFFFFF"/>
            <w:vAlign w:val="center"/>
          </w:tcPr>
          <w:p w14:paraId="1E729357">
            <w:pPr>
              <w:jc w:val="center"/>
              <w:textAlignment w:val="center"/>
              <w:rPr>
                <w:bCs/>
                <w:lang w:bidi="ar"/>
              </w:rPr>
            </w:pPr>
            <w:r>
              <w:rPr>
                <w:rFonts w:hint="eastAsia"/>
                <w:bCs/>
                <w:lang w:bidi="ar"/>
              </w:rPr>
              <w:t>29</w:t>
            </w:r>
          </w:p>
        </w:tc>
        <w:tc>
          <w:tcPr>
            <w:tcW w:w="1323" w:type="dxa"/>
            <w:shd w:val="clear" w:color="auto" w:fill="FFFFFF"/>
            <w:vAlign w:val="center"/>
          </w:tcPr>
          <w:p w14:paraId="7EFC17B3">
            <w:pPr>
              <w:jc w:val="center"/>
              <w:textAlignment w:val="center"/>
              <w:rPr>
                <w:bCs/>
              </w:rPr>
            </w:pPr>
            <w:r>
              <w:rPr>
                <w:rFonts w:hint="eastAsia"/>
                <w:bCs/>
                <w:lang w:bidi="ar"/>
              </w:rPr>
              <w:t>雨雪天气保障</w:t>
            </w:r>
          </w:p>
        </w:tc>
        <w:tc>
          <w:tcPr>
            <w:tcW w:w="4214" w:type="dxa"/>
            <w:shd w:val="clear" w:color="auto" w:fill="FFFFFF"/>
            <w:vAlign w:val="center"/>
          </w:tcPr>
          <w:p w14:paraId="7033539F">
            <w:pPr>
              <w:textAlignment w:val="center"/>
              <w:rPr>
                <w:bCs/>
                <w:lang w:bidi="ar"/>
              </w:rPr>
            </w:pPr>
            <w:r>
              <w:rPr>
                <w:rFonts w:hint="eastAsia"/>
                <w:bCs/>
                <w:lang w:bidi="ar"/>
              </w:rPr>
              <w:t>1.下雨天公共区域地面不湿滑。</w:t>
            </w:r>
          </w:p>
          <w:p w14:paraId="735F05A2">
            <w:pPr>
              <w:textAlignment w:val="center"/>
              <w:rPr>
                <w:bCs/>
                <w:lang w:bidi="ar"/>
              </w:rPr>
            </w:pPr>
            <w:r>
              <w:rPr>
                <w:rFonts w:hint="eastAsia"/>
                <w:bCs/>
                <w:lang w:bidi="ar"/>
              </w:rPr>
              <w:t>2.主干道无积水、积雪，道路基本畅通。</w:t>
            </w:r>
          </w:p>
          <w:p w14:paraId="627ED70D">
            <w:pPr>
              <w:textAlignment w:val="center"/>
              <w:rPr>
                <w:bCs/>
              </w:rPr>
            </w:pPr>
            <w:r>
              <w:rPr>
                <w:rFonts w:hint="eastAsia"/>
                <w:bCs/>
                <w:lang w:bidi="ar"/>
              </w:rPr>
              <w:t>3.暴雨、暴雪天气组织人员清扫疏通，保证主干道基本畅通。</w:t>
            </w:r>
          </w:p>
        </w:tc>
        <w:tc>
          <w:tcPr>
            <w:tcW w:w="489" w:type="dxa"/>
            <w:shd w:val="clear" w:color="auto" w:fill="FFFFFF"/>
            <w:noWrap/>
            <w:vAlign w:val="center"/>
          </w:tcPr>
          <w:p w14:paraId="2DCCE85E">
            <w:pPr>
              <w:jc w:val="center"/>
              <w:textAlignment w:val="center"/>
              <w:rPr>
                <w:bCs/>
              </w:rPr>
            </w:pPr>
            <w:r>
              <w:rPr>
                <w:rFonts w:hint="eastAsia"/>
                <w:bCs/>
                <w:lang w:bidi="ar"/>
              </w:rPr>
              <w:t>3</w:t>
            </w:r>
          </w:p>
        </w:tc>
        <w:tc>
          <w:tcPr>
            <w:tcW w:w="4338" w:type="dxa"/>
            <w:shd w:val="clear" w:color="auto" w:fill="FFFFFF"/>
            <w:vAlign w:val="center"/>
          </w:tcPr>
          <w:p w14:paraId="34CD8540">
            <w:pPr>
              <w:textAlignment w:val="center"/>
              <w:rPr>
                <w:bCs/>
                <w:lang w:bidi="ar"/>
              </w:rPr>
            </w:pPr>
            <w:r>
              <w:rPr>
                <w:rFonts w:hint="eastAsia"/>
                <w:bCs/>
                <w:lang w:bidi="ar"/>
              </w:rPr>
              <w:t>□ 1.合格，得3分</w:t>
            </w:r>
          </w:p>
          <w:p w14:paraId="68529A69">
            <w:pPr>
              <w:textAlignment w:val="center"/>
              <w:rPr>
                <w:bCs/>
                <w:lang w:bidi="ar"/>
              </w:rPr>
            </w:pPr>
            <w:r>
              <w:rPr>
                <w:rFonts w:hint="eastAsia"/>
                <w:bCs/>
                <w:lang w:bidi="ar"/>
              </w:rPr>
              <w:t>□ 2.有1项不合格的可得2分</w:t>
            </w:r>
          </w:p>
          <w:p w14:paraId="54240CA0">
            <w:pPr>
              <w:textAlignment w:val="center"/>
              <w:rPr>
                <w:bCs/>
                <w:lang w:bidi="ar"/>
              </w:rPr>
            </w:pPr>
            <w:r>
              <w:rPr>
                <w:rFonts w:hint="eastAsia"/>
                <w:bCs/>
                <w:lang w:bidi="ar"/>
              </w:rPr>
              <w:t>□ 3.有2项不合格的得1分</w:t>
            </w:r>
          </w:p>
          <w:p w14:paraId="4348C1F0">
            <w:pPr>
              <w:textAlignment w:val="center"/>
              <w:rPr>
                <w:bCs/>
              </w:rPr>
            </w:pPr>
            <w:r>
              <w:rPr>
                <w:rFonts w:hint="eastAsia"/>
                <w:bCs/>
                <w:lang w:bidi="ar"/>
              </w:rPr>
              <w:t>□ 4.全部不合格的本条不得分限下一考核月前完成整改</w:t>
            </w:r>
          </w:p>
        </w:tc>
        <w:tc>
          <w:tcPr>
            <w:tcW w:w="512" w:type="dxa"/>
            <w:shd w:val="clear" w:color="auto" w:fill="FFFFFF"/>
            <w:noWrap/>
            <w:vAlign w:val="center"/>
          </w:tcPr>
          <w:p w14:paraId="1DFEB536">
            <w:pPr>
              <w:rPr>
                <w:bCs/>
              </w:rPr>
            </w:pPr>
          </w:p>
        </w:tc>
        <w:tc>
          <w:tcPr>
            <w:tcW w:w="1761" w:type="dxa"/>
            <w:shd w:val="clear" w:color="auto" w:fill="FFFFFF"/>
            <w:noWrap/>
            <w:vAlign w:val="center"/>
          </w:tcPr>
          <w:p w14:paraId="6C23BFB8">
            <w:pPr>
              <w:rPr>
                <w:bCs/>
              </w:rPr>
            </w:pPr>
          </w:p>
        </w:tc>
      </w:tr>
      <w:tr w14:paraId="091FF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restart"/>
            <w:shd w:val="clear" w:color="auto" w:fill="FFFFFF"/>
            <w:textDirection w:val="tbRlV"/>
            <w:vAlign w:val="center"/>
          </w:tcPr>
          <w:p w14:paraId="34B4B68E">
            <w:pPr>
              <w:ind w:left="113" w:right="113"/>
              <w:jc w:val="center"/>
              <w:textAlignment w:val="center"/>
              <w:rPr>
                <w:bCs/>
              </w:rPr>
            </w:pPr>
            <w:r>
              <w:rPr>
                <w:rFonts w:hint="eastAsia"/>
                <w:bCs/>
                <w:lang w:bidi="ar"/>
              </w:rPr>
              <w:t>保洁工具清洁用品</w:t>
            </w:r>
          </w:p>
        </w:tc>
        <w:tc>
          <w:tcPr>
            <w:tcW w:w="722" w:type="dxa"/>
            <w:shd w:val="clear" w:color="auto" w:fill="FFFFFF"/>
            <w:vAlign w:val="center"/>
          </w:tcPr>
          <w:p w14:paraId="7ED6A066">
            <w:pPr>
              <w:jc w:val="center"/>
              <w:textAlignment w:val="center"/>
              <w:rPr>
                <w:bCs/>
                <w:lang w:bidi="ar"/>
              </w:rPr>
            </w:pPr>
            <w:r>
              <w:rPr>
                <w:rFonts w:hint="eastAsia"/>
                <w:bCs/>
                <w:lang w:bidi="ar"/>
              </w:rPr>
              <w:t>30</w:t>
            </w:r>
          </w:p>
        </w:tc>
        <w:tc>
          <w:tcPr>
            <w:tcW w:w="1323" w:type="dxa"/>
            <w:shd w:val="clear" w:color="auto" w:fill="FFFFFF"/>
            <w:vAlign w:val="center"/>
          </w:tcPr>
          <w:p w14:paraId="14060037">
            <w:pPr>
              <w:jc w:val="center"/>
              <w:textAlignment w:val="center"/>
              <w:rPr>
                <w:bCs/>
              </w:rPr>
            </w:pPr>
            <w:r>
              <w:rPr>
                <w:rFonts w:hint="eastAsia"/>
                <w:bCs/>
                <w:lang w:bidi="ar"/>
              </w:rPr>
              <w:t>色标管理</w:t>
            </w:r>
          </w:p>
        </w:tc>
        <w:tc>
          <w:tcPr>
            <w:tcW w:w="4214" w:type="dxa"/>
            <w:shd w:val="clear" w:color="auto" w:fill="FFFFFF"/>
            <w:vAlign w:val="center"/>
          </w:tcPr>
          <w:p w14:paraId="0D05B5A0">
            <w:pPr>
              <w:textAlignment w:val="center"/>
              <w:rPr>
                <w:bCs/>
                <w:lang w:bidi="ar"/>
              </w:rPr>
            </w:pPr>
            <w:r>
              <w:rPr>
                <w:rFonts w:hint="eastAsia"/>
                <w:bCs/>
                <w:lang w:bidi="ar"/>
              </w:rPr>
              <w:t>1.保洁清洁工具实行色标管理。</w:t>
            </w:r>
          </w:p>
          <w:p w14:paraId="6DCEC4EF">
            <w:pPr>
              <w:textAlignment w:val="center"/>
              <w:rPr>
                <w:bCs/>
                <w:lang w:bidi="ar"/>
              </w:rPr>
            </w:pPr>
            <w:r>
              <w:rPr>
                <w:rFonts w:hint="eastAsia"/>
                <w:bCs/>
                <w:lang w:bidi="ar"/>
              </w:rPr>
              <w:t>2.毛巾、地巾区分使用，做到不混用。</w:t>
            </w:r>
          </w:p>
          <w:p w14:paraId="77CAF0FD">
            <w:pPr>
              <w:textAlignment w:val="center"/>
              <w:rPr>
                <w:bCs/>
              </w:rPr>
            </w:pPr>
            <w:r>
              <w:rPr>
                <w:rFonts w:hint="eastAsia"/>
                <w:bCs/>
                <w:lang w:bidi="ar"/>
              </w:rPr>
              <w:t>3.存放有专区，无乱摆乱放现象。</w:t>
            </w:r>
          </w:p>
        </w:tc>
        <w:tc>
          <w:tcPr>
            <w:tcW w:w="489" w:type="dxa"/>
            <w:shd w:val="clear" w:color="auto" w:fill="FFFFFF"/>
            <w:noWrap/>
            <w:vAlign w:val="center"/>
          </w:tcPr>
          <w:p w14:paraId="45DCB2F6">
            <w:pPr>
              <w:jc w:val="center"/>
              <w:textAlignment w:val="center"/>
              <w:rPr>
                <w:bCs/>
              </w:rPr>
            </w:pPr>
            <w:r>
              <w:rPr>
                <w:rFonts w:hint="eastAsia"/>
                <w:bCs/>
                <w:lang w:bidi="ar"/>
              </w:rPr>
              <w:t>3</w:t>
            </w:r>
          </w:p>
        </w:tc>
        <w:tc>
          <w:tcPr>
            <w:tcW w:w="4338" w:type="dxa"/>
            <w:shd w:val="clear" w:color="auto" w:fill="FFFFFF"/>
            <w:vAlign w:val="center"/>
          </w:tcPr>
          <w:p w14:paraId="23F76CDC">
            <w:pPr>
              <w:textAlignment w:val="center"/>
              <w:rPr>
                <w:bCs/>
                <w:lang w:bidi="ar"/>
              </w:rPr>
            </w:pPr>
            <w:r>
              <w:rPr>
                <w:rFonts w:hint="eastAsia"/>
                <w:bCs/>
                <w:lang w:bidi="ar"/>
              </w:rPr>
              <w:t>□ 1.合格，得3分</w:t>
            </w:r>
          </w:p>
          <w:p w14:paraId="2AAD4B89">
            <w:pPr>
              <w:textAlignment w:val="center"/>
              <w:rPr>
                <w:bCs/>
                <w:lang w:bidi="ar"/>
              </w:rPr>
            </w:pPr>
            <w:r>
              <w:rPr>
                <w:rFonts w:hint="eastAsia"/>
                <w:bCs/>
                <w:lang w:bidi="ar"/>
              </w:rPr>
              <w:t>□ 2.有1项不合格的可得2分</w:t>
            </w:r>
          </w:p>
          <w:p w14:paraId="7C050E8E">
            <w:pPr>
              <w:textAlignment w:val="center"/>
              <w:rPr>
                <w:bCs/>
                <w:lang w:bidi="ar"/>
              </w:rPr>
            </w:pPr>
            <w:r>
              <w:rPr>
                <w:rFonts w:hint="eastAsia"/>
                <w:bCs/>
                <w:lang w:bidi="ar"/>
              </w:rPr>
              <w:t>□ 3.有2项不合格的得1分</w:t>
            </w:r>
          </w:p>
          <w:p w14:paraId="79366048">
            <w:pPr>
              <w:textAlignment w:val="center"/>
              <w:rPr>
                <w:bCs/>
              </w:rPr>
            </w:pPr>
            <w:r>
              <w:rPr>
                <w:rFonts w:hint="eastAsia"/>
                <w:bCs/>
                <w:lang w:bidi="ar"/>
              </w:rPr>
              <w:t>□ 4.全部不合格的本条不得分限下一考核月前完成整改</w:t>
            </w:r>
          </w:p>
        </w:tc>
        <w:tc>
          <w:tcPr>
            <w:tcW w:w="512" w:type="dxa"/>
            <w:shd w:val="clear" w:color="auto" w:fill="FFFFFF"/>
            <w:noWrap/>
            <w:vAlign w:val="center"/>
          </w:tcPr>
          <w:p w14:paraId="2BB45EB9">
            <w:pPr>
              <w:rPr>
                <w:bCs/>
              </w:rPr>
            </w:pPr>
          </w:p>
        </w:tc>
        <w:tc>
          <w:tcPr>
            <w:tcW w:w="1761" w:type="dxa"/>
            <w:shd w:val="clear" w:color="auto" w:fill="FFFFFF"/>
            <w:noWrap/>
            <w:vAlign w:val="center"/>
          </w:tcPr>
          <w:p w14:paraId="45801FFF">
            <w:pPr>
              <w:rPr>
                <w:bCs/>
              </w:rPr>
            </w:pPr>
          </w:p>
        </w:tc>
      </w:tr>
      <w:tr w14:paraId="0C77E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09D1561E">
            <w:pPr>
              <w:jc w:val="center"/>
              <w:rPr>
                <w:bCs/>
              </w:rPr>
            </w:pPr>
          </w:p>
        </w:tc>
        <w:tc>
          <w:tcPr>
            <w:tcW w:w="722" w:type="dxa"/>
            <w:shd w:val="clear" w:color="auto" w:fill="FFFFFF"/>
            <w:vAlign w:val="center"/>
          </w:tcPr>
          <w:p w14:paraId="3FC48F43">
            <w:pPr>
              <w:jc w:val="center"/>
              <w:textAlignment w:val="center"/>
              <w:rPr>
                <w:bCs/>
                <w:lang w:bidi="ar"/>
              </w:rPr>
            </w:pPr>
            <w:r>
              <w:rPr>
                <w:rFonts w:hint="eastAsia"/>
                <w:bCs/>
                <w:lang w:bidi="ar"/>
              </w:rPr>
              <w:t>31</w:t>
            </w:r>
          </w:p>
        </w:tc>
        <w:tc>
          <w:tcPr>
            <w:tcW w:w="1323" w:type="dxa"/>
            <w:shd w:val="clear" w:color="auto" w:fill="FFFFFF"/>
            <w:vAlign w:val="center"/>
          </w:tcPr>
          <w:p w14:paraId="145CC31C">
            <w:pPr>
              <w:jc w:val="center"/>
              <w:textAlignment w:val="center"/>
              <w:rPr>
                <w:bCs/>
              </w:rPr>
            </w:pPr>
            <w:r>
              <w:rPr>
                <w:rFonts w:hint="eastAsia"/>
                <w:bCs/>
                <w:lang w:bidi="ar"/>
              </w:rPr>
              <w:t>操作</w:t>
            </w:r>
          </w:p>
        </w:tc>
        <w:tc>
          <w:tcPr>
            <w:tcW w:w="4214" w:type="dxa"/>
            <w:shd w:val="clear" w:color="auto" w:fill="FFFFFF"/>
            <w:vAlign w:val="center"/>
          </w:tcPr>
          <w:p w14:paraId="05AEDD7E">
            <w:pPr>
              <w:textAlignment w:val="center"/>
              <w:rPr>
                <w:bCs/>
                <w:lang w:bidi="ar"/>
              </w:rPr>
            </w:pPr>
            <w:r>
              <w:rPr>
                <w:rFonts w:hint="eastAsia"/>
                <w:bCs/>
                <w:lang w:bidi="ar"/>
              </w:rPr>
              <w:t>1.保洁员按照区分标准操作。</w:t>
            </w:r>
          </w:p>
          <w:p w14:paraId="694D42E6">
            <w:pPr>
              <w:textAlignment w:val="center"/>
              <w:rPr>
                <w:bCs/>
              </w:rPr>
            </w:pPr>
            <w:r>
              <w:rPr>
                <w:rFonts w:hint="eastAsia"/>
                <w:bCs/>
                <w:lang w:bidi="ar"/>
              </w:rPr>
              <w:t>2.工具、用品干净、无异味、按时消毒</w:t>
            </w:r>
          </w:p>
        </w:tc>
        <w:tc>
          <w:tcPr>
            <w:tcW w:w="489" w:type="dxa"/>
            <w:shd w:val="clear" w:color="auto" w:fill="FFFFFF"/>
            <w:noWrap/>
            <w:vAlign w:val="center"/>
          </w:tcPr>
          <w:p w14:paraId="4A9F2F2B">
            <w:pPr>
              <w:jc w:val="center"/>
              <w:textAlignment w:val="center"/>
              <w:rPr>
                <w:bCs/>
              </w:rPr>
            </w:pPr>
            <w:r>
              <w:rPr>
                <w:rFonts w:hint="eastAsia"/>
                <w:bCs/>
                <w:lang w:bidi="ar"/>
              </w:rPr>
              <w:t>2</w:t>
            </w:r>
          </w:p>
        </w:tc>
        <w:tc>
          <w:tcPr>
            <w:tcW w:w="4338" w:type="dxa"/>
            <w:shd w:val="clear" w:color="auto" w:fill="FFFFFF"/>
            <w:vAlign w:val="center"/>
          </w:tcPr>
          <w:p w14:paraId="0C5307B0">
            <w:pPr>
              <w:textAlignment w:val="center"/>
              <w:rPr>
                <w:bCs/>
                <w:lang w:bidi="ar"/>
              </w:rPr>
            </w:pPr>
            <w:r>
              <w:rPr>
                <w:rFonts w:hint="eastAsia"/>
                <w:bCs/>
                <w:lang w:bidi="ar"/>
              </w:rPr>
              <w:t>□ 1.合格，得2分</w:t>
            </w:r>
          </w:p>
          <w:p w14:paraId="35295800">
            <w:pPr>
              <w:textAlignment w:val="center"/>
              <w:rPr>
                <w:bCs/>
                <w:lang w:bidi="ar"/>
              </w:rPr>
            </w:pPr>
            <w:r>
              <w:rPr>
                <w:rFonts w:hint="eastAsia"/>
                <w:bCs/>
                <w:lang w:bidi="ar"/>
              </w:rPr>
              <w:t>□ 2.有1项合格的可得1分</w:t>
            </w:r>
          </w:p>
          <w:p w14:paraId="44A115EC">
            <w:pPr>
              <w:textAlignment w:val="center"/>
              <w:rPr>
                <w:bCs/>
              </w:rPr>
            </w:pPr>
            <w:r>
              <w:rPr>
                <w:rFonts w:hint="eastAsia"/>
                <w:bCs/>
                <w:lang w:bidi="ar"/>
              </w:rPr>
              <w:t>□ 3.有2项不合格的本条不得分，限下一考核月前完成整改</w:t>
            </w:r>
          </w:p>
        </w:tc>
        <w:tc>
          <w:tcPr>
            <w:tcW w:w="512" w:type="dxa"/>
            <w:shd w:val="clear" w:color="auto" w:fill="FFFFFF"/>
            <w:noWrap/>
            <w:vAlign w:val="center"/>
          </w:tcPr>
          <w:p w14:paraId="73A98180">
            <w:pPr>
              <w:rPr>
                <w:bCs/>
              </w:rPr>
            </w:pPr>
          </w:p>
        </w:tc>
        <w:tc>
          <w:tcPr>
            <w:tcW w:w="1761" w:type="dxa"/>
            <w:shd w:val="clear" w:color="auto" w:fill="FFFFFF"/>
            <w:noWrap/>
            <w:vAlign w:val="center"/>
          </w:tcPr>
          <w:p w14:paraId="779F928A">
            <w:pPr>
              <w:rPr>
                <w:bCs/>
              </w:rPr>
            </w:pPr>
          </w:p>
        </w:tc>
      </w:tr>
      <w:tr w14:paraId="03672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187BAA17">
            <w:pPr>
              <w:jc w:val="center"/>
              <w:rPr>
                <w:bCs/>
              </w:rPr>
            </w:pPr>
          </w:p>
        </w:tc>
        <w:tc>
          <w:tcPr>
            <w:tcW w:w="722" w:type="dxa"/>
            <w:shd w:val="clear" w:color="auto" w:fill="FFFFFF"/>
            <w:vAlign w:val="center"/>
          </w:tcPr>
          <w:p w14:paraId="68914103">
            <w:pPr>
              <w:jc w:val="center"/>
              <w:textAlignment w:val="center"/>
              <w:rPr>
                <w:bCs/>
                <w:lang w:bidi="ar"/>
              </w:rPr>
            </w:pPr>
            <w:r>
              <w:rPr>
                <w:rFonts w:hint="eastAsia"/>
                <w:bCs/>
                <w:lang w:bidi="ar"/>
              </w:rPr>
              <w:t>32</w:t>
            </w:r>
          </w:p>
        </w:tc>
        <w:tc>
          <w:tcPr>
            <w:tcW w:w="1323" w:type="dxa"/>
            <w:shd w:val="clear" w:color="auto" w:fill="FFFFFF"/>
            <w:vAlign w:val="center"/>
          </w:tcPr>
          <w:p w14:paraId="616AD519">
            <w:pPr>
              <w:jc w:val="center"/>
              <w:textAlignment w:val="center"/>
              <w:rPr>
                <w:bCs/>
              </w:rPr>
            </w:pPr>
            <w:r>
              <w:rPr>
                <w:rFonts w:hint="eastAsia"/>
                <w:bCs/>
                <w:lang w:bidi="ar"/>
              </w:rPr>
              <w:t>保洁药剂使用</w:t>
            </w:r>
          </w:p>
        </w:tc>
        <w:tc>
          <w:tcPr>
            <w:tcW w:w="4214" w:type="dxa"/>
            <w:shd w:val="clear" w:color="auto" w:fill="FFFFFF"/>
            <w:vAlign w:val="center"/>
          </w:tcPr>
          <w:p w14:paraId="5488BF0E">
            <w:pPr>
              <w:textAlignment w:val="center"/>
              <w:rPr>
                <w:bCs/>
                <w:lang w:bidi="ar"/>
              </w:rPr>
            </w:pPr>
            <w:r>
              <w:rPr>
                <w:rFonts w:hint="eastAsia"/>
                <w:bCs/>
                <w:lang w:bidi="ar"/>
              </w:rPr>
              <w:t>1.保洁员熟知使用范围。</w:t>
            </w:r>
          </w:p>
          <w:p w14:paraId="5573B854">
            <w:pPr>
              <w:textAlignment w:val="center"/>
              <w:rPr>
                <w:bCs/>
              </w:rPr>
            </w:pPr>
            <w:r>
              <w:rPr>
                <w:rFonts w:hint="eastAsia"/>
                <w:bCs/>
                <w:lang w:bidi="ar"/>
              </w:rPr>
              <w:t>2.安全使用说明及注意事项张贴标示，药剂在保质期内。</w:t>
            </w:r>
          </w:p>
        </w:tc>
        <w:tc>
          <w:tcPr>
            <w:tcW w:w="489" w:type="dxa"/>
            <w:shd w:val="clear" w:color="auto" w:fill="FFFFFF"/>
            <w:noWrap/>
            <w:vAlign w:val="center"/>
          </w:tcPr>
          <w:p w14:paraId="3027409A">
            <w:pPr>
              <w:jc w:val="center"/>
              <w:textAlignment w:val="center"/>
              <w:rPr>
                <w:bCs/>
              </w:rPr>
            </w:pPr>
            <w:r>
              <w:rPr>
                <w:rFonts w:hint="eastAsia"/>
                <w:bCs/>
                <w:lang w:bidi="ar"/>
              </w:rPr>
              <w:t>2</w:t>
            </w:r>
          </w:p>
        </w:tc>
        <w:tc>
          <w:tcPr>
            <w:tcW w:w="4338" w:type="dxa"/>
            <w:shd w:val="clear" w:color="auto" w:fill="FFFFFF"/>
            <w:vAlign w:val="center"/>
          </w:tcPr>
          <w:p w14:paraId="00EB9162">
            <w:pPr>
              <w:textAlignment w:val="center"/>
              <w:rPr>
                <w:bCs/>
                <w:lang w:bidi="ar"/>
              </w:rPr>
            </w:pPr>
            <w:r>
              <w:rPr>
                <w:rFonts w:hint="eastAsia"/>
                <w:bCs/>
                <w:lang w:bidi="ar"/>
              </w:rPr>
              <w:t>□ 1.合格，得2分</w:t>
            </w:r>
          </w:p>
          <w:p w14:paraId="7B2A71B6">
            <w:pPr>
              <w:textAlignment w:val="center"/>
              <w:rPr>
                <w:bCs/>
                <w:lang w:bidi="ar"/>
              </w:rPr>
            </w:pPr>
            <w:r>
              <w:rPr>
                <w:rFonts w:hint="eastAsia"/>
                <w:bCs/>
                <w:lang w:bidi="ar"/>
              </w:rPr>
              <w:t>□ 2.有1项合格的可得1分</w:t>
            </w:r>
          </w:p>
          <w:p w14:paraId="7430729C">
            <w:pPr>
              <w:textAlignment w:val="center"/>
              <w:rPr>
                <w:bCs/>
              </w:rPr>
            </w:pPr>
            <w:r>
              <w:rPr>
                <w:rFonts w:hint="eastAsia"/>
                <w:bCs/>
                <w:lang w:bidi="ar"/>
              </w:rPr>
              <w:t>□ 3.有2项不合格的本条不得分，限下一考核月前完成整改</w:t>
            </w:r>
          </w:p>
        </w:tc>
        <w:tc>
          <w:tcPr>
            <w:tcW w:w="512" w:type="dxa"/>
            <w:shd w:val="clear" w:color="auto" w:fill="FFFFFF"/>
            <w:noWrap/>
            <w:vAlign w:val="center"/>
          </w:tcPr>
          <w:p w14:paraId="1C319E71">
            <w:pPr>
              <w:rPr>
                <w:bCs/>
              </w:rPr>
            </w:pPr>
          </w:p>
        </w:tc>
        <w:tc>
          <w:tcPr>
            <w:tcW w:w="1761" w:type="dxa"/>
            <w:shd w:val="clear" w:color="auto" w:fill="FFFFFF"/>
            <w:noWrap/>
            <w:vAlign w:val="center"/>
          </w:tcPr>
          <w:p w14:paraId="7E7F1C27">
            <w:pPr>
              <w:rPr>
                <w:bCs/>
              </w:rPr>
            </w:pPr>
          </w:p>
        </w:tc>
      </w:tr>
      <w:tr w14:paraId="29E56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722F5ACF">
            <w:pPr>
              <w:jc w:val="center"/>
              <w:rPr>
                <w:bCs/>
              </w:rPr>
            </w:pPr>
          </w:p>
        </w:tc>
        <w:tc>
          <w:tcPr>
            <w:tcW w:w="722" w:type="dxa"/>
            <w:shd w:val="clear" w:color="auto" w:fill="FFFFFF"/>
            <w:vAlign w:val="center"/>
          </w:tcPr>
          <w:p w14:paraId="0365B784">
            <w:pPr>
              <w:jc w:val="center"/>
              <w:textAlignment w:val="center"/>
              <w:rPr>
                <w:bCs/>
                <w:lang w:bidi="ar"/>
              </w:rPr>
            </w:pPr>
            <w:r>
              <w:rPr>
                <w:rFonts w:hint="eastAsia"/>
                <w:bCs/>
                <w:lang w:bidi="ar"/>
              </w:rPr>
              <w:t>33</w:t>
            </w:r>
          </w:p>
        </w:tc>
        <w:tc>
          <w:tcPr>
            <w:tcW w:w="1323" w:type="dxa"/>
            <w:shd w:val="clear" w:color="auto" w:fill="FFFFFF"/>
            <w:vAlign w:val="center"/>
          </w:tcPr>
          <w:p w14:paraId="21228100">
            <w:pPr>
              <w:jc w:val="center"/>
              <w:textAlignment w:val="center"/>
              <w:rPr>
                <w:bCs/>
              </w:rPr>
            </w:pPr>
            <w:r>
              <w:rPr>
                <w:rFonts w:hint="eastAsia"/>
                <w:bCs/>
                <w:lang w:bidi="ar"/>
              </w:rPr>
              <w:t>保洁机械</w:t>
            </w:r>
          </w:p>
        </w:tc>
        <w:tc>
          <w:tcPr>
            <w:tcW w:w="4214" w:type="dxa"/>
            <w:shd w:val="clear" w:color="auto" w:fill="FFFFFF"/>
            <w:vAlign w:val="center"/>
          </w:tcPr>
          <w:p w14:paraId="0F3F747F">
            <w:pPr>
              <w:textAlignment w:val="center"/>
              <w:rPr>
                <w:bCs/>
                <w:lang w:bidi="ar"/>
              </w:rPr>
            </w:pPr>
            <w:r>
              <w:rPr>
                <w:rFonts w:hint="eastAsia"/>
                <w:bCs/>
                <w:lang w:bidi="ar"/>
              </w:rPr>
              <w:t>1.保洁机械完好无损。</w:t>
            </w:r>
          </w:p>
          <w:p w14:paraId="269E1E6A">
            <w:pPr>
              <w:textAlignment w:val="center"/>
              <w:rPr>
                <w:bCs/>
              </w:rPr>
            </w:pPr>
            <w:r>
              <w:rPr>
                <w:rFonts w:hint="eastAsia"/>
                <w:bCs/>
                <w:lang w:bidi="ar"/>
              </w:rPr>
              <w:t>2.保洁机械安全使用。</w:t>
            </w:r>
          </w:p>
        </w:tc>
        <w:tc>
          <w:tcPr>
            <w:tcW w:w="489" w:type="dxa"/>
            <w:shd w:val="clear" w:color="auto" w:fill="FFFFFF"/>
            <w:noWrap/>
            <w:vAlign w:val="center"/>
          </w:tcPr>
          <w:p w14:paraId="62FD05F1">
            <w:pPr>
              <w:jc w:val="center"/>
              <w:textAlignment w:val="center"/>
              <w:rPr>
                <w:bCs/>
              </w:rPr>
            </w:pPr>
            <w:r>
              <w:rPr>
                <w:rFonts w:hint="eastAsia"/>
                <w:bCs/>
                <w:lang w:bidi="ar"/>
              </w:rPr>
              <w:t>2</w:t>
            </w:r>
          </w:p>
        </w:tc>
        <w:tc>
          <w:tcPr>
            <w:tcW w:w="4338" w:type="dxa"/>
            <w:shd w:val="clear" w:color="auto" w:fill="FFFFFF"/>
            <w:vAlign w:val="center"/>
          </w:tcPr>
          <w:p w14:paraId="0F72DFFF">
            <w:pPr>
              <w:textAlignment w:val="center"/>
              <w:rPr>
                <w:bCs/>
                <w:lang w:bidi="ar"/>
              </w:rPr>
            </w:pPr>
            <w:r>
              <w:rPr>
                <w:rFonts w:hint="eastAsia"/>
                <w:bCs/>
                <w:lang w:bidi="ar"/>
              </w:rPr>
              <w:t>□ 1.合格，得2分</w:t>
            </w:r>
          </w:p>
          <w:p w14:paraId="1132121A">
            <w:pPr>
              <w:textAlignment w:val="center"/>
              <w:rPr>
                <w:bCs/>
                <w:lang w:bidi="ar"/>
              </w:rPr>
            </w:pPr>
            <w:r>
              <w:rPr>
                <w:rFonts w:hint="eastAsia"/>
                <w:bCs/>
                <w:lang w:bidi="ar"/>
              </w:rPr>
              <w:t>□ 2.有1项合格的可得1分</w:t>
            </w:r>
          </w:p>
          <w:p w14:paraId="615152F6">
            <w:pPr>
              <w:textAlignment w:val="center"/>
              <w:rPr>
                <w:bCs/>
              </w:rPr>
            </w:pPr>
            <w:r>
              <w:rPr>
                <w:rFonts w:hint="eastAsia"/>
                <w:bCs/>
                <w:lang w:bidi="ar"/>
              </w:rPr>
              <w:t>□ 3.有2项不合格的本条不得分，限下一考核月前完成整改</w:t>
            </w:r>
          </w:p>
        </w:tc>
        <w:tc>
          <w:tcPr>
            <w:tcW w:w="512" w:type="dxa"/>
            <w:shd w:val="clear" w:color="auto" w:fill="FFFFFF"/>
            <w:noWrap/>
            <w:vAlign w:val="center"/>
          </w:tcPr>
          <w:p w14:paraId="5E678AD4">
            <w:pPr>
              <w:rPr>
                <w:bCs/>
              </w:rPr>
            </w:pPr>
          </w:p>
        </w:tc>
        <w:tc>
          <w:tcPr>
            <w:tcW w:w="1761" w:type="dxa"/>
            <w:shd w:val="clear" w:color="auto" w:fill="FFFFFF"/>
            <w:noWrap/>
            <w:vAlign w:val="center"/>
          </w:tcPr>
          <w:p w14:paraId="1B23386A">
            <w:pPr>
              <w:rPr>
                <w:bCs/>
              </w:rPr>
            </w:pPr>
          </w:p>
        </w:tc>
      </w:tr>
      <w:tr w14:paraId="5CC98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restart"/>
            <w:shd w:val="clear" w:color="auto" w:fill="FFFFFF"/>
            <w:textDirection w:val="tbRlV"/>
            <w:vAlign w:val="center"/>
          </w:tcPr>
          <w:p w14:paraId="734C5AE1">
            <w:pPr>
              <w:ind w:left="113" w:right="113"/>
              <w:jc w:val="center"/>
              <w:textAlignment w:val="center"/>
              <w:rPr>
                <w:bCs/>
                <w:lang w:bidi="ar"/>
              </w:rPr>
            </w:pPr>
            <w:r>
              <w:rPr>
                <w:rFonts w:hint="eastAsia"/>
                <w:bCs/>
                <w:lang w:bidi="ar"/>
              </w:rPr>
              <w:t>安全保障</w:t>
            </w:r>
          </w:p>
        </w:tc>
        <w:tc>
          <w:tcPr>
            <w:tcW w:w="722" w:type="dxa"/>
            <w:shd w:val="clear" w:color="auto" w:fill="FFFFFF"/>
            <w:vAlign w:val="center"/>
          </w:tcPr>
          <w:p w14:paraId="5A45E6E8">
            <w:pPr>
              <w:jc w:val="center"/>
              <w:textAlignment w:val="center"/>
              <w:rPr>
                <w:bCs/>
              </w:rPr>
            </w:pPr>
            <w:r>
              <w:rPr>
                <w:rFonts w:hint="eastAsia"/>
                <w:bCs/>
              </w:rPr>
              <w:t>34</w:t>
            </w:r>
          </w:p>
        </w:tc>
        <w:tc>
          <w:tcPr>
            <w:tcW w:w="1323" w:type="dxa"/>
            <w:shd w:val="clear" w:color="auto" w:fill="FFFFFF"/>
            <w:vAlign w:val="center"/>
          </w:tcPr>
          <w:p w14:paraId="32B1CD74">
            <w:pPr>
              <w:jc w:val="center"/>
              <w:textAlignment w:val="center"/>
              <w:rPr>
                <w:bCs/>
                <w:lang w:bidi="ar"/>
              </w:rPr>
            </w:pPr>
            <w:r>
              <w:rPr>
                <w:rFonts w:hint="eastAsia"/>
                <w:bCs/>
                <w:lang w:bidi="ar"/>
              </w:rPr>
              <w:t>安全巡视</w:t>
            </w:r>
          </w:p>
        </w:tc>
        <w:tc>
          <w:tcPr>
            <w:tcW w:w="4214" w:type="dxa"/>
            <w:shd w:val="clear" w:color="auto" w:fill="FFFFFF"/>
            <w:vAlign w:val="center"/>
          </w:tcPr>
          <w:p w14:paraId="1A48B271">
            <w:pPr>
              <w:textAlignment w:val="center"/>
              <w:rPr>
                <w:bCs/>
                <w:lang w:bidi="ar"/>
              </w:rPr>
            </w:pPr>
            <w:r>
              <w:rPr>
                <w:rFonts w:hint="eastAsia"/>
                <w:bCs/>
                <w:lang w:bidi="ar"/>
              </w:rPr>
              <w:t>1.保洁员按规范操作。</w:t>
            </w:r>
          </w:p>
          <w:p w14:paraId="6ED38907">
            <w:pPr>
              <w:textAlignment w:val="center"/>
              <w:rPr>
                <w:bCs/>
                <w:lang w:bidi="ar"/>
              </w:rPr>
            </w:pPr>
            <w:r>
              <w:rPr>
                <w:rFonts w:hint="eastAsia"/>
                <w:bCs/>
                <w:lang w:bidi="ar"/>
              </w:rPr>
              <w:t>2.卫生间、地面湿式保洁时设置防滑等提示标识。</w:t>
            </w:r>
          </w:p>
          <w:p w14:paraId="130CECA4">
            <w:pPr>
              <w:textAlignment w:val="center"/>
              <w:rPr>
                <w:bCs/>
              </w:rPr>
            </w:pPr>
            <w:r>
              <w:rPr>
                <w:rFonts w:hint="eastAsia"/>
                <w:bCs/>
                <w:lang w:bidi="ar"/>
              </w:rPr>
              <w:t>3.湿滑地面设置防滑提示标识。</w:t>
            </w:r>
          </w:p>
        </w:tc>
        <w:tc>
          <w:tcPr>
            <w:tcW w:w="489" w:type="dxa"/>
            <w:shd w:val="clear" w:color="auto" w:fill="FFFFFF"/>
            <w:noWrap/>
            <w:vAlign w:val="center"/>
          </w:tcPr>
          <w:p w14:paraId="11ABC232">
            <w:pPr>
              <w:jc w:val="center"/>
              <w:textAlignment w:val="center"/>
              <w:rPr>
                <w:bCs/>
              </w:rPr>
            </w:pPr>
            <w:r>
              <w:rPr>
                <w:rFonts w:hint="eastAsia"/>
                <w:bCs/>
                <w:lang w:bidi="ar"/>
              </w:rPr>
              <w:t>3</w:t>
            </w:r>
          </w:p>
        </w:tc>
        <w:tc>
          <w:tcPr>
            <w:tcW w:w="4338" w:type="dxa"/>
            <w:shd w:val="clear" w:color="auto" w:fill="FFFFFF"/>
            <w:vAlign w:val="center"/>
          </w:tcPr>
          <w:p w14:paraId="00E38F0A">
            <w:pPr>
              <w:textAlignment w:val="center"/>
              <w:rPr>
                <w:bCs/>
                <w:lang w:bidi="ar"/>
              </w:rPr>
            </w:pPr>
            <w:r>
              <w:rPr>
                <w:rFonts w:hint="eastAsia"/>
                <w:bCs/>
                <w:lang w:bidi="ar"/>
              </w:rPr>
              <w:t>□ 1.合格，得3分</w:t>
            </w:r>
          </w:p>
          <w:p w14:paraId="0FB3A3C5">
            <w:pPr>
              <w:textAlignment w:val="center"/>
              <w:rPr>
                <w:bCs/>
                <w:lang w:bidi="ar"/>
              </w:rPr>
            </w:pPr>
            <w:r>
              <w:rPr>
                <w:rFonts w:hint="eastAsia"/>
                <w:bCs/>
                <w:lang w:bidi="ar"/>
              </w:rPr>
              <w:t>□ 2.有1项不合格的可得2分</w:t>
            </w:r>
          </w:p>
          <w:p w14:paraId="0849E0D0">
            <w:pPr>
              <w:textAlignment w:val="center"/>
              <w:rPr>
                <w:bCs/>
                <w:lang w:bidi="ar"/>
              </w:rPr>
            </w:pPr>
            <w:r>
              <w:rPr>
                <w:rFonts w:hint="eastAsia"/>
                <w:bCs/>
                <w:lang w:bidi="ar"/>
              </w:rPr>
              <w:t>□ 3.有2项不合格的得1分</w:t>
            </w:r>
          </w:p>
          <w:p w14:paraId="3B69B084">
            <w:pPr>
              <w:textAlignment w:val="center"/>
              <w:rPr>
                <w:bCs/>
              </w:rPr>
            </w:pPr>
            <w:r>
              <w:rPr>
                <w:rFonts w:hint="eastAsia"/>
                <w:bCs/>
                <w:lang w:bidi="ar"/>
              </w:rPr>
              <w:t>□ 4.全部不合格的本条不得分限下一考核月前完成整改</w:t>
            </w:r>
          </w:p>
        </w:tc>
        <w:tc>
          <w:tcPr>
            <w:tcW w:w="512" w:type="dxa"/>
            <w:shd w:val="clear" w:color="auto" w:fill="FFFFFF"/>
            <w:noWrap/>
            <w:vAlign w:val="center"/>
          </w:tcPr>
          <w:p w14:paraId="51F16119">
            <w:pPr>
              <w:rPr>
                <w:bCs/>
              </w:rPr>
            </w:pPr>
          </w:p>
        </w:tc>
        <w:tc>
          <w:tcPr>
            <w:tcW w:w="1761" w:type="dxa"/>
            <w:shd w:val="clear" w:color="auto" w:fill="FFFFFF"/>
            <w:noWrap/>
            <w:vAlign w:val="center"/>
          </w:tcPr>
          <w:p w14:paraId="778A7097">
            <w:pPr>
              <w:rPr>
                <w:bCs/>
              </w:rPr>
            </w:pPr>
          </w:p>
        </w:tc>
      </w:tr>
      <w:tr w14:paraId="6885D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052C9AD1">
            <w:pPr>
              <w:jc w:val="center"/>
              <w:rPr>
                <w:bCs/>
              </w:rPr>
            </w:pPr>
          </w:p>
        </w:tc>
        <w:tc>
          <w:tcPr>
            <w:tcW w:w="722" w:type="dxa"/>
            <w:shd w:val="clear" w:color="auto" w:fill="FFFFFF"/>
            <w:vAlign w:val="center"/>
          </w:tcPr>
          <w:p w14:paraId="62606FE4">
            <w:pPr>
              <w:jc w:val="center"/>
              <w:rPr>
                <w:bCs/>
              </w:rPr>
            </w:pPr>
            <w:r>
              <w:rPr>
                <w:rFonts w:hint="eastAsia"/>
                <w:bCs/>
              </w:rPr>
              <w:t>35</w:t>
            </w:r>
          </w:p>
        </w:tc>
        <w:tc>
          <w:tcPr>
            <w:tcW w:w="1323" w:type="dxa"/>
            <w:shd w:val="clear" w:color="auto" w:fill="FFFFFF"/>
            <w:vAlign w:val="center"/>
          </w:tcPr>
          <w:p w14:paraId="54CD5BC0">
            <w:pPr>
              <w:jc w:val="center"/>
              <w:rPr>
                <w:bCs/>
              </w:rPr>
            </w:pPr>
            <w:r>
              <w:rPr>
                <w:rFonts w:hint="eastAsia"/>
                <w:bCs/>
              </w:rPr>
              <w:t>安全保障</w:t>
            </w:r>
          </w:p>
        </w:tc>
        <w:tc>
          <w:tcPr>
            <w:tcW w:w="4214" w:type="dxa"/>
            <w:shd w:val="clear" w:color="auto" w:fill="FFFFFF"/>
            <w:vAlign w:val="center"/>
          </w:tcPr>
          <w:p w14:paraId="4829B49D">
            <w:pPr>
              <w:numPr>
                <w:ilvl w:val="0"/>
                <w:numId w:val="6"/>
              </w:numPr>
              <w:textAlignment w:val="center"/>
              <w:rPr>
                <w:bCs/>
                <w:lang w:bidi="ar"/>
              </w:rPr>
            </w:pPr>
            <w:r>
              <w:rPr>
                <w:rFonts w:hint="eastAsia"/>
                <w:bCs/>
                <w:lang w:bidi="ar"/>
              </w:rPr>
              <w:t>各楼宇在雨雪等恶劣天气采取有效防滑措施。</w:t>
            </w:r>
          </w:p>
          <w:p w14:paraId="5D92DDDA">
            <w:pPr>
              <w:textAlignment w:val="center"/>
              <w:rPr>
                <w:bCs/>
              </w:rPr>
            </w:pPr>
            <w:r>
              <w:rPr>
                <w:rFonts w:hint="eastAsia"/>
                <w:bCs/>
                <w:lang w:bidi="ar"/>
              </w:rPr>
              <w:t>2.各楼宇出入口铺设防滑地毯。3.雨雪天气保洁人员加强地面保障。</w:t>
            </w:r>
          </w:p>
        </w:tc>
        <w:tc>
          <w:tcPr>
            <w:tcW w:w="489" w:type="dxa"/>
            <w:shd w:val="clear" w:color="auto" w:fill="FFFFFF"/>
            <w:noWrap/>
            <w:vAlign w:val="center"/>
          </w:tcPr>
          <w:p w14:paraId="3F18D528">
            <w:pPr>
              <w:jc w:val="center"/>
              <w:textAlignment w:val="center"/>
              <w:rPr>
                <w:bCs/>
              </w:rPr>
            </w:pPr>
            <w:r>
              <w:rPr>
                <w:rFonts w:hint="eastAsia"/>
                <w:bCs/>
                <w:lang w:bidi="ar"/>
              </w:rPr>
              <w:t>2</w:t>
            </w:r>
          </w:p>
        </w:tc>
        <w:tc>
          <w:tcPr>
            <w:tcW w:w="4338" w:type="dxa"/>
            <w:shd w:val="clear" w:color="auto" w:fill="FFFFFF"/>
            <w:vAlign w:val="center"/>
          </w:tcPr>
          <w:p w14:paraId="4B0AB963">
            <w:pPr>
              <w:textAlignment w:val="center"/>
              <w:rPr>
                <w:bCs/>
                <w:lang w:bidi="ar"/>
              </w:rPr>
            </w:pPr>
            <w:r>
              <w:rPr>
                <w:rFonts w:hint="eastAsia"/>
                <w:bCs/>
                <w:lang w:bidi="ar"/>
              </w:rPr>
              <w:t>□ 1.合格，得2分</w:t>
            </w:r>
          </w:p>
          <w:p w14:paraId="39EF9301">
            <w:pPr>
              <w:textAlignment w:val="center"/>
              <w:rPr>
                <w:bCs/>
                <w:lang w:bidi="ar"/>
              </w:rPr>
            </w:pPr>
            <w:r>
              <w:rPr>
                <w:rFonts w:hint="eastAsia"/>
                <w:bCs/>
                <w:lang w:bidi="ar"/>
              </w:rPr>
              <w:t>□ 2.有1项不合格的可得1分</w:t>
            </w:r>
          </w:p>
          <w:p w14:paraId="3E7A4FCD">
            <w:pPr>
              <w:textAlignment w:val="center"/>
              <w:rPr>
                <w:bCs/>
              </w:rPr>
            </w:pPr>
            <w:r>
              <w:rPr>
                <w:rFonts w:hint="eastAsia"/>
                <w:bCs/>
                <w:lang w:bidi="ar"/>
              </w:rPr>
              <w:t>□ 3.有2项不合格的本条不得分限下一考核月前完成整改</w:t>
            </w:r>
          </w:p>
        </w:tc>
        <w:tc>
          <w:tcPr>
            <w:tcW w:w="512" w:type="dxa"/>
            <w:shd w:val="clear" w:color="auto" w:fill="FFFFFF"/>
            <w:noWrap/>
            <w:vAlign w:val="center"/>
          </w:tcPr>
          <w:p w14:paraId="304D8987">
            <w:pPr>
              <w:rPr>
                <w:bCs/>
              </w:rPr>
            </w:pPr>
          </w:p>
        </w:tc>
        <w:tc>
          <w:tcPr>
            <w:tcW w:w="1761" w:type="dxa"/>
            <w:shd w:val="clear" w:color="auto" w:fill="FFFFFF"/>
            <w:noWrap/>
            <w:vAlign w:val="center"/>
          </w:tcPr>
          <w:p w14:paraId="724205FE">
            <w:pPr>
              <w:rPr>
                <w:bCs/>
              </w:rPr>
            </w:pPr>
          </w:p>
        </w:tc>
      </w:tr>
      <w:tr w14:paraId="071DE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restart"/>
            <w:noWrap/>
            <w:textDirection w:val="tbRlV"/>
            <w:vAlign w:val="center"/>
          </w:tcPr>
          <w:p w14:paraId="7891F2B2">
            <w:pPr>
              <w:ind w:left="113" w:right="113"/>
              <w:jc w:val="center"/>
              <w:textAlignment w:val="center"/>
              <w:rPr>
                <w:bCs/>
                <w:lang w:bidi="ar"/>
              </w:rPr>
            </w:pPr>
            <w:r>
              <w:rPr>
                <w:rFonts w:hint="eastAsia"/>
                <w:bCs/>
                <w:lang w:bidi="ar"/>
              </w:rPr>
              <w:t>质量服务</w:t>
            </w:r>
          </w:p>
        </w:tc>
        <w:tc>
          <w:tcPr>
            <w:tcW w:w="722" w:type="dxa"/>
            <w:noWrap/>
            <w:vAlign w:val="center"/>
          </w:tcPr>
          <w:p w14:paraId="7B68924E">
            <w:pPr>
              <w:jc w:val="center"/>
              <w:rPr>
                <w:rFonts w:cs="楷体"/>
                <w:bCs/>
              </w:rPr>
            </w:pPr>
            <w:r>
              <w:rPr>
                <w:rFonts w:hint="eastAsia" w:cs="楷体"/>
                <w:bCs/>
              </w:rPr>
              <w:t>36</w:t>
            </w:r>
          </w:p>
        </w:tc>
        <w:tc>
          <w:tcPr>
            <w:tcW w:w="1323" w:type="dxa"/>
            <w:vMerge w:val="restart"/>
            <w:noWrap/>
            <w:vAlign w:val="center"/>
          </w:tcPr>
          <w:p w14:paraId="0CA5305C">
            <w:pPr>
              <w:jc w:val="center"/>
              <w:textAlignment w:val="center"/>
              <w:rPr>
                <w:rFonts w:cs="楷体"/>
                <w:bCs/>
              </w:rPr>
            </w:pPr>
            <w:r>
              <w:rPr>
                <w:rFonts w:hint="eastAsia"/>
                <w:bCs/>
                <w:lang w:bidi="ar"/>
              </w:rPr>
              <w:t>被有效投诉</w:t>
            </w:r>
          </w:p>
        </w:tc>
        <w:tc>
          <w:tcPr>
            <w:tcW w:w="4214" w:type="dxa"/>
            <w:noWrap/>
            <w:vAlign w:val="center"/>
          </w:tcPr>
          <w:p w14:paraId="29AB2AA3">
            <w:pPr>
              <w:textAlignment w:val="center"/>
              <w:rPr>
                <w:rFonts w:cs="楷体"/>
                <w:bCs/>
              </w:rPr>
            </w:pPr>
            <w:r>
              <w:rPr>
                <w:rFonts w:hint="eastAsia"/>
                <w:bCs/>
                <w:lang w:bidi="ar"/>
              </w:rPr>
              <w:t>被以各种形式有效投诉至</w:t>
            </w:r>
            <w:r>
              <w:rPr>
                <w:rFonts w:hint="eastAsia"/>
              </w:rPr>
              <w:t>采购人</w:t>
            </w:r>
            <w:r>
              <w:rPr>
                <w:rFonts w:hint="eastAsia"/>
                <w:bCs/>
                <w:lang w:bidi="ar"/>
              </w:rPr>
              <w:t>的</w:t>
            </w:r>
          </w:p>
        </w:tc>
        <w:tc>
          <w:tcPr>
            <w:tcW w:w="489" w:type="dxa"/>
            <w:noWrap/>
            <w:vAlign w:val="center"/>
          </w:tcPr>
          <w:p w14:paraId="4FABA8E9">
            <w:pPr>
              <w:jc w:val="center"/>
              <w:textAlignment w:val="center"/>
              <w:rPr>
                <w:rFonts w:cs="楷体"/>
                <w:bCs/>
              </w:rPr>
            </w:pPr>
            <w:r>
              <w:rPr>
                <w:rFonts w:hint="eastAsia"/>
                <w:bCs/>
                <w:lang w:bidi="ar"/>
              </w:rPr>
              <w:t>3</w:t>
            </w:r>
          </w:p>
        </w:tc>
        <w:tc>
          <w:tcPr>
            <w:tcW w:w="4338" w:type="dxa"/>
            <w:noWrap/>
            <w:vAlign w:val="center"/>
          </w:tcPr>
          <w:p w14:paraId="79ABE543">
            <w:pPr>
              <w:textAlignment w:val="center"/>
              <w:rPr>
                <w:rStyle w:val="63"/>
                <w:rFonts w:hint="default"/>
                <w:bCs/>
                <w:color w:val="auto"/>
                <w:sz w:val="24"/>
                <w:szCs w:val="24"/>
                <w:lang w:bidi="ar"/>
              </w:rPr>
            </w:pPr>
            <w:r>
              <w:rPr>
                <w:rStyle w:val="64"/>
                <w:rFonts w:hint="default"/>
                <w:bCs/>
                <w:color w:val="auto"/>
                <w:lang w:bidi="ar"/>
              </w:rPr>
              <w:t>□ 1.无，</w:t>
            </w:r>
            <w:r>
              <w:rPr>
                <w:rStyle w:val="63"/>
                <w:rFonts w:hint="default"/>
                <w:bCs/>
                <w:color w:val="auto"/>
                <w:sz w:val="24"/>
                <w:szCs w:val="24"/>
                <w:lang w:bidi="ar"/>
              </w:rPr>
              <w:t>得3分</w:t>
            </w:r>
          </w:p>
          <w:p w14:paraId="114FDEF1">
            <w:pPr>
              <w:textAlignment w:val="center"/>
              <w:rPr>
                <w:rStyle w:val="63"/>
                <w:rFonts w:hint="default"/>
                <w:bCs/>
                <w:color w:val="auto"/>
                <w:sz w:val="24"/>
                <w:szCs w:val="24"/>
                <w:lang w:bidi="ar"/>
              </w:rPr>
            </w:pPr>
            <w:r>
              <w:rPr>
                <w:rStyle w:val="61"/>
                <w:rFonts w:hint="default"/>
                <w:bCs/>
                <w:color w:val="auto"/>
                <w:lang w:bidi="ar"/>
              </w:rPr>
              <w:t>□ 2.有2次以内，可</w:t>
            </w:r>
            <w:r>
              <w:rPr>
                <w:rStyle w:val="63"/>
                <w:rFonts w:hint="default"/>
                <w:bCs/>
                <w:color w:val="auto"/>
                <w:sz w:val="24"/>
                <w:szCs w:val="24"/>
                <w:lang w:bidi="ar"/>
              </w:rPr>
              <w:t>得2分</w:t>
            </w:r>
          </w:p>
          <w:p w14:paraId="77B4641D">
            <w:pPr>
              <w:textAlignment w:val="center"/>
              <w:rPr>
                <w:rStyle w:val="63"/>
                <w:rFonts w:hint="default"/>
                <w:bCs/>
                <w:color w:val="auto"/>
                <w:sz w:val="24"/>
                <w:szCs w:val="24"/>
                <w:lang w:bidi="ar"/>
              </w:rPr>
            </w:pPr>
            <w:r>
              <w:rPr>
                <w:rStyle w:val="64"/>
                <w:rFonts w:hint="default"/>
                <w:bCs/>
                <w:color w:val="auto"/>
                <w:lang w:bidi="ar"/>
              </w:rPr>
              <w:t>□ 3.有3-5次，可</w:t>
            </w:r>
            <w:r>
              <w:rPr>
                <w:rStyle w:val="63"/>
                <w:rFonts w:hint="default"/>
                <w:bCs/>
                <w:color w:val="auto"/>
                <w:sz w:val="24"/>
                <w:szCs w:val="24"/>
                <w:lang w:bidi="ar"/>
              </w:rPr>
              <w:t>得1分</w:t>
            </w:r>
          </w:p>
          <w:p w14:paraId="63BF99D9">
            <w:pPr>
              <w:textAlignment w:val="center"/>
              <w:rPr>
                <w:rFonts w:cs="楷体"/>
                <w:bCs/>
              </w:rPr>
            </w:pPr>
            <w:r>
              <w:rPr>
                <w:rStyle w:val="64"/>
                <w:rFonts w:hint="default"/>
                <w:bCs/>
                <w:color w:val="auto"/>
                <w:lang w:bidi="ar"/>
              </w:rPr>
              <w:t>□ 4.有6次，</w:t>
            </w:r>
            <w:r>
              <w:rPr>
                <w:rStyle w:val="63"/>
                <w:rFonts w:hint="default"/>
                <w:bCs/>
                <w:color w:val="auto"/>
                <w:sz w:val="24"/>
                <w:szCs w:val="24"/>
                <w:lang w:bidi="ar"/>
              </w:rPr>
              <w:t>不得分</w:t>
            </w:r>
          </w:p>
        </w:tc>
        <w:tc>
          <w:tcPr>
            <w:tcW w:w="512" w:type="dxa"/>
            <w:noWrap/>
            <w:vAlign w:val="center"/>
          </w:tcPr>
          <w:p w14:paraId="237ADB73">
            <w:pPr>
              <w:rPr>
                <w:rFonts w:cs="楷体"/>
                <w:bCs/>
              </w:rPr>
            </w:pPr>
          </w:p>
        </w:tc>
        <w:tc>
          <w:tcPr>
            <w:tcW w:w="1761" w:type="dxa"/>
            <w:noWrap/>
            <w:vAlign w:val="center"/>
          </w:tcPr>
          <w:p w14:paraId="0C95DF6B">
            <w:pPr>
              <w:rPr>
                <w:rFonts w:cs="楷体"/>
                <w:bCs/>
              </w:rPr>
            </w:pPr>
          </w:p>
        </w:tc>
      </w:tr>
      <w:tr w14:paraId="44BBD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noWrap/>
            <w:vAlign w:val="center"/>
          </w:tcPr>
          <w:p w14:paraId="495987A3">
            <w:pPr>
              <w:rPr>
                <w:rFonts w:cs="楷体"/>
                <w:bCs/>
              </w:rPr>
            </w:pPr>
          </w:p>
        </w:tc>
        <w:tc>
          <w:tcPr>
            <w:tcW w:w="722" w:type="dxa"/>
            <w:noWrap/>
            <w:vAlign w:val="center"/>
          </w:tcPr>
          <w:p w14:paraId="79749CC7">
            <w:pPr>
              <w:jc w:val="center"/>
              <w:rPr>
                <w:rFonts w:cs="楷体"/>
                <w:bCs/>
              </w:rPr>
            </w:pPr>
            <w:r>
              <w:rPr>
                <w:rFonts w:hint="eastAsia" w:cs="楷体"/>
                <w:bCs/>
              </w:rPr>
              <w:t>37</w:t>
            </w:r>
          </w:p>
        </w:tc>
        <w:tc>
          <w:tcPr>
            <w:tcW w:w="1323" w:type="dxa"/>
            <w:vMerge w:val="continue"/>
            <w:noWrap/>
            <w:vAlign w:val="center"/>
          </w:tcPr>
          <w:p w14:paraId="6562AF6C">
            <w:pPr>
              <w:jc w:val="center"/>
              <w:rPr>
                <w:rFonts w:cs="楷体"/>
                <w:bCs/>
              </w:rPr>
            </w:pPr>
          </w:p>
        </w:tc>
        <w:tc>
          <w:tcPr>
            <w:tcW w:w="4214" w:type="dxa"/>
            <w:noWrap/>
            <w:vAlign w:val="center"/>
          </w:tcPr>
          <w:p w14:paraId="38821CAC">
            <w:pPr>
              <w:textAlignment w:val="center"/>
              <w:rPr>
                <w:rFonts w:cs="楷体"/>
                <w:bCs/>
              </w:rPr>
            </w:pPr>
            <w:r>
              <w:rPr>
                <w:rFonts w:hint="eastAsia"/>
                <w:bCs/>
                <w:lang w:bidi="ar"/>
              </w:rPr>
              <w:t>被有效投诉至</w:t>
            </w:r>
            <w:r>
              <w:rPr>
                <w:rFonts w:hint="eastAsia"/>
              </w:rPr>
              <w:t>采购人</w:t>
            </w:r>
          </w:p>
        </w:tc>
        <w:tc>
          <w:tcPr>
            <w:tcW w:w="489" w:type="dxa"/>
            <w:noWrap/>
            <w:vAlign w:val="center"/>
          </w:tcPr>
          <w:p w14:paraId="666702C8">
            <w:pPr>
              <w:jc w:val="center"/>
              <w:textAlignment w:val="center"/>
              <w:rPr>
                <w:rFonts w:cs="楷体"/>
                <w:bCs/>
              </w:rPr>
            </w:pPr>
            <w:r>
              <w:rPr>
                <w:rFonts w:hint="eastAsia"/>
                <w:bCs/>
                <w:lang w:bidi="ar"/>
              </w:rPr>
              <w:t>4</w:t>
            </w:r>
          </w:p>
        </w:tc>
        <w:tc>
          <w:tcPr>
            <w:tcW w:w="4338" w:type="dxa"/>
            <w:noWrap/>
            <w:vAlign w:val="center"/>
          </w:tcPr>
          <w:p w14:paraId="23493297">
            <w:pPr>
              <w:textAlignment w:val="center"/>
              <w:rPr>
                <w:rStyle w:val="63"/>
                <w:rFonts w:hint="default"/>
                <w:bCs/>
                <w:color w:val="auto"/>
                <w:sz w:val="24"/>
                <w:szCs w:val="24"/>
                <w:lang w:bidi="ar"/>
              </w:rPr>
            </w:pPr>
            <w:r>
              <w:rPr>
                <w:rStyle w:val="64"/>
                <w:rFonts w:hint="default"/>
                <w:bCs/>
                <w:color w:val="auto"/>
                <w:lang w:bidi="ar"/>
              </w:rPr>
              <w:t>□ 1.无，</w:t>
            </w:r>
            <w:r>
              <w:rPr>
                <w:rStyle w:val="63"/>
                <w:rFonts w:hint="default"/>
                <w:bCs/>
                <w:color w:val="auto"/>
                <w:sz w:val="24"/>
                <w:szCs w:val="24"/>
                <w:lang w:bidi="ar"/>
              </w:rPr>
              <w:t>得4分</w:t>
            </w:r>
          </w:p>
          <w:p w14:paraId="1125A459">
            <w:pPr>
              <w:textAlignment w:val="center"/>
              <w:rPr>
                <w:rStyle w:val="63"/>
                <w:rFonts w:hint="default"/>
                <w:bCs/>
                <w:color w:val="auto"/>
                <w:sz w:val="24"/>
                <w:szCs w:val="24"/>
                <w:lang w:bidi="ar"/>
              </w:rPr>
            </w:pPr>
            <w:r>
              <w:rPr>
                <w:rStyle w:val="61"/>
                <w:rFonts w:hint="default"/>
                <w:bCs/>
                <w:color w:val="auto"/>
                <w:lang w:bidi="ar"/>
              </w:rPr>
              <w:t>□ 2.有2次以内</w:t>
            </w:r>
            <w:r>
              <w:rPr>
                <w:rStyle w:val="63"/>
                <w:rFonts w:hint="default"/>
                <w:bCs/>
                <w:color w:val="auto"/>
                <w:sz w:val="24"/>
                <w:szCs w:val="24"/>
                <w:lang w:bidi="ar"/>
              </w:rPr>
              <w:t>，可得2分</w:t>
            </w:r>
          </w:p>
          <w:p w14:paraId="04CB4328">
            <w:pPr>
              <w:textAlignment w:val="center"/>
              <w:rPr>
                <w:rFonts w:cs="楷体"/>
                <w:bCs/>
              </w:rPr>
            </w:pPr>
            <w:r>
              <w:rPr>
                <w:rStyle w:val="61"/>
                <w:rFonts w:hint="default"/>
                <w:bCs/>
                <w:color w:val="auto"/>
                <w:lang w:bidi="ar"/>
              </w:rPr>
              <w:t>□ 3.有3次以上，</w:t>
            </w:r>
            <w:r>
              <w:rPr>
                <w:rStyle w:val="63"/>
                <w:rFonts w:hint="default"/>
                <w:bCs/>
                <w:color w:val="auto"/>
                <w:sz w:val="24"/>
                <w:szCs w:val="24"/>
                <w:lang w:bidi="ar"/>
              </w:rPr>
              <w:t>不得分</w:t>
            </w:r>
          </w:p>
        </w:tc>
        <w:tc>
          <w:tcPr>
            <w:tcW w:w="512" w:type="dxa"/>
            <w:noWrap/>
            <w:vAlign w:val="center"/>
          </w:tcPr>
          <w:p w14:paraId="10E30F1B">
            <w:pPr>
              <w:rPr>
                <w:rFonts w:cs="楷体"/>
                <w:bCs/>
              </w:rPr>
            </w:pPr>
          </w:p>
        </w:tc>
        <w:tc>
          <w:tcPr>
            <w:tcW w:w="1761" w:type="dxa"/>
            <w:noWrap/>
            <w:vAlign w:val="center"/>
          </w:tcPr>
          <w:p w14:paraId="0331AAE4">
            <w:pPr>
              <w:rPr>
                <w:rFonts w:cs="楷体"/>
                <w:bCs/>
              </w:rPr>
            </w:pPr>
          </w:p>
        </w:tc>
      </w:tr>
      <w:tr w14:paraId="6349ED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noWrap/>
            <w:vAlign w:val="center"/>
          </w:tcPr>
          <w:p w14:paraId="11240802">
            <w:pPr>
              <w:rPr>
                <w:rFonts w:cs="楷体"/>
                <w:bCs/>
              </w:rPr>
            </w:pPr>
          </w:p>
        </w:tc>
        <w:tc>
          <w:tcPr>
            <w:tcW w:w="722" w:type="dxa"/>
            <w:noWrap/>
            <w:vAlign w:val="center"/>
          </w:tcPr>
          <w:p w14:paraId="74F4FD33">
            <w:pPr>
              <w:jc w:val="center"/>
              <w:rPr>
                <w:rFonts w:cs="楷体"/>
                <w:bCs/>
              </w:rPr>
            </w:pPr>
            <w:r>
              <w:rPr>
                <w:rFonts w:hint="eastAsia" w:cs="楷体"/>
                <w:bCs/>
              </w:rPr>
              <w:t>38</w:t>
            </w:r>
          </w:p>
        </w:tc>
        <w:tc>
          <w:tcPr>
            <w:tcW w:w="1323" w:type="dxa"/>
            <w:vMerge w:val="continue"/>
            <w:noWrap/>
            <w:vAlign w:val="center"/>
          </w:tcPr>
          <w:p w14:paraId="32C6449F">
            <w:pPr>
              <w:jc w:val="center"/>
              <w:rPr>
                <w:rFonts w:cs="楷体"/>
                <w:bCs/>
              </w:rPr>
            </w:pPr>
          </w:p>
        </w:tc>
        <w:tc>
          <w:tcPr>
            <w:tcW w:w="4214" w:type="dxa"/>
            <w:noWrap/>
            <w:vAlign w:val="center"/>
          </w:tcPr>
          <w:p w14:paraId="31A5DF29">
            <w:pPr>
              <w:textAlignment w:val="center"/>
              <w:rPr>
                <w:rFonts w:cs="楷体"/>
                <w:bCs/>
              </w:rPr>
            </w:pPr>
            <w:r>
              <w:rPr>
                <w:rFonts w:hint="eastAsia"/>
                <w:bCs/>
                <w:lang w:bidi="ar"/>
              </w:rPr>
              <w:t>被有效投诉至12345</w:t>
            </w:r>
          </w:p>
        </w:tc>
        <w:tc>
          <w:tcPr>
            <w:tcW w:w="489" w:type="dxa"/>
            <w:noWrap/>
            <w:vAlign w:val="center"/>
          </w:tcPr>
          <w:p w14:paraId="046D993C">
            <w:pPr>
              <w:jc w:val="center"/>
              <w:textAlignment w:val="center"/>
              <w:rPr>
                <w:rFonts w:cs="楷体"/>
                <w:bCs/>
              </w:rPr>
            </w:pPr>
            <w:r>
              <w:rPr>
                <w:rFonts w:hint="eastAsia"/>
                <w:bCs/>
                <w:lang w:bidi="ar"/>
              </w:rPr>
              <w:t>6</w:t>
            </w:r>
          </w:p>
        </w:tc>
        <w:tc>
          <w:tcPr>
            <w:tcW w:w="4338" w:type="dxa"/>
            <w:noWrap/>
            <w:vAlign w:val="center"/>
          </w:tcPr>
          <w:p w14:paraId="120FC409">
            <w:pPr>
              <w:textAlignment w:val="center"/>
              <w:rPr>
                <w:rStyle w:val="63"/>
                <w:rFonts w:hint="default"/>
                <w:bCs/>
                <w:color w:val="auto"/>
                <w:sz w:val="24"/>
                <w:szCs w:val="24"/>
                <w:lang w:bidi="ar"/>
              </w:rPr>
            </w:pPr>
            <w:r>
              <w:rPr>
                <w:rStyle w:val="64"/>
                <w:rFonts w:hint="default"/>
                <w:bCs/>
                <w:color w:val="auto"/>
                <w:lang w:bidi="ar"/>
              </w:rPr>
              <w:t>□ 1.无，</w:t>
            </w:r>
            <w:r>
              <w:rPr>
                <w:rStyle w:val="63"/>
                <w:rFonts w:hint="default"/>
                <w:bCs/>
                <w:color w:val="auto"/>
                <w:sz w:val="24"/>
                <w:szCs w:val="24"/>
                <w:lang w:bidi="ar"/>
              </w:rPr>
              <w:t>得6分</w:t>
            </w:r>
          </w:p>
          <w:p w14:paraId="4748DE30">
            <w:pPr>
              <w:textAlignment w:val="center"/>
              <w:rPr>
                <w:rFonts w:cs="楷体"/>
                <w:bCs/>
              </w:rPr>
            </w:pPr>
            <w:r>
              <w:rPr>
                <w:rStyle w:val="64"/>
                <w:rFonts w:hint="default"/>
                <w:bCs/>
                <w:color w:val="auto"/>
                <w:lang w:bidi="ar"/>
              </w:rPr>
              <w:t>□ 2.有，</w:t>
            </w:r>
            <w:r>
              <w:rPr>
                <w:rStyle w:val="63"/>
                <w:rFonts w:hint="default"/>
                <w:bCs/>
                <w:color w:val="auto"/>
                <w:sz w:val="24"/>
                <w:szCs w:val="24"/>
                <w:lang w:bidi="ar"/>
              </w:rPr>
              <w:t>不得分</w:t>
            </w:r>
          </w:p>
        </w:tc>
        <w:tc>
          <w:tcPr>
            <w:tcW w:w="512" w:type="dxa"/>
            <w:noWrap/>
            <w:vAlign w:val="center"/>
          </w:tcPr>
          <w:p w14:paraId="39401ED4">
            <w:pPr>
              <w:rPr>
                <w:rFonts w:cs="楷体"/>
                <w:bCs/>
              </w:rPr>
            </w:pPr>
          </w:p>
        </w:tc>
        <w:tc>
          <w:tcPr>
            <w:tcW w:w="1761" w:type="dxa"/>
            <w:noWrap/>
            <w:vAlign w:val="center"/>
          </w:tcPr>
          <w:p w14:paraId="22AA28B8">
            <w:pPr>
              <w:rPr>
                <w:rFonts w:cs="楷体"/>
                <w:bCs/>
              </w:rPr>
            </w:pPr>
          </w:p>
        </w:tc>
      </w:tr>
      <w:tr w14:paraId="691DA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noWrap/>
            <w:vAlign w:val="center"/>
          </w:tcPr>
          <w:p w14:paraId="05FD7EC3">
            <w:pPr>
              <w:rPr>
                <w:rFonts w:cs="楷体"/>
                <w:bCs/>
              </w:rPr>
            </w:pPr>
          </w:p>
        </w:tc>
        <w:tc>
          <w:tcPr>
            <w:tcW w:w="722" w:type="dxa"/>
            <w:noWrap/>
            <w:vAlign w:val="center"/>
          </w:tcPr>
          <w:p w14:paraId="4056881A">
            <w:pPr>
              <w:jc w:val="center"/>
              <w:rPr>
                <w:rFonts w:cs="楷体"/>
                <w:bCs/>
              </w:rPr>
            </w:pPr>
            <w:r>
              <w:rPr>
                <w:rFonts w:hint="eastAsia" w:cs="楷体"/>
                <w:bCs/>
              </w:rPr>
              <w:t>39</w:t>
            </w:r>
          </w:p>
        </w:tc>
        <w:tc>
          <w:tcPr>
            <w:tcW w:w="1323" w:type="dxa"/>
            <w:noWrap/>
            <w:vAlign w:val="center"/>
          </w:tcPr>
          <w:p w14:paraId="7F58316A">
            <w:pPr>
              <w:jc w:val="center"/>
              <w:textAlignment w:val="center"/>
              <w:rPr>
                <w:rFonts w:cs="楷体"/>
                <w:bCs/>
              </w:rPr>
            </w:pPr>
            <w:r>
              <w:rPr>
                <w:rFonts w:hint="eastAsia"/>
                <w:bCs/>
                <w:lang w:bidi="ar"/>
              </w:rPr>
              <w:t>配合服务</w:t>
            </w:r>
          </w:p>
        </w:tc>
        <w:tc>
          <w:tcPr>
            <w:tcW w:w="4214" w:type="dxa"/>
            <w:noWrap/>
            <w:vAlign w:val="center"/>
          </w:tcPr>
          <w:p w14:paraId="5266DEBF">
            <w:pPr>
              <w:textAlignment w:val="center"/>
              <w:rPr>
                <w:bCs/>
                <w:lang w:bidi="ar"/>
              </w:rPr>
            </w:pPr>
            <w:r>
              <w:rPr>
                <w:rFonts w:hint="eastAsia"/>
                <w:bCs/>
                <w:lang w:bidi="ar"/>
              </w:rPr>
              <w:t>配合其他科室</w:t>
            </w:r>
          </w:p>
          <w:p w14:paraId="12C7188C">
            <w:pPr>
              <w:textAlignment w:val="center"/>
              <w:rPr>
                <w:bCs/>
                <w:lang w:bidi="ar"/>
              </w:rPr>
            </w:pPr>
            <w:r>
              <w:rPr>
                <w:rFonts w:hint="eastAsia"/>
                <w:bCs/>
                <w:lang w:bidi="ar"/>
              </w:rPr>
              <w:t>配合及监督第三方工作</w:t>
            </w:r>
          </w:p>
        </w:tc>
        <w:tc>
          <w:tcPr>
            <w:tcW w:w="489" w:type="dxa"/>
            <w:noWrap/>
            <w:vAlign w:val="center"/>
          </w:tcPr>
          <w:p w14:paraId="1D1DC284">
            <w:pPr>
              <w:jc w:val="center"/>
              <w:textAlignment w:val="center"/>
              <w:rPr>
                <w:bCs/>
                <w:lang w:bidi="ar"/>
              </w:rPr>
            </w:pPr>
            <w:r>
              <w:rPr>
                <w:rFonts w:hint="eastAsia"/>
                <w:bCs/>
                <w:lang w:bidi="ar"/>
              </w:rPr>
              <w:t>2</w:t>
            </w:r>
          </w:p>
        </w:tc>
        <w:tc>
          <w:tcPr>
            <w:tcW w:w="4338" w:type="dxa"/>
            <w:noWrap/>
            <w:vAlign w:val="center"/>
          </w:tcPr>
          <w:p w14:paraId="2A9141D2">
            <w:pPr>
              <w:textAlignment w:val="center"/>
              <w:rPr>
                <w:rStyle w:val="63"/>
                <w:rFonts w:hint="default"/>
                <w:bCs/>
                <w:color w:val="auto"/>
                <w:sz w:val="24"/>
                <w:szCs w:val="24"/>
                <w:lang w:bidi="ar"/>
              </w:rPr>
            </w:pPr>
            <w:r>
              <w:rPr>
                <w:rStyle w:val="64"/>
                <w:rFonts w:hint="default"/>
                <w:bCs/>
                <w:color w:val="auto"/>
                <w:lang w:bidi="ar"/>
              </w:rPr>
              <w:t>□ 1.积极落实的，</w:t>
            </w:r>
            <w:r>
              <w:rPr>
                <w:rStyle w:val="63"/>
                <w:rFonts w:hint="default"/>
                <w:bCs/>
                <w:color w:val="auto"/>
                <w:sz w:val="24"/>
                <w:szCs w:val="24"/>
                <w:lang w:bidi="ar"/>
              </w:rPr>
              <w:t>得2分</w:t>
            </w:r>
          </w:p>
          <w:p w14:paraId="13A83A62">
            <w:pPr>
              <w:textAlignment w:val="center"/>
              <w:rPr>
                <w:rStyle w:val="64"/>
                <w:rFonts w:hint="default"/>
                <w:bCs/>
                <w:color w:val="auto"/>
                <w:lang w:bidi="ar"/>
              </w:rPr>
            </w:pPr>
            <w:r>
              <w:rPr>
                <w:rStyle w:val="64"/>
                <w:rFonts w:hint="default"/>
                <w:bCs/>
                <w:color w:val="auto"/>
                <w:lang w:bidi="ar"/>
              </w:rPr>
              <w:t>□ 2.消极不落实的，</w:t>
            </w:r>
            <w:r>
              <w:rPr>
                <w:rStyle w:val="63"/>
                <w:rFonts w:hint="default"/>
                <w:bCs/>
                <w:color w:val="auto"/>
                <w:sz w:val="24"/>
                <w:szCs w:val="24"/>
                <w:lang w:bidi="ar"/>
              </w:rPr>
              <w:t>不得分</w:t>
            </w:r>
          </w:p>
        </w:tc>
        <w:tc>
          <w:tcPr>
            <w:tcW w:w="512" w:type="dxa"/>
            <w:noWrap/>
            <w:vAlign w:val="center"/>
          </w:tcPr>
          <w:p w14:paraId="3B683142">
            <w:pPr>
              <w:rPr>
                <w:rFonts w:cs="楷体"/>
                <w:bCs/>
              </w:rPr>
            </w:pPr>
          </w:p>
        </w:tc>
        <w:tc>
          <w:tcPr>
            <w:tcW w:w="1761" w:type="dxa"/>
            <w:noWrap/>
            <w:vAlign w:val="center"/>
          </w:tcPr>
          <w:p w14:paraId="0DC4C05E">
            <w:pPr>
              <w:rPr>
                <w:rFonts w:cs="楷体"/>
                <w:bCs/>
              </w:rPr>
            </w:pPr>
          </w:p>
        </w:tc>
      </w:tr>
      <w:tr w14:paraId="3AB28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noWrap/>
            <w:vAlign w:val="center"/>
          </w:tcPr>
          <w:p w14:paraId="1BBCA13E">
            <w:pPr>
              <w:rPr>
                <w:rFonts w:cs="楷体"/>
                <w:bCs/>
              </w:rPr>
            </w:pPr>
          </w:p>
        </w:tc>
        <w:tc>
          <w:tcPr>
            <w:tcW w:w="722" w:type="dxa"/>
            <w:noWrap/>
            <w:vAlign w:val="center"/>
          </w:tcPr>
          <w:p w14:paraId="04A6E61A">
            <w:pPr>
              <w:jc w:val="center"/>
              <w:rPr>
                <w:rFonts w:cs="楷体"/>
                <w:bCs/>
              </w:rPr>
            </w:pPr>
          </w:p>
        </w:tc>
        <w:tc>
          <w:tcPr>
            <w:tcW w:w="1323" w:type="dxa"/>
            <w:noWrap/>
            <w:vAlign w:val="center"/>
          </w:tcPr>
          <w:p w14:paraId="2C26FAF6">
            <w:pPr>
              <w:jc w:val="center"/>
              <w:textAlignment w:val="center"/>
              <w:rPr>
                <w:bCs/>
                <w:lang w:bidi="ar"/>
              </w:rPr>
            </w:pPr>
          </w:p>
        </w:tc>
        <w:tc>
          <w:tcPr>
            <w:tcW w:w="4214" w:type="dxa"/>
            <w:noWrap/>
            <w:vAlign w:val="center"/>
          </w:tcPr>
          <w:p w14:paraId="46DA13CC">
            <w:pPr>
              <w:textAlignment w:val="center"/>
              <w:rPr>
                <w:bCs/>
                <w:lang w:bidi="ar"/>
              </w:rPr>
            </w:pPr>
            <w:r>
              <w:rPr>
                <w:rFonts w:hint="eastAsia"/>
                <w:bCs/>
                <w:lang w:bidi="ar"/>
              </w:rPr>
              <w:t>总分</w:t>
            </w:r>
          </w:p>
        </w:tc>
        <w:tc>
          <w:tcPr>
            <w:tcW w:w="489" w:type="dxa"/>
            <w:noWrap/>
            <w:vAlign w:val="center"/>
          </w:tcPr>
          <w:p w14:paraId="39D235A3">
            <w:pPr>
              <w:jc w:val="center"/>
              <w:textAlignment w:val="center"/>
              <w:rPr>
                <w:bCs/>
                <w:lang w:bidi="ar"/>
              </w:rPr>
            </w:pPr>
            <w:r>
              <w:rPr>
                <w:rFonts w:hint="eastAsia"/>
                <w:bCs/>
                <w:lang w:bidi="ar"/>
              </w:rPr>
              <w:t>100</w:t>
            </w:r>
          </w:p>
        </w:tc>
        <w:tc>
          <w:tcPr>
            <w:tcW w:w="4338" w:type="dxa"/>
            <w:noWrap/>
            <w:vAlign w:val="center"/>
          </w:tcPr>
          <w:p w14:paraId="16A14886">
            <w:pPr>
              <w:textAlignment w:val="center"/>
              <w:rPr>
                <w:rStyle w:val="64"/>
                <w:rFonts w:hint="default"/>
                <w:bCs/>
                <w:color w:val="auto"/>
                <w:lang w:bidi="ar"/>
              </w:rPr>
            </w:pPr>
          </w:p>
        </w:tc>
        <w:tc>
          <w:tcPr>
            <w:tcW w:w="512" w:type="dxa"/>
            <w:noWrap/>
            <w:vAlign w:val="center"/>
          </w:tcPr>
          <w:p w14:paraId="73DCB503">
            <w:pPr>
              <w:rPr>
                <w:rFonts w:cs="楷体"/>
                <w:bCs/>
              </w:rPr>
            </w:pPr>
          </w:p>
        </w:tc>
        <w:tc>
          <w:tcPr>
            <w:tcW w:w="1761" w:type="dxa"/>
            <w:noWrap/>
            <w:vAlign w:val="center"/>
          </w:tcPr>
          <w:p w14:paraId="014F7707">
            <w:pPr>
              <w:rPr>
                <w:rFonts w:cs="楷体"/>
                <w:bCs/>
              </w:rPr>
            </w:pPr>
          </w:p>
        </w:tc>
      </w:tr>
    </w:tbl>
    <w:p w14:paraId="2AECA276">
      <w:pPr>
        <w:rPr>
          <w:rFonts w:cs="仿宋_GB2312"/>
          <w:b/>
          <w:bCs/>
          <w:szCs w:val="21"/>
        </w:rPr>
      </w:pPr>
    </w:p>
    <w:p w14:paraId="5B3A39D3">
      <w:pPr>
        <w:ind w:left="0"/>
        <w:outlineLvl w:val="9"/>
        <w:rPr>
          <w:rFonts w:hint="eastAsia" w:ascii="宋体" w:hAnsi="宋体" w:eastAsia="宋体" w:cs="宋体"/>
          <w:b w:val="0"/>
          <w:bCs w:val="0"/>
          <w:sz w:val="24"/>
        </w:rPr>
        <w:pPrChange w:id="3867" w:author="zhhx" w:date="2024-10-17T11:46:51Z">
          <w:pPr>
            <w:pStyle w:val="2"/>
            <w:ind w:left="0"/>
          </w:pPr>
        </w:pPrChange>
      </w:pPr>
      <w:r>
        <w:br w:type="page"/>
      </w:r>
      <w:bookmarkStart w:id="113" w:name="_Toc172627404"/>
      <w:r>
        <w:rPr>
          <w:rFonts w:hint="eastAsia" w:ascii="宋体" w:hAnsi="宋体" w:eastAsia="宋体" w:cs="宋体"/>
          <w:b w:val="0"/>
          <w:bCs w:val="0"/>
          <w:sz w:val="24"/>
        </w:rPr>
        <w:t>5</w:t>
      </w:r>
      <w:r>
        <w:rPr>
          <w:rFonts w:ascii="宋体" w:hAnsi="宋体" w:eastAsia="宋体" w:cs="宋体"/>
          <w:b w:val="0"/>
          <w:bCs w:val="0"/>
          <w:sz w:val="24"/>
        </w:rPr>
        <w:t>.</w:t>
      </w:r>
      <w:r>
        <w:rPr>
          <w:rFonts w:hint="eastAsia" w:ascii="宋体" w:hAnsi="宋体" w:eastAsia="宋体" w:cs="宋体"/>
          <w:b w:val="0"/>
          <w:bCs w:val="0"/>
          <w:sz w:val="24"/>
        </w:rPr>
        <w:t>垃圾管理质量考核表</w:t>
      </w:r>
      <w:bookmarkEnd w:id="113"/>
    </w:p>
    <w:p w14:paraId="3DED1FB3">
      <w:pPr>
        <w:jc w:val="center"/>
        <w:rPr>
          <w:rFonts w:hint="eastAsia"/>
          <w:b/>
          <w:bCs/>
        </w:rPr>
      </w:pPr>
      <w:r>
        <w:rPr>
          <w:rFonts w:hint="eastAsia"/>
          <w:b/>
          <w:bCs/>
        </w:rPr>
        <w:t>垃圾管理质量考核表</w:t>
      </w:r>
    </w:p>
    <w:p w14:paraId="1F1A65B2">
      <w:pPr>
        <w:wordWrap w:val="0"/>
        <w:spacing w:line="360" w:lineRule="exact"/>
        <w:ind w:right="480"/>
        <w:rPr>
          <w:b/>
        </w:rPr>
      </w:pPr>
      <w:r>
        <w:rPr>
          <w:rFonts w:hint="eastAsia"/>
          <w:b/>
        </w:rPr>
        <w:t>日期：      年    月    日                                                                考核总得分：      分</w:t>
      </w:r>
    </w:p>
    <w:tbl>
      <w:tblPr>
        <w:tblStyle w:val="32"/>
        <w:tblW w:w="14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1054"/>
        <w:gridCol w:w="851"/>
        <w:gridCol w:w="1134"/>
        <w:gridCol w:w="4106"/>
        <w:gridCol w:w="754"/>
        <w:gridCol w:w="4070"/>
        <w:gridCol w:w="550"/>
        <w:gridCol w:w="1836"/>
      </w:tblGrid>
      <w:tr w14:paraId="076F8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701" w:hRule="exact"/>
          <w:jc w:val="center"/>
        </w:trPr>
        <w:tc>
          <w:tcPr>
            <w:tcW w:w="1054" w:type="dxa"/>
            <w:shd w:val="clear" w:color="auto" w:fill="FFFFFF"/>
            <w:vAlign w:val="center"/>
          </w:tcPr>
          <w:p w14:paraId="118B7BFB">
            <w:pPr>
              <w:jc w:val="center"/>
              <w:textAlignment w:val="center"/>
              <w:rPr>
                <w:bCs/>
              </w:rPr>
            </w:pPr>
            <w:r>
              <w:rPr>
                <w:rFonts w:hint="eastAsia"/>
                <w:bCs/>
              </w:rPr>
              <w:t>考核项目</w:t>
            </w:r>
          </w:p>
        </w:tc>
        <w:tc>
          <w:tcPr>
            <w:tcW w:w="851" w:type="dxa"/>
            <w:shd w:val="clear" w:color="auto" w:fill="FFFFFF"/>
            <w:vAlign w:val="center"/>
          </w:tcPr>
          <w:p w14:paraId="163A4B87">
            <w:pPr>
              <w:jc w:val="center"/>
              <w:textAlignment w:val="center"/>
              <w:rPr>
                <w:bCs/>
              </w:rPr>
            </w:pPr>
            <w:r>
              <w:rPr>
                <w:rFonts w:hint="eastAsia"/>
                <w:bCs/>
              </w:rPr>
              <w:t>序号</w:t>
            </w:r>
          </w:p>
        </w:tc>
        <w:tc>
          <w:tcPr>
            <w:tcW w:w="1134" w:type="dxa"/>
            <w:shd w:val="clear" w:color="auto" w:fill="FFFFFF"/>
            <w:vAlign w:val="center"/>
          </w:tcPr>
          <w:p w14:paraId="7F2A58FE">
            <w:pPr>
              <w:jc w:val="center"/>
              <w:textAlignment w:val="center"/>
              <w:rPr>
                <w:bCs/>
              </w:rPr>
            </w:pPr>
            <w:r>
              <w:rPr>
                <w:rFonts w:hint="eastAsia"/>
                <w:bCs/>
              </w:rPr>
              <w:t>考核项目</w:t>
            </w:r>
          </w:p>
        </w:tc>
        <w:tc>
          <w:tcPr>
            <w:tcW w:w="4106" w:type="dxa"/>
            <w:shd w:val="clear" w:color="auto" w:fill="FFFFFF"/>
            <w:vAlign w:val="center"/>
          </w:tcPr>
          <w:p w14:paraId="1A4F0236">
            <w:pPr>
              <w:jc w:val="center"/>
              <w:textAlignment w:val="center"/>
              <w:rPr>
                <w:bCs/>
              </w:rPr>
            </w:pPr>
            <w:r>
              <w:rPr>
                <w:rFonts w:hint="eastAsia"/>
                <w:bCs/>
              </w:rPr>
              <w:t>考核内容</w:t>
            </w:r>
          </w:p>
        </w:tc>
        <w:tc>
          <w:tcPr>
            <w:tcW w:w="754" w:type="dxa"/>
            <w:shd w:val="clear" w:color="auto" w:fill="FFFFFF"/>
            <w:vAlign w:val="center"/>
          </w:tcPr>
          <w:p w14:paraId="43834CF2">
            <w:pPr>
              <w:jc w:val="center"/>
              <w:textAlignment w:val="center"/>
              <w:rPr>
                <w:bCs/>
              </w:rPr>
            </w:pPr>
            <w:r>
              <w:rPr>
                <w:rFonts w:hint="eastAsia"/>
                <w:bCs/>
              </w:rPr>
              <w:t>分值</w:t>
            </w:r>
          </w:p>
        </w:tc>
        <w:tc>
          <w:tcPr>
            <w:tcW w:w="4070" w:type="dxa"/>
            <w:shd w:val="clear" w:color="auto" w:fill="FFFFFF"/>
          </w:tcPr>
          <w:p w14:paraId="098B9079">
            <w:pPr>
              <w:textAlignment w:val="center"/>
              <w:rPr>
                <w:bCs/>
              </w:rPr>
            </w:pPr>
            <w:r>
              <w:rPr>
                <w:rFonts w:hint="eastAsia"/>
                <w:bCs/>
              </w:rPr>
              <w:t>考核标准</w:t>
            </w:r>
          </w:p>
        </w:tc>
        <w:tc>
          <w:tcPr>
            <w:tcW w:w="550" w:type="dxa"/>
            <w:shd w:val="clear" w:color="auto" w:fill="FFFFFF"/>
            <w:vAlign w:val="center"/>
          </w:tcPr>
          <w:p w14:paraId="0A3521C6">
            <w:pPr>
              <w:jc w:val="center"/>
              <w:textAlignment w:val="center"/>
              <w:rPr>
                <w:bCs/>
              </w:rPr>
            </w:pPr>
            <w:r>
              <w:rPr>
                <w:rFonts w:hint="eastAsia"/>
                <w:bCs/>
              </w:rPr>
              <w:t>得分</w:t>
            </w:r>
          </w:p>
        </w:tc>
        <w:tc>
          <w:tcPr>
            <w:tcW w:w="1836" w:type="dxa"/>
            <w:shd w:val="clear" w:color="auto" w:fill="FFFFFF"/>
            <w:vAlign w:val="center"/>
          </w:tcPr>
          <w:p w14:paraId="3DAC8478">
            <w:pPr>
              <w:jc w:val="center"/>
              <w:textAlignment w:val="center"/>
              <w:rPr>
                <w:bCs/>
              </w:rPr>
            </w:pPr>
            <w:r>
              <w:rPr>
                <w:rFonts w:hint="eastAsia"/>
                <w:bCs/>
              </w:rPr>
              <w:t>考核小结</w:t>
            </w:r>
          </w:p>
        </w:tc>
      </w:tr>
      <w:tr w14:paraId="4B4D4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701" w:hRule="exact"/>
          <w:jc w:val="center"/>
        </w:trPr>
        <w:tc>
          <w:tcPr>
            <w:tcW w:w="1054" w:type="dxa"/>
            <w:vMerge w:val="restart"/>
            <w:shd w:val="clear" w:color="auto" w:fill="FFFFFF"/>
            <w:textDirection w:val="tbRlV"/>
            <w:vAlign w:val="center"/>
          </w:tcPr>
          <w:p w14:paraId="163C085D">
            <w:pPr>
              <w:jc w:val="center"/>
              <w:textAlignment w:val="center"/>
              <w:rPr>
                <w:bCs/>
              </w:rPr>
            </w:pPr>
            <w:r>
              <w:rPr>
                <w:rFonts w:hint="eastAsia"/>
                <w:bCs/>
              </w:rPr>
              <w:t>规章制度管理</w:t>
            </w:r>
          </w:p>
        </w:tc>
        <w:tc>
          <w:tcPr>
            <w:tcW w:w="851" w:type="dxa"/>
            <w:shd w:val="clear" w:color="auto" w:fill="FFFFFF"/>
            <w:vAlign w:val="center"/>
          </w:tcPr>
          <w:p w14:paraId="24CE3686">
            <w:pPr>
              <w:jc w:val="center"/>
              <w:textAlignment w:val="center"/>
              <w:rPr>
                <w:bCs/>
              </w:rPr>
            </w:pPr>
            <w:r>
              <w:rPr>
                <w:rFonts w:hint="eastAsia"/>
                <w:bCs/>
              </w:rPr>
              <w:t>1</w:t>
            </w:r>
          </w:p>
        </w:tc>
        <w:tc>
          <w:tcPr>
            <w:tcW w:w="1134" w:type="dxa"/>
            <w:shd w:val="clear" w:color="auto" w:fill="FFFFFF"/>
            <w:vAlign w:val="center"/>
          </w:tcPr>
          <w:p w14:paraId="26621854">
            <w:pPr>
              <w:jc w:val="center"/>
              <w:textAlignment w:val="center"/>
              <w:rPr>
                <w:bCs/>
              </w:rPr>
            </w:pPr>
            <w:r>
              <w:rPr>
                <w:rFonts w:hint="eastAsia"/>
                <w:bCs/>
              </w:rPr>
              <w:t>人员证书</w:t>
            </w:r>
          </w:p>
        </w:tc>
        <w:tc>
          <w:tcPr>
            <w:tcW w:w="4106" w:type="dxa"/>
            <w:shd w:val="clear" w:color="auto" w:fill="FFFFFF"/>
            <w:vAlign w:val="center"/>
          </w:tcPr>
          <w:p w14:paraId="59D5A8DB">
            <w:pPr>
              <w:textAlignment w:val="center"/>
              <w:rPr>
                <w:bCs/>
              </w:rPr>
            </w:pPr>
            <w:r>
              <w:rPr>
                <w:rFonts w:hint="eastAsia"/>
                <w:bCs/>
              </w:rPr>
              <w:t>按岗位、职责符合要求的管理,并持体检报告上岗(有效期内)</w:t>
            </w:r>
          </w:p>
        </w:tc>
        <w:tc>
          <w:tcPr>
            <w:tcW w:w="754" w:type="dxa"/>
            <w:shd w:val="clear" w:color="auto" w:fill="FFFFFF"/>
            <w:vAlign w:val="center"/>
          </w:tcPr>
          <w:p w14:paraId="5EBC5EBE">
            <w:pPr>
              <w:jc w:val="center"/>
              <w:textAlignment w:val="center"/>
              <w:rPr>
                <w:bCs/>
              </w:rPr>
            </w:pPr>
            <w:r>
              <w:rPr>
                <w:rFonts w:hint="eastAsia"/>
                <w:bCs/>
              </w:rPr>
              <w:t>5</w:t>
            </w:r>
          </w:p>
        </w:tc>
        <w:tc>
          <w:tcPr>
            <w:tcW w:w="4070" w:type="dxa"/>
            <w:shd w:val="clear" w:color="auto" w:fill="FFFFFF"/>
          </w:tcPr>
          <w:p w14:paraId="38FB9652">
            <w:pPr>
              <w:textAlignment w:val="center"/>
              <w:rPr>
                <w:bCs/>
              </w:rPr>
            </w:pPr>
            <w:r>
              <w:rPr>
                <w:rFonts w:hint="eastAsia"/>
                <w:bCs/>
              </w:rPr>
              <w:t>□ 1.合格，得5分</w:t>
            </w:r>
          </w:p>
          <w:p w14:paraId="291E6529">
            <w:pPr>
              <w:textAlignment w:val="center"/>
              <w:rPr>
                <w:bCs/>
              </w:rPr>
            </w:pPr>
            <w:r>
              <w:rPr>
                <w:rFonts w:hint="eastAsia"/>
                <w:bCs/>
              </w:rPr>
              <w:t>□ 2.有1人不合格的可得2分</w:t>
            </w:r>
          </w:p>
          <w:p w14:paraId="1FB379F6">
            <w:pPr>
              <w:textAlignment w:val="center"/>
              <w:rPr>
                <w:bCs/>
              </w:rPr>
            </w:pPr>
            <w:r>
              <w:rPr>
                <w:rFonts w:hint="eastAsia"/>
                <w:bCs/>
              </w:rPr>
              <w:t>□ 3.有2人及以上不合格的本条不得分，限下一考核月前完成整改</w:t>
            </w:r>
          </w:p>
        </w:tc>
        <w:tc>
          <w:tcPr>
            <w:tcW w:w="550" w:type="dxa"/>
            <w:shd w:val="clear" w:color="auto" w:fill="FFFFFF"/>
            <w:vAlign w:val="center"/>
          </w:tcPr>
          <w:p w14:paraId="5FD98C88">
            <w:pPr>
              <w:jc w:val="center"/>
              <w:textAlignment w:val="center"/>
              <w:rPr>
                <w:bCs/>
              </w:rPr>
            </w:pPr>
          </w:p>
        </w:tc>
        <w:tc>
          <w:tcPr>
            <w:tcW w:w="1836" w:type="dxa"/>
            <w:shd w:val="clear" w:color="auto" w:fill="FFFFFF"/>
          </w:tcPr>
          <w:p w14:paraId="1D7363AD">
            <w:pPr>
              <w:jc w:val="center"/>
              <w:textAlignment w:val="center"/>
              <w:rPr>
                <w:bCs/>
              </w:rPr>
            </w:pPr>
          </w:p>
        </w:tc>
      </w:tr>
      <w:tr w14:paraId="583B5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701" w:hRule="exact"/>
          <w:jc w:val="center"/>
        </w:trPr>
        <w:tc>
          <w:tcPr>
            <w:tcW w:w="1054" w:type="dxa"/>
            <w:vMerge w:val="continue"/>
            <w:shd w:val="clear" w:color="auto" w:fill="FFFFFF"/>
            <w:vAlign w:val="center"/>
          </w:tcPr>
          <w:p w14:paraId="449024E4">
            <w:pPr>
              <w:jc w:val="center"/>
              <w:textAlignment w:val="center"/>
              <w:rPr>
                <w:bCs/>
              </w:rPr>
            </w:pPr>
          </w:p>
        </w:tc>
        <w:tc>
          <w:tcPr>
            <w:tcW w:w="851" w:type="dxa"/>
            <w:shd w:val="clear" w:color="auto" w:fill="FFFFFF"/>
            <w:vAlign w:val="center"/>
          </w:tcPr>
          <w:p w14:paraId="7CD7ECD6">
            <w:pPr>
              <w:jc w:val="center"/>
              <w:textAlignment w:val="center"/>
              <w:rPr>
                <w:bCs/>
              </w:rPr>
            </w:pPr>
            <w:r>
              <w:rPr>
                <w:rFonts w:hint="eastAsia"/>
                <w:bCs/>
              </w:rPr>
              <w:t>2</w:t>
            </w:r>
          </w:p>
        </w:tc>
        <w:tc>
          <w:tcPr>
            <w:tcW w:w="1134" w:type="dxa"/>
            <w:shd w:val="clear" w:color="auto" w:fill="FFFFFF"/>
            <w:vAlign w:val="center"/>
          </w:tcPr>
          <w:p w14:paraId="5356A549">
            <w:pPr>
              <w:jc w:val="center"/>
              <w:textAlignment w:val="center"/>
              <w:rPr>
                <w:bCs/>
              </w:rPr>
            </w:pPr>
            <w:r>
              <w:rPr>
                <w:rFonts w:hint="eastAsia"/>
                <w:bCs/>
              </w:rPr>
              <w:t>职业防护</w:t>
            </w:r>
          </w:p>
        </w:tc>
        <w:tc>
          <w:tcPr>
            <w:tcW w:w="4106" w:type="dxa"/>
            <w:shd w:val="clear" w:color="auto" w:fill="FFFFFF"/>
            <w:vAlign w:val="center"/>
          </w:tcPr>
          <w:p w14:paraId="1216F714">
            <w:pPr>
              <w:textAlignment w:val="center"/>
              <w:rPr>
                <w:bCs/>
              </w:rPr>
            </w:pPr>
            <w:r>
              <w:rPr>
                <w:rFonts w:hint="eastAsia"/>
                <w:bCs/>
              </w:rPr>
              <w:t>着装规范、佩戴工牌证件</w:t>
            </w:r>
          </w:p>
          <w:p w14:paraId="5B1C8CF5">
            <w:pPr>
              <w:textAlignment w:val="center"/>
              <w:rPr>
                <w:bCs/>
              </w:rPr>
            </w:pPr>
            <w:r>
              <w:rPr>
                <w:rFonts w:hint="eastAsia"/>
                <w:bCs/>
              </w:rPr>
              <w:t>无酒后上岗、禁止吸烟</w:t>
            </w:r>
          </w:p>
          <w:p w14:paraId="16D52FE7">
            <w:pPr>
              <w:textAlignment w:val="center"/>
              <w:rPr>
                <w:bCs/>
              </w:rPr>
            </w:pPr>
            <w:r>
              <w:rPr>
                <w:rFonts w:hint="eastAsia"/>
                <w:bCs/>
              </w:rPr>
              <w:t>文明服务，无与患者或医务人员发生口角。</w:t>
            </w:r>
          </w:p>
        </w:tc>
        <w:tc>
          <w:tcPr>
            <w:tcW w:w="754" w:type="dxa"/>
            <w:shd w:val="clear" w:color="auto" w:fill="FFFFFF"/>
            <w:vAlign w:val="center"/>
          </w:tcPr>
          <w:p w14:paraId="320BF7A9">
            <w:pPr>
              <w:jc w:val="center"/>
              <w:textAlignment w:val="center"/>
              <w:rPr>
                <w:bCs/>
              </w:rPr>
            </w:pPr>
            <w:r>
              <w:rPr>
                <w:rFonts w:hint="eastAsia"/>
                <w:bCs/>
              </w:rPr>
              <w:t>4</w:t>
            </w:r>
          </w:p>
        </w:tc>
        <w:tc>
          <w:tcPr>
            <w:tcW w:w="4070" w:type="dxa"/>
            <w:shd w:val="clear" w:color="auto" w:fill="FFFFFF"/>
          </w:tcPr>
          <w:p w14:paraId="62CE48D4">
            <w:pPr>
              <w:textAlignment w:val="center"/>
              <w:rPr>
                <w:bCs/>
              </w:rPr>
            </w:pPr>
            <w:r>
              <w:rPr>
                <w:rFonts w:hint="eastAsia"/>
                <w:bCs/>
              </w:rPr>
              <w:t>□ 1.合格，得4分</w:t>
            </w:r>
          </w:p>
          <w:p w14:paraId="6FFAD17C">
            <w:pPr>
              <w:textAlignment w:val="center"/>
              <w:rPr>
                <w:bCs/>
              </w:rPr>
            </w:pPr>
            <w:r>
              <w:rPr>
                <w:rFonts w:hint="eastAsia"/>
                <w:bCs/>
              </w:rPr>
              <w:t>□ 2.有1项不合格的可得2分</w:t>
            </w:r>
          </w:p>
          <w:p w14:paraId="608047AC">
            <w:pPr>
              <w:textAlignment w:val="center"/>
              <w:rPr>
                <w:bCs/>
              </w:rPr>
            </w:pPr>
            <w:r>
              <w:rPr>
                <w:rFonts w:hint="eastAsia"/>
                <w:bCs/>
              </w:rPr>
              <w:t>□ 3.有2项不合格得1分，限下一考核月前完成整改</w:t>
            </w:r>
          </w:p>
        </w:tc>
        <w:tc>
          <w:tcPr>
            <w:tcW w:w="550" w:type="dxa"/>
            <w:shd w:val="clear" w:color="auto" w:fill="FFFFFF"/>
            <w:vAlign w:val="center"/>
          </w:tcPr>
          <w:p w14:paraId="7C9E63A3">
            <w:pPr>
              <w:jc w:val="center"/>
              <w:textAlignment w:val="center"/>
              <w:rPr>
                <w:bCs/>
              </w:rPr>
            </w:pPr>
          </w:p>
        </w:tc>
        <w:tc>
          <w:tcPr>
            <w:tcW w:w="1836" w:type="dxa"/>
            <w:shd w:val="clear" w:color="auto" w:fill="FFFFFF"/>
          </w:tcPr>
          <w:p w14:paraId="6E1DD176">
            <w:pPr>
              <w:jc w:val="center"/>
              <w:textAlignment w:val="center"/>
              <w:rPr>
                <w:bCs/>
              </w:rPr>
            </w:pPr>
          </w:p>
        </w:tc>
      </w:tr>
      <w:tr w14:paraId="33B1F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311" w:hRule="exact"/>
          <w:jc w:val="center"/>
        </w:trPr>
        <w:tc>
          <w:tcPr>
            <w:tcW w:w="1054" w:type="dxa"/>
            <w:vMerge w:val="continue"/>
            <w:shd w:val="clear" w:color="auto" w:fill="FFFFFF"/>
            <w:vAlign w:val="center"/>
          </w:tcPr>
          <w:p w14:paraId="2B55FF24">
            <w:pPr>
              <w:jc w:val="center"/>
              <w:textAlignment w:val="center"/>
              <w:rPr>
                <w:bCs/>
              </w:rPr>
            </w:pPr>
          </w:p>
        </w:tc>
        <w:tc>
          <w:tcPr>
            <w:tcW w:w="851" w:type="dxa"/>
            <w:shd w:val="clear" w:color="auto" w:fill="FFFFFF"/>
            <w:vAlign w:val="center"/>
          </w:tcPr>
          <w:p w14:paraId="75902D79">
            <w:pPr>
              <w:jc w:val="center"/>
              <w:textAlignment w:val="center"/>
              <w:rPr>
                <w:bCs/>
              </w:rPr>
            </w:pPr>
            <w:r>
              <w:rPr>
                <w:rFonts w:hint="eastAsia"/>
                <w:bCs/>
              </w:rPr>
              <w:t>3</w:t>
            </w:r>
          </w:p>
        </w:tc>
        <w:tc>
          <w:tcPr>
            <w:tcW w:w="1134" w:type="dxa"/>
            <w:shd w:val="clear" w:color="auto" w:fill="FFFFFF"/>
            <w:vAlign w:val="center"/>
          </w:tcPr>
          <w:p w14:paraId="60F7D5C8">
            <w:pPr>
              <w:jc w:val="center"/>
              <w:textAlignment w:val="center"/>
              <w:rPr>
                <w:bCs/>
              </w:rPr>
            </w:pPr>
            <w:r>
              <w:rPr>
                <w:rFonts w:hint="eastAsia"/>
                <w:bCs/>
              </w:rPr>
              <w:t>培训与考核</w:t>
            </w:r>
          </w:p>
        </w:tc>
        <w:tc>
          <w:tcPr>
            <w:tcW w:w="4106" w:type="dxa"/>
            <w:shd w:val="clear" w:color="auto" w:fill="FFFFFF"/>
            <w:vAlign w:val="center"/>
          </w:tcPr>
          <w:p w14:paraId="26DCD9EC">
            <w:pPr>
              <w:textAlignment w:val="center"/>
              <w:rPr>
                <w:bCs/>
              </w:rPr>
            </w:pPr>
            <w:r>
              <w:rPr>
                <w:rFonts w:hint="eastAsia"/>
                <w:bCs/>
              </w:rPr>
              <w:t>安全培训：消防、用电、交通</w:t>
            </w:r>
          </w:p>
          <w:p w14:paraId="6AC6CC9F">
            <w:pPr>
              <w:textAlignment w:val="center"/>
              <w:rPr>
                <w:bCs/>
              </w:rPr>
            </w:pPr>
            <w:r>
              <w:rPr>
                <w:rFonts w:hint="eastAsia"/>
                <w:bCs/>
              </w:rPr>
              <w:t>专业培训：收集、转运、暂存、七步洗手法、个人防护等</w:t>
            </w:r>
          </w:p>
          <w:p w14:paraId="32029A39">
            <w:pPr>
              <w:textAlignment w:val="center"/>
              <w:rPr>
                <w:bCs/>
              </w:rPr>
            </w:pPr>
            <w:r>
              <w:rPr>
                <w:rFonts w:hint="eastAsia"/>
                <w:bCs/>
              </w:rPr>
              <w:t>新入职人员岗前培训考核</w:t>
            </w:r>
          </w:p>
        </w:tc>
        <w:tc>
          <w:tcPr>
            <w:tcW w:w="754" w:type="dxa"/>
            <w:shd w:val="clear" w:color="auto" w:fill="FFFFFF"/>
            <w:vAlign w:val="center"/>
          </w:tcPr>
          <w:p w14:paraId="061BA884">
            <w:pPr>
              <w:jc w:val="center"/>
              <w:textAlignment w:val="center"/>
              <w:rPr>
                <w:bCs/>
              </w:rPr>
            </w:pPr>
            <w:r>
              <w:rPr>
                <w:rFonts w:hint="eastAsia"/>
                <w:bCs/>
              </w:rPr>
              <w:t>5</w:t>
            </w:r>
          </w:p>
        </w:tc>
        <w:tc>
          <w:tcPr>
            <w:tcW w:w="4070" w:type="dxa"/>
            <w:shd w:val="clear" w:color="auto" w:fill="FFFFFF"/>
          </w:tcPr>
          <w:p w14:paraId="59C53957">
            <w:pPr>
              <w:textAlignment w:val="center"/>
              <w:rPr>
                <w:bCs/>
              </w:rPr>
            </w:pPr>
            <w:r>
              <w:rPr>
                <w:rFonts w:hint="eastAsia"/>
                <w:bCs/>
              </w:rPr>
              <w:t>□ 1.合格，得5分</w:t>
            </w:r>
          </w:p>
          <w:p w14:paraId="40DBC3B6">
            <w:pPr>
              <w:textAlignment w:val="center"/>
              <w:rPr>
                <w:bCs/>
              </w:rPr>
            </w:pPr>
            <w:r>
              <w:rPr>
                <w:rFonts w:hint="eastAsia"/>
                <w:bCs/>
              </w:rPr>
              <w:t>□ 2.有1项不合格的可得3分</w:t>
            </w:r>
          </w:p>
          <w:p w14:paraId="0D59E1E6">
            <w:pPr>
              <w:textAlignment w:val="center"/>
              <w:rPr>
                <w:bCs/>
              </w:rPr>
            </w:pPr>
            <w:r>
              <w:rPr>
                <w:rFonts w:hint="eastAsia"/>
                <w:bCs/>
              </w:rPr>
              <w:t>□ 3.有2项不合格得2分</w:t>
            </w:r>
          </w:p>
          <w:p w14:paraId="6EC2FBEB">
            <w:pPr>
              <w:textAlignment w:val="center"/>
              <w:rPr>
                <w:bCs/>
              </w:rPr>
            </w:pPr>
            <w:r>
              <w:rPr>
                <w:rFonts w:hint="eastAsia"/>
                <w:bCs/>
              </w:rPr>
              <w:t>□ 4.有3项不合格的本条不得分，限下一考核月前完成整改限下一考核月前完成整改</w:t>
            </w:r>
          </w:p>
        </w:tc>
        <w:tc>
          <w:tcPr>
            <w:tcW w:w="550" w:type="dxa"/>
            <w:shd w:val="clear" w:color="auto" w:fill="FFFFFF"/>
            <w:vAlign w:val="center"/>
          </w:tcPr>
          <w:p w14:paraId="1747DAF7">
            <w:pPr>
              <w:textAlignment w:val="center"/>
              <w:rPr>
                <w:bCs/>
              </w:rPr>
            </w:pPr>
          </w:p>
        </w:tc>
        <w:tc>
          <w:tcPr>
            <w:tcW w:w="1836" w:type="dxa"/>
            <w:shd w:val="clear" w:color="auto" w:fill="FFFFFF"/>
            <w:vAlign w:val="center"/>
          </w:tcPr>
          <w:p w14:paraId="298AEBAD">
            <w:pPr>
              <w:textAlignment w:val="center"/>
              <w:rPr>
                <w:bCs/>
              </w:rPr>
            </w:pPr>
          </w:p>
        </w:tc>
      </w:tr>
      <w:tr w14:paraId="2CF03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701" w:hRule="exact"/>
          <w:jc w:val="center"/>
        </w:trPr>
        <w:tc>
          <w:tcPr>
            <w:tcW w:w="1054" w:type="dxa"/>
            <w:vMerge w:val="continue"/>
            <w:shd w:val="clear" w:color="auto" w:fill="FFFFFF"/>
            <w:vAlign w:val="center"/>
          </w:tcPr>
          <w:p w14:paraId="391F49DD">
            <w:pPr>
              <w:jc w:val="center"/>
              <w:textAlignment w:val="center"/>
              <w:rPr>
                <w:bCs/>
              </w:rPr>
            </w:pPr>
          </w:p>
        </w:tc>
        <w:tc>
          <w:tcPr>
            <w:tcW w:w="851" w:type="dxa"/>
            <w:shd w:val="clear" w:color="auto" w:fill="FFFFFF"/>
            <w:vAlign w:val="center"/>
          </w:tcPr>
          <w:p w14:paraId="4CCFD87A">
            <w:pPr>
              <w:jc w:val="center"/>
              <w:textAlignment w:val="center"/>
              <w:rPr>
                <w:bCs/>
              </w:rPr>
            </w:pPr>
            <w:r>
              <w:rPr>
                <w:rFonts w:hint="eastAsia"/>
                <w:bCs/>
              </w:rPr>
              <w:t>4</w:t>
            </w:r>
          </w:p>
        </w:tc>
        <w:tc>
          <w:tcPr>
            <w:tcW w:w="1134" w:type="dxa"/>
            <w:shd w:val="clear" w:color="auto" w:fill="FFFFFF"/>
            <w:vAlign w:val="center"/>
          </w:tcPr>
          <w:p w14:paraId="2F3E72D4">
            <w:pPr>
              <w:jc w:val="center"/>
              <w:textAlignment w:val="center"/>
              <w:rPr>
                <w:bCs/>
              </w:rPr>
            </w:pPr>
            <w:r>
              <w:rPr>
                <w:rFonts w:hint="eastAsia"/>
                <w:bCs/>
              </w:rPr>
              <w:t>管理制度</w:t>
            </w:r>
          </w:p>
        </w:tc>
        <w:tc>
          <w:tcPr>
            <w:tcW w:w="4106" w:type="dxa"/>
            <w:shd w:val="clear" w:color="auto" w:fill="FFFFFF"/>
            <w:vAlign w:val="center"/>
          </w:tcPr>
          <w:p w14:paraId="344CB653">
            <w:pPr>
              <w:textAlignment w:val="center"/>
              <w:rPr>
                <w:bCs/>
              </w:rPr>
            </w:pPr>
            <w:r>
              <w:rPr>
                <w:rFonts w:hint="eastAsia"/>
                <w:bCs/>
              </w:rPr>
              <w:t>齐全并上墙</w:t>
            </w:r>
          </w:p>
          <w:p w14:paraId="601E19D1">
            <w:pPr>
              <w:textAlignment w:val="center"/>
              <w:rPr>
                <w:bCs/>
              </w:rPr>
            </w:pPr>
            <w:r>
              <w:rPr>
                <w:rFonts w:hint="eastAsia"/>
                <w:bCs/>
              </w:rPr>
              <w:t>运行操作规章制度</w:t>
            </w:r>
          </w:p>
          <w:p w14:paraId="1DA0A704">
            <w:pPr>
              <w:textAlignment w:val="center"/>
              <w:rPr>
                <w:bCs/>
              </w:rPr>
            </w:pPr>
            <w:r>
              <w:rPr>
                <w:rFonts w:hint="eastAsia"/>
                <w:bCs/>
              </w:rPr>
              <w:t>应急预案</w:t>
            </w:r>
          </w:p>
          <w:p w14:paraId="49B239DC">
            <w:pPr>
              <w:textAlignment w:val="center"/>
              <w:rPr>
                <w:bCs/>
              </w:rPr>
            </w:pPr>
            <w:r>
              <w:rPr>
                <w:rFonts w:hint="eastAsia"/>
                <w:bCs/>
              </w:rPr>
              <w:t>清运路线图结合</w:t>
            </w:r>
            <w:r>
              <w:rPr>
                <w:rFonts w:hint="eastAsia"/>
              </w:rPr>
              <w:t>采购人</w:t>
            </w:r>
            <w:r>
              <w:rPr>
                <w:rFonts w:hint="eastAsia"/>
                <w:bCs/>
              </w:rPr>
              <w:t>实际及时修订</w:t>
            </w:r>
          </w:p>
          <w:p w14:paraId="68BF2180">
            <w:pPr>
              <w:textAlignment w:val="center"/>
              <w:rPr>
                <w:bCs/>
              </w:rPr>
            </w:pPr>
            <w:r>
              <w:rPr>
                <w:rFonts w:hint="eastAsia"/>
                <w:bCs/>
              </w:rPr>
              <w:t>报</w:t>
            </w:r>
            <w:r>
              <w:rPr>
                <w:rFonts w:hint="eastAsia"/>
              </w:rPr>
              <w:t>采购人</w:t>
            </w:r>
            <w:r>
              <w:rPr>
                <w:rFonts w:hint="eastAsia"/>
                <w:bCs/>
              </w:rPr>
              <w:t>备案</w:t>
            </w:r>
          </w:p>
          <w:p w14:paraId="235368E3">
            <w:pPr>
              <w:textAlignment w:val="center"/>
              <w:rPr>
                <w:bCs/>
              </w:rPr>
            </w:pPr>
          </w:p>
        </w:tc>
        <w:tc>
          <w:tcPr>
            <w:tcW w:w="754" w:type="dxa"/>
            <w:shd w:val="clear" w:color="auto" w:fill="FFFFFF"/>
            <w:vAlign w:val="center"/>
          </w:tcPr>
          <w:p w14:paraId="5A5D86AC">
            <w:pPr>
              <w:jc w:val="center"/>
              <w:textAlignment w:val="center"/>
              <w:rPr>
                <w:bCs/>
              </w:rPr>
            </w:pPr>
            <w:r>
              <w:rPr>
                <w:rFonts w:hint="eastAsia"/>
                <w:bCs/>
              </w:rPr>
              <w:t>5</w:t>
            </w:r>
          </w:p>
        </w:tc>
        <w:tc>
          <w:tcPr>
            <w:tcW w:w="4070" w:type="dxa"/>
            <w:shd w:val="clear" w:color="auto" w:fill="FFFFFF"/>
          </w:tcPr>
          <w:p w14:paraId="1C05666E">
            <w:pPr>
              <w:textAlignment w:val="center"/>
              <w:rPr>
                <w:bCs/>
              </w:rPr>
            </w:pPr>
            <w:r>
              <w:rPr>
                <w:rFonts w:hint="eastAsia"/>
                <w:bCs/>
              </w:rPr>
              <w:t>□ 1.合格，得5分</w:t>
            </w:r>
          </w:p>
          <w:p w14:paraId="6530BB29">
            <w:pPr>
              <w:textAlignment w:val="center"/>
              <w:rPr>
                <w:bCs/>
              </w:rPr>
            </w:pPr>
            <w:r>
              <w:rPr>
                <w:rFonts w:hint="eastAsia"/>
                <w:bCs/>
              </w:rPr>
              <w:t>□ 2.有1项不合格的可得3分</w:t>
            </w:r>
          </w:p>
          <w:p w14:paraId="7C07F43D">
            <w:pPr>
              <w:textAlignment w:val="center"/>
              <w:rPr>
                <w:bCs/>
              </w:rPr>
            </w:pPr>
            <w:r>
              <w:rPr>
                <w:rFonts w:hint="eastAsia"/>
                <w:bCs/>
              </w:rPr>
              <w:t>□ 3.有2项不合格得2分</w:t>
            </w:r>
          </w:p>
          <w:p w14:paraId="101CBBF6">
            <w:pPr>
              <w:textAlignment w:val="center"/>
              <w:rPr>
                <w:bCs/>
              </w:rPr>
            </w:pPr>
            <w:r>
              <w:rPr>
                <w:rFonts w:hint="eastAsia"/>
                <w:bCs/>
              </w:rPr>
              <w:t>□ 4.有3项不合格的本条不得分，限下一考核月前完成整改</w:t>
            </w:r>
          </w:p>
          <w:p w14:paraId="51EA9420">
            <w:pPr>
              <w:textAlignment w:val="center"/>
              <w:rPr>
                <w:bCs/>
              </w:rPr>
            </w:pPr>
          </w:p>
          <w:p w14:paraId="29FA9828">
            <w:pPr>
              <w:textAlignment w:val="center"/>
              <w:rPr>
                <w:bCs/>
              </w:rPr>
            </w:pPr>
          </w:p>
        </w:tc>
        <w:tc>
          <w:tcPr>
            <w:tcW w:w="550" w:type="dxa"/>
            <w:shd w:val="clear" w:color="auto" w:fill="FFFFFF"/>
            <w:vAlign w:val="center"/>
          </w:tcPr>
          <w:p w14:paraId="48AD9E6B">
            <w:pPr>
              <w:jc w:val="center"/>
              <w:textAlignment w:val="center"/>
              <w:rPr>
                <w:bCs/>
              </w:rPr>
            </w:pPr>
          </w:p>
        </w:tc>
        <w:tc>
          <w:tcPr>
            <w:tcW w:w="1836" w:type="dxa"/>
            <w:shd w:val="clear" w:color="auto" w:fill="FFFFFF"/>
          </w:tcPr>
          <w:p w14:paraId="4D7DBEBC">
            <w:pPr>
              <w:jc w:val="center"/>
              <w:textAlignment w:val="center"/>
              <w:rPr>
                <w:bCs/>
              </w:rPr>
            </w:pPr>
          </w:p>
        </w:tc>
      </w:tr>
      <w:tr w14:paraId="61EEF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701" w:hRule="exact"/>
          <w:jc w:val="center"/>
        </w:trPr>
        <w:tc>
          <w:tcPr>
            <w:tcW w:w="1054" w:type="dxa"/>
            <w:vMerge w:val="restart"/>
            <w:shd w:val="clear" w:color="auto" w:fill="FFFFFF"/>
            <w:textDirection w:val="tbRlV"/>
            <w:vAlign w:val="center"/>
          </w:tcPr>
          <w:p w14:paraId="51F05015">
            <w:pPr>
              <w:jc w:val="center"/>
              <w:textAlignment w:val="center"/>
              <w:rPr>
                <w:bCs/>
              </w:rPr>
            </w:pPr>
            <w:r>
              <w:rPr>
                <w:rFonts w:hint="eastAsia"/>
                <w:bCs/>
              </w:rPr>
              <w:t>清运服务</w:t>
            </w:r>
          </w:p>
        </w:tc>
        <w:tc>
          <w:tcPr>
            <w:tcW w:w="851" w:type="dxa"/>
            <w:shd w:val="clear" w:color="auto" w:fill="FFFFFF"/>
            <w:vAlign w:val="center"/>
          </w:tcPr>
          <w:p w14:paraId="784C4E14">
            <w:pPr>
              <w:jc w:val="center"/>
              <w:textAlignment w:val="center"/>
              <w:rPr>
                <w:bCs/>
              </w:rPr>
            </w:pPr>
            <w:r>
              <w:rPr>
                <w:rFonts w:hint="eastAsia"/>
                <w:bCs/>
              </w:rPr>
              <w:t>5</w:t>
            </w:r>
          </w:p>
        </w:tc>
        <w:tc>
          <w:tcPr>
            <w:tcW w:w="1134" w:type="dxa"/>
            <w:shd w:val="clear" w:color="auto" w:fill="FFFFFF"/>
            <w:vAlign w:val="center"/>
          </w:tcPr>
          <w:p w14:paraId="4E3A7F1A">
            <w:pPr>
              <w:jc w:val="center"/>
              <w:textAlignment w:val="center"/>
              <w:rPr>
                <w:bCs/>
              </w:rPr>
            </w:pPr>
            <w:r>
              <w:rPr>
                <w:rFonts w:hint="eastAsia"/>
                <w:bCs/>
              </w:rPr>
              <w:t>医疗废物</w:t>
            </w:r>
          </w:p>
        </w:tc>
        <w:tc>
          <w:tcPr>
            <w:tcW w:w="4106" w:type="dxa"/>
            <w:shd w:val="clear" w:color="auto" w:fill="FFFFFF"/>
            <w:vAlign w:val="center"/>
          </w:tcPr>
          <w:p w14:paraId="22580350">
            <w:pPr>
              <w:textAlignment w:val="center"/>
              <w:rPr>
                <w:bCs/>
              </w:rPr>
            </w:pPr>
            <w:r>
              <w:rPr>
                <w:rFonts w:hint="eastAsia"/>
                <w:bCs/>
              </w:rPr>
              <w:t>医疗废物是否做到日产日清</w:t>
            </w:r>
          </w:p>
          <w:p w14:paraId="198484EB">
            <w:pPr>
              <w:textAlignment w:val="center"/>
              <w:rPr>
                <w:bCs/>
              </w:rPr>
            </w:pPr>
            <w:r>
              <w:rPr>
                <w:rFonts w:hint="eastAsia"/>
                <w:bCs/>
              </w:rPr>
              <w:t>转运箱是否密闭</w:t>
            </w:r>
          </w:p>
          <w:p w14:paraId="7DE3B981">
            <w:pPr>
              <w:textAlignment w:val="center"/>
              <w:rPr>
                <w:bCs/>
              </w:rPr>
            </w:pPr>
            <w:r>
              <w:rPr>
                <w:rFonts w:hint="eastAsia"/>
                <w:bCs/>
              </w:rPr>
              <w:t>病理性垃圾存处是否合格</w:t>
            </w:r>
          </w:p>
          <w:p w14:paraId="233940FB">
            <w:pPr>
              <w:textAlignment w:val="center"/>
              <w:rPr>
                <w:bCs/>
              </w:rPr>
            </w:pPr>
            <w:r>
              <w:rPr>
                <w:rFonts w:hint="eastAsia"/>
                <w:bCs/>
              </w:rPr>
              <w:t>利器盒存放是否规范</w:t>
            </w:r>
          </w:p>
          <w:p w14:paraId="6C22D896">
            <w:pPr>
              <w:textAlignment w:val="center"/>
              <w:rPr>
                <w:bCs/>
              </w:rPr>
            </w:pPr>
            <w:r>
              <w:rPr>
                <w:rFonts w:hint="eastAsia"/>
                <w:bCs/>
              </w:rPr>
              <w:t>交接记录双签字</w:t>
            </w:r>
            <w:r>
              <w:rPr>
                <w:rFonts w:hint="eastAsia"/>
                <w:bCs/>
              </w:rPr>
              <w:tab/>
            </w:r>
          </w:p>
          <w:p w14:paraId="12FF04E4">
            <w:pPr>
              <w:textAlignment w:val="center"/>
              <w:rPr>
                <w:bCs/>
              </w:rPr>
            </w:pPr>
            <w:r>
              <w:rPr>
                <w:rFonts w:hint="eastAsia"/>
                <w:bCs/>
              </w:rPr>
              <w:t>转运车及场地是否按要求消毒</w:t>
            </w:r>
          </w:p>
        </w:tc>
        <w:tc>
          <w:tcPr>
            <w:tcW w:w="754" w:type="dxa"/>
            <w:shd w:val="clear" w:color="auto" w:fill="FFFFFF"/>
            <w:vAlign w:val="center"/>
          </w:tcPr>
          <w:p w14:paraId="668008A6">
            <w:pPr>
              <w:jc w:val="center"/>
              <w:textAlignment w:val="center"/>
              <w:rPr>
                <w:bCs/>
              </w:rPr>
            </w:pPr>
            <w:r>
              <w:rPr>
                <w:rFonts w:hint="eastAsia"/>
                <w:bCs/>
              </w:rPr>
              <w:t>6</w:t>
            </w:r>
          </w:p>
        </w:tc>
        <w:tc>
          <w:tcPr>
            <w:tcW w:w="4070" w:type="dxa"/>
            <w:shd w:val="clear" w:color="auto" w:fill="FFFFFF"/>
          </w:tcPr>
          <w:p w14:paraId="6118FAD3">
            <w:pPr>
              <w:textAlignment w:val="center"/>
              <w:rPr>
                <w:bCs/>
              </w:rPr>
            </w:pPr>
            <w:r>
              <w:rPr>
                <w:rFonts w:hint="eastAsia"/>
                <w:bCs/>
              </w:rPr>
              <w:t>□ 1.合格，得6分</w:t>
            </w:r>
          </w:p>
          <w:p w14:paraId="79DBDFF8">
            <w:pPr>
              <w:textAlignment w:val="center"/>
              <w:rPr>
                <w:bCs/>
              </w:rPr>
            </w:pPr>
            <w:r>
              <w:rPr>
                <w:rFonts w:hint="eastAsia"/>
                <w:bCs/>
              </w:rPr>
              <w:t>□ 2.有1项不合格的可得5分</w:t>
            </w:r>
          </w:p>
          <w:p w14:paraId="55AB402A">
            <w:pPr>
              <w:textAlignment w:val="center"/>
              <w:rPr>
                <w:bCs/>
              </w:rPr>
            </w:pPr>
            <w:r>
              <w:rPr>
                <w:rFonts w:hint="eastAsia"/>
                <w:bCs/>
              </w:rPr>
              <w:t>□ 3.有2项不合格得3分</w:t>
            </w:r>
          </w:p>
          <w:p w14:paraId="235A847C">
            <w:pPr>
              <w:textAlignment w:val="center"/>
              <w:rPr>
                <w:bCs/>
              </w:rPr>
            </w:pPr>
            <w:r>
              <w:rPr>
                <w:rFonts w:hint="eastAsia"/>
                <w:bCs/>
              </w:rPr>
              <w:t>□ 4.有3项不合格的本条不得分，限下一考核月前完成整改</w:t>
            </w:r>
          </w:p>
          <w:p w14:paraId="75CD5FCD">
            <w:pPr>
              <w:textAlignment w:val="center"/>
              <w:rPr>
                <w:bCs/>
              </w:rPr>
            </w:pPr>
          </w:p>
        </w:tc>
        <w:tc>
          <w:tcPr>
            <w:tcW w:w="550" w:type="dxa"/>
            <w:shd w:val="clear" w:color="auto" w:fill="FFFFFF"/>
            <w:vAlign w:val="center"/>
          </w:tcPr>
          <w:p w14:paraId="2DD1AB0F">
            <w:pPr>
              <w:textAlignment w:val="center"/>
              <w:rPr>
                <w:bCs/>
              </w:rPr>
            </w:pPr>
          </w:p>
        </w:tc>
        <w:tc>
          <w:tcPr>
            <w:tcW w:w="1836" w:type="dxa"/>
            <w:shd w:val="clear" w:color="auto" w:fill="FFFFFF"/>
          </w:tcPr>
          <w:p w14:paraId="17EE849C">
            <w:pPr>
              <w:textAlignment w:val="center"/>
              <w:rPr>
                <w:bCs/>
              </w:rPr>
            </w:pPr>
          </w:p>
        </w:tc>
      </w:tr>
      <w:tr w14:paraId="1124D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701" w:hRule="exact"/>
          <w:jc w:val="center"/>
        </w:trPr>
        <w:tc>
          <w:tcPr>
            <w:tcW w:w="1054" w:type="dxa"/>
            <w:vMerge w:val="continue"/>
            <w:shd w:val="clear" w:color="auto" w:fill="FFFFFF"/>
            <w:vAlign w:val="center"/>
          </w:tcPr>
          <w:p w14:paraId="71BC7894">
            <w:pPr>
              <w:jc w:val="center"/>
              <w:textAlignment w:val="center"/>
              <w:rPr>
                <w:bCs/>
              </w:rPr>
            </w:pPr>
          </w:p>
        </w:tc>
        <w:tc>
          <w:tcPr>
            <w:tcW w:w="851" w:type="dxa"/>
            <w:shd w:val="clear" w:color="auto" w:fill="FFFFFF"/>
            <w:vAlign w:val="center"/>
          </w:tcPr>
          <w:p w14:paraId="4FC55B1E">
            <w:pPr>
              <w:jc w:val="center"/>
              <w:textAlignment w:val="center"/>
              <w:rPr>
                <w:bCs/>
              </w:rPr>
            </w:pPr>
            <w:r>
              <w:rPr>
                <w:rFonts w:hint="eastAsia"/>
                <w:bCs/>
              </w:rPr>
              <w:t>6</w:t>
            </w:r>
          </w:p>
        </w:tc>
        <w:tc>
          <w:tcPr>
            <w:tcW w:w="1134" w:type="dxa"/>
            <w:shd w:val="clear" w:color="auto" w:fill="FFFFFF"/>
            <w:vAlign w:val="center"/>
          </w:tcPr>
          <w:p w14:paraId="4843D99D">
            <w:pPr>
              <w:jc w:val="center"/>
              <w:textAlignment w:val="center"/>
              <w:rPr>
                <w:bCs/>
              </w:rPr>
            </w:pPr>
            <w:r>
              <w:rPr>
                <w:rFonts w:hint="eastAsia"/>
                <w:bCs/>
              </w:rPr>
              <w:t>其他垃圾</w:t>
            </w:r>
          </w:p>
        </w:tc>
        <w:tc>
          <w:tcPr>
            <w:tcW w:w="4106" w:type="dxa"/>
            <w:shd w:val="clear" w:color="auto" w:fill="FFFFFF"/>
            <w:vAlign w:val="center"/>
          </w:tcPr>
          <w:p w14:paraId="423866F4">
            <w:pPr>
              <w:textAlignment w:val="center"/>
              <w:rPr>
                <w:bCs/>
              </w:rPr>
            </w:pPr>
            <w:r>
              <w:rPr>
                <w:rFonts w:hint="eastAsia"/>
                <w:bCs/>
              </w:rPr>
              <w:t>其他垃圾是否做到日产日清</w:t>
            </w:r>
          </w:p>
          <w:p w14:paraId="513F7BDD">
            <w:pPr>
              <w:textAlignment w:val="center"/>
              <w:rPr>
                <w:bCs/>
              </w:rPr>
            </w:pPr>
            <w:r>
              <w:rPr>
                <w:rFonts w:hint="eastAsia"/>
                <w:bCs/>
              </w:rPr>
              <w:t>转运车是否分类转运</w:t>
            </w:r>
          </w:p>
          <w:p w14:paraId="75585D8A">
            <w:pPr>
              <w:textAlignment w:val="center"/>
              <w:rPr>
                <w:bCs/>
              </w:rPr>
            </w:pPr>
            <w:r>
              <w:rPr>
                <w:rFonts w:hint="eastAsia"/>
                <w:bCs/>
              </w:rPr>
              <w:t>转运车是否密闭</w:t>
            </w:r>
          </w:p>
          <w:p w14:paraId="7A888F5C">
            <w:pPr>
              <w:textAlignment w:val="center"/>
              <w:rPr>
                <w:bCs/>
              </w:rPr>
            </w:pPr>
            <w:r>
              <w:rPr>
                <w:rFonts w:hint="eastAsia"/>
                <w:bCs/>
              </w:rPr>
              <w:t>转运人员是否按规定路线转运</w:t>
            </w:r>
          </w:p>
          <w:p w14:paraId="71D621AA">
            <w:pPr>
              <w:jc w:val="center"/>
              <w:textAlignment w:val="center"/>
              <w:rPr>
                <w:bCs/>
              </w:rPr>
            </w:pPr>
            <w:r>
              <w:rPr>
                <w:rFonts w:hint="eastAsia"/>
                <w:bCs/>
              </w:rPr>
              <w:t>其他垃圾袋上是否张贴责任卡存放是否规范</w:t>
            </w:r>
            <w:r>
              <w:rPr>
                <w:rFonts w:hint="eastAsia"/>
                <w:bCs/>
              </w:rPr>
              <w:tab/>
            </w:r>
          </w:p>
          <w:p w14:paraId="39C433C2">
            <w:pPr>
              <w:jc w:val="center"/>
              <w:textAlignment w:val="center"/>
              <w:rPr>
                <w:bCs/>
              </w:rPr>
            </w:pPr>
            <w:r>
              <w:rPr>
                <w:rFonts w:hint="eastAsia"/>
                <w:bCs/>
              </w:rPr>
              <w:t>转运车及场地是否按要求消毒</w:t>
            </w:r>
          </w:p>
        </w:tc>
        <w:tc>
          <w:tcPr>
            <w:tcW w:w="754" w:type="dxa"/>
            <w:shd w:val="clear" w:color="auto" w:fill="FFFFFF"/>
            <w:vAlign w:val="center"/>
          </w:tcPr>
          <w:p w14:paraId="3A5BB28C">
            <w:pPr>
              <w:jc w:val="center"/>
              <w:textAlignment w:val="center"/>
              <w:rPr>
                <w:bCs/>
              </w:rPr>
            </w:pPr>
            <w:r>
              <w:rPr>
                <w:rFonts w:hint="eastAsia"/>
                <w:bCs/>
              </w:rPr>
              <w:t>6</w:t>
            </w:r>
          </w:p>
        </w:tc>
        <w:tc>
          <w:tcPr>
            <w:tcW w:w="4070" w:type="dxa"/>
            <w:shd w:val="clear" w:color="auto" w:fill="FFFFFF"/>
          </w:tcPr>
          <w:p w14:paraId="5358824C">
            <w:pPr>
              <w:textAlignment w:val="center"/>
              <w:rPr>
                <w:bCs/>
              </w:rPr>
            </w:pPr>
            <w:r>
              <w:rPr>
                <w:rFonts w:hint="eastAsia"/>
                <w:bCs/>
              </w:rPr>
              <w:t>□ 1.合格，得6分</w:t>
            </w:r>
          </w:p>
          <w:p w14:paraId="66148D1B">
            <w:pPr>
              <w:textAlignment w:val="center"/>
              <w:rPr>
                <w:bCs/>
              </w:rPr>
            </w:pPr>
            <w:r>
              <w:rPr>
                <w:rFonts w:hint="eastAsia"/>
                <w:bCs/>
              </w:rPr>
              <w:t>□ 2.有1项不合格的可得5分</w:t>
            </w:r>
          </w:p>
          <w:p w14:paraId="660CE7D9">
            <w:pPr>
              <w:textAlignment w:val="center"/>
              <w:rPr>
                <w:bCs/>
              </w:rPr>
            </w:pPr>
            <w:r>
              <w:rPr>
                <w:rFonts w:hint="eastAsia"/>
                <w:bCs/>
              </w:rPr>
              <w:t>□ 3.有2项不合格得3分</w:t>
            </w:r>
          </w:p>
          <w:p w14:paraId="23CC463A">
            <w:pPr>
              <w:textAlignment w:val="center"/>
              <w:rPr>
                <w:bCs/>
              </w:rPr>
            </w:pPr>
            <w:r>
              <w:rPr>
                <w:rFonts w:hint="eastAsia"/>
                <w:bCs/>
              </w:rPr>
              <w:t>□ 4.有3项不合格的本条不得分，限下一考核月前完成整改</w:t>
            </w:r>
          </w:p>
          <w:p w14:paraId="2A8762B8">
            <w:pPr>
              <w:textAlignment w:val="center"/>
              <w:rPr>
                <w:bCs/>
              </w:rPr>
            </w:pPr>
          </w:p>
          <w:p w14:paraId="5ABBEF71">
            <w:pPr>
              <w:textAlignment w:val="center"/>
              <w:rPr>
                <w:bCs/>
              </w:rPr>
            </w:pPr>
          </w:p>
        </w:tc>
        <w:tc>
          <w:tcPr>
            <w:tcW w:w="550" w:type="dxa"/>
            <w:shd w:val="clear" w:color="auto" w:fill="FFFFFF"/>
            <w:vAlign w:val="center"/>
          </w:tcPr>
          <w:p w14:paraId="47092F35">
            <w:pPr>
              <w:jc w:val="center"/>
              <w:textAlignment w:val="center"/>
              <w:rPr>
                <w:bCs/>
              </w:rPr>
            </w:pPr>
          </w:p>
        </w:tc>
        <w:tc>
          <w:tcPr>
            <w:tcW w:w="1836" w:type="dxa"/>
            <w:shd w:val="clear" w:color="auto" w:fill="FFFFFF"/>
          </w:tcPr>
          <w:p w14:paraId="3D994060">
            <w:pPr>
              <w:jc w:val="center"/>
              <w:textAlignment w:val="center"/>
              <w:rPr>
                <w:bCs/>
              </w:rPr>
            </w:pPr>
          </w:p>
        </w:tc>
      </w:tr>
      <w:tr w14:paraId="77C89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701" w:hRule="exact"/>
          <w:jc w:val="center"/>
        </w:trPr>
        <w:tc>
          <w:tcPr>
            <w:tcW w:w="1054" w:type="dxa"/>
            <w:vMerge w:val="continue"/>
            <w:shd w:val="clear" w:color="auto" w:fill="FFFFFF"/>
            <w:vAlign w:val="center"/>
          </w:tcPr>
          <w:p w14:paraId="13E9617C">
            <w:pPr>
              <w:jc w:val="center"/>
              <w:textAlignment w:val="center"/>
              <w:rPr>
                <w:bCs/>
              </w:rPr>
            </w:pPr>
          </w:p>
        </w:tc>
        <w:tc>
          <w:tcPr>
            <w:tcW w:w="851" w:type="dxa"/>
            <w:shd w:val="clear" w:color="auto" w:fill="FFFFFF"/>
            <w:vAlign w:val="center"/>
          </w:tcPr>
          <w:p w14:paraId="3D2FF0FE">
            <w:pPr>
              <w:jc w:val="center"/>
              <w:textAlignment w:val="center"/>
              <w:rPr>
                <w:bCs/>
              </w:rPr>
            </w:pPr>
            <w:r>
              <w:rPr>
                <w:rFonts w:hint="eastAsia"/>
                <w:bCs/>
              </w:rPr>
              <w:t>7</w:t>
            </w:r>
          </w:p>
        </w:tc>
        <w:tc>
          <w:tcPr>
            <w:tcW w:w="1134" w:type="dxa"/>
            <w:shd w:val="clear" w:color="auto" w:fill="FFFFFF"/>
            <w:vAlign w:val="center"/>
          </w:tcPr>
          <w:p w14:paraId="181F5940">
            <w:pPr>
              <w:jc w:val="center"/>
              <w:textAlignment w:val="center"/>
              <w:rPr>
                <w:bCs/>
              </w:rPr>
            </w:pPr>
            <w:r>
              <w:rPr>
                <w:rFonts w:hint="eastAsia"/>
                <w:bCs/>
              </w:rPr>
              <w:t>厨余垃圾</w:t>
            </w:r>
          </w:p>
        </w:tc>
        <w:tc>
          <w:tcPr>
            <w:tcW w:w="4106" w:type="dxa"/>
            <w:shd w:val="clear" w:color="auto" w:fill="FFFFFF"/>
            <w:vAlign w:val="center"/>
          </w:tcPr>
          <w:p w14:paraId="0F1C166B">
            <w:pPr>
              <w:textAlignment w:val="center"/>
              <w:rPr>
                <w:bCs/>
              </w:rPr>
            </w:pPr>
            <w:r>
              <w:rPr>
                <w:rFonts w:hint="eastAsia"/>
                <w:bCs/>
              </w:rPr>
              <w:t>厨余垃圾是否做到日产日清</w:t>
            </w:r>
          </w:p>
          <w:p w14:paraId="4B40165C">
            <w:pPr>
              <w:textAlignment w:val="center"/>
              <w:rPr>
                <w:bCs/>
              </w:rPr>
            </w:pPr>
            <w:r>
              <w:rPr>
                <w:rFonts w:hint="eastAsia"/>
                <w:bCs/>
              </w:rPr>
              <w:t>转运车是否分类转运</w:t>
            </w:r>
          </w:p>
          <w:p w14:paraId="17FCFC29">
            <w:pPr>
              <w:textAlignment w:val="center"/>
              <w:rPr>
                <w:bCs/>
              </w:rPr>
            </w:pPr>
            <w:r>
              <w:rPr>
                <w:rFonts w:hint="eastAsia"/>
                <w:bCs/>
              </w:rPr>
              <w:t>转运车是否密闭</w:t>
            </w:r>
          </w:p>
          <w:p w14:paraId="35558345">
            <w:pPr>
              <w:textAlignment w:val="center"/>
              <w:rPr>
                <w:bCs/>
              </w:rPr>
            </w:pPr>
            <w:r>
              <w:rPr>
                <w:rFonts w:hint="eastAsia"/>
                <w:bCs/>
              </w:rPr>
              <w:t>转运人员是否按规定路线转运</w:t>
            </w:r>
          </w:p>
          <w:p w14:paraId="6CE8E5F5">
            <w:pPr>
              <w:textAlignment w:val="center"/>
              <w:rPr>
                <w:bCs/>
              </w:rPr>
            </w:pPr>
            <w:r>
              <w:rPr>
                <w:rFonts w:hint="eastAsia"/>
                <w:bCs/>
              </w:rPr>
              <w:t>厨余垃圾袋上是否张贴责任卡</w:t>
            </w:r>
          </w:p>
        </w:tc>
        <w:tc>
          <w:tcPr>
            <w:tcW w:w="754" w:type="dxa"/>
            <w:shd w:val="clear" w:color="auto" w:fill="FFFFFF"/>
            <w:vAlign w:val="center"/>
          </w:tcPr>
          <w:p w14:paraId="40C157B0">
            <w:pPr>
              <w:jc w:val="center"/>
              <w:textAlignment w:val="center"/>
              <w:rPr>
                <w:bCs/>
              </w:rPr>
            </w:pPr>
            <w:r>
              <w:rPr>
                <w:rFonts w:hint="eastAsia"/>
                <w:bCs/>
              </w:rPr>
              <w:t>6</w:t>
            </w:r>
          </w:p>
        </w:tc>
        <w:tc>
          <w:tcPr>
            <w:tcW w:w="4070" w:type="dxa"/>
            <w:shd w:val="clear" w:color="auto" w:fill="FFFFFF"/>
          </w:tcPr>
          <w:p w14:paraId="6F7F59E3">
            <w:pPr>
              <w:textAlignment w:val="center"/>
              <w:rPr>
                <w:bCs/>
              </w:rPr>
            </w:pPr>
            <w:r>
              <w:rPr>
                <w:rFonts w:hint="eastAsia"/>
                <w:bCs/>
              </w:rPr>
              <w:t>□ 1.合格，得6分</w:t>
            </w:r>
          </w:p>
          <w:p w14:paraId="005568C9">
            <w:pPr>
              <w:textAlignment w:val="center"/>
              <w:rPr>
                <w:bCs/>
              </w:rPr>
            </w:pPr>
            <w:r>
              <w:rPr>
                <w:rFonts w:hint="eastAsia"/>
                <w:bCs/>
              </w:rPr>
              <w:t>□ 2.有1项不合格的可得5分</w:t>
            </w:r>
          </w:p>
          <w:p w14:paraId="03716D7F">
            <w:pPr>
              <w:textAlignment w:val="center"/>
              <w:rPr>
                <w:bCs/>
              </w:rPr>
            </w:pPr>
            <w:r>
              <w:rPr>
                <w:rFonts w:hint="eastAsia"/>
                <w:bCs/>
              </w:rPr>
              <w:t>□ 3.有2项不合格得3分</w:t>
            </w:r>
          </w:p>
          <w:p w14:paraId="1EE55275">
            <w:pPr>
              <w:textAlignment w:val="center"/>
              <w:rPr>
                <w:bCs/>
              </w:rPr>
            </w:pPr>
            <w:r>
              <w:rPr>
                <w:rFonts w:hint="eastAsia"/>
                <w:bCs/>
              </w:rPr>
              <w:t>□ 4.有3项不合格的本条不得分，限下一考核月前完成整改</w:t>
            </w:r>
          </w:p>
          <w:p w14:paraId="693C5291">
            <w:pPr>
              <w:textAlignment w:val="center"/>
              <w:rPr>
                <w:bCs/>
              </w:rPr>
            </w:pPr>
          </w:p>
          <w:p w14:paraId="004B25AC">
            <w:pPr>
              <w:textAlignment w:val="center"/>
              <w:rPr>
                <w:bCs/>
              </w:rPr>
            </w:pPr>
          </w:p>
        </w:tc>
        <w:tc>
          <w:tcPr>
            <w:tcW w:w="550" w:type="dxa"/>
            <w:shd w:val="clear" w:color="auto" w:fill="FFFFFF"/>
            <w:vAlign w:val="center"/>
          </w:tcPr>
          <w:p w14:paraId="0A99DC0A">
            <w:pPr>
              <w:jc w:val="center"/>
              <w:textAlignment w:val="center"/>
              <w:rPr>
                <w:bCs/>
              </w:rPr>
            </w:pPr>
          </w:p>
        </w:tc>
        <w:tc>
          <w:tcPr>
            <w:tcW w:w="1836" w:type="dxa"/>
            <w:shd w:val="clear" w:color="auto" w:fill="FFFFFF"/>
          </w:tcPr>
          <w:p w14:paraId="6B0016C7">
            <w:pPr>
              <w:jc w:val="center"/>
              <w:textAlignment w:val="center"/>
              <w:rPr>
                <w:bCs/>
              </w:rPr>
            </w:pPr>
          </w:p>
        </w:tc>
      </w:tr>
      <w:tr w14:paraId="73777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701" w:hRule="exact"/>
          <w:jc w:val="center"/>
        </w:trPr>
        <w:tc>
          <w:tcPr>
            <w:tcW w:w="1054" w:type="dxa"/>
            <w:vMerge w:val="continue"/>
            <w:shd w:val="clear" w:color="auto" w:fill="FFFFFF"/>
            <w:vAlign w:val="center"/>
          </w:tcPr>
          <w:p w14:paraId="79B16068">
            <w:pPr>
              <w:jc w:val="center"/>
              <w:textAlignment w:val="center"/>
              <w:rPr>
                <w:bCs/>
              </w:rPr>
            </w:pPr>
          </w:p>
        </w:tc>
        <w:tc>
          <w:tcPr>
            <w:tcW w:w="851" w:type="dxa"/>
            <w:shd w:val="clear" w:color="auto" w:fill="FFFFFF"/>
            <w:vAlign w:val="center"/>
          </w:tcPr>
          <w:p w14:paraId="040635CA">
            <w:pPr>
              <w:jc w:val="center"/>
              <w:textAlignment w:val="center"/>
              <w:rPr>
                <w:bCs/>
              </w:rPr>
            </w:pPr>
            <w:r>
              <w:rPr>
                <w:rFonts w:hint="eastAsia"/>
                <w:bCs/>
              </w:rPr>
              <w:t>8</w:t>
            </w:r>
          </w:p>
        </w:tc>
        <w:tc>
          <w:tcPr>
            <w:tcW w:w="1134" w:type="dxa"/>
            <w:shd w:val="clear" w:color="auto" w:fill="FFFFFF"/>
            <w:vAlign w:val="center"/>
          </w:tcPr>
          <w:p w14:paraId="17301039">
            <w:pPr>
              <w:jc w:val="center"/>
              <w:textAlignment w:val="center"/>
              <w:rPr>
                <w:bCs/>
              </w:rPr>
            </w:pPr>
            <w:r>
              <w:rPr>
                <w:rFonts w:hint="eastAsia"/>
                <w:bCs/>
              </w:rPr>
              <w:t>中药渣</w:t>
            </w:r>
          </w:p>
        </w:tc>
        <w:tc>
          <w:tcPr>
            <w:tcW w:w="4106" w:type="dxa"/>
            <w:shd w:val="clear" w:color="auto" w:fill="FFFFFF"/>
            <w:vAlign w:val="center"/>
          </w:tcPr>
          <w:p w14:paraId="2BBA7258">
            <w:pPr>
              <w:textAlignment w:val="center"/>
              <w:rPr>
                <w:bCs/>
              </w:rPr>
            </w:pPr>
            <w:r>
              <w:rPr>
                <w:rFonts w:hint="eastAsia"/>
                <w:bCs/>
              </w:rPr>
              <w:t>中药渣是否做到日产日清</w:t>
            </w:r>
          </w:p>
          <w:p w14:paraId="0A1A1D7B">
            <w:pPr>
              <w:textAlignment w:val="center"/>
              <w:rPr>
                <w:bCs/>
              </w:rPr>
            </w:pPr>
            <w:r>
              <w:rPr>
                <w:rFonts w:hint="eastAsia"/>
                <w:bCs/>
              </w:rPr>
              <w:t>转运车是否分类转运</w:t>
            </w:r>
          </w:p>
          <w:p w14:paraId="1C65C105">
            <w:pPr>
              <w:textAlignment w:val="center"/>
              <w:rPr>
                <w:bCs/>
              </w:rPr>
            </w:pPr>
            <w:r>
              <w:rPr>
                <w:rFonts w:hint="eastAsia"/>
                <w:bCs/>
              </w:rPr>
              <w:t>转运车是否密闭</w:t>
            </w:r>
          </w:p>
          <w:p w14:paraId="51934E61">
            <w:pPr>
              <w:textAlignment w:val="center"/>
              <w:rPr>
                <w:bCs/>
              </w:rPr>
            </w:pPr>
            <w:r>
              <w:rPr>
                <w:rFonts w:hint="eastAsia"/>
                <w:bCs/>
              </w:rPr>
              <w:t>转运人员是否按规定路线转运</w:t>
            </w:r>
          </w:p>
        </w:tc>
        <w:tc>
          <w:tcPr>
            <w:tcW w:w="754" w:type="dxa"/>
            <w:shd w:val="clear" w:color="auto" w:fill="FFFFFF"/>
            <w:vAlign w:val="center"/>
          </w:tcPr>
          <w:p w14:paraId="635A950E">
            <w:pPr>
              <w:jc w:val="center"/>
              <w:textAlignment w:val="center"/>
              <w:rPr>
                <w:bCs/>
              </w:rPr>
            </w:pPr>
            <w:r>
              <w:rPr>
                <w:rFonts w:hint="eastAsia"/>
                <w:bCs/>
              </w:rPr>
              <w:t>4</w:t>
            </w:r>
          </w:p>
        </w:tc>
        <w:tc>
          <w:tcPr>
            <w:tcW w:w="4070" w:type="dxa"/>
            <w:shd w:val="clear" w:color="auto" w:fill="FFFFFF"/>
          </w:tcPr>
          <w:p w14:paraId="7510FB51">
            <w:pPr>
              <w:textAlignment w:val="center"/>
              <w:rPr>
                <w:bCs/>
              </w:rPr>
            </w:pPr>
            <w:r>
              <w:rPr>
                <w:rFonts w:hint="eastAsia"/>
                <w:bCs/>
              </w:rPr>
              <w:t>□ 1.合格，得4分</w:t>
            </w:r>
          </w:p>
          <w:p w14:paraId="29F14E9A">
            <w:pPr>
              <w:textAlignment w:val="center"/>
              <w:rPr>
                <w:bCs/>
              </w:rPr>
            </w:pPr>
            <w:r>
              <w:rPr>
                <w:rFonts w:hint="eastAsia"/>
                <w:bCs/>
              </w:rPr>
              <w:t>□ 2.有1项不合格的可得3分</w:t>
            </w:r>
          </w:p>
          <w:p w14:paraId="3F4E4CFC">
            <w:pPr>
              <w:textAlignment w:val="center"/>
              <w:rPr>
                <w:bCs/>
              </w:rPr>
            </w:pPr>
            <w:r>
              <w:rPr>
                <w:rFonts w:hint="eastAsia"/>
                <w:bCs/>
              </w:rPr>
              <w:t>□ 3.有2项不合格得1分</w:t>
            </w:r>
          </w:p>
          <w:p w14:paraId="35A4ADD8">
            <w:pPr>
              <w:textAlignment w:val="center"/>
              <w:rPr>
                <w:bCs/>
              </w:rPr>
            </w:pPr>
            <w:r>
              <w:rPr>
                <w:rFonts w:hint="eastAsia"/>
                <w:bCs/>
              </w:rPr>
              <w:t>□ 4.有3项不合格的本条不得分，限下一考核月前完成整改</w:t>
            </w:r>
          </w:p>
          <w:p w14:paraId="388F3672">
            <w:pPr>
              <w:textAlignment w:val="center"/>
              <w:rPr>
                <w:bCs/>
              </w:rPr>
            </w:pPr>
          </w:p>
        </w:tc>
        <w:tc>
          <w:tcPr>
            <w:tcW w:w="550" w:type="dxa"/>
            <w:shd w:val="clear" w:color="auto" w:fill="FFFFFF"/>
            <w:vAlign w:val="center"/>
          </w:tcPr>
          <w:p w14:paraId="599F45A2">
            <w:pPr>
              <w:jc w:val="center"/>
              <w:textAlignment w:val="center"/>
              <w:rPr>
                <w:bCs/>
              </w:rPr>
            </w:pPr>
          </w:p>
        </w:tc>
        <w:tc>
          <w:tcPr>
            <w:tcW w:w="1836" w:type="dxa"/>
            <w:shd w:val="clear" w:color="auto" w:fill="FFFFFF"/>
          </w:tcPr>
          <w:p w14:paraId="190FE137">
            <w:pPr>
              <w:jc w:val="center"/>
              <w:textAlignment w:val="center"/>
              <w:rPr>
                <w:bCs/>
              </w:rPr>
            </w:pPr>
          </w:p>
        </w:tc>
      </w:tr>
      <w:tr w14:paraId="0CDD6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701" w:hRule="exact"/>
          <w:jc w:val="center"/>
        </w:trPr>
        <w:tc>
          <w:tcPr>
            <w:tcW w:w="1054" w:type="dxa"/>
            <w:vMerge w:val="continue"/>
            <w:shd w:val="clear" w:color="auto" w:fill="FFFFFF"/>
            <w:vAlign w:val="center"/>
          </w:tcPr>
          <w:p w14:paraId="6D8B484E">
            <w:pPr>
              <w:jc w:val="center"/>
              <w:textAlignment w:val="center"/>
              <w:rPr>
                <w:bCs/>
              </w:rPr>
            </w:pPr>
          </w:p>
        </w:tc>
        <w:tc>
          <w:tcPr>
            <w:tcW w:w="851" w:type="dxa"/>
            <w:shd w:val="clear" w:color="auto" w:fill="FFFFFF"/>
            <w:vAlign w:val="center"/>
          </w:tcPr>
          <w:p w14:paraId="61D35634">
            <w:pPr>
              <w:jc w:val="center"/>
              <w:textAlignment w:val="center"/>
              <w:rPr>
                <w:bCs/>
              </w:rPr>
            </w:pPr>
            <w:r>
              <w:rPr>
                <w:rFonts w:hint="eastAsia"/>
                <w:bCs/>
              </w:rPr>
              <w:t>9</w:t>
            </w:r>
          </w:p>
        </w:tc>
        <w:tc>
          <w:tcPr>
            <w:tcW w:w="1134" w:type="dxa"/>
            <w:shd w:val="clear" w:color="auto" w:fill="FFFFFF"/>
            <w:vAlign w:val="center"/>
          </w:tcPr>
          <w:p w14:paraId="0CC244D4">
            <w:pPr>
              <w:jc w:val="center"/>
              <w:textAlignment w:val="center"/>
              <w:rPr>
                <w:bCs/>
              </w:rPr>
            </w:pPr>
            <w:r>
              <w:rPr>
                <w:rFonts w:hint="eastAsia"/>
                <w:bCs/>
              </w:rPr>
              <w:t>有害垃圾</w:t>
            </w:r>
          </w:p>
        </w:tc>
        <w:tc>
          <w:tcPr>
            <w:tcW w:w="4106" w:type="dxa"/>
            <w:shd w:val="clear" w:color="auto" w:fill="FFFFFF"/>
            <w:vAlign w:val="center"/>
          </w:tcPr>
          <w:p w14:paraId="31E9216F">
            <w:pPr>
              <w:textAlignment w:val="center"/>
              <w:rPr>
                <w:bCs/>
              </w:rPr>
            </w:pPr>
            <w:r>
              <w:rPr>
                <w:rFonts w:hint="eastAsia"/>
                <w:bCs/>
              </w:rPr>
              <w:t>有害垃圾是否做到否定期回收</w:t>
            </w:r>
          </w:p>
          <w:p w14:paraId="740D30EE">
            <w:pPr>
              <w:textAlignment w:val="center"/>
              <w:rPr>
                <w:bCs/>
              </w:rPr>
            </w:pPr>
            <w:r>
              <w:rPr>
                <w:rFonts w:hint="eastAsia"/>
                <w:bCs/>
              </w:rPr>
              <w:t>转运车是否分类转运</w:t>
            </w:r>
          </w:p>
          <w:p w14:paraId="50673BAA">
            <w:pPr>
              <w:textAlignment w:val="center"/>
              <w:rPr>
                <w:bCs/>
              </w:rPr>
            </w:pPr>
            <w:r>
              <w:rPr>
                <w:rFonts w:hint="eastAsia"/>
                <w:bCs/>
              </w:rPr>
              <w:t>转运车是否密闭</w:t>
            </w:r>
          </w:p>
          <w:p w14:paraId="2B408395">
            <w:pPr>
              <w:textAlignment w:val="center"/>
              <w:rPr>
                <w:bCs/>
              </w:rPr>
            </w:pPr>
            <w:r>
              <w:rPr>
                <w:rFonts w:hint="eastAsia"/>
                <w:bCs/>
              </w:rPr>
              <w:t>转运人员是否按规定路线转运</w:t>
            </w:r>
          </w:p>
          <w:p w14:paraId="4B8CAA18">
            <w:pPr>
              <w:textAlignment w:val="center"/>
              <w:rPr>
                <w:bCs/>
              </w:rPr>
            </w:pPr>
            <w:r>
              <w:rPr>
                <w:rFonts w:hint="eastAsia"/>
                <w:bCs/>
              </w:rPr>
              <w:t>有害垃圾袋上是否张贴责任卡</w:t>
            </w:r>
          </w:p>
        </w:tc>
        <w:tc>
          <w:tcPr>
            <w:tcW w:w="754" w:type="dxa"/>
            <w:shd w:val="clear" w:color="auto" w:fill="FFFFFF"/>
            <w:vAlign w:val="center"/>
          </w:tcPr>
          <w:p w14:paraId="059C78F8">
            <w:pPr>
              <w:jc w:val="center"/>
              <w:textAlignment w:val="center"/>
              <w:rPr>
                <w:bCs/>
              </w:rPr>
            </w:pPr>
            <w:r>
              <w:rPr>
                <w:rFonts w:hint="eastAsia"/>
                <w:bCs/>
              </w:rPr>
              <w:t>5</w:t>
            </w:r>
          </w:p>
        </w:tc>
        <w:tc>
          <w:tcPr>
            <w:tcW w:w="4070" w:type="dxa"/>
            <w:shd w:val="clear" w:color="auto" w:fill="FFFFFF"/>
          </w:tcPr>
          <w:p w14:paraId="03FA361E">
            <w:pPr>
              <w:textAlignment w:val="center"/>
              <w:rPr>
                <w:bCs/>
              </w:rPr>
            </w:pPr>
            <w:r>
              <w:rPr>
                <w:rFonts w:hint="eastAsia"/>
                <w:bCs/>
              </w:rPr>
              <w:t>□ 1.合格，得5分</w:t>
            </w:r>
          </w:p>
          <w:p w14:paraId="7F221A87">
            <w:pPr>
              <w:textAlignment w:val="center"/>
              <w:rPr>
                <w:bCs/>
              </w:rPr>
            </w:pPr>
            <w:r>
              <w:rPr>
                <w:rFonts w:hint="eastAsia"/>
                <w:bCs/>
              </w:rPr>
              <w:t>□ 2.有1项不合格的可得3分</w:t>
            </w:r>
          </w:p>
          <w:p w14:paraId="2082D940">
            <w:pPr>
              <w:textAlignment w:val="center"/>
              <w:rPr>
                <w:bCs/>
              </w:rPr>
            </w:pPr>
            <w:r>
              <w:rPr>
                <w:rFonts w:hint="eastAsia"/>
                <w:bCs/>
              </w:rPr>
              <w:t>□ 3.有2项不合格得2分</w:t>
            </w:r>
          </w:p>
          <w:p w14:paraId="0B5A1787">
            <w:pPr>
              <w:textAlignment w:val="center"/>
              <w:rPr>
                <w:bCs/>
              </w:rPr>
            </w:pPr>
            <w:r>
              <w:rPr>
                <w:rFonts w:hint="eastAsia"/>
                <w:bCs/>
              </w:rPr>
              <w:t>□ 4.有3项不合格的本条不得分，限下一考核月前完成整改</w:t>
            </w:r>
          </w:p>
          <w:p w14:paraId="334DFD22">
            <w:pPr>
              <w:textAlignment w:val="center"/>
              <w:rPr>
                <w:bCs/>
              </w:rPr>
            </w:pPr>
          </w:p>
        </w:tc>
        <w:tc>
          <w:tcPr>
            <w:tcW w:w="550" w:type="dxa"/>
            <w:shd w:val="clear" w:color="auto" w:fill="FFFFFF"/>
            <w:vAlign w:val="center"/>
          </w:tcPr>
          <w:p w14:paraId="2561DEA6">
            <w:pPr>
              <w:jc w:val="center"/>
              <w:textAlignment w:val="center"/>
              <w:rPr>
                <w:bCs/>
              </w:rPr>
            </w:pPr>
          </w:p>
        </w:tc>
        <w:tc>
          <w:tcPr>
            <w:tcW w:w="1836" w:type="dxa"/>
            <w:shd w:val="clear" w:color="auto" w:fill="FFFFFF"/>
          </w:tcPr>
          <w:p w14:paraId="64162400">
            <w:pPr>
              <w:jc w:val="center"/>
              <w:textAlignment w:val="center"/>
              <w:rPr>
                <w:bCs/>
              </w:rPr>
            </w:pPr>
          </w:p>
        </w:tc>
      </w:tr>
      <w:tr w14:paraId="20194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701" w:hRule="exact"/>
          <w:jc w:val="center"/>
        </w:trPr>
        <w:tc>
          <w:tcPr>
            <w:tcW w:w="1054" w:type="dxa"/>
            <w:vMerge w:val="continue"/>
            <w:shd w:val="clear" w:color="auto" w:fill="FFFFFF"/>
            <w:vAlign w:val="center"/>
          </w:tcPr>
          <w:p w14:paraId="6C1AE144">
            <w:pPr>
              <w:jc w:val="center"/>
              <w:textAlignment w:val="center"/>
              <w:rPr>
                <w:bCs/>
              </w:rPr>
            </w:pPr>
          </w:p>
        </w:tc>
        <w:tc>
          <w:tcPr>
            <w:tcW w:w="851" w:type="dxa"/>
            <w:shd w:val="clear" w:color="auto" w:fill="FFFFFF"/>
            <w:vAlign w:val="center"/>
          </w:tcPr>
          <w:p w14:paraId="34A8BF2D">
            <w:pPr>
              <w:jc w:val="center"/>
              <w:textAlignment w:val="center"/>
              <w:rPr>
                <w:bCs/>
              </w:rPr>
            </w:pPr>
            <w:r>
              <w:rPr>
                <w:rFonts w:hint="eastAsia"/>
                <w:bCs/>
              </w:rPr>
              <w:t>10</w:t>
            </w:r>
          </w:p>
        </w:tc>
        <w:tc>
          <w:tcPr>
            <w:tcW w:w="1134" w:type="dxa"/>
            <w:shd w:val="clear" w:color="auto" w:fill="FFFFFF"/>
            <w:vAlign w:val="center"/>
          </w:tcPr>
          <w:p w14:paraId="166A2938">
            <w:pPr>
              <w:jc w:val="center"/>
              <w:textAlignment w:val="center"/>
              <w:rPr>
                <w:bCs/>
              </w:rPr>
            </w:pPr>
            <w:r>
              <w:rPr>
                <w:rFonts w:hint="eastAsia"/>
                <w:bCs/>
              </w:rPr>
              <w:t>一次性输液瓶袋</w:t>
            </w:r>
          </w:p>
        </w:tc>
        <w:tc>
          <w:tcPr>
            <w:tcW w:w="4106" w:type="dxa"/>
            <w:shd w:val="clear" w:color="auto" w:fill="FFFFFF"/>
            <w:vAlign w:val="center"/>
          </w:tcPr>
          <w:p w14:paraId="70234DC9">
            <w:pPr>
              <w:textAlignment w:val="center"/>
              <w:rPr>
                <w:bCs/>
              </w:rPr>
            </w:pPr>
            <w:r>
              <w:rPr>
                <w:rFonts w:hint="eastAsia"/>
                <w:bCs/>
              </w:rPr>
              <w:t>一次性输液瓶袋是否定期回收</w:t>
            </w:r>
          </w:p>
          <w:p w14:paraId="31A251C6">
            <w:pPr>
              <w:textAlignment w:val="center"/>
              <w:rPr>
                <w:bCs/>
              </w:rPr>
            </w:pPr>
            <w:r>
              <w:rPr>
                <w:rFonts w:hint="eastAsia"/>
                <w:bCs/>
              </w:rPr>
              <w:t>是否有交接记录</w:t>
            </w:r>
          </w:p>
          <w:p w14:paraId="42304BAC">
            <w:pPr>
              <w:textAlignment w:val="center"/>
              <w:rPr>
                <w:bCs/>
              </w:rPr>
            </w:pPr>
            <w:r>
              <w:rPr>
                <w:rFonts w:hint="eastAsia"/>
                <w:bCs/>
              </w:rPr>
              <w:t>暂存间摆放是否规范</w:t>
            </w:r>
          </w:p>
        </w:tc>
        <w:tc>
          <w:tcPr>
            <w:tcW w:w="754" w:type="dxa"/>
            <w:shd w:val="clear" w:color="auto" w:fill="FFFFFF"/>
            <w:vAlign w:val="center"/>
          </w:tcPr>
          <w:p w14:paraId="6C949F0D">
            <w:pPr>
              <w:jc w:val="center"/>
              <w:textAlignment w:val="center"/>
              <w:rPr>
                <w:bCs/>
              </w:rPr>
            </w:pPr>
            <w:r>
              <w:rPr>
                <w:rFonts w:hint="eastAsia"/>
                <w:bCs/>
              </w:rPr>
              <w:t>4</w:t>
            </w:r>
          </w:p>
        </w:tc>
        <w:tc>
          <w:tcPr>
            <w:tcW w:w="4070" w:type="dxa"/>
            <w:shd w:val="clear" w:color="auto" w:fill="FFFFFF"/>
          </w:tcPr>
          <w:p w14:paraId="66E043BB">
            <w:pPr>
              <w:textAlignment w:val="center"/>
              <w:rPr>
                <w:bCs/>
              </w:rPr>
            </w:pPr>
            <w:r>
              <w:rPr>
                <w:rFonts w:hint="eastAsia"/>
                <w:bCs/>
              </w:rPr>
              <w:t>□ 1.合格，得4分</w:t>
            </w:r>
          </w:p>
          <w:p w14:paraId="161AA1BF">
            <w:pPr>
              <w:textAlignment w:val="center"/>
              <w:rPr>
                <w:bCs/>
              </w:rPr>
            </w:pPr>
            <w:r>
              <w:rPr>
                <w:rFonts w:hint="eastAsia"/>
                <w:bCs/>
              </w:rPr>
              <w:t>□ 2.有1项不合格得2分</w:t>
            </w:r>
          </w:p>
          <w:p w14:paraId="5AB39723">
            <w:pPr>
              <w:textAlignment w:val="center"/>
              <w:rPr>
                <w:bCs/>
              </w:rPr>
            </w:pPr>
            <w:r>
              <w:rPr>
                <w:rFonts w:hint="eastAsia"/>
                <w:bCs/>
              </w:rPr>
              <w:t>□3.有2项不合格的本条不得分，限下一考核月前完成整改</w:t>
            </w:r>
          </w:p>
        </w:tc>
        <w:tc>
          <w:tcPr>
            <w:tcW w:w="550" w:type="dxa"/>
            <w:shd w:val="clear" w:color="auto" w:fill="FFFFFF"/>
            <w:vAlign w:val="center"/>
          </w:tcPr>
          <w:p w14:paraId="227AF616">
            <w:pPr>
              <w:jc w:val="center"/>
              <w:textAlignment w:val="center"/>
              <w:rPr>
                <w:bCs/>
              </w:rPr>
            </w:pPr>
          </w:p>
        </w:tc>
        <w:tc>
          <w:tcPr>
            <w:tcW w:w="1836" w:type="dxa"/>
            <w:shd w:val="clear" w:color="auto" w:fill="FFFFFF"/>
          </w:tcPr>
          <w:p w14:paraId="160EB24A">
            <w:pPr>
              <w:jc w:val="center"/>
              <w:textAlignment w:val="center"/>
              <w:rPr>
                <w:bCs/>
              </w:rPr>
            </w:pPr>
          </w:p>
        </w:tc>
      </w:tr>
      <w:tr w14:paraId="0605D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994" w:hRule="exact"/>
          <w:jc w:val="center"/>
        </w:trPr>
        <w:tc>
          <w:tcPr>
            <w:tcW w:w="1054" w:type="dxa"/>
            <w:vMerge w:val="restart"/>
            <w:shd w:val="clear" w:color="auto" w:fill="FFFFFF"/>
            <w:textDirection w:val="tbRlV"/>
            <w:vAlign w:val="center"/>
          </w:tcPr>
          <w:p w14:paraId="3BBE8F31">
            <w:pPr>
              <w:jc w:val="center"/>
              <w:textAlignment w:val="center"/>
              <w:rPr>
                <w:bCs/>
              </w:rPr>
            </w:pPr>
            <w:r>
              <w:rPr>
                <w:rFonts w:hint="eastAsia"/>
                <w:bCs/>
              </w:rPr>
              <w:t>数据记录</w:t>
            </w:r>
          </w:p>
        </w:tc>
        <w:tc>
          <w:tcPr>
            <w:tcW w:w="851" w:type="dxa"/>
            <w:shd w:val="clear" w:color="auto" w:fill="FFFFFF"/>
            <w:vAlign w:val="center"/>
          </w:tcPr>
          <w:p w14:paraId="4BF8823B">
            <w:pPr>
              <w:jc w:val="center"/>
              <w:textAlignment w:val="center"/>
              <w:rPr>
                <w:bCs/>
              </w:rPr>
            </w:pPr>
            <w:r>
              <w:rPr>
                <w:rFonts w:hint="eastAsia"/>
                <w:bCs/>
              </w:rPr>
              <w:t>11</w:t>
            </w:r>
          </w:p>
        </w:tc>
        <w:tc>
          <w:tcPr>
            <w:tcW w:w="1134" w:type="dxa"/>
            <w:shd w:val="clear" w:color="auto" w:fill="FFFFFF"/>
            <w:vAlign w:val="center"/>
          </w:tcPr>
          <w:p w14:paraId="25CA9765">
            <w:pPr>
              <w:jc w:val="center"/>
              <w:textAlignment w:val="center"/>
              <w:rPr>
                <w:bCs/>
              </w:rPr>
            </w:pPr>
            <w:r>
              <w:rPr>
                <w:rFonts w:hint="eastAsia"/>
                <w:bCs/>
              </w:rPr>
              <w:t>医疗废物</w:t>
            </w:r>
          </w:p>
        </w:tc>
        <w:tc>
          <w:tcPr>
            <w:tcW w:w="4106" w:type="dxa"/>
            <w:shd w:val="clear" w:color="auto" w:fill="FFFFFF"/>
            <w:vAlign w:val="center"/>
          </w:tcPr>
          <w:p w14:paraId="422FBB84">
            <w:pPr>
              <w:textAlignment w:val="center"/>
              <w:rPr>
                <w:bCs/>
              </w:rPr>
            </w:pPr>
            <w:r>
              <w:rPr>
                <w:rFonts w:hint="eastAsia"/>
                <w:bCs/>
              </w:rPr>
              <w:t>信息化数据运行是否落实</w:t>
            </w:r>
          </w:p>
          <w:p w14:paraId="1F94C7C4">
            <w:pPr>
              <w:textAlignment w:val="center"/>
              <w:rPr>
                <w:bCs/>
              </w:rPr>
            </w:pPr>
            <w:r>
              <w:rPr>
                <w:rFonts w:hint="eastAsia"/>
                <w:bCs/>
              </w:rPr>
              <w:t>转运三联单是否齐全</w:t>
            </w:r>
          </w:p>
          <w:p w14:paraId="26ED64C1">
            <w:pPr>
              <w:textAlignment w:val="center"/>
              <w:rPr>
                <w:bCs/>
              </w:rPr>
            </w:pPr>
            <w:r>
              <w:rPr>
                <w:rFonts w:hint="eastAsia"/>
                <w:bCs/>
              </w:rPr>
              <w:t>三联单是否是双签字</w:t>
            </w:r>
          </w:p>
          <w:p w14:paraId="722C4684">
            <w:pPr>
              <w:textAlignment w:val="center"/>
              <w:rPr>
                <w:bCs/>
              </w:rPr>
            </w:pPr>
            <w:r>
              <w:rPr>
                <w:rFonts w:hint="eastAsia"/>
                <w:bCs/>
              </w:rPr>
              <w:t>运输单是否三方签字</w:t>
            </w:r>
          </w:p>
        </w:tc>
        <w:tc>
          <w:tcPr>
            <w:tcW w:w="754" w:type="dxa"/>
            <w:shd w:val="clear" w:color="auto" w:fill="FFFFFF"/>
            <w:vAlign w:val="center"/>
          </w:tcPr>
          <w:p w14:paraId="71BC6503">
            <w:pPr>
              <w:jc w:val="center"/>
              <w:textAlignment w:val="center"/>
              <w:rPr>
                <w:bCs/>
              </w:rPr>
            </w:pPr>
            <w:r>
              <w:rPr>
                <w:rFonts w:hint="eastAsia"/>
                <w:bCs/>
              </w:rPr>
              <w:t>5</w:t>
            </w:r>
          </w:p>
        </w:tc>
        <w:tc>
          <w:tcPr>
            <w:tcW w:w="4070" w:type="dxa"/>
            <w:shd w:val="clear" w:color="auto" w:fill="FFFFFF"/>
          </w:tcPr>
          <w:p w14:paraId="11E585C3">
            <w:pPr>
              <w:textAlignment w:val="center"/>
              <w:rPr>
                <w:bCs/>
              </w:rPr>
            </w:pPr>
            <w:r>
              <w:rPr>
                <w:rFonts w:hint="eastAsia"/>
                <w:bCs/>
              </w:rPr>
              <w:t>□ 1.合格，得5分</w:t>
            </w:r>
          </w:p>
          <w:p w14:paraId="7CF2DC72">
            <w:pPr>
              <w:textAlignment w:val="center"/>
              <w:rPr>
                <w:bCs/>
              </w:rPr>
            </w:pPr>
            <w:r>
              <w:rPr>
                <w:rFonts w:hint="eastAsia"/>
                <w:bCs/>
              </w:rPr>
              <w:t>□ 2.有1项不合格的可得3分</w:t>
            </w:r>
          </w:p>
          <w:p w14:paraId="5F9AB31B">
            <w:pPr>
              <w:textAlignment w:val="center"/>
              <w:rPr>
                <w:bCs/>
              </w:rPr>
            </w:pPr>
            <w:r>
              <w:rPr>
                <w:rFonts w:hint="eastAsia"/>
                <w:bCs/>
              </w:rPr>
              <w:t>□ 3.有2项不合格得1分</w:t>
            </w:r>
          </w:p>
          <w:p w14:paraId="0808CD4F">
            <w:pPr>
              <w:textAlignment w:val="center"/>
              <w:rPr>
                <w:bCs/>
              </w:rPr>
            </w:pPr>
            <w:r>
              <w:rPr>
                <w:rFonts w:hint="eastAsia"/>
                <w:bCs/>
              </w:rPr>
              <w:t>□ 4.有3项不合格的本条不得分，限下一考核月前完成整改</w:t>
            </w:r>
          </w:p>
        </w:tc>
        <w:tc>
          <w:tcPr>
            <w:tcW w:w="550" w:type="dxa"/>
            <w:vMerge w:val="restart"/>
            <w:shd w:val="clear" w:color="auto" w:fill="FFFFFF"/>
            <w:textDirection w:val="tbRlV"/>
            <w:vAlign w:val="center"/>
          </w:tcPr>
          <w:p w14:paraId="2D4D900A">
            <w:pPr>
              <w:jc w:val="center"/>
              <w:textAlignment w:val="center"/>
              <w:rPr>
                <w:bCs/>
              </w:rPr>
            </w:pPr>
            <w:r>
              <w:rPr>
                <w:rFonts w:hint="eastAsia"/>
                <w:bCs/>
              </w:rPr>
              <w:t>数据记录</w:t>
            </w:r>
          </w:p>
        </w:tc>
        <w:tc>
          <w:tcPr>
            <w:tcW w:w="1836" w:type="dxa"/>
            <w:shd w:val="clear" w:color="auto" w:fill="FFFFFF"/>
            <w:vAlign w:val="center"/>
          </w:tcPr>
          <w:p w14:paraId="4902D9BA">
            <w:pPr>
              <w:jc w:val="center"/>
              <w:textAlignment w:val="center"/>
              <w:rPr>
                <w:bCs/>
              </w:rPr>
            </w:pPr>
            <w:r>
              <w:rPr>
                <w:rFonts w:hint="eastAsia"/>
                <w:bCs/>
              </w:rPr>
              <w:t>1</w:t>
            </w:r>
          </w:p>
        </w:tc>
      </w:tr>
      <w:tr w14:paraId="126C4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701" w:hRule="exact"/>
          <w:jc w:val="center"/>
        </w:trPr>
        <w:tc>
          <w:tcPr>
            <w:tcW w:w="1054" w:type="dxa"/>
            <w:vMerge w:val="continue"/>
            <w:shd w:val="clear" w:color="auto" w:fill="FFFFFF"/>
            <w:vAlign w:val="center"/>
          </w:tcPr>
          <w:p w14:paraId="19E2A2B3">
            <w:pPr>
              <w:jc w:val="center"/>
              <w:textAlignment w:val="center"/>
              <w:rPr>
                <w:bCs/>
              </w:rPr>
            </w:pPr>
          </w:p>
        </w:tc>
        <w:tc>
          <w:tcPr>
            <w:tcW w:w="851" w:type="dxa"/>
            <w:shd w:val="clear" w:color="auto" w:fill="FFFFFF"/>
            <w:vAlign w:val="center"/>
          </w:tcPr>
          <w:p w14:paraId="2322D51A">
            <w:pPr>
              <w:jc w:val="center"/>
              <w:textAlignment w:val="center"/>
              <w:rPr>
                <w:bCs/>
              </w:rPr>
            </w:pPr>
            <w:r>
              <w:rPr>
                <w:rFonts w:hint="eastAsia"/>
                <w:bCs/>
              </w:rPr>
              <w:t>12</w:t>
            </w:r>
          </w:p>
        </w:tc>
        <w:tc>
          <w:tcPr>
            <w:tcW w:w="1134" w:type="dxa"/>
            <w:shd w:val="clear" w:color="auto" w:fill="FFFFFF"/>
            <w:vAlign w:val="center"/>
          </w:tcPr>
          <w:p w14:paraId="128066E8">
            <w:pPr>
              <w:jc w:val="center"/>
              <w:textAlignment w:val="center"/>
              <w:rPr>
                <w:bCs/>
              </w:rPr>
            </w:pPr>
            <w:r>
              <w:rPr>
                <w:rFonts w:hint="eastAsia"/>
                <w:bCs/>
              </w:rPr>
              <w:t>生活垃圾</w:t>
            </w:r>
          </w:p>
        </w:tc>
        <w:tc>
          <w:tcPr>
            <w:tcW w:w="4106" w:type="dxa"/>
            <w:shd w:val="clear" w:color="auto" w:fill="FFFFFF"/>
            <w:vAlign w:val="center"/>
          </w:tcPr>
          <w:p w14:paraId="26FC4155">
            <w:pPr>
              <w:textAlignment w:val="center"/>
              <w:rPr>
                <w:bCs/>
              </w:rPr>
            </w:pPr>
            <w:r>
              <w:rPr>
                <w:rFonts w:hint="eastAsia"/>
                <w:bCs/>
              </w:rPr>
              <w:t>信息化数据运行是否落实</w:t>
            </w:r>
          </w:p>
          <w:p w14:paraId="04A351FA">
            <w:pPr>
              <w:textAlignment w:val="center"/>
              <w:rPr>
                <w:bCs/>
              </w:rPr>
            </w:pPr>
            <w:r>
              <w:rPr>
                <w:rFonts w:hint="eastAsia"/>
                <w:bCs/>
              </w:rPr>
              <w:t>出入库记录是否落实双签字</w:t>
            </w:r>
          </w:p>
        </w:tc>
        <w:tc>
          <w:tcPr>
            <w:tcW w:w="754" w:type="dxa"/>
            <w:shd w:val="clear" w:color="auto" w:fill="FFFFFF"/>
            <w:vAlign w:val="center"/>
          </w:tcPr>
          <w:p w14:paraId="4811C1DE">
            <w:pPr>
              <w:jc w:val="center"/>
              <w:textAlignment w:val="center"/>
              <w:rPr>
                <w:bCs/>
              </w:rPr>
            </w:pPr>
            <w:r>
              <w:rPr>
                <w:rFonts w:hint="eastAsia"/>
                <w:bCs/>
              </w:rPr>
              <w:t>4</w:t>
            </w:r>
          </w:p>
        </w:tc>
        <w:tc>
          <w:tcPr>
            <w:tcW w:w="4070" w:type="dxa"/>
            <w:shd w:val="clear" w:color="auto" w:fill="FFFFFF"/>
          </w:tcPr>
          <w:p w14:paraId="222EC625">
            <w:pPr>
              <w:textAlignment w:val="center"/>
              <w:rPr>
                <w:bCs/>
              </w:rPr>
            </w:pPr>
            <w:r>
              <w:rPr>
                <w:rFonts w:hint="eastAsia"/>
                <w:bCs/>
              </w:rPr>
              <w:t>□ 1.合格，得4分</w:t>
            </w:r>
          </w:p>
          <w:p w14:paraId="6D1BD4CE">
            <w:pPr>
              <w:textAlignment w:val="center"/>
              <w:rPr>
                <w:bCs/>
              </w:rPr>
            </w:pPr>
            <w:r>
              <w:rPr>
                <w:rFonts w:hint="eastAsia"/>
                <w:bCs/>
              </w:rPr>
              <w:t>□ 2.有1项不合格的可得2分</w:t>
            </w:r>
          </w:p>
          <w:p w14:paraId="2C7DC7E6">
            <w:pPr>
              <w:textAlignment w:val="center"/>
              <w:rPr>
                <w:bCs/>
              </w:rPr>
            </w:pPr>
            <w:r>
              <w:rPr>
                <w:rFonts w:hint="eastAsia"/>
                <w:bCs/>
              </w:rPr>
              <w:t>□ 3.有2项不合格的本条不得分，限下一考核月前完成整改</w:t>
            </w:r>
          </w:p>
        </w:tc>
        <w:tc>
          <w:tcPr>
            <w:tcW w:w="550" w:type="dxa"/>
            <w:vMerge w:val="continue"/>
            <w:shd w:val="clear" w:color="auto" w:fill="FFFFFF"/>
            <w:vAlign w:val="center"/>
          </w:tcPr>
          <w:p w14:paraId="79DECD2D">
            <w:pPr>
              <w:jc w:val="center"/>
              <w:textAlignment w:val="center"/>
              <w:rPr>
                <w:bCs/>
              </w:rPr>
            </w:pPr>
          </w:p>
        </w:tc>
        <w:tc>
          <w:tcPr>
            <w:tcW w:w="1836" w:type="dxa"/>
            <w:shd w:val="clear" w:color="auto" w:fill="FFFFFF"/>
            <w:vAlign w:val="center"/>
          </w:tcPr>
          <w:p w14:paraId="75E1D8BC">
            <w:pPr>
              <w:jc w:val="center"/>
              <w:textAlignment w:val="center"/>
              <w:rPr>
                <w:bCs/>
              </w:rPr>
            </w:pPr>
            <w:r>
              <w:rPr>
                <w:rFonts w:hint="eastAsia"/>
                <w:bCs/>
              </w:rPr>
              <w:t>2</w:t>
            </w:r>
          </w:p>
        </w:tc>
      </w:tr>
      <w:tr w14:paraId="5DDD7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701" w:hRule="exact"/>
          <w:jc w:val="center"/>
        </w:trPr>
        <w:tc>
          <w:tcPr>
            <w:tcW w:w="1054" w:type="dxa"/>
            <w:vMerge w:val="restart"/>
            <w:shd w:val="clear" w:color="auto" w:fill="FFFFFF"/>
            <w:textDirection w:val="tbRlV"/>
            <w:vAlign w:val="center"/>
          </w:tcPr>
          <w:p w14:paraId="31B00DDB">
            <w:pPr>
              <w:jc w:val="center"/>
              <w:textAlignment w:val="center"/>
              <w:rPr>
                <w:bCs/>
              </w:rPr>
            </w:pPr>
            <w:r>
              <w:rPr>
                <w:rFonts w:hint="eastAsia"/>
                <w:bCs/>
              </w:rPr>
              <w:t>环境卫生质量</w:t>
            </w:r>
          </w:p>
        </w:tc>
        <w:tc>
          <w:tcPr>
            <w:tcW w:w="851" w:type="dxa"/>
            <w:shd w:val="clear" w:color="auto" w:fill="FFFFFF"/>
            <w:vAlign w:val="center"/>
          </w:tcPr>
          <w:p w14:paraId="3F9F4B2F">
            <w:pPr>
              <w:jc w:val="center"/>
              <w:textAlignment w:val="center"/>
              <w:rPr>
                <w:bCs/>
              </w:rPr>
            </w:pPr>
            <w:r>
              <w:rPr>
                <w:rFonts w:hint="eastAsia"/>
                <w:bCs/>
              </w:rPr>
              <w:t>13</w:t>
            </w:r>
          </w:p>
        </w:tc>
        <w:tc>
          <w:tcPr>
            <w:tcW w:w="1134" w:type="dxa"/>
            <w:shd w:val="clear" w:color="auto" w:fill="FFFFFF"/>
            <w:vAlign w:val="center"/>
          </w:tcPr>
          <w:p w14:paraId="18903EE1">
            <w:pPr>
              <w:jc w:val="center"/>
              <w:textAlignment w:val="center"/>
              <w:rPr>
                <w:bCs/>
              </w:rPr>
            </w:pPr>
            <w:r>
              <w:rPr>
                <w:rFonts w:hint="eastAsia"/>
                <w:bCs/>
              </w:rPr>
              <w:t>医疗废物站</w:t>
            </w:r>
          </w:p>
        </w:tc>
        <w:tc>
          <w:tcPr>
            <w:tcW w:w="4106" w:type="dxa"/>
            <w:shd w:val="clear" w:color="auto" w:fill="FFFFFF"/>
            <w:vAlign w:val="center"/>
          </w:tcPr>
          <w:p w14:paraId="68300AA0">
            <w:pPr>
              <w:textAlignment w:val="center"/>
              <w:rPr>
                <w:bCs/>
              </w:rPr>
            </w:pPr>
            <w:r>
              <w:rPr>
                <w:rFonts w:hint="eastAsia"/>
                <w:bCs/>
              </w:rPr>
              <w:t>暂存站标识是否齐全</w:t>
            </w:r>
          </w:p>
          <w:p w14:paraId="30939D28">
            <w:pPr>
              <w:textAlignment w:val="center"/>
              <w:rPr>
                <w:bCs/>
              </w:rPr>
            </w:pPr>
            <w:r>
              <w:rPr>
                <w:rFonts w:hint="eastAsia"/>
                <w:bCs/>
              </w:rPr>
              <w:t>紫外线灯使用、登记是否正常</w:t>
            </w:r>
          </w:p>
          <w:p w14:paraId="7B1CD94B">
            <w:pPr>
              <w:textAlignment w:val="center"/>
              <w:rPr>
                <w:bCs/>
              </w:rPr>
            </w:pPr>
            <w:r>
              <w:rPr>
                <w:rFonts w:hint="eastAsia"/>
                <w:bCs/>
              </w:rPr>
              <w:t>灭蝇灯是否完好</w:t>
            </w:r>
          </w:p>
          <w:p w14:paraId="292A6125">
            <w:pPr>
              <w:textAlignment w:val="center"/>
              <w:rPr>
                <w:bCs/>
              </w:rPr>
            </w:pPr>
            <w:r>
              <w:rPr>
                <w:rFonts w:hint="eastAsia"/>
                <w:bCs/>
              </w:rPr>
              <w:t>消毒设施是否齐全、性能良好</w:t>
            </w:r>
          </w:p>
          <w:p w14:paraId="1702A16F">
            <w:pPr>
              <w:textAlignment w:val="center"/>
              <w:rPr>
                <w:bCs/>
              </w:rPr>
            </w:pPr>
            <w:r>
              <w:rPr>
                <w:rFonts w:hint="eastAsia"/>
                <w:bCs/>
              </w:rPr>
              <w:t>地面、墙面卫生是否合格</w:t>
            </w:r>
          </w:p>
          <w:p w14:paraId="27E9B4CF">
            <w:pPr>
              <w:textAlignment w:val="center"/>
              <w:rPr>
                <w:bCs/>
              </w:rPr>
            </w:pPr>
            <w:r>
              <w:rPr>
                <w:rFonts w:hint="eastAsia"/>
                <w:bCs/>
              </w:rPr>
              <w:t>转运车是否停放在指定区域</w:t>
            </w:r>
          </w:p>
        </w:tc>
        <w:tc>
          <w:tcPr>
            <w:tcW w:w="754" w:type="dxa"/>
            <w:shd w:val="clear" w:color="auto" w:fill="FFFFFF"/>
            <w:vAlign w:val="center"/>
          </w:tcPr>
          <w:p w14:paraId="6A989DF6">
            <w:pPr>
              <w:jc w:val="center"/>
              <w:textAlignment w:val="center"/>
              <w:rPr>
                <w:bCs/>
              </w:rPr>
            </w:pPr>
            <w:r>
              <w:rPr>
                <w:rFonts w:hint="eastAsia"/>
                <w:bCs/>
              </w:rPr>
              <w:t>6</w:t>
            </w:r>
          </w:p>
        </w:tc>
        <w:tc>
          <w:tcPr>
            <w:tcW w:w="4070" w:type="dxa"/>
            <w:shd w:val="clear" w:color="auto" w:fill="FFFFFF"/>
          </w:tcPr>
          <w:p w14:paraId="1F163B51">
            <w:pPr>
              <w:textAlignment w:val="center"/>
              <w:rPr>
                <w:bCs/>
              </w:rPr>
            </w:pPr>
            <w:r>
              <w:rPr>
                <w:rFonts w:hint="eastAsia"/>
                <w:bCs/>
              </w:rPr>
              <w:t>□ 1.合格，得6分</w:t>
            </w:r>
          </w:p>
          <w:p w14:paraId="541EC56F">
            <w:pPr>
              <w:textAlignment w:val="center"/>
              <w:rPr>
                <w:bCs/>
              </w:rPr>
            </w:pPr>
            <w:r>
              <w:rPr>
                <w:rFonts w:hint="eastAsia"/>
                <w:bCs/>
              </w:rPr>
              <w:t>□ 2.有1项不合格的可得5分</w:t>
            </w:r>
          </w:p>
          <w:p w14:paraId="629E91AD">
            <w:pPr>
              <w:textAlignment w:val="center"/>
              <w:rPr>
                <w:bCs/>
              </w:rPr>
            </w:pPr>
            <w:r>
              <w:rPr>
                <w:rFonts w:hint="eastAsia"/>
                <w:bCs/>
              </w:rPr>
              <w:t>□ 3.有2项不合格得3分</w:t>
            </w:r>
          </w:p>
          <w:p w14:paraId="0F78A797">
            <w:pPr>
              <w:textAlignment w:val="center"/>
              <w:rPr>
                <w:bCs/>
              </w:rPr>
            </w:pPr>
            <w:r>
              <w:rPr>
                <w:rFonts w:hint="eastAsia"/>
                <w:bCs/>
              </w:rPr>
              <w:t>□ 4.有3项不合格的本条不得分，限下一考核月前完成整改</w:t>
            </w:r>
          </w:p>
          <w:p w14:paraId="146D42D6">
            <w:pPr>
              <w:textAlignment w:val="center"/>
              <w:rPr>
                <w:bCs/>
              </w:rPr>
            </w:pPr>
          </w:p>
        </w:tc>
        <w:tc>
          <w:tcPr>
            <w:tcW w:w="550" w:type="dxa"/>
            <w:vMerge w:val="restart"/>
            <w:shd w:val="clear" w:color="auto" w:fill="FFFFFF"/>
            <w:textDirection w:val="tbRlV"/>
            <w:vAlign w:val="center"/>
          </w:tcPr>
          <w:p w14:paraId="4F57D8D0">
            <w:pPr>
              <w:jc w:val="center"/>
              <w:textAlignment w:val="center"/>
              <w:rPr>
                <w:bCs/>
              </w:rPr>
            </w:pPr>
            <w:r>
              <w:rPr>
                <w:rFonts w:hint="eastAsia"/>
                <w:bCs/>
              </w:rPr>
              <w:t>环境卫生质量</w:t>
            </w:r>
          </w:p>
        </w:tc>
        <w:tc>
          <w:tcPr>
            <w:tcW w:w="1836" w:type="dxa"/>
            <w:shd w:val="clear" w:color="auto" w:fill="FFFFFF"/>
            <w:vAlign w:val="center"/>
          </w:tcPr>
          <w:p w14:paraId="40C09E37">
            <w:pPr>
              <w:jc w:val="center"/>
              <w:textAlignment w:val="center"/>
              <w:rPr>
                <w:bCs/>
              </w:rPr>
            </w:pPr>
            <w:r>
              <w:rPr>
                <w:rFonts w:hint="eastAsia"/>
                <w:bCs/>
              </w:rPr>
              <w:t>1</w:t>
            </w:r>
          </w:p>
        </w:tc>
      </w:tr>
      <w:tr w14:paraId="04406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981" w:hRule="exact"/>
          <w:jc w:val="center"/>
        </w:trPr>
        <w:tc>
          <w:tcPr>
            <w:tcW w:w="1054" w:type="dxa"/>
            <w:vMerge w:val="continue"/>
            <w:shd w:val="clear" w:color="auto" w:fill="FFFFFF"/>
            <w:vAlign w:val="center"/>
          </w:tcPr>
          <w:p w14:paraId="0C49F962">
            <w:pPr>
              <w:jc w:val="center"/>
              <w:textAlignment w:val="center"/>
              <w:rPr>
                <w:bCs/>
              </w:rPr>
            </w:pPr>
          </w:p>
        </w:tc>
        <w:tc>
          <w:tcPr>
            <w:tcW w:w="851" w:type="dxa"/>
            <w:shd w:val="clear" w:color="auto" w:fill="FFFFFF"/>
            <w:vAlign w:val="center"/>
          </w:tcPr>
          <w:p w14:paraId="7C967B74">
            <w:pPr>
              <w:jc w:val="center"/>
              <w:textAlignment w:val="center"/>
              <w:rPr>
                <w:bCs/>
              </w:rPr>
            </w:pPr>
            <w:r>
              <w:rPr>
                <w:rFonts w:hint="eastAsia"/>
                <w:bCs/>
              </w:rPr>
              <w:t>14</w:t>
            </w:r>
          </w:p>
        </w:tc>
        <w:tc>
          <w:tcPr>
            <w:tcW w:w="1134" w:type="dxa"/>
            <w:shd w:val="clear" w:color="auto" w:fill="FFFFFF"/>
            <w:vAlign w:val="center"/>
          </w:tcPr>
          <w:p w14:paraId="3AC614F3">
            <w:pPr>
              <w:jc w:val="center"/>
              <w:textAlignment w:val="center"/>
              <w:rPr>
                <w:bCs/>
              </w:rPr>
            </w:pPr>
            <w:r>
              <w:rPr>
                <w:rFonts w:hint="eastAsia"/>
                <w:bCs/>
              </w:rPr>
              <w:t>生活垃圾站</w:t>
            </w:r>
          </w:p>
        </w:tc>
        <w:tc>
          <w:tcPr>
            <w:tcW w:w="4106" w:type="dxa"/>
            <w:shd w:val="clear" w:color="auto" w:fill="FFFFFF"/>
            <w:vAlign w:val="center"/>
          </w:tcPr>
          <w:p w14:paraId="5E3CF981">
            <w:pPr>
              <w:textAlignment w:val="center"/>
              <w:rPr>
                <w:bCs/>
              </w:rPr>
            </w:pPr>
            <w:r>
              <w:rPr>
                <w:rFonts w:hint="eastAsia"/>
                <w:bCs/>
              </w:rPr>
              <w:t>暂存站标识是否齐全</w:t>
            </w:r>
          </w:p>
          <w:p w14:paraId="1B8132E4">
            <w:pPr>
              <w:textAlignment w:val="center"/>
              <w:rPr>
                <w:bCs/>
              </w:rPr>
            </w:pPr>
            <w:r>
              <w:rPr>
                <w:rFonts w:hint="eastAsia"/>
                <w:bCs/>
              </w:rPr>
              <w:t>灭蝇灯是否完好</w:t>
            </w:r>
          </w:p>
          <w:p w14:paraId="5433BCBF">
            <w:pPr>
              <w:textAlignment w:val="center"/>
              <w:rPr>
                <w:bCs/>
              </w:rPr>
            </w:pPr>
            <w:r>
              <w:rPr>
                <w:rFonts w:hint="eastAsia"/>
                <w:bCs/>
              </w:rPr>
              <w:t>消毒设施是否齐全、性能良好</w:t>
            </w:r>
          </w:p>
          <w:p w14:paraId="20253681">
            <w:pPr>
              <w:textAlignment w:val="center"/>
              <w:rPr>
                <w:bCs/>
              </w:rPr>
            </w:pPr>
            <w:r>
              <w:rPr>
                <w:rFonts w:hint="eastAsia"/>
                <w:bCs/>
              </w:rPr>
              <w:t>地面、墙面卫生是否合格</w:t>
            </w:r>
          </w:p>
          <w:p w14:paraId="16ED16FF">
            <w:pPr>
              <w:textAlignment w:val="center"/>
              <w:rPr>
                <w:bCs/>
              </w:rPr>
            </w:pPr>
            <w:r>
              <w:rPr>
                <w:rFonts w:hint="eastAsia"/>
                <w:bCs/>
              </w:rPr>
              <w:t>转运车是否停放在指定区域</w:t>
            </w:r>
          </w:p>
          <w:p w14:paraId="6DD2B248">
            <w:pPr>
              <w:textAlignment w:val="center"/>
              <w:rPr>
                <w:bCs/>
              </w:rPr>
            </w:pPr>
            <w:r>
              <w:rPr>
                <w:rFonts w:hint="eastAsia"/>
                <w:bCs/>
              </w:rPr>
              <w:t>生活垃圾站是否落实周期性清洁工作</w:t>
            </w:r>
          </w:p>
          <w:p w14:paraId="02EC683A">
            <w:pPr>
              <w:textAlignment w:val="center"/>
              <w:rPr>
                <w:bCs/>
              </w:rPr>
            </w:pPr>
            <w:r>
              <w:rPr>
                <w:rFonts w:hint="eastAsia"/>
                <w:bCs/>
              </w:rPr>
              <w:t>生活垃圾站定期消毒、灭四害</w:t>
            </w:r>
          </w:p>
          <w:p w14:paraId="2624369E">
            <w:pPr>
              <w:textAlignment w:val="center"/>
              <w:rPr>
                <w:bCs/>
              </w:rPr>
            </w:pPr>
            <w:r>
              <w:rPr>
                <w:rFonts w:hint="eastAsia"/>
                <w:bCs/>
              </w:rPr>
              <w:t xml:space="preserve"> </w:t>
            </w:r>
          </w:p>
        </w:tc>
        <w:tc>
          <w:tcPr>
            <w:tcW w:w="754" w:type="dxa"/>
            <w:shd w:val="clear" w:color="auto" w:fill="FFFFFF"/>
            <w:vAlign w:val="center"/>
          </w:tcPr>
          <w:p w14:paraId="159F5AAA">
            <w:pPr>
              <w:jc w:val="center"/>
              <w:textAlignment w:val="center"/>
              <w:rPr>
                <w:bCs/>
              </w:rPr>
            </w:pPr>
            <w:r>
              <w:rPr>
                <w:rFonts w:hint="eastAsia"/>
                <w:bCs/>
              </w:rPr>
              <w:t>6</w:t>
            </w:r>
          </w:p>
        </w:tc>
        <w:tc>
          <w:tcPr>
            <w:tcW w:w="4070" w:type="dxa"/>
            <w:shd w:val="clear" w:color="auto" w:fill="FFFFFF"/>
          </w:tcPr>
          <w:p w14:paraId="31638F43">
            <w:pPr>
              <w:textAlignment w:val="center"/>
              <w:rPr>
                <w:bCs/>
              </w:rPr>
            </w:pPr>
            <w:r>
              <w:rPr>
                <w:rFonts w:hint="eastAsia"/>
                <w:bCs/>
              </w:rPr>
              <w:t>□ 1.合格，得6分</w:t>
            </w:r>
          </w:p>
          <w:p w14:paraId="1639F926">
            <w:pPr>
              <w:textAlignment w:val="center"/>
              <w:rPr>
                <w:bCs/>
              </w:rPr>
            </w:pPr>
            <w:r>
              <w:rPr>
                <w:rFonts w:hint="eastAsia"/>
                <w:bCs/>
              </w:rPr>
              <w:t>□ 2.有1项不合格的可得5分</w:t>
            </w:r>
          </w:p>
          <w:p w14:paraId="7E02C00E">
            <w:pPr>
              <w:textAlignment w:val="center"/>
              <w:rPr>
                <w:bCs/>
              </w:rPr>
            </w:pPr>
            <w:r>
              <w:rPr>
                <w:rFonts w:hint="eastAsia"/>
                <w:bCs/>
              </w:rPr>
              <w:t>□ 3.有2项不合格得3分，□ 4.有3项不合格的本条不得分，限下一考核月前完成整改</w:t>
            </w:r>
          </w:p>
          <w:p w14:paraId="148855E2">
            <w:pPr>
              <w:textAlignment w:val="center"/>
              <w:rPr>
                <w:bCs/>
              </w:rPr>
            </w:pPr>
          </w:p>
        </w:tc>
        <w:tc>
          <w:tcPr>
            <w:tcW w:w="550" w:type="dxa"/>
            <w:vMerge w:val="continue"/>
            <w:shd w:val="clear" w:color="auto" w:fill="FFFFFF"/>
            <w:vAlign w:val="center"/>
          </w:tcPr>
          <w:p w14:paraId="04AE7178">
            <w:pPr>
              <w:jc w:val="center"/>
              <w:textAlignment w:val="center"/>
              <w:rPr>
                <w:bCs/>
              </w:rPr>
            </w:pPr>
          </w:p>
        </w:tc>
        <w:tc>
          <w:tcPr>
            <w:tcW w:w="1836" w:type="dxa"/>
            <w:shd w:val="clear" w:color="auto" w:fill="FFFFFF"/>
            <w:vAlign w:val="center"/>
          </w:tcPr>
          <w:p w14:paraId="34C04268">
            <w:pPr>
              <w:jc w:val="center"/>
              <w:textAlignment w:val="center"/>
              <w:rPr>
                <w:bCs/>
              </w:rPr>
            </w:pPr>
            <w:r>
              <w:rPr>
                <w:rFonts w:hint="eastAsia"/>
                <w:bCs/>
              </w:rPr>
              <w:t>3</w:t>
            </w:r>
          </w:p>
        </w:tc>
      </w:tr>
      <w:tr w14:paraId="0CA76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701" w:hRule="exact"/>
          <w:jc w:val="center"/>
        </w:trPr>
        <w:tc>
          <w:tcPr>
            <w:tcW w:w="1054" w:type="dxa"/>
            <w:shd w:val="clear" w:color="auto" w:fill="FFFFFF"/>
            <w:textDirection w:val="tbRlV"/>
            <w:vAlign w:val="center"/>
          </w:tcPr>
          <w:p w14:paraId="3A989B5B">
            <w:pPr>
              <w:jc w:val="center"/>
              <w:textAlignment w:val="center"/>
              <w:rPr>
                <w:bCs/>
              </w:rPr>
            </w:pPr>
            <w:r>
              <w:rPr>
                <w:rFonts w:hint="eastAsia"/>
                <w:bCs/>
              </w:rPr>
              <w:t>安全</w:t>
            </w:r>
          </w:p>
        </w:tc>
        <w:tc>
          <w:tcPr>
            <w:tcW w:w="851" w:type="dxa"/>
            <w:shd w:val="clear" w:color="auto" w:fill="FFFFFF"/>
            <w:vAlign w:val="center"/>
          </w:tcPr>
          <w:p w14:paraId="4EB0B0AE">
            <w:pPr>
              <w:jc w:val="center"/>
              <w:textAlignment w:val="center"/>
              <w:rPr>
                <w:bCs/>
              </w:rPr>
            </w:pPr>
            <w:r>
              <w:rPr>
                <w:rFonts w:hint="eastAsia"/>
                <w:bCs/>
              </w:rPr>
              <w:t>15</w:t>
            </w:r>
          </w:p>
        </w:tc>
        <w:tc>
          <w:tcPr>
            <w:tcW w:w="1134" w:type="dxa"/>
            <w:shd w:val="clear" w:color="auto" w:fill="FFFFFF"/>
            <w:vAlign w:val="center"/>
          </w:tcPr>
          <w:p w14:paraId="3AE2FD2C">
            <w:pPr>
              <w:jc w:val="center"/>
              <w:textAlignment w:val="center"/>
              <w:rPr>
                <w:bCs/>
              </w:rPr>
            </w:pPr>
            <w:r>
              <w:rPr>
                <w:rFonts w:hint="eastAsia"/>
                <w:bCs/>
              </w:rPr>
              <w:t>安全管理</w:t>
            </w:r>
          </w:p>
        </w:tc>
        <w:tc>
          <w:tcPr>
            <w:tcW w:w="4106" w:type="dxa"/>
            <w:shd w:val="clear" w:color="auto" w:fill="FFFFFF"/>
            <w:vAlign w:val="center"/>
          </w:tcPr>
          <w:p w14:paraId="6E68E962">
            <w:pPr>
              <w:textAlignment w:val="center"/>
              <w:rPr>
                <w:bCs/>
              </w:rPr>
            </w:pPr>
            <w:r>
              <w:rPr>
                <w:rFonts w:hint="eastAsia"/>
                <w:bCs/>
              </w:rPr>
              <w:t>日安全检查记录填写是否规范人员是否定期参加安全培训</w:t>
            </w:r>
          </w:p>
        </w:tc>
        <w:tc>
          <w:tcPr>
            <w:tcW w:w="754" w:type="dxa"/>
            <w:shd w:val="clear" w:color="auto" w:fill="FFFFFF"/>
            <w:vAlign w:val="center"/>
          </w:tcPr>
          <w:p w14:paraId="6AA5F6B0">
            <w:pPr>
              <w:jc w:val="center"/>
              <w:textAlignment w:val="center"/>
              <w:rPr>
                <w:bCs/>
              </w:rPr>
            </w:pPr>
            <w:r>
              <w:rPr>
                <w:rFonts w:hint="eastAsia"/>
                <w:bCs/>
              </w:rPr>
              <w:t>3</w:t>
            </w:r>
          </w:p>
        </w:tc>
        <w:tc>
          <w:tcPr>
            <w:tcW w:w="4070" w:type="dxa"/>
            <w:shd w:val="clear" w:color="auto" w:fill="FFFFFF"/>
          </w:tcPr>
          <w:p w14:paraId="721DB849">
            <w:pPr>
              <w:textAlignment w:val="center"/>
              <w:rPr>
                <w:bCs/>
              </w:rPr>
            </w:pPr>
            <w:r>
              <w:rPr>
                <w:rFonts w:hint="eastAsia"/>
                <w:bCs/>
              </w:rPr>
              <w:t>□ 1.合格，得3分</w:t>
            </w:r>
          </w:p>
          <w:p w14:paraId="08D557F7">
            <w:pPr>
              <w:textAlignment w:val="center"/>
              <w:rPr>
                <w:bCs/>
              </w:rPr>
            </w:pPr>
            <w:r>
              <w:rPr>
                <w:rFonts w:hint="eastAsia"/>
                <w:bCs/>
              </w:rPr>
              <w:t>□ 2.有1项合格的可得1分</w:t>
            </w:r>
          </w:p>
          <w:p w14:paraId="2ED21A62">
            <w:pPr>
              <w:textAlignment w:val="center"/>
              <w:rPr>
                <w:bCs/>
              </w:rPr>
            </w:pPr>
            <w:r>
              <w:rPr>
                <w:rFonts w:hint="eastAsia"/>
                <w:bCs/>
              </w:rPr>
              <w:t>□ 3.有2项不合格的本条不得分，限下一考核月前完成整改</w:t>
            </w:r>
          </w:p>
        </w:tc>
        <w:tc>
          <w:tcPr>
            <w:tcW w:w="550" w:type="dxa"/>
            <w:shd w:val="clear" w:color="auto" w:fill="FFFFFF"/>
            <w:vAlign w:val="center"/>
          </w:tcPr>
          <w:p w14:paraId="75614F43">
            <w:pPr>
              <w:jc w:val="center"/>
              <w:textAlignment w:val="center"/>
              <w:rPr>
                <w:bCs/>
              </w:rPr>
            </w:pPr>
          </w:p>
        </w:tc>
        <w:tc>
          <w:tcPr>
            <w:tcW w:w="1836" w:type="dxa"/>
            <w:shd w:val="clear" w:color="auto" w:fill="FFFFFF"/>
            <w:vAlign w:val="center"/>
          </w:tcPr>
          <w:p w14:paraId="2D9795EF">
            <w:pPr>
              <w:jc w:val="center"/>
              <w:textAlignment w:val="center"/>
              <w:rPr>
                <w:bCs/>
              </w:rPr>
            </w:pPr>
          </w:p>
        </w:tc>
      </w:tr>
      <w:tr w14:paraId="0635C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837" w:hRule="exact"/>
          <w:jc w:val="center"/>
        </w:trPr>
        <w:tc>
          <w:tcPr>
            <w:tcW w:w="1054" w:type="dxa"/>
            <w:shd w:val="clear" w:color="auto" w:fill="FFFFFF"/>
            <w:textDirection w:val="tbRlV"/>
            <w:vAlign w:val="center"/>
          </w:tcPr>
          <w:p w14:paraId="091ABF9B">
            <w:pPr>
              <w:jc w:val="center"/>
              <w:textAlignment w:val="center"/>
              <w:rPr>
                <w:bCs/>
              </w:rPr>
            </w:pPr>
            <w:r>
              <w:rPr>
                <w:rFonts w:hint="eastAsia"/>
                <w:bCs/>
              </w:rPr>
              <w:t>安全运行</w:t>
            </w:r>
          </w:p>
        </w:tc>
        <w:tc>
          <w:tcPr>
            <w:tcW w:w="851" w:type="dxa"/>
            <w:shd w:val="clear" w:color="auto" w:fill="FFFFFF"/>
            <w:vAlign w:val="center"/>
          </w:tcPr>
          <w:p w14:paraId="0D3ACDF7">
            <w:pPr>
              <w:jc w:val="center"/>
              <w:textAlignment w:val="center"/>
              <w:rPr>
                <w:bCs/>
              </w:rPr>
            </w:pPr>
            <w:r>
              <w:rPr>
                <w:rFonts w:hint="eastAsia"/>
                <w:bCs/>
              </w:rPr>
              <w:t>16</w:t>
            </w:r>
          </w:p>
        </w:tc>
        <w:tc>
          <w:tcPr>
            <w:tcW w:w="1134" w:type="dxa"/>
            <w:shd w:val="clear" w:color="auto" w:fill="FFFFFF"/>
            <w:vAlign w:val="center"/>
          </w:tcPr>
          <w:p w14:paraId="0D06BBA7">
            <w:pPr>
              <w:jc w:val="center"/>
              <w:textAlignment w:val="center"/>
              <w:rPr>
                <w:bCs/>
              </w:rPr>
            </w:pPr>
            <w:r>
              <w:rPr>
                <w:rFonts w:hint="eastAsia"/>
                <w:bCs/>
              </w:rPr>
              <w:t>劳动纪律</w:t>
            </w:r>
          </w:p>
        </w:tc>
        <w:tc>
          <w:tcPr>
            <w:tcW w:w="4106" w:type="dxa"/>
            <w:shd w:val="clear" w:color="auto" w:fill="FFFFFF"/>
            <w:vAlign w:val="center"/>
          </w:tcPr>
          <w:p w14:paraId="62AA0D80">
            <w:pPr>
              <w:textAlignment w:val="center"/>
              <w:rPr>
                <w:bCs/>
              </w:rPr>
            </w:pPr>
            <w:r>
              <w:rPr>
                <w:rFonts w:hint="eastAsia"/>
                <w:bCs/>
              </w:rPr>
              <w:t>着装是否规范</w:t>
            </w:r>
          </w:p>
          <w:p w14:paraId="5E38E886">
            <w:pPr>
              <w:textAlignment w:val="center"/>
              <w:rPr>
                <w:bCs/>
              </w:rPr>
            </w:pPr>
            <w:r>
              <w:rPr>
                <w:rFonts w:hint="eastAsia"/>
                <w:bCs/>
              </w:rPr>
              <w:t>是否使用文明礼貌用语</w:t>
            </w:r>
          </w:p>
          <w:p w14:paraId="5B0E3FFD">
            <w:pPr>
              <w:textAlignment w:val="center"/>
              <w:rPr>
                <w:bCs/>
              </w:rPr>
            </w:pPr>
            <w:r>
              <w:rPr>
                <w:rFonts w:hint="eastAsia"/>
                <w:bCs/>
              </w:rPr>
              <w:t>是否做到上班不迟到、不早退、不串岗、不聊天、不擅自离岗</w:t>
            </w:r>
          </w:p>
          <w:p w14:paraId="2CE8A2C7">
            <w:pPr>
              <w:textAlignment w:val="center"/>
              <w:rPr>
                <w:bCs/>
              </w:rPr>
            </w:pPr>
            <w:r>
              <w:rPr>
                <w:rFonts w:hint="eastAsia"/>
                <w:bCs/>
              </w:rPr>
              <w:t>是否做到工作时间不吸烟、不喝酒、不吃东西</w:t>
            </w:r>
          </w:p>
          <w:p w14:paraId="23E69448">
            <w:pPr>
              <w:textAlignment w:val="center"/>
              <w:rPr>
                <w:bCs/>
              </w:rPr>
            </w:pPr>
            <w:r>
              <w:rPr>
                <w:rFonts w:hint="eastAsia"/>
                <w:bCs/>
              </w:rPr>
              <w:t>是否做到工作期间不做与工作无关的事情</w:t>
            </w:r>
          </w:p>
          <w:p w14:paraId="0392AF1B">
            <w:pPr>
              <w:textAlignment w:val="center"/>
              <w:rPr>
                <w:bCs/>
              </w:rPr>
            </w:pPr>
            <w:r>
              <w:rPr>
                <w:rFonts w:hint="eastAsia"/>
                <w:bCs/>
              </w:rPr>
              <w:t>是否熟练掌握工作技能达到相应工作标准</w:t>
            </w:r>
          </w:p>
          <w:p w14:paraId="1A6F671E">
            <w:pPr>
              <w:textAlignment w:val="center"/>
              <w:rPr>
                <w:bCs/>
              </w:rPr>
            </w:pPr>
            <w:r>
              <w:rPr>
                <w:rFonts w:hint="eastAsia"/>
                <w:bCs/>
              </w:rPr>
              <w:t>是否服从公司及各病区管理要求</w:t>
            </w:r>
          </w:p>
          <w:p w14:paraId="144BB61B">
            <w:pPr>
              <w:textAlignment w:val="center"/>
              <w:rPr>
                <w:bCs/>
              </w:rPr>
            </w:pPr>
          </w:p>
          <w:p w14:paraId="2763485F">
            <w:pPr>
              <w:textAlignment w:val="center"/>
              <w:rPr>
                <w:bCs/>
              </w:rPr>
            </w:pPr>
          </w:p>
          <w:p w14:paraId="25AC74ED">
            <w:pPr>
              <w:textAlignment w:val="center"/>
              <w:rPr>
                <w:bCs/>
              </w:rPr>
            </w:pPr>
          </w:p>
        </w:tc>
        <w:tc>
          <w:tcPr>
            <w:tcW w:w="754" w:type="dxa"/>
            <w:shd w:val="clear" w:color="auto" w:fill="FFFFFF"/>
            <w:vAlign w:val="center"/>
          </w:tcPr>
          <w:p w14:paraId="3F535CB1">
            <w:pPr>
              <w:jc w:val="center"/>
              <w:textAlignment w:val="center"/>
              <w:rPr>
                <w:bCs/>
              </w:rPr>
            </w:pPr>
            <w:r>
              <w:rPr>
                <w:rFonts w:hint="eastAsia"/>
                <w:bCs/>
              </w:rPr>
              <w:t>6</w:t>
            </w:r>
          </w:p>
        </w:tc>
        <w:tc>
          <w:tcPr>
            <w:tcW w:w="4070" w:type="dxa"/>
            <w:shd w:val="clear" w:color="auto" w:fill="FFFFFF"/>
          </w:tcPr>
          <w:p w14:paraId="15889A2E">
            <w:pPr>
              <w:textAlignment w:val="center"/>
              <w:rPr>
                <w:bCs/>
              </w:rPr>
            </w:pPr>
            <w:r>
              <w:rPr>
                <w:rFonts w:hint="eastAsia"/>
                <w:bCs/>
              </w:rPr>
              <w:t>□ 1.合格，得6分</w:t>
            </w:r>
          </w:p>
          <w:p w14:paraId="49B84150">
            <w:pPr>
              <w:textAlignment w:val="center"/>
              <w:rPr>
                <w:bCs/>
              </w:rPr>
            </w:pPr>
            <w:r>
              <w:rPr>
                <w:rFonts w:hint="eastAsia"/>
                <w:bCs/>
              </w:rPr>
              <w:t>□ 2.有1项不合格的可得4分</w:t>
            </w:r>
          </w:p>
          <w:p w14:paraId="4B861D25">
            <w:pPr>
              <w:textAlignment w:val="center"/>
              <w:rPr>
                <w:bCs/>
              </w:rPr>
            </w:pPr>
            <w:r>
              <w:rPr>
                <w:rFonts w:hint="eastAsia"/>
                <w:bCs/>
              </w:rPr>
              <w:t>□ 3.有2项不合格得1分，□ 4.有3项不合格的本条不得分，限下一考核月前完成整改</w:t>
            </w:r>
          </w:p>
        </w:tc>
        <w:tc>
          <w:tcPr>
            <w:tcW w:w="550" w:type="dxa"/>
            <w:shd w:val="clear" w:color="auto" w:fill="FFFFFF"/>
            <w:vAlign w:val="center"/>
          </w:tcPr>
          <w:p w14:paraId="255D5775">
            <w:pPr>
              <w:textAlignment w:val="center"/>
              <w:rPr>
                <w:bCs/>
              </w:rPr>
            </w:pPr>
          </w:p>
        </w:tc>
        <w:tc>
          <w:tcPr>
            <w:tcW w:w="1836" w:type="dxa"/>
            <w:shd w:val="clear" w:color="auto" w:fill="FFFFFF"/>
          </w:tcPr>
          <w:p w14:paraId="4957B414">
            <w:pPr>
              <w:textAlignment w:val="center"/>
              <w:rPr>
                <w:bCs/>
              </w:rPr>
            </w:pPr>
          </w:p>
        </w:tc>
      </w:tr>
      <w:tr w14:paraId="1E70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701" w:hRule="exact"/>
          <w:jc w:val="center"/>
        </w:trPr>
        <w:tc>
          <w:tcPr>
            <w:tcW w:w="1054" w:type="dxa"/>
            <w:shd w:val="clear" w:color="auto" w:fill="FFFFFF"/>
            <w:vAlign w:val="center"/>
          </w:tcPr>
          <w:p w14:paraId="366C2F4A">
            <w:pPr>
              <w:jc w:val="center"/>
              <w:textAlignment w:val="center"/>
              <w:rPr>
                <w:bCs/>
              </w:rPr>
            </w:pPr>
          </w:p>
        </w:tc>
        <w:tc>
          <w:tcPr>
            <w:tcW w:w="851" w:type="dxa"/>
            <w:shd w:val="clear" w:color="auto" w:fill="FFFFFF"/>
            <w:vAlign w:val="center"/>
          </w:tcPr>
          <w:p w14:paraId="735300BB">
            <w:pPr>
              <w:jc w:val="center"/>
              <w:textAlignment w:val="center"/>
              <w:rPr>
                <w:bCs/>
              </w:rPr>
            </w:pPr>
            <w:r>
              <w:rPr>
                <w:rFonts w:hint="eastAsia"/>
                <w:bCs/>
              </w:rPr>
              <w:t>17</w:t>
            </w:r>
          </w:p>
        </w:tc>
        <w:tc>
          <w:tcPr>
            <w:tcW w:w="1134" w:type="dxa"/>
            <w:shd w:val="clear" w:color="auto" w:fill="FFFFFF"/>
            <w:vAlign w:val="center"/>
          </w:tcPr>
          <w:p w14:paraId="70966AB9">
            <w:pPr>
              <w:jc w:val="center"/>
              <w:textAlignment w:val="center"/>
              <w:rPr>
                <w:bCs/>
              </w:rPr>
            </w:pPr>
            <w:r>
              <w:rPr>
                <w:rFonts w:hint="eastAsia"/>
                <w:bCs/>
              </w:rPr>
              <w:t>服务态度</w:t>
            </w:r>
          </w:p>
        </w:tc>
        <w:tc>
          <w:tcPr>
            <w:tcW w:w="4106" w:type="dxa"/>
            <w:shd w:val="clear" w:color="auto" w:fill="FFFFFF"/>
            <w:vAlign w:val="center"/>
          </w:tcPr>
          <w:p w14:paraId="0656F01F">
            <w:pPr>
              <w:textAlignment w:val="center"/>
              <w:rPr>
                <w:bCs/>
              </w:rPr>
            </w:pPr>
            <w:r>
              <w:rPr>
                <w:rFonts w:hint="eastAsia"/>
                <w:bCs/>
              </w:rPr>
              <w:t>是否配合科室出入要求</w:t>
            </w:r>
          </w:p>
          <w:p w14:paraId="604E3794">
            <w:pPr>
              <w:textAlignment w:val="center"/>
              <w:rPr>
                <w:bCs/>
              </w:rPr>
            </w:pPr>
            <w:r>
              <w:rPr>
                <w:rFonts w:hint="eastAsia"/>
                <w:bCs/>
              </w:rPr>
              <w:t>是否做到文明礼貌用语</w:t>
            </w:r>
          </w:p>
          <w:p w14:paraId="5A7D32A6">
            <w:pPr>
              <w:textAlignment w:val="center"/>
              <w:rPr>
                <w:bCs/>
              </w:rPr>
            </w:pPr>
            <w:r>
              <w:rPr>
                <w:rFonts w:hint="eastAsia"/>
                <w:bCs/>
              </w:rPr>
              <w:t>是否做到进入科室后不大声喧哗，扰乱环境秩序</w:t>
            </w:r>
          </w:p>
          <w:p w14:paraId="635D659C">
            <w:pPr>
              <w:textAlignment w:val="center"/>
              <w:rPr>
                <w:bCs/>
              </w:rPr>
            </w:pPr>
            <w:r>
              <w:rPr>
                <w:rFonts w:hint="eastAsia"/>
                <w:bCs/>
              </w:rPr>
              <w:t>不与患者及院内任何人发生争吵</w:t>
            </w:r>
          </w:p>
        </w:tc>
        <w:tc>
          <w:tcPr>
            <w:tcW w:w="754" w:type="dxa"/>
            <w:shd w:val="clear" w:color="auto" w:fill="FFFFFF"/>
            <w:vAlign w:val="center"/>
          </w:tcPr>
          <w:p w14:paraId="2C0D7172">
            <w:pPr>
              <w:jc w:val="center"/>
              <w:textAlignment w:val="center"/>
              <w:rPr>
                <w:bCs/>
              </w:rPr>
            </w:pPr>
            <w:r>
              <w:rPr>
                <w:rFonts w:hint="eastAsia"/>
                <w:bCs/>
              </w:rPr>
              <w:t>5</w:t>
            </w:r>
          </w:p>
        </w:tc>
        <w:tc>
          <w:tcPr>
            <w:tcW w:w="4070" w:type="dxa"/>
            <w:shd w:val="clear" w:color="auto" w:fill="FFFFFF"/>
          </w:tcPr>
          <w:p w14:paraId="7D647A6A">
            <w:pPr>
              <w:textAlignment w:val="center"/>
              <w:rPr>
                <w:bCs/>
              </w:rPr>
            </w:pPr>
            <w:r>
              <w:rPr>
                <w:rFonts w:hint="eastAsia"/>
                <w:bCs/>
              </w:rPr>
              <w:t>□ 1.合格，得5分</w:t>
            </w:r>
          </w:p>
          <w:p w14:paraId="1A52A070">
            <w:pPr>
              <w:textAlignment w:val="center"/>
              <w:rPr>
                <w:bCs/>
              </w:rPr>
            </w:pPr>
            <w:r>
              <w:rPr>
                <w:rFonts w:hint="eastAsia"/>
                <w:bCs/>
              </w:rPr>
              <w:t>□ 2.有1项不合格得3分</w:t>
            </w:r>
          </w:p>
          <w:p w14:paraId="0178C751">
            <w:pPr>
              <w:textAlignment w:val="center"/>
              <w:rPr>
                <w:bCs/>
              </w:rPr>
            </w:pPr>
            <w:r>
              <w:rPr>
                <w:rFonts w:hint="eastAsia"/>
                <w:bCs/>
              </w:rPr>
              <w:t>□ 3.有2项不合格的本条不得分，限下一考核月前完成整改</w:t>
            </w:r>
          </w:p>
        </w:tc>
        <w:tc>
          <w:tcPr>
            <w:tcW w:w="550" w:type="dxa"/>
            <w:shd w:val="clear" w:color="auto" w:fill="FFFFFF"/>
            <w:vAlign w:val="center"/>
          </w:tcPr>
          <w:p w14:paraId="493E0887">
            <w:pPr>
              <w:textAlignment w:val="center"/>
              <w:rPr>
                <w:bCs/>
              </w:rPr>
            </w:pPr>
          </w:p>
        </w:tc>
        <w:tc>
          <w:tcPr>
            <w:tcW w:w="1836" w:type="dxa"/>
            <w:shd w:val="clear" w:color="auto" w:fill="FFFFFF"/>
          </w:tcPr>
          <w:p w14:paraId="54624A11">
            <w:pPr>
              <w:textAlignment w:val="center"/>
              <w:rPr>
                <w:bCs/>
              </w:rPr>
            </w:pPr>
          </w:p>
        </w:tc>
      </w:tr>
      <w:tr w14:paraId="33C99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701" w:hRule="exact"/>
          <w:jc w:val="center"/>
        </w:trPr>
        <w:tc>
          <w:tcPr>
            <w:tcW w:w="1054" w:type="dxa"/>
            <w:vMerge w:val="restart"/>
            <w:shd w:val="clear" w:color="auto" w:fill="FFFFFF"/>
            <w:textDirection w:val="tbRlV"/>
            <w:vAlign w:val="center"/>
          </w:tcPr>
          <w:p w14:paraId="1194E8ED">
            <w:pPr>
              <w:jc w:val="center"/>
              <w:textAlignment w:val="center"/>
              <w:rPr>
                <w:bCs/>
              </w:rPr>
            </w:pPr>
            <w:r>
              <w:rPr>
                <w:rFonts w:hint="eastAsia"/>
                <w:bCs/>
              </w:rPr>
              <w:t>服务质量</w:t>
            </w:r>
          </w:p>
        </w:tc>
        <w:tc>
          <w:tcPr>
            <w:tcW w:w="851" w:type="dxa"/>
            <w:shd w:val="clear" w:color="auto" w:fill="FFFFFF"/>
            <w:vAlign w:val="center"/>
          </w:tcPr>
          <w:p w14:paraId="1C4DA06A">
            <w:pPr>
              <w:jc w:val="center"/>
              <w:textAlignment w:val="center"/>
              <w:rPr>
                <w:bCs/>
              </w:rPr>
            </w:pPr>
            <w:r>
              <w:rPr>
                <w:rFonts w:hint="eastAsia"/>
                <w:bCs/>
              </w:rPr>
              <w:t>18</w:t>
            </w:r>
          </w:p>
        </w:tc>
        <w:tc>
          <w:tcPr>
            <w:tcW w:w="1134" w:type="dxa"/>
            <w:vMerge w:val="restart"/>
            <w:shd w:val="clear" w:color="auto" w:fill="FFFFFF"/>
            <w:vAlign w:val="center"/>
          </w:tcPr>
          <w:p w14:paraId="1EAE2C3D">
            <w:pPr>
              <w:jc w:val="center"/>
              <w:textAlignment w:val="center"/>
              <w:rPr>
                <w:bCs/>
              </w:rPr>
            </w:pPr>
            <w:r>
              <w:rPr>
                <w:rFonts w:hint="eastAsia"/>
                <w:bCs/>
              </w:rPr>
              <w:t>被有效投诉</w:t>
            </w:r>
          </w:p>
        </w:tc>
        <w:tc>
          <w:tcPr>
            <w:tcW w:w="4106" w:type="dxa"/>
            <w:shd w:val="clear" w:color="auto" w:fill="FFFFFF"/>
            <w:vAlign w:val="center"/>
          </w:tcPr>
          <w:p w14:paraId="1C163B37">
            <w:pPr>
              <w:textAlignment w:val="center"/>
              <w:rPr>
                <w:bCs/>
              </w:rPr>
            </w:pPr>
            <w:r>
              <w:rPr>
                <w:rFonts w:hint="eastAsia"/>
                <w:bCs/>
              </w:rPr>
              <w:t>被以各种形式有效投诉至</w:t>
            </w:r>
            <w:r>
              <w:rPr>
                <w:rFonts w:hint="eastAsia"/>
              </w:rPr>
              <w:t>采购人</w:t>
            </w:r>
            <w:r>
              <w:rPr>
                <w:rFonts w:hint="eastAsia"/>
                <w:bCs/>
              </w:rPr>
              <w:t>的</w:t>
            </w:r>
          </w:p>
        </w:tc>
        <w:tc>
          <w:tcPr>
            <w:tcW w:w="754" w:type="dxa"/>
            <w:shd w:val="clear" w:color="auto" w:fill="FFFFFF"/>
            <w:vAlign w:val="center"/>
          </w:tcPr>
          <w:p w14:paraId="5AFBB833">
            <w:pPr>
              <w:jc w:val="center"/>
              <w:textAlignment w:val="center"/>
              <w:rPr>
                <w:bCs/>
              </w:rPr>
            </w:pPr>
            <w:r>
              <w:rPr>
                <w:rFonts w:hint="eastAsia"/>
                <w:bCs/>
              </w:rPr>
              <w:t>3</w:t>
            </w:r>
          </w:p>
        </w:tc>
        <w:tc>
          <w:tcPr>
            <w:tcW w:w="4070" w:type="dxa"/>
            <w:shd w:val="clear" w:color="auto" w:fill="FFFFFF"/>
          </w:tcPr>
          <w:p w14:paraId="14013DF2">
            <w:pPr>
              <w:textAlignment w:val="center"/>
              <w:rPr>
                <w:bCs/>
              </w:rPr>
            </w:pPr>
            <w:r>
              <w:rPr>
                <w:rFonts w:hint="eastAsia"/>
                <w:bCs/>
              </w:rPr>
              <w:t>□ 1.无，得3分</w:t>
            </w:r>
          </w:p>
          <w:p w14:paraId="0857C4E2">
            <w:pPr>
              <w:textAlignment w:val="center"/>
              <w:rPr>
                <w:bCs/>
              </w:rPr>
            </w:pPr>
            <w:r>
              <w:rPr>
                <w:rFonts w:hint="eastAsia"/>
                <w:bCs/>
              </w:rPr>
              <w:t>□ 2.有2次以内，可得2分</w:t>
            </w:r>
          </w:p>
          <w:p w14:paraId="5D989D34">
            <w:pPr>
              <w:textAlignment w:val="center"/>
              <w:rPr>
                <w:bCs/>
              </w:rPr>
            </w:pPr>
            <w:r>
              <w:rPr>
                <w:rFonts w:hint="eastAsia"/>
                <w:bCs/>
              </w:rPr>
              <w:t>□ 3.有3-5次，可得1分</w:t>
            </w:r>
          </w:p>
          <w:p w14:paraId="012325C3">
            <w:pPr>
              <w:textAlignment w:val="center"/>
              <w:rPr>
                <w:bCs/>
              </w:rPr>
            </w:pPr>
            <w:r>
              <w:rPr>
                <w:rFonts w:hint="eastAsia"/>
                <w:bCs/>
              </w:rPr>
              <w:t>□ 4.有6次，不得分</w:t>
            </w:r>
          </w:p>
        </w:tc>
        <w:tc>
          <w:tcPr>
            <w:tcW w:w="550" w:type="dxa"/>
            <w:vMerge w:val="restart"/>
            <w:shd w:val="clear" w:color="auto" w:fill="FFFFFF"/>
            <w:vAlign w:val="center"/>
          </w:tcPr>
          <w:p w14:paraId="6D90BC5B">
            <w:pPr>
              <w:jc w:val="center"/>
              <w:textAlignment w:val="center"/>
              <w:rPr>
                <w:bCs/>
              </w:rPr>
            </w:pPr>
          </w:p>
        </w:tc>
        <w:tc>
          <w:tcPr>
            <w:tcW w:w="1836" w:type="dxa"/>
            <w:shd w:val="clear" w:color="auto" w:fill="FFFFFF"/>
          </w:tcPr>
          <w:p w14:paraId="42557348">
            <w:pPr>
              <w:jc w:val="center"/>
              <w:textAlignment w:val="center"/>
              <w:rPr>
                <w:bCs/>
              </w:rPr>
            </w:pPr>
          </w:p>
        </w:tc>
      </w:tr>
      <w:tr w14:paraId="08A9D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427" w:hRule="exact"/>
          <w:jc w:val="center"/>
        </w:trPr>
        <w:tc>
          <w:tcPr>
            <w:tcW w:w="1054" w:type="dxa"/>
            <w:vMerge w:val="continue"/>
            <w:shd w:val="clear" w:color="auto" w:fill="FFFFFF"/>
            <w:vAlign w:val="center"/>
          </w:tcPr>
          <w:p w14:paraId="58C772E3">
            <w:pPr>
              <w:jc w:val="center"/>
              <w:textAlignment w:val="center"/>
              <w:rPr>
                <w:bCs/>
              </w:rPr>
            </w:pPr>
          </w:p>
        </w:tc>
        <w:tc>
          <w:tcPr>
            <w:tcW w:w="851" w:type="dxa"/>
            <w:shd w:val="clear" w:color="auto" w:fill="FFFFFF"/>
            <w:vAlign w:val="center"/>
          </w:tcPr>
          <w:p w14:paraId="18AD06B5">
            <w:pPr>
              <w:jc w:val="center"/>
              <w:textAlignment w:val="center"/>
              <w:rPr>
                <w:bCs/>
              </w:rPr>
            </w:pPr>
            <w:r>
              <w:rPr>
                <w:rFonts w:hint="eastAsia"/>
                <w:bCs/>
              </w:rPr>
              <w:t>19</w:t>
            </w:r>
          </w:p>
        </w:tc>
        <w:tc>
          <w:tcPr>
            <w:tcW w:w="1134" w:type="dxa"/>
            <w:vMerge w:val="continue"/>
            <w:shd w:val="clear" w:color="auto" w:fill="FFFFFF"/>
            <w:vAlign w:val="center"/>
          </w:tcPr>
          <w:p w14:paraId="68C5BEE8">
            <w:pPr>
              <w:jc w:val="center"/>
              <w:textAlignment w:val="center"/>
              <w:rPr>
                <w:bCs/>
              </w:rPr>
            </w:pPr>
          </w:p>
        </w:tc>
        <w:tc>
          <w:tcPr>
            <w:tcW w:w="4106" w:type="dxa"/>
            <w:shd w:val="clear" w:color="auto" w:fill="FFFFFF"/>
            <w:vAlign w:val="center"/>
          </w:tcPr>
          <w:p w14:paraId="480B8EFF">
            <w:pPr>
              <w:textAlignment w:val="center"/>
              <w:rPr>
                <w:bCs/>
              </w:rPr>
            </w:pPr>
            <w:r>
              <w:rPr>
                <w:rFonts w:hint="eastAsia"/>
                <w:bCs/>
              </w:rPr>
              <w:t>被有效投诉至</w:t>
            </w:r>
            <w:r>
              <w:rPr>
                <w:rFonts w:hint="eastAsia"/>
              </w:rPr>
              <w:t>采购人</w:t>
            </w:r>
          </w:p>
        </w:tc>
        <w:tc>
          <w:tcPr>
            <w:tcW w:w="754" w:type="dxa"/>
            <w:shd w:val="clear" w:color="auto" w:fill="FFFFFF"/>
            <w:vAlign w:val="center"/>
          </w:tcPr>
          <w:p w14:paraId="27DD69D3">
            <w:pPr>
              <w:jc w:val="center"/>
              <w:textAlignment w:val="center"/>
              <w:rPr>
                <w:bCs/>
              </w:rPr>
            </w:pPr>
            <w:r>
              <w:rPr>
                <w:rFonts w:hint="eastAsia"/>
                <w:bCs/>
              </w:rPr>
              <w:t>4</w:t>
            </w:r>
          </w:p>
        </w:tc>
        <w:tc>
          <w:tcPr>
            <w:tcW w:w="4070" w:type="dxa"/>
            <w:shd w:val="clear" w:color="auto" w:fill="FFFFFF"/>
          </w:tcPr>
          <w:p w14:paraId="1C6C99FB">
            <w:pPr>
              <w:textAlignment w:val="center"/>
              <w:rPr>
                <w:bCs/>
              </w:rPr>
            </w:pPr>
            <w:r>
              <w:rPr>
                <w:rFonts w:hint="eastAsia"/>
                <w:bCs/>
              </w:rPr>
              <w:t>□ 1.无，得4分</w:t>
            </w:r>
          </w:p>
          <w:p w14:paraId="68ED8FEF">
            <w:pPr>
              <w:textAlignment w:val="center"/>
              <w:rPr>
                <w:bCs/>
              </w:rPr>
            </w:pPr>
            <w:r>
              <w:rPr>
                <w:rFonts w:hint="eastAsia"/>
                <w:bCs/>
              </w:rPr>
              <w:t>□ 2.有2次以内，可得2分</w:t>
            </w:r>
          </w:p>
          <w:p w14:paraId="2FD04273">
            <w:pPr>
              <w:textAlignment w:val="center"/>
              <w:rPr>
                <w:bCs/>
              </w:rPr>
            </w:pPr>
            <w:r>
              <w:rPr>
                <w:rFonts w:hint="eastAsia"/>
                <w:bCs/>
              </w:rPr>
              <w:t>□ 3.有3次以上，不得分</w:t>
            </w:r>
          </w:p>
        </w:tc>
        <w:tc>
          <w:tcPr>
            <w:tcW w:w="550" w:type="dxa"/>
            <w:vMerge w:val="continue"/>
            <w:shd w:val="clear" w:color="auto" w:fill="FFFFFF"/>
            <w:vAlign w:val="center"/>
          </w:tcPr>
          <w:p w14:paraId="6394FDB2">
            <w:pPr>
              <w:jc w:val="center"/>
              <w:textAlignment w:val="center"/>
              <w:rPr>
                <w:bCs/>
              </w:rPr>
            </w:pPr>
          </w:p>
        </w:tc>
        <w:tc>
          <w:tcPr>
            <w:tcW w:w="1836" w:type="dxa"/>
            <w:shd w:val="clear" w:color="auto" w:fill="FFFFFF"/>
          </w:tcPr>
          <w:p w14:paraId="1D2D5DEB">
            <w:pPr>
              <w:jc w:val="center"/>
              <w:textAlignment w:val="center"/>
              <w:rPr>
                <w:bCs/>
              </w:rPr>
            </w:pPr>
          </w:p>
        </w:tc>
      </w:tr>
      <w:tr w14:paraId="3A198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94" w:hRule="exact"/>
          <w:jc w:val="center"/>
        </w:trPr>
        <w:tc>
          <w:tcPr>
            <w:tcW w:w="1054" w:type="dxa"/>
            <w:vMerge w:val="continue"/>
            <w:shd w:val="clear" w:color="auto" w:fill="FFFFFF"/>
            <w:vAlign w:val="center"/>
          </w:tcPr>
          <w:p w14:paraId="7A686C55">
            <w:pPr>
              <w:jc w:val="center"/>
              <w:textAlignment w:val="center"/>
              <w:rPr>
                <w:bCs/>
              </w:rPr>
            </w:pPr>
          </w:p>
        </w:tc>
        <w:tc>
          <w:tcPr>
            <w:tcW w:w="851" w:type="dxa"/>
            <w:shd w:val="clear" w:color="auto" w:fill="FFFFFF"/>
            <w:vAlign w:val="center"/>
          </w:tcPr>
          <w:p w14:paraId="2C5275DA">
            <w:pPr>
              <w:jc w:val="center"/>
              <w:textAlignment w:val="center"/>
              <w:rPr>
                <w:bCs/>
              </w:rPr>
            </w:pPr>
            <w:r>
              <w:rPr>
                <w:rFonts w:hint="eastAsia"/>
                <w:bCs/>
              </w:rPr>
              <w:t>20</w:t>
            </w:r>
          </w:p>
        </w:tc>
        <w:tc>
          <w:tcPr>
            <w:tcW w:w="1134" w:type="dxa"/>
            <w:vMerge w:val="continue"/>
            <w:shd w:val="clear" w:color="auto" w:fill="FFFFFF"/>
            <w:vAlign w:val="center"/>
          </w:tcPr>
          <w:p w14:paraId="45B66E86">
            <w:pPr>
              <w:jc w:val="center"/>
              <w:textAlignment w:val="center"/>
              <w:rPr>
                <w:bCs/>
              </w:rPr>
            </w:pPr>
          </w:p>
        </w:tc>
        <w:tc>
          <w:tcPr>
            <w:tcW w:w="4106" w:type="dxa"/>
            <w:shd w:val="clear" w:color="auto" w:fill="FFFFFF"/>
            <w:vAlign w:val="center"/>
          </w:tcPr>
          <w:p w14:paraId="3E761BF9">
            <w:pPr>
              <w:textAlignment w:val="center"/>
              <w:rPr>
                <w:bCs/>
              </w:rPr>
            </w:pPr>
            <w:r>
              <w:rPr>
                <w:rFonts w:hint="eastAsia"/>
                <w:bCs/>
              </w:rPr>
              <w:t>被有效投诉至12345</w:t>
            </w:r>
          </w:p>
        </w:tc>
        <w:tc>
          <w:tcPr>
            <w:tcW w:w="754" w:type="dxa"/>
            <w:shd w:val="clear" w:color="auto" w:fill="FFFFFF"/>
            <w:vAlign w:val="center"/>
          </w:tcPr>
          <w:p w14:paraId="61964C22">
            <w:pPr>
              <w:jc w:val="center"/>
              <w:textAlignment w:val="center"/>
              <w:rPr>
                <w:bCs/>
              </w:rPr>
            </w:pPr>
            <w:r>
              <w:rPr>
                <w:rFonts w:hint="eastAsia"/>
                <w:bCs/>
              </w:rPr>
              <w:t>6</w:t>
            </w:r>
          </w:p>
        </w:tc>
        <w:tc>
          <w:tcPr>
            <w:tcW w:w="4070" w:type="dxa"/>
            <w:shd w:val="clear" w:color="auto" w:fill="FFFFFF"/>
          </w:tcPr>
          <w:p w14:paraId="3F0E9942">
            <w:pPr>
              <w:textAlignment w:val="center"/>
              <w:rPr>
                <w:bCs/>
              </w:rPr>
            </w:pPr>
            <w:r>
              <w:rPr>
                <w:rFonts w:hint="eastAsia"/>
                <w:bCs/>
              </w:rPr>
              <w:t>□ 1.无，得6分</w:t>
            </w:r>
          </w:p>
          <w:p w14:paraId="07C57E2F">
            <w:pPr>
              <w:textAlignment w:val="center"/>
              <w:rPr>
                <w:bCs/>
              </w:rPr>
            </w:pPr>
            <w:r>
              <w:rPr>
                <w:rFonts w:hint="eastAsia"/>
                <w:bCs/>
              </w:rPr>
              <w:t>□ 2.有，不得分</w:t>
            </w:r>
          </w:p>
        </w:tc>
        <w:tc>
          <w:tcPr>
            <w:tcW w:w="550" w:type="dxa"/>
            <w:vMerge w:val="continue"/>
            <w:shd w:val="clear" w:color="auto" w:fill="FFFFFF"/>
            <w:vAlign w:val="center"/>
          </w:tcPr>
          <w:p w14:paraId="1FBA0FF2">
            <w:pPr>
              <w:jc w:val="center"/>
              <w:textAlignment w:val="center"/>
              <w:rPr>
                <w:bCs/>
              </w:rPr>
            </w:pPr>
          </w:p>
        </w:tc>
        <w:tc>
          <w:tcPr>
            <w:tcW w:w="1836" w:type="dxa"/>
            <w:shd w:val="clear" w:color="auto" w:fill="FFFFFF"/>
          </w:tcPr>
          <w:p w14:paraId="172320E8">
            <w:pPr>
              <w:jc w:val="center"/>
              <w:textAlignment w:val="center"/>
              <w:rPr>
                <w:bCs/>
              </w:rPr>
            </w:pPr>
          </w:p>
        </w:tc>
      </w:tr>
      <w:tr w14:paraId="2133C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285" w:hRule="exact"/>
          <w:jc w:val="center"/>
        </w:trPr>
        <w:tc>
          <w:tcPr>
            <w:tcW w:w="1054" w:type="dxa"/>
            <w:vMerge w:val="continue"/>
            <w:shd w:val="clear" w:color="auto" w:fill="FFFFFF"/>
            <w:vAlign w:val="center"/>
          </w:tcPr>
          <w:p w14:paraId="4A91332A">
            <w:pPr>
              <w:jc w:val="center"/>
              <w:textAlignment w:val="center"/>
              <w:rPr>
                <w:bCs/>
              </w:rPr>
            </w:pPr>
          </w:p>
        </w:tc>
        <w:tc>
          <w:tcPr>
            <w:tcW w:w="851" w:type="dxa"/>
            <w:shd w:val="clear" w:color="auto" w:fill="FFFFFF"/>
            <w:vAlign w:val="center"/>
          </w:tcPr>
          <w:p w14:paraId="1B5456F2">
            <w:pPr>
              <w:jc w:val="center"/>
              <w:textAlignment w:val="center"/>
              <w:rPr>
                <w:bCs/>
              </w:rPr>
            </w:pPr>
            <w:r>
              <w:rPr>
                <w:rFonts w:hint="eastAsia"/>
                <w:bCs/>
              </w:rPr>
              <w:t>21</w:t>
            </w:r>
          </w:p>
        </w:tc>
        <w:tc>
          <w:tcPr>
            <w:tcW w:w="1134" w:type="dxa"/>
            <w:shd w:val="clear" w:color="auto" w:fill="FFFFFF"/>
            <w:vAlign w:val="center"/>
          </w:tcPr>
          <w:p w14:paraId="24378E5E">
            <w:pPr>
              <w:jc w:val="center"/>
              <w:textAlignment w:val="center"/>
              <w:rPr>
                <w:bCs/>
              </w:rPr>
            </w:pPr>
            <w:r>
              <w:rPr>
                <w:rFonts w:hint="eastAsia"/>
                <w:bCs/>
              </w:rPr>
              <w:t>配合服务</w:t>
            </w:r>
          </w:p>
        </w:tc>
        <w:tc>
          <w:tcPr>
            <w:tcW w:w="4106" w:type="dxa"/>
            <w:shd w:val="clear" w:color="auto" w:fill="FFFFFF"/>
            <w:vAlign w:val="center"/>
          </w:tcPr>
          <w:p w14:paraId="4B36E1A5">
            <w:pPr>
              <w:textAlignment w:val="center"/>
              <w:rPr>
                <w:bCs/>
              </w:rPr>
            </w:pPr>
            <w:r>
              <w:rPr>
                <w:rFonts w:hint="eastAsia"/>
                <w:bCs/>
              </w:rPr>
              <w:t>配合其他科室</w:t>
            </w:r>
          </w:p>
          <w:p w14:paraId="7E9545A9">
            <w:pPr>
              <w:textAlignment w:val="center"/>
              <w:rPr>
                <w:bCs/>
              </w:rPr>
            </w:pPr>
            <w:r>
              <w:rPr>
                <w:rFonts w:hint="eastAsia"/>
                <w:bCs/>
              </w:rPr>
              <w:t>配合及监督第三方工作</w:t>
            </w:r>
          </w:p>
        </w:tc>
        <w:tc>
          <w:tcPr>
            <w:tcW w:w="754" w:type="dxa"/>
            <w:shd w:val="clear" w:color="auto" w:fill="FFFFFF"/>
            <w:vAlign w:val="center"/>
          </w:tcPr>
          <w:p w14:paraId="104F0C61">
            <w:pPr>
              <w:jc w:val="center"/>
              <w:textAlignment w:val="center"/>
              <w:rPr>
                <w:bCs/>
              </w:rPr>
            </w:pPr>
            <w:r>
              <w:rPr>
                <w:rFonts w:hint="eastAsia"/>
                <w:bCs/>
              </w:rPr>
              <w:t>2</w:t>
            </w:r>
          </w:p>
        </w:tc>
        <w:tc>
          <w:tcPr>
            <w:tcW w:w="4070" w:type="dxa"/>
            <w:shd w:val="clear" w:color="auto" w:fill="FFFFFF"/>
          </w:tcPr>
          <w:p w14:paraId="5B9DFB40">
            <w:pPr>
              <w:textAlignment w:val="center"/>
              <w:rPr>
                <w:bCs/>
              </w:rPr>
            </w:pPr>
            <w:r>
              <w:rPr>
                <w:rFonts w:hint="eastAsia"/>
                <w:bCs/>
              </w:rPr>
              <w:t>□ 1.积极落实的，得2分</w:t>
            </w:r>
          </w:p>
          <w:p w14:paraId="25B0C346">
            <w:pPr>
              <w:textAlignment w:val="center"/>
              <w:rPr>
                <w:bCs/>
              </w:rPr>
            </w:pPr>
            <w:r>
              <w:rPr>
                <w:rFonts w:hint="eastAsia"/>
                <w:bCs/>
              </w:rPr>
              <w:t>□ 2.消极不落实的，不得分</w:t>
            </w:r>
          </w:p>
        </w:tc>
        <w:tc>
          <w:tcPr>
            <w:tcW w:w="550" w:type="dxa"/>
            <w:shd w:val="clear" w:color="auto" w:fill="FFFFFF"/>
            <w:vAlign w:val="center"/>
          </w:tcPr>
          <w:p w14:paraId="69F2BE1A">
            <w:pPr>
              <w:jc w:val="center"/>
              <w:textAlignment w:val="center"/>
              <w:rPr>
                <w:bCs/>
              </w:rPr>
            </w:pPr>
          </w:p>
        </w:tc>
        <w:tc>
          <w:tcPr>
            <w:tcW w:w="1836" w:type="dxa"/>
            <w:shd w:val="clear" w:color="auto" w:fill="FFFFFF"/>
          </w:tcPr>
          <w:p w14:paraId="5A11A5E7">
            <w:pPr>
              <w:jc w:val="center"/>
              <w:textAlignment w:val="center"/>
              <w:rPr>
                <w:bCs/>
              </w:rPr>
            </w:pPr>
          </w:p>
        </w:tc>
      </w:tr>
      <w:tr w14:paraId="7A446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701" w:hRule="exact"/>
          <w:jc w:val="center"/>
        </w:trPr>
        <w:tc>
          <w:tcPr>
            <w:tcW w:w="1054" w:type="dxa"/>
            <w:shd w:val="clear" w:color="auto" w:fill="FFFFFF"/>
            <w:vAlign w:val="center"/>
          </w:tcPr>
          <w:p w14:paraId="2FEF709B">
            <w:pPr>
              <w:jc w:val="center"/>
              <w:textAlignment w:val="center"/>
              <w:rPr>
                <w:bCs/>
              </w:rPr>
            </w:pPr>
          </w:p>
        </w:tc>
        <w:tc>
          <w:tcPr>
            <w:tcW w:w="851" w:type="dxa"/>
            <w:shd w:val="clear" w:color="auto" w:fill="FFFFFF"/>
            <w:vAlign w:val="center"/>
          </w:tcPr>
          <w:p w14:paraId="4D8B7ACA">
            <w:pPr>
              <w:jc w:val="center"/>
              <w:textAlignment w:val="center"/>
              <w:rPr>
                <w:bCs/>
              </w:rPr>
            </w:pPr>
          </w:p>
        </w:tc>
        <w:tc>
          <w:tcPr>
            <w:tcW w:w="1134" w:type="dxa"/>
            <w:shd w:val="clear" w:color="auto" w:fill="FFFFFF"/>
            <w:vAlign w:val="center"/>
          </w:tcPr>
          <w:p w14:paraId="423BD273">
            <w:pPr>
              <w:jc w:val="center"/>
              <w:textAlignment w:val="center"/>
              <w:rPr>
                <w:bCs/>
              </w:rPr>
            </w:pPr>
          </w:p>
        </w:tc>
        <w:tc>
          <w:tcPr>
            <w:tcW w:w="4106" w:type="dxa"/>
            <w:shd w:val="clear" w:color="auto" w:fill="FFFFFF"/>
            <w:vAlign w:val="center"/>
          </w:tcPr>
          <w:p w14:paraId="56530CEB">
            <w:pPr>
              <w:ind w:firstLine="1440" w:firstLineChars="600"/>
              <w:textAlignment w:val="center"/>
              <w:rPr>
                <w:bCs/>
              </w:rPr>
            </w:pPr>
            <w:r>
              <w:rPr>
                <w:rFonts w:hint="eastAsia"/>
                <w:bCs/>
              </w:rPr>
              <w:t>总分</w:t>
            </w:r>
          </w:p>
        </w:tc>
        <w:tc>
          <w:tcPr>
            <w:tcW w:w="754" w:type="dxa"/>
            <w:shd w:val="clear" w:color="auto" w:fill="FFFFFF"/>
            <w:vAlign w:val="center"/>
          </w:tcPr>
          <w:p w14:paraId="3339442B">
            <w:pPr>
              <w:jc w:val="center"/>
              <w:textAlignment w:val="center"/>
              <w:rPr>
                <w:bCs/>
              </w:rPr>
            </w:pPr>
            <w:r>
              <w:rPr>
                <w:rFonts w:hint="eastAsia"/>
                <w:bCs/>
              </w:rPr>
              <w:t>100</w:t>
            </w:r>
          </w:p>
        </w:tc>
        <w:tc>
          <w:tcPr>
            <w:tcW w:w="4070" w:type="dxa"/>
            <w:shd w:val="clear" w:color="auto" w:fill="FFFFFF"/>
          </w:tcPr>
          <w:p w14:paraId="0C18EB1E">
            <w:pPr>
              <w:textAlignment w:val="center"/>
              <w:rPr>
                <w:bCs/>
              </w:rPr>
            </w:pPr>
          </w:p>
        </w:tc>
        <w:tc>
          <w:tcPr>
            <w:tcW w:w="550" w:type="dxa"/>
            <w:shd w:val="clear" w:color="auto" w:fill="FFFFFF"/>
            <w:vAlign w:val="center"/>
          </w:tcPr>
          <w:p w14:paraId="7C841760">
            <w:pPr>
              <w:jc w:val="center"/>
              <w:textAlignment w:val="center"/>
              <w:rPr>
                <w:bCs/>
              </w:rPr>
            </w:pPr>
          </w:p>
        </w:tc>
        <w:tc>
          <w:tcPr>
            <w:tcW w:w="1836" w:type="dxa"/>
            <w:shd w:val="clear" w:color="auto" w:fill="FFFFFF"/>
          </w:tcPr>
          <w:p w14:paraId="79C6787F">
            <w:pPr>
              <w:jc w:val="center"/>
              <w:textAlignment w:val="center"/>
              <w:rPr>
                <w:bCs/>
              </w:rPr>
            </w:pPr>
          </w:p>
        </w:tc>
      </w:tr>
    </w:tbl>
    <w:p w14:paraId="376A49AC"/>
    <w:p w14:paraId="3601FBC3">
      <w:pPr>
        <w:spacing w:line="400" w:lineRule="exact"/>
        <w:rPr>
          <w:bCs/>
        </w:rPr>
      </w:pPr>
      <w:r>
        <w:rPr>
          <w:rFonts w:hint="eastAsia"/>
          <w:bCs/>
        </w:rPr>
        <w:t>6</w:t>
      </w:r>
      <w:r>
        <w:rPr>
          <w:bCs/>
        </w:rPr>
        <w:t>.</w:t>
      </w:r>
      <w:r>
        <w:rPr>
          <w:rFonts w:hint="eastAsia"/>
        </w:rPr>
        <w:t xml:space="preserve"> </w:t>
      </w:r>
      <w:r>
        <w:rPr>
          <w:rFonts w:hint="eastAsia"/>
          <w:bCs/>
        </w:rPr>
        <w:t>电力系统运行服务考核表</w:t>
      </w:r>
    </w:p>
    <w:p w14:paraId="3C2DEBAB">
      <w:pPr>
        <w:spacing w:line="360" w:lineRule="exact"/>
        <w:jc w:val="center"/>
        <w:rPr>
          <w:b/>
        </w:rPr>
      </w:pPr>
      <w:r>
        <w:rPr>
          <w:rFonts w:hint="eastAsia"/>
          <w:b/>
        </w:rPr>
        <w:t>电力系统运行服务考核表</w:t>
      </w:r>
    </w:p>
    <w:p w14:paraId="095F383B">
      <w:pPr>
        <w:wordWrap w:val="0"/>
        <w:spacing w:line="360" w:lineRule="exact"/>
        <w:ind w:right="480"/>
        <w:rPr>
          <w:b/>
        </w:rPr>
      </w:pPr>
      <w:r>
        <w:rPr>
          <w:rFonts w:hint="eastAsia"/>
          <w:b/>
        </w:rPr>
        <w:t>日期：      年    月    日                                                                考核总得分：      分</w:t>
      </w:r>
    </w:p>
    <w:tbl>
      <w:tblPr>
        <w:tblStyle w:val="32"/>
        <w:tblpPr w:leftFromText="180" w:rightFromText="180" w:vertAnchor="text" w:horzAnchor="page" w:tblpX="1103" w:tblpY="369"/>
        <w:tblOverlap w:val="never"/>
        <w:tblW w:w="1426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4"/>
        <w:gridCol w:w="675"/>
        <w:gridCol w:w="1953"/>
        <w:gridCol w:w="843"/>
        <w:gridCol w:w="4566"/>
        <w:gridCol w:w="2680"/>
        <w:gridCol w:w="670"/>
        <w:gridCol w:w="2199"/>
      </w:tblGrid>
      <w:tr w14:paraId="00A451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6" w:hRule="atLeast"/>
        </w:trPr>
        <w:tc>
          <w:tcPr>
            <w:tcW w:w="674" w:type="dxa"/>
            <w:vAlign w:val="center"/>
          </w:tcPr>
          <w:p w14:paraId="3FF66E28">
            <w:pPr>
              <w:spacing w:line="320" w:lineRule="exact"/>
              <w:jc w:val="center"/>
            </w:pPr>
            <w:r>
              <w:rPr>
                <w:rFonts w:hint="eastAsia"/>
              </w:rPr>
              <w:t>类别</w:t>
            </w:r>
          </w:p>
        </w:tc>
        <w:tc>
          <w:tcPr>
            <w:tcW w:w="675" w:type="dxa"/>
            <w:vAlign w:val="center"/>
          </w:tcPr>
          <w:p w14:paraId="023611F9">
            <w:pPr>
              <w:spacing w:line="320" w:lineRule="exact"/>
              <w:jc w:val="center"/>
            </w:pPr>
            <w:r>
              <w:rPr>
                <w:rFonts w:hint="eastAsia"/>
              </w:rPr>
              <w:t>编号</w:t>
            </w:r>
          </w:p>
        </w:tc>
        <w:tc>
          <w:tcPr>
            <w:tcW w:w="1953" w:type="dxa"/>
            <w:vAlign w:val="center"/>
          </w:tcPr>
          <w:p w14:paraId="0E3E2ADC">
            <w:pPr>
              <w:spacing w:line="320" w:lineRule="exact"/>
              <w:jc w:val="center"/>
            </w:pPr>
            <w:r>
              <w:rPr>
                <w:rFonts w:hint="eastAsia"/>
              </w:rPr>
              <w:t>考核项目</w:t>
            </w:r>
          </w:p>
        </w:tc>
        <w:tc>
          <w:tcPr>
            <w:tcW w:w="843" w:type="dxa"/>
            <w:vAlign w:val="center"/>
          </w:tcPr>
          <w:p w14:paraId="7AA0CD38">
            <w:pPr>
              <w:spacing w:line="320" w:lineRule="exact"/>
              <w:jc w:val="center"/>
            </w:pPr>
            <w:r>
              <w:rPr>
                <w:rFonts w:hint="eastAsia"/>
              </w:rPr>
              <w:t>分值</w:t>
            </w:r>
          </w:p>
        </w:tc>
        <w:tc>
          <w:tcPr>
            <w:tcW w:w="4566" w:type="dxa"/>
            <w:vAlign w:val="center"/>
          </w:tcPr>
          <w:p w14:paraId="0B720FEC">
            <w:pPr>
              <w:spacing w:line="320" w:lineRule="exact"/>
              <w:jc w:val="center"/>
            </w:pPr>
            <w:r>
              <w:rPr>
                <w:rFonts w:hint="eastAsia"/>
              </w:rPr>
              <w:t>考核内容</w:t>
            </w:r>
          </w:p>
        </w:tc>
        <w:tc>
          <w:tcPr>
            <w:tcW w:w="2680" w:type="dxa"/>
            <w:vAlign w:val="center"/>
          </w:tcPr>
          <w:p w14:paraId="42F125A8">
            <w:pPr>
              <w:spacing w:line="320" w:lineRule="exact"/>
              <w:jc w:val="center"/>
              <w:textAlignment w:val="center"/>
            </w:pPr>
            <w:r>
              <w:rPr>
                <w:rFonts w:hint="eastAsia"/>
              </w:rPr>
              <w:t>标准</w:t>
            </w:r>
          </w:p>
        </w:tc>
        <w:tc>
          <w:tcPr>
            <w:tcW w:w="670" w:type="dxa"/>
            <w:vAlign w:val="center"/>
          </w:tcPr>
          <w:p w14:paraId="39DF0801">
            <w:pPr>
              <w:spacing w:line="320" w:lineRule="exact"/>
              <w:jc w:val="center"/>
              <w:textAlignment w:val="center"/>
            </w:pPr>
            <w:r>
              <w:rPr>
                <w:rFonts w:hint="eastAsia"/>
              </w:rPr>
              <w:t>得分</w:t>
            </w:r>
          </w:p>
        </w:tc>
        <w:tc>
          <w:tcPr>
            <w:tcW w:w="2199" w:type="dxa"/>
            <w:vAlign w:val="center"/>
          </w:tcPr>
          <w:p w14:paraId="51FC2103">
            <w:pPr>
              <w:spacing w:line="320" w:lineRule="exact"/>
              <w:jc w:val="center"/>
              <w:textAlignment w:val="center"/>
            </w:pPr>
            <w:r>
              <w:rPr>
                <w:rFonts w:hint="eastAsia"/>
              </w:rPr>
              <w:t>考核小结</w:t>
            </w:r>
          </w:p>
        </w:tc>
      </w:tr>
      <w:tr w14:paraId="2C8755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98" w:hRule="atLeast"/>
        </w:trPr>
        <w:tc>
          <w:tcPr>
            <w:tcW w:w="674" w:type="dxa"/>
            <w:vMerge w:val="restart"/>
            <w:vAlign w:val="center"/>
          </w:tcPr>
          <w:p w14:paraId="00900A2D">
            <w:pPr>
              <w:spacing w:line="320" w:lineRule="exact"/>
            </w:pPr>
            <w:r>
              <w:rPr>
                <w:rFonts w:hint="eastAsia"/>
              </w:rPr>
              <w:t>规章制度</w:t>
            </w:r>
          </w:p>
          <w:p w14:paraId="35F3A3CF">
            <w:pPr>
              <w:spacing w:line="320" w:lineRule="exact"/>
            </w:pPr>
            <w:r>
              <w:rPr>
                <w:rFonts w:hint="eastAsia"/>
              </w:rPr>
              <w:t>8分</w:t>
            </w:r>
          </w:p>
        </w:tc>
        <w:tc>
          <w:tcPr>
            <w:tcW w:w="675" w:type="dxa"/>
            <w:vAlign w:val="center"/>
          </w:tcPr>
          <w:p w14:paraId="3B2F294D">
            <w:pPr>
              <w:spacing w:line="320" w:lineRule="exact"/>
            </w:pPr>
            <w:r>
              <w:rPr>
                <w:rFonts w:hint="eastAsia"/>
              </w:rPr>
              <w:t>1</w:t>
            </w:r>
          </w:p>
        </w:tc>
        <w:tc>
          <w:tcPr>
            <w:tcW w:w="1953" w:type="dxa"/>
            <w:vAlign w:val="center"/>
          </w:tcPr>
          <w:p w14:paraId="55AD27B7">
            <w:pPr>
              <w:spacing w:line="320" w:lineRule="exact"/>
            </w:pPr>
            <w:r>
              <w:rPr>
                <w:rFonts w:hint="eastAsia"/>
              </w:rPr>
              <w:t>管理和运行操作规章制度</w:t>
            </w:r>
          </w:p>
        </w:tc>
        <w:tc>
          <w:tcPr>
            <w:tcW w:w="843" w:type="dxa"/>
            <w:vAlign w:val="center"/>
          </w:tcPr>
          <w:p w14:paraId="59334216">
            <w:pPr>
              <w:jc w:val="center"/>
              <w:textAlignment w:val="center"/>
            </w:pPr>
            <w:r>
              <w:rPr>
                <w:rFonts w:hint="eastAsia" w:cs="Calibri"/>
                <w:lang w:bidi="ar"/>
              </w:rPr>
              <w:t>5</w:t>
            </w:r>
          </w:p>
        </w:tc>
        <w:tc>
          <w:tcPr>
            <w:tcW w:w="4566" w:type="dxa"/>
            <w:vAlign w:val="center"/>
          </w:tcPr>
          <w:p w14:paraId="2D7315FD">
            <w:pPr>
              <w:spacing w:line="320" w:lineRule="exact"/>
            </w:pPr>
            <w:r>
              <w:rPr>
                <w:rFonts w:hint="eastAsia"/>
              </w:rPr>
              <w:t>1、安全生产、劳动纪律规章制度；2、值班制度；3、交接班制度；4、来访人员登记制度；5、供电设备巡视检查规程；6、运行记录制度；7、设备维护保养制度；8、事故报告与处理制度等</w:t>
            </w:r>
            <w:r>
              <w:t>。</w:t>
            </w:r>
          </w:p>
        </w:tc>
        <w:tc>
          <w:tcPr>
            <w:tcW w:w="2680" w:type="dxa"/>
            <w:vAlign w:val="center"/>
          </w:tcPr>
          <w:p w14:paraId="310E11A6">
            <w:pPr>
              <w:spacing w:line="320" w:lineRule="exact"/>
            </w:pPr>
            <w:r>
              <w:rPr>
                <w:rFonts w:hint="eastAsia"/>
              </w:rPr>
              <w:t>□ 1.正常，得5分</w:t>
            </w:r>
          </w:p>
          <w:p w14:paraId="33F10E85">
            <w:pPr>
              <w:spacing w:line="320" w:lineRule="exact"/>
            </w:pPr>
            <w:r>
              <w:rPr>
                <w:rFonts w:hint="eastAsia"/>
              </w:rPr>
              <w:t>□ 2.缺项（不完善）的，2项以内，可得3分</w:t>
            </w:r>
          </w:p>
          <w:p w14:paraId="7923E3BE">
            <w:pPr>
              <w:spacing w:line="320" w:lineRule="exact"/>
            </w:pPr>
            <w:r>
              <w:rPr>
                <w:rFonts w:hint="eastAsia"/>
              </w:rPr>
              <w:t>□ 3.缺项（不完善）的3项以上本条不得分</w:t>
            </w:r>
          </w:p>
          <w:p w14:paraId="2EEC1D8D">
            <w:pPr>
              <w:spacing w:line="320" w:lineRule="exact"/>
            </w:pPr>
            <w:r>
              <w:rPr>
                <w:rFonts w:hint="eastAsia"/>
              </w:rPr>
              <w:t>□ 有2、3的均限下一考核月前完成整改</w:t>
            </w:r>
          </w:p>
        </w:tc>
        <w:tc>
          <w:tcPr>
            <w:tcW w:w="670" w:type="dxa"/>
            <w:vAlign w:val="center"/>
          </w:tcPr>
          <w:p w14:paraId="1B665990">
            <w:pPr>
              <w:spacing w:line="320" w:lineRule="exact"/>
            </w:pPr>
          </w:p>
        </w:tc>
        <w:tc>
          <w:tcPr>
            <w:tcW w:w="2199" w:type="dxa"/>
            <w:vAlign w:val="center"/>
          </w:tcPr>
          <w:p w14:paraId="6C5E9A75">
            <w:pPr>
              <w:spacing w:line="320" w:lineRule="exact"/>
            </w:pPr>
          </w:p>
        </w:tc>
      </w:tr>
      <w:tr w14:paraId="3E8FCC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48" w:hRule="atLeast"/>
        </w:trPr>
        <w:tc>
          <w:tcPr>
            <w:tcW w:w="674" w:type="dxa"/>
            <w:vMerge w:val="continue"/>
            <w:vAlign w:val="center"/>
          </w:tcPr>
          <w:p w14:paraId="0C2FB626">
            <w:pPr>
              <w:spacing w:line="320" w:lineRule="exact"/>
            </w:pPr>
          </w:p>
        </w:tc>
        <w:tc>
          <w:tcPr>
            <w:tcW w:w="675" w:type="dxa"/>
            <w:vAlign w:val="center"/>
          </w:tcPr>
          <w:p w14:paraId="695D39B5">
            <w:pPr>
              <w:spacing w:line="320" w:lineRule="exact"/>
            </w:pPr>
            <w:r>
              <w:rPr>
                <w:rFonts w:hint="eastAsia"/>
              </w:rPr>
              <w:t>2</w:t>
            </w:r>
          </w:p>
        </w:tc>
        <w:tc>
          <w:tcPr>
            <w:tcW w:w="1953" w:type="dxa"/>
            <w:vAlign w:val="center"/>
          </w:tcPr>
          <w:p w14:paraId="2748EB6B">
            <w:pPr>
              <w:spacing w:line="320" w:lineRule="exact"/>
            </w:pPr>
            <w:r>
              <w:rPr>
                <w:rFonts w:hint="eastAsia"/>
              </w:rPr>
              <w:t>应急预案</w:t>
            </w:r>
          </w:p>
        </w:tc>
        <w:tc>
          <w:tcPr>
            <w:tcW w:w="843" w:type="dxa"/>
            <w:vAlign w:val="center"/>
          </w:tcPr>
          <w:p w14:paraId="163C9294">
            <w:pPr>
              <w:jc w:val="center"/>
              <w:textAlignment w:val="center"/>
            </w:pPr>
            <w:r>
              <w:rPr>
                <w:rFonts w:cs="Calibri"/>
                <w:lang w:bidi="ar"/>
              </w:rPr>
              <w:t>2</w:t>
            </w:r>
          </w:p>
        </w:tc>
        <w:tc>
          <w:tcPr>
            <w:tcW w:w="4566" w:type="dxa"/>
            <w:vAlign w:val="center"/>
          </w:tcPr>
          <w:p w14:paraId="251E02EF">
            <w:pPr>
              <w:spacing w:line="320" w:lineRule="exact"/>
            </w:pPr>
            <w:r>
              <w:rPr>
                <w:rFonts w:hint="eastAsia"/>
              </w:rPr>
              <w:t>应急方案及流程图，应急储备清单。1、防火应急预案2、防汛应急预案3、设备故障处理应急预案3、有限空间应急预案4、单、双路失压应急处置预案5、医院突发事件水电气应急供应处置预案6、发电机应急预案7、自动化设备故障应急处置预案等</w:t>
            </w:r>
          </w:p>
        </w:tc>
        <w:tc>
          <w:tcPr>
            <w:tcW w:w="2680" w:type="dxa"/>
            <w:vAlign w:val="center"/>
          </w:tcPr>
          <w:p w14:paraId="49F3F670">
            <w:pPr>
              <w:spacing w:line="320" w:lineRule="exact"/>
            </w:pPr>
            <w:r>
              <w:rPr>
                <w:rFonts w:hint="eastAsia"/>
              </w:rPr>
              <w:t>□ 1.正常，得2分</w:t>
            </w:r>
          </w:p>
          <w:p w14:paraId="4139D012">
            <w:pPr>
              <w:spacing w:line="320" w:lineRule="exact"/>
            </w:pPr>
            <w:r>
              <w:rPr>
                <w:rFonts w:hint="eastAsia"/>
              </w:rPr>
              <w:t>□ 2.缺项（不完善）的，2项以内，可得1分</w:t>
            </w:r>
          </w:p>
          <w:p w14:paraId="65FE8B64">
            <w:pPr>
              <w:spacing w:line="320" w:lineRule="exact"/>
            </w:pPr>
            <w:r>
              <w:rPr>
                <w:rFonts w:hint="eastAsia"/>
              </w:rPr>
              <w:t>□ 3.缺项（不完善）的3项以上本条不得分</w:t>
            </w:r>
          </w:p>
          <w:p w14:paraId="2DC4FFCD">
            <w:pPr>
              <w:spacing w:line="320" w:lineRule="exact"/>
            </w:pPr>
            <w:r>
              <w:rPr>
                <w:rFonts w:hint="eastAsia"/>
              </w:rPr>
              <w:t>□ 有2、3的均限下一考核月前完成整改</w:t>
            </w:r>
          </w:p>
        </w:tc>
        <w:tc>
          <w:tcPr>
            <w:tcW w:w="670" w:type="dxa"/>
            <w:vAlign w:val="center"/>
          </w:tcPr>
          <w:p w14:paraId="1B30310D">
            <w:pPr>
              <w:spacing w:line="320" w:lineRule="exact"/>
            </w:pPr>
          </w:p>
        </w:tc>
        <w:tc>
          <w:tcPr>
            <w:tcW w:w="2199" w:type="dxa"/>
            <w:vAlign w:val="center"/>
          </w:tcPr>
          <w:p w14:paraId="41D4ED79">
            <w:pPr>
              <w:spacing w:line="320" w:lineRule="exact"/>
            </w:pPr>
          </w:p>
        </w:tc>
      </w:tr>
      <w:tr w14:paraId="185668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61" w:hRule="atLeast"/>
        </w:trPr>
        <w:tc>
          <w:tcPr>
            <w:tcW w:w="674" w:type="dxa"/>
            <w:vMerge w:val="continue"/>
            <w:vAlign w:val="center"/>
          </w:tcPr>
          <w:p w14:paraId="111C14D4">
            <w:pPr>
              <w:spacing w:line="320" w:lineRule="exact"/>
            </w:pPr>
          </w:p>
        </w:tc>
        <w:tc>
          <w:tcPr>
            <w:tcW w:w="675" w:type="dxa"/>
            <w:vAlign w:val="center"/>
          </w:tcPr>
          <w:p w14:paraId="1DBB5C7D">
            <w:pPr>
              <w:spacing w:line="320" w:lineRule="exact"/>
            </w:pPr>
            <w:r>
              <w:rPr>
                <w:rFonts w:hint="eastAsia"/>
              </w:rPr>
              <w:t>3</w:t>
            </w:r>
          </w:p>
        </w:tc>
        <w:tc>
          <w:tcPr>
            <w:tcW w:w="1953" w:type="dxa"/>
            <w:vAlign w:val="center"/>
          </w:tcPr>
          <w:p w14:paraId="445ABA2F">
            <w:pPr>
              <w:spacing w:line="320" w:lineRule="exact"/>
            </w:pPr>
            <w:r>
              <w:rPr>
                <w:rFonts w:hint="eastAsia"/>
              </w:rPr>
              <w:t>应急演练计划和定期演练及记录总结</w:t>
            </w:r>
          </w:p>
        </w:tc>
        <w:tc>
          <w:tcPr>
            <w:tcW w:w="843" w:type="dxa"/>
            <w:vAlign w:val="center"/>
          </w:tcPr>
          <w:p w14:paraId="2A44634D">
            <w:pPr>
              <w:jc w:val="center"/>
              <w:textAlignment w:val="center"/>
            </w:pPr>
            <w:r>
              <w:rPr>
                <w:rFonts w:cs="Calibri"/>
                <w:lang w:bidi="ar"/>
              </w:rPr>
              <w:t>1</w:t>
            </w:r>
          </w:p>
        </w:tc>
        <w:tc>
          <w:tcPr>
            <w:tcW w:w="4566" w:type="dxa"/>
            <w:vAlign w:val="center"/>
          </w:tcPr>
          <w:p w14:paraId="0A78C285">
            <w:pPr>
              <w:spacing w:line="320" w:lineRule="exact"/>
            </w:pPr>
            <w:r>
              <w:rPr>
                <w:rFonts w:hint="eastAsia"/>
              </w:rPr>
              <w:t>每半年至少开展一次应急预案演练，演练活动有记录及影像资料。</w:t>
            </w:r>
          </w:p>
        </w:tc>
        <w:tc>
          <w:tcPr>
            <w:tcW w:w="2680" w:type="dxa"/>
            <w:vAlign w:val="center"/>
          </w:tcPr>
          <w:p w14:paraId="6580B4DE">
            <w:pPr>
              <w:spacing w:line="320" w:lineRule="exact"/>
            </w:pPr>
            <w:r>
              <w:t>□ 完整，得1分</w:t>
            </w:r>
          </w:p>
          <w:p w14:paraId="29A3403F">
            <w:pPr>
              <w:spacing w:line="320" w:lineRule="exact"/>
            </w:pPr>
            <w:r>
              <w:t>□ 缺失或虚假记录，不得分</w:t>
            </w:r>
          </w:p>
        </w:tc>
        <w:tc>
          <w:tcPr>
            <w:tcW w:w="670" w:type="dxa"/>
            <w:vAlign w:val="center"/>
          </w:tcPr>
          <w:p w14:paraId="6BF5D3ED">
            <w:pPr>
              <w:spacing w:line="320" w:lineRule="exact"/>
            </w:pPr>
          </w:p>
        </w:tc>
        <w:tc>
          <w:tcPr>
            <w:tcW w:w="2199" w:type="dxa"/>
            <w:vAlign w:val="center"/>
          </w:tcPr>
          <w:p w14:paraId="6862561E">
            <w:pPr>
              <w:spacing w:line="320" w:lineRule="exact"/>
            </w:pPr>
          </w:p>
        </w:tc>
      </w:tr>
      <w:tr w14:paraId="1239FC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98" w:hRule="atLeast"/>
        </w:trPr>
        <w:tc>
          <w:tcPr>
            <w:tcW w:w="674" w:type="dxa"/>
            <w:vMerge w:val="restart"/>
            <w:vAlign w:val="center"/>
          </w:tcPr>
          <w:p w14:paraId="394A896C">
            <w:pPr>
              <w:spacing w:line="320" w:lineRule="exact"/>
            </w:pPr>
            <w:r>
              <w:rPr>
                <w:rFonts w:hint="eastAsia"/>
              </w:rPr>
              <w:t>运行资料</w:t>
            </w:r>
          </w:p>
          <w:p w14:paraId="6D5C8D81">
            <w:pPr>
              <w:spacing w:line="320" w:lineRule="exact"/>
            </w:pPr>
            <w:r>
              <w:rPr>
                <w:rFonts w:hint="eastAsia"/>
              </w:rPr>
              <w:t>13分</w:t>
            </w:r>
          </w:p>
        </w:tc>
        <w:tc>
          <w:tcPr>
            <w:tcW w:w="675" w:type="dxa"/>
            <w:vAlign w:val="center"/>
          </w:tcPr>
          <w:p w14:paraId="39BB465B">
            <w:pPr>
              <w:spacing w:line="320" w:lineRule="exact"/>
              <w:textAlignment w:val="center"/>
            </w:pPr>
            <w:r>
              <w:rPr>
                <w:rFonts w:hint="eastAsia"/>
              </w:rPr>
              <w:t>4</w:t>
            </w:r>
          </w:p>
        </w:tc>
        <w:tc>
          <w:tcPr>
            <w:tcW w:w="1953" w:type="dxa"/>
            <w:vAlign w:val="center"/>
          </w:tcPr>
          <w:p w14:paraId="528DF27D">
            <w:pPr>
              <w:spacing w:line="320" w:lineRule="exact"/>
              <w:textAlignment w:val="center"/>
            </w:pPr>
            <w:r>
              <w:rPr>
                <w:rFonts w:hint="eastAsia"/>
              </w:rPr>
              <w:t>每日交接班记录</w:t>
            </w:r>
          </w:p>
        </w:tc>
        <w:tc>
          <w:tcPr>
            <w:tcW w:w="843" w:type="dxa"/>
            <w:vAlign w:val="center"/>
          </w:tcPr>
          <w:p w14:paraId="096B23CA">
            <w:pPr>
              <w:jc w:val="center"/>
              <w:textAlignment w:val="center"/>
            </w:pPr>
            <w:r>
              <w:rPr>
                <w:rFonts w:cs="Calibri"/>
                <w:lang w:bidi="ar"/>
              </w:rPr>
              <w:t>1</w:t>
            </w:r>
          </w:p>
        </w:tc>
        <w:tc>
          <w:tcPr>
            <w:tcW w:w="4566" w:type="dxa"/>
            <w:vAlign w:val="center"/>
          </w:tcPr>
          <w:p w14:paraId="567A0A59">
            <w:pPr>
              <w:spacing w:line="320" w:lineRule="exact"/>
            </w:pPr>
            <w:r>
              <w:rPr>
                <w:rFonts w:hint="eastAsia"/>
                <w:lang w:bidi="ar"/>
              </w:rPr>
              <w:t>交接记录完整清晰、记录详细明确</w:t>
            </w:r>
          </w:p>
        </w:tc>
        <w:tc>
          <w:tcPr>
            <w:tcW w:w="2680" w:type="dxa"/>
            <w:vAlign w:val="center"/>
          </w:tcPr>
          <w:p w14:paraId="4162A4D7">
            <w:pPr>
              <w:spacing w:line="320" w:lineRule="exact"/>
            </w:pPr>
            <w:r>
              <w:t>□ 完整，得1分</w:t>
            </w:r>
          </w:p>
          <w:p w14:paraId="6451C508">
            <w:pPr>
              <w:spacing w:line="320" w:lineRule="exact"/>
            </w:pPr>
            <w:r>
              <w:t>□ 缺失或虚假记录，不得分</w:t>
            </w:r>
          </w:p>
        </w:tc>
        <w:tc>
          <w:tcPr>
            <w:tcW w:w="670" w:type="dxa"/>
            <w:vAlign w:val="center"/>
          </w:tcPr>
          <w:p w14:paraId="5B0B47F0">
            <w:pPr>
              <w:spacing w:line="320" w:lineRule="exact"/>
            </w:pPr>
          </w:p>
        </w:tc>
        <w:tc>
          <w:tcPr>
            <w:tcW w:w="2199" w:type="dxa"/>
            <w:vAlign w:val="center"/>
          </w:tcPr>
          <w:p w14:paraId="272CA6D9">
            <w:pPr>
              <w:spacing w:line="320" w:lineRule="exact"/>
            </w:pPr>
          </w:p>
        </w:tc>
      </w:tr>
      <w:tr w14:paraId="1A13A3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98" w:hRule="atLeast"/>
        </w:trPr>
        <w:tc>
          <w:tcPr>
            <w:tcW w:w="674" w:type="dxa"/>
            <w:vMerge w:val="continue"/>
            <w:vAlign w:val="center"/>
          </w:tcPr>
          <w:p w14:paraId="3BADDDFF">
            <w:pPr>
              <w:spacing w:line="320" w:lineRule="exact"/>
            </w:pPr>
          </w:p>
        </w:tc>
        <w:tc>
          <w:tcPr>
            <w:tcW w:w="675" w:type="dxa"/>
            <w:vAlign w:val="center"/>
          </w:tcPr>
          <w:p w14:paraId="6A38FFB1">
            <w:pPr>
              <w:spacing w:line="320" w:lineRule="exact"/>
              <w:textAlignment w:val="center"/>
            </w:pPr>
            <w:r>
              <w:rPr>
                <w:rFonts w:hint="eastAsia"/>
              </w:rPr>
              <w:t>5</w:t>
            </w:r>
          </w:p>
        </w:tc>
        <w:tc>
          <w:tcPr>
            <w:tcW w:w="1953" w:type="dxa"/>
            <w:vAlign w:val="center"/>
          </w:tcPr>
          <w:p w14:paraId="02A01C7F">
            <w:pPr>
              <w:spacing w:line="320" w:lineRule="exact"/>
              <w:textAlignment w:val="center"/>
            </w:pPr>
            <w:r>
              <w:rPr>
                <w:rFonts w:hint="eastAsia"/>
              </w:rPr>
              <w:t>7×24小时值班记录</w:t>
            </w:r>
          </w:p>
        </w:tc>
        <w:tc>
          <w:tcPr>
            <w:tcW w:w="843" w:type="dxa"/>
            <w:vAlign w:val="center"/>
          </w:tcPr>
          <w:p w14:paraId="197B6E80">
            <w:pPr>
              <w:jc w:val="center"/>
              <w:textAlignment w:val="center"/>
            </w:pPr>
            <w:r>
              <w:rPr>
                <w:rFonts w:hint="eastAsia"/>
                <w:lang w:bidi="ar"/>
              </w:rPr>
              <w:t>1</w:t>
            </w:r>
          </w:p>
        </w:tc>
        <w:tc>
          <w:tcPr>
            <w:tcW w:w="4566" w:type="dxa"/>
            <w:vAlign w:val="center"/>
          </w:tcPr>
          <w:p w14:paraId="0A8BA50A">
            <w:pPr>
              <w:spacing w:line="320" w:lineRule="exact"/>
            </w:pPr>
            <w:r>
              <w:rPr>
                <w:rFonts w:hint="eastAsia"/>
                <w:lang w:bidi="ar"/>
              </w:rPr>
              <w:t>值班记录完整清晰、无涂改脏污</w:t>
            </w:r>
          </w:p>
        </w:tc>
        <w:tc>
          <w:tcPr>
            <w:tcW w:w="2680" w:type="dxa"/>
            <w:vAlign w:val="center"/>
          </w:tcPr>
          <w:p w14:paraId="38F04B53">
            <w:pPr>
              <w:spacing w:line="320" w:lineRule="exact"/>
            </w:pPr>
            <w:r>
              <w:t>□ 完整，得1分</w:t>
            </w:r>
          </w:p>
          <w:p w14:paraId="5B6FE20D">
            <w:pPr>
              <w:spacing w:line="320" w:lineRule="exact"/>
            </w:pPr>
            <w:r>
              <w:t>□ 缺失或虚假记录，不得分</w:t>
            </w:r>
          </w:p>
        </w:tc>
        <w:tc>
          <w:tcPr>
            <w:tcW w:w="670" w:type="dxa"/>
            <w:vAlign w:val="center"/>
          </w:tcPr>
          <w:p w14:paraId="03B63FA4">
            <w:pPr>
              <w:spacing w:line="320" w:lineRule="exact"/>
            </w:pPr>
          </w:p>
        </w:tc>
        <w:tc>
          <w:tcPr>
            <w:tcW w:w="2199" w:type="dxa"/>
            <w:vAlign w:val="center"/>
          </w:tcPr>
          <w:p w14:paraId="3FB3669B">
            <w:pPr>
              <w:spacing w:line="320" w:lineRule="exact"/>
            </w:pPr>
          </w:p>
        </w:tc>
      </w:tr>
      <w:tr w14:paraId="371712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61" w:hRule="atLeast"/>
        </w:trPr>
        <w:tc>
          <w:tcPr>
            <w:tcW w:w="674" w:type="dxa"/>
            <w:vMerge w:val="continue"/>
            <w:vAlign w:val="center"/>
          </w:tcPr>
          <w:p w14:paraId="0C5C742C">
            <w:pPr>
              <w:spacing w:line="320" w:lineRule="exact"/>
            </w:pPr>
          </w:p>
        </w:tc>
        <w:tc>
          <w:tcPr>
            <w:tcW w:w="675" w:type="dxa"/>
            <w:vAlign w:val="center"/>
          </w:tcPr>
          <w:p w14:paraId="76539D9C">
            <w:pPr>
              <w:spacing w:line="320" w:lineRule="exact"/>
              <w:textAlignment w:val="center"/>
            </w:pPr>
            <w:r>
              <w:rPr>
                <w:rFonts w:hint="eastAsia"/>
              </w:rPr>
              <w:t>6</w:t>
            </w:r>
          </w:p>
        </w:tc>
        <w:tc>
          <w:tcPr>
            <w:tcW w:w="1953" w:type="dxa"/>
            <w:vAlign w:val="center"/>
          </w:tcPr>
          <w:p w14:paraId="392ADA28">
            <w:pPr>
              <w:spacing w:line="320" w:lineRule="exact"/>
              <w:textAlignment w:val="center"/>
            </w:pPr>
            <w:r>
              <w:rPr>
                <w:rFonts w:hint="eastAsia"/>
              </w:rPr>
              <w:t>设备运行记录</w:t>
            </w:r>
          </w:p>
        </w:tc>
        <w:tc>
          <w:tcPr>
            <w:tcW w:w="843" w:type="dxa"/>
            <w:vAlign w:val="center"/>
          </w:tcPr>
          <w:p w14:paraId="4008602C">
            <w:pPr>
              <w:jc w:val="center"/>
              <w:textAlignment w:val="center"/>
            </w:pPr>
            <w:r>
              <w:rPr>
                <w:rFonts w:hint="eastAsia"/>
                <w:lang w:bidi="ar"/>
              </w:rPr>
              <w:t>1</w:t>
            </w:r>
          </w:p>
        </w:tc>
        <w:tc>
          <w:tcPr>
            <w:tcW w:w="4566" w:type="dxa"/>
            <w:vAlign w:val="center"/>
          </w:tcPr>
          <w:p w14:paraId="6CC2B61E">
            <w:pPr>
              <w:spacing w:line="320" w:lineRule="exact"/>
            </w:pPr>
            <w:r>
              <w:rPr>
                <w:rFonts w:hint="eastAsia"/>
              </w:rPr>
              <w:t>有设备运行记录，有日常巡查记录，有日常维护、维修、保养、验收记录本及设备缺陷记录，记录真实、准确、清晰。</w:t>
            </w:r>
          </w:p>
        </w:tc>
        <w:tc>
          <w:tcPr>
            <w:tcW w:w="2680" w:type="dxa"/>
            <w:vAlign w:val="center"/>
          </w:tcPr>
          <w:p w14:paraId="2E5276B4">
            <w:pPr>
              <w:spacing w:line="320" w:lineRule="exact"/>
            </w:pPr>
            <w:r>
              <w:t>□ 完整，得1分</w:t>
            </w:r>
          </w:p>
          <w:p w14:paraId="70E5D8D8">
            <w:pPr>
              <w:spacing w:line="320" w:lineRule="exact"/>
            </w:pPr>
            <w:r>
              <w:t>□ 缺失或虚假记录，不得分</w:t>
            </w:r>
          </w:p>
        </w:tc>
        <w:tc>
          <w:tcPr>
            <w:tcW w:w="670" w:type="dxa"/>
            <w:vAlign w:val="center"/>
          </w:tcPr>
          <w:p w14:paraId="5E4FF5B3">
            <w:pPr>
              <w:spacing w:line="320" w:lineRule="exact"/>
            </w:pPr>
          </w:p>
        </w:tc>
        <w:tc>
          <w:tcPr>
            <w:tcW w:w="2199" w:type="dxa"/>
            <w:vAlign w:val="center"/>
          </w:tcPr>
          <w:p w14:paraId="1CC5D254">
            <w:pPr>
              <w:spacing w:line="320" w:lineRule="exact"/>
            </w:pPr>
          </w:p>
        </w:tc>
      </w:tr>
      <w:tr w14:paraId="61A34B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98" w:hRule="atLeast"/>
        </w:trPr>
        <w:tc>
          <w:tcPr>
            <w:tcW w:w="674" w:type="dxa"/>
            <w:vMerge w:val="continue"/>
            <w:vAlign w:val="center"/>
          </w:tcPr>
          <w:p w14:paraId="73778E4B">
            <w:pPr>
              <w:spacing w:line="320" w:lineRule="exact"/>
            </w:pPr>
          </w:p>
        </w:tc>
        <w:tc>
          <w:tcPr>
            <w:tcW w:w="675" w:type="dxa"/>
            <w:vAlign w:val="center"/>
          </w:tcPr>
          <w:p w14:paraId="690DC367">
            <w:pPr>
              <w:spacing w:line="320" w:lineRule="exact"/>
              <w:textAlignment w:val="center"/>
            </w:pPr>
            <w:r>
              <w:rPr>
                <w:rFonts w:hint="eastAsia"/>
              </w:rPr>
              <w:t>7</w:t>
            </w:r>
          </w:p>
        </w:tc>
        <w:tc>
          <w:tcPr>
            <w:tcW w:w="1953" w:type="dxa"/>
            <w:vAlign w:val="center"/>
          </w:tcPr>
          <w:p w14:paraId="637F5B93">
            <w:pPr>
              <w:spacing w:line="320" w:lineRule="exact"/>
              <w:textAlignment w:val="center"/>
            </w:pPr>
            <w:r>
              <w:rPr>
                <w:rFonts w:hint="eastAsia"/>
              </w:rPr>
              <w:t>按计划巡视检查及记录</w:t>
            </w:r>
          </w:p>
        </w:tc>
        <w:tc>
          <w:tcPr>
            <w:tcW w:w="843" w:type="dxa"/>
            <w:vAlign w:val="center"/>
          </w:tcPr>
          <w:p w14:paraId="36A47E52">
            <w:pPr>
              <w:jc w:val="center"/>
              <w:textAlignment w:val="center"/>
            </w:pPr>
            <w:r>
              <w:rPr>
                <w:rFonts w:hint="eastAsia"/>
                <w:lang w:bidi="ar"/>
              </w:rPr>
              <w:t>1</w:t>
            </w:r>
          </w:p>
        </w:tc>
        <w:tc>
          <w:tcPr>
            <w:tcW w:w="4566" w:type="dxa"/>
            <w:vAlign w:val="center"/>
          </w:tcPr>
          <w:p w14:paraId="72EB4858">
            <w:pPr>
              <w:spacing w:line="320" w:lineRule="exact"/>
            </w:pPr>
            <w:r>
              <w:rPr>
                <w:rFonts w:hint="eastAsia"/>
                <w:lang w:bidi="ar"/>
              </w:rPr>
              <w:t>计划巡检与巡检记录相对应、无错漏涂改、保存完好</w:t>
            </w:r>
          </w:p>
        </w:tc>
        <w:tc>
          <w:tcPr>
            <w:tcW w:w="2680" w:type="dxa"/>
            <w:vAlign w:val="center"/>
          </w:tcPr>
          <w:p w14:paraId="772C92A4">
            <w:pPr>
              <w:spacing w:line="320" w:lineRule="exact"/>
            </w:pPr>
            <w:r>
              <w:t>□ 完整，得1分</w:t>
            </w:r>
          </w:p>
          <w:p w14:paraId="26BACD76">
            <w:pPr>
              <w:spacing w:line="320" w:lineRule="exact"/>
            </w:pPr>
            <w:r>
              <w:t>□ 缺失或虚假记录，不得分</w:t>
            </w:r>
          </w:p>
        </w:tc>
        <w:tc>
          <w:tcPr>
            <w:tcW w:w="670" w:type="dxa"/>
            <w:vAlign w:val="center"/>
          </w:tcPr>
          <w:p w14:paraId="1045E63B">
            <w:pPr>
              <w:spacing w:line="320" w:lineRule="exact"/>
            </w:pPr>
          </w:p>
        </w:tc>
        <w:tc>
          <w:tcPr>
            <w:tcW w:w="2199" w:type="dxa"/>
            <w:vAlign w:val="center"/>
          </w:tcPr>
          <w:p w14:paraId="394C6E6D">
            <w:pPr>
              <w:spacing w:line="320" w:lineRule="exact"/>
            </w:pPr>
          </w:p>
        </w:tc>
      </w:tr>
      <w:tr w14:paraId="1F95F3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86" w:hRule="atLeast"/>
        </w:trPr>
        <w:tc>
          <w:tcPr>
            <w:tcW w:w="674" w:type="dxa"/>
            <w:vMerge w:val="continue"/>
            <w:vAlign w:val="center"/>
          </w:tcPr>
          <w:p w14:paraId="20813524">
            <w:pPr>
              <w:spacing w:line="320" w:lineRule="exact"/>
            </w:pPr>
          </w:p>
        </w:tc>
        <w:tc>
          <w:tcPr>
            <w:tcW w:w="675" w:type="dxa"/>
            <w:vAlign w:val="center"/>
          </w:tcPr>
          <w:p w14:paraId="3DE27D63">
            <w:pPr>
              <w:spacing w:line="320" w:lineRule="exact"/>
              <w:textAlignment w:val="center"/>
            </w:pPr>
            <w:r>
              <w:rPr>
                <w:rFonts w:hint="eastAsia"/>
              </w:rPr>
              <w:t>8</w:t>
            </w:r>
          </w:p>
        </w:tc>
        <w:tc>
          <w:tcPr>
            <w:tcW w:w="1953" w:type="dxa"/>
            <w:vAlign w:val="center"/>
          </w:tcPr>
          <w:p w14:paraId="069E5100">
            <w:pPr>
              <w:spacing w:line="320" w:lineRule="exact"/>
              <w:textAlignment w:val="center"/>
            </w:pPr>
            <w:r>
              <w:rPr>
                <w:rFonts w:hint="eastAsia"/>
              </w:rPr>
              <w:t>设备缺陷记录与及时整改</w:t>
            </w:r>
          </w:p>
        </w:tc>
        <w:tc>
          <w:tcPr>
            <w:tcW w:w="843" w:type="dxa"/>
            <w:vAlign w:val="center"/>
          </w:tcPr>
          <w:p w14:paraId="2C5A2930">
            <w:pPr>
              <w:jc w:val="center"/>
              <w:textAlignment w:val="center"/>
            </w:pPr>
            <w:r>
              <w:rPr>
                <w:rFonts w:hint="eastAsia"/>
                <w:lang w:bidi="ar"/>
              </w:rPr>
              <w:t>2</w:t>
            </w:r>
          </w:p>
        </w:tc>
        <w:tc>
          <w:tcPr>
            <w:tcW w:w="4566" w:type="dxa"/>
            <w:vAlign w:val="center"/>
          </w:tcPr>
          <w:p w14:paraId="71D24493">
            <w:pPr>
              <w:spacing w:line="320" w:lineRule="exact"/>
            </w:pPr>
            <w:r>
              <w:rPr>
                <w:rFonts w:hint="eastAsia"/>
                <w:lang w:bidi="ar"/>
              </w:rPr>
              <w:t>高压部分：</w:t>
            </w:r>
            <w:r>
              <w:rPr>
                <w:rFonts w:hint="eastAsia"/>
              </w:rPr>
              <w:t>1、设备电气预防性测试2、变压器（含配套排风机）、开关和电缆（母线）现场检查</w:t>
            </w:r>
          </w:p>
          <w:p w14:paraId="5E0986A6">
            <w:pPr>
              <w:spacing w:line="320" w:lineRule="exact"/>
            </w:pPr>
            <w:r>
              <w:rPr>
                <w:rFonts w:hint="eastAsia"/>
                <w:lang w:bidi="ar"/>
              </w:rPr>
              <w:t>低压与应急设备：1、配电柜、应急发电机等现场检</w:t>
            </w:r>
            <w:r>
              <w:rPr>
                <w:rFonts w:hint="eastAsia"/>
                <w:bCs/>
              </w:rPr>
              <w:t>查；2、照明、插座系统的完好率现场检</w:t>
            </w:r>
            <w:r>
              <w:rPr>
                <w:rFonts w:hint="eastAsia"/>
                <w:lang w:bidi="ar"/>
              </w:rPr>
              <w:t>查。记录完整、有完善的整改计划、检查整改完成情况</w:t>
            </w:r>
          </w:p>
        </w:tc>
        <w:tc>
          <w:tcPr>
            <w:tcW w:w="2680" w:type="dxa"/>
            <w:vAlign w:val="center"/>
          </w:tcPr>
          <w:p w14:paraId="1F2AB75F">
            <w:pPr>
              <w:spacing w:line="320" w:lineRule="exact"/>
            </w:pPr>
            <w:r>
              <w:t>□ 完整，得</w:t>
            </w:r>
            <w:r>
              <w:rPr>
                <w:rFonts w:hint="eastAsia"/>
              </w:rPr>
              <w:t>2</w:t>
            </w:r>
            <w:r>
              <w:t>分</w:t>
            </w:r>
          </w:p>
          <w:p w14:paraId="71A1E3A2">
            <w:pPr>
              <w:spacing w:line="320" w:lineRule="exact"/>
            </w:pPr>
            <w:r>
              <w:t>□ 缺失或虚假记录，不得分</w:t>
            </w:r>
          </w:p>
        </w:tc>
        <w:tc>
          <w:tcPr>
            <w:tcW w:w="670" w:type="dxa"/>
            <w:vAlign w:val="center"/>
          </w:tcPr>
          <w:p w14:paraId="73E0F869">
            <w:pPr>
              <w:spacing w:line="320" w:lineRule="exact"/>
            </w:pPr>
          </w:p>
        </w:tc>
        <w:tc>
          <w:tcPr>
            <w:tcW w:w="2199" w:type="dxa"/>
            <w:vAlign w:val="center"/>
          </w:tcPr>
          <w:p w14:paraId="4EB3A94A">
            <w:pPr>
              <w:spacing w:line="320" w:lineRule="exact"/>
            </w:pPr>
          </w:p>
        </w:tc>
      </w:tr>
      <w:tr w14:paraId="126756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6" w:hRule="atLeast"/>
        </w:trPr>
        <w:tc>
          <w:tcPr>
            <w:tcW w:w="674" w:type="dxa"/>
            <w:vMerge w:val="continue"/>
            <w:vAlign w:val="center"/>
          </w:tcPr>
          <w:p w14:paraId="243DDD87">
            <w:pPr>
              <w:spacing w:line="320" w:lineRule="exact"/>
            </w:pPr>
          </w:p>
        </w:tc>
        <w:tc>
          <w:tcPr>
            <w:tcW w:w="675" w:type="dxa"/>
            <w:vAlign w:val="center"/>
          </w:tcPr>
          <w:p w14:paraId="1F8139DC">
            <w:pPr>
              <w:spacing w:line="320" w:lineRule="exact"/>
              <w:textAlignment w:val="center"/>
            </w:pPr>
            <w:r>
              <w:rPr>
                <w:rFonts w:hint="eastAsia"/>
              </w:rPr>
              <w:t>9</w:t>
            </w:r>
          </w:p>
        </w:tc>
        <w:tc>
          <w:tcPr>
            <w:tcW w:w="1953" w:type="dxa"/>
            <w:vAlign w:val="center"/>
          </w:tcPr>
          <w:p w14:paraId="0D4C1AD7">
            <w:pPr>
              <w:spacing w:line="320" w:lineRule="exact"/>
              <w:textAlignment w:val="center"/>
            </w:pPr>
            <w:r>
              <w:rPr>
                <w:rFonts w:hint="eastAsia"/>
              </w:rPr>
              <w:t>月、季、年度工作计划及完成情况</w:t>
            </w:r>
          </w:p>
        </w:tc>
        <w:tc>
          <w:tcPr>
            <w:tcW w:w="843" w:type="dxa"/>
            <w:vAlign w:val="center"/>
          </w:tcPr>
          <w:p w14:paraId="66F3BC24">
            <w:pPr>
              <w:jc w:val="center"/>
              <w:textAlignment w:val="center"/>
            </w:pPr>
            <w:r>
              <w:rPr>
                <w:rFonts w:hint="eastAsia"/>
                <w:lang w:bidi="ar"/>
              </w:rPr>
              <w:t>2</w:t>
            </w:r>
          </w:p>
        </w:tc>
        <w:tc>
          <w:tcPr>
            <w:tcW w:w="4566" w:type="dxa"/>
            <w:vAlign w:val="center"/>
          </w:tcPr>
          <w:p w14:paraId="1AC7E336">
            <w:pPr>
              <w:spacing w:line="320" w:lineRule="exact"/>
            </w:pPr>
            <w:r>
              <w:rPr>
                <w:rFonts w:hint="eastAsia"/>
                <w:lang w:bidi="ar"/>
              </w:rPr>
              <w:t>月度计划、年度计划报院方备案；且实际完成</w:t>
            </w:r>
          </w:p>
        </w:tc>
        <w:tc>
          <w:tcPr>
            <w:tcW w:w="2680" w:type="dxa"/>
            <w:vAlign w:val="center"/>
          </w:tcPr>
          <w:p w14:paraId="6474F7F0">
            <w:pPr>
              <w:spacing w:line="320" w:lineRule="exact"/>
            </w:pPr>
            <w:r>
              <w:t>□ 1.有月度计划，全部完成得</w:t>
            </w:r>
            <w:r>
              <w:rPr>
                <w:rFonts w:hint="eastAsia"/>
              </w:rPr>
              <w:t>2</w:t>
            </w:r>
            <w:r>
              <w:t>分</w:t>
            </w:r>
          </w:p>
          <w:p w14:paraId="14D82AC7">
            <w:pPr>
              <w:spacing w:line="320" w:lineRule="exact"/>
            </w:pPr>
            <w:r>
              <w:t>□ 2.未完成的，1项以内，可得</w:t>
            </w:r>
            <w:r>
              <w:rPr>
                <w:rFonts w:hint="eastAsia"/>
              </w:rPr>
              <w:t>1</w:t>
            </w:r>
            <w:r>
              <w:t>分</w:t>
            </w:r>
          </w:p>
          <w:p w14:paraId="30F1D6DB">
            <w:pPr>
              <w:spacing w:line="320" w:lineRule="exact"/>
            </w:pPr>
            <w:r>
              <w:t>□ 3.未完成的，2项以上，</w:t>
            </w:r>
            <w:r>
              <w:rPr>
                <w:rFonts w:hint="eastAsia"/>
              </w:rPr>
              <w:t>不</w:t>
            </w:r>
            <w:r>
              <w:t>得分</w:t>
            </w:r>
          </w:p>
          <w:p w14:paraId="0F351A77">
            <w:pPr>
              <w:spacing w:line="320" w:lineRule="exact"/>
            </w:pPr>
            <w:r>
              <w:t>□ 有2、3的均限下一考核月前完成整改</w:t>
            </w:r>
          </w:p>
        </w:tc>
        <w:tc>
          <w:tcPr>
            <w:tcW w:w="670" w:type="dxa"/>
            <w:vAlign w:val="center"/>
          </w:tcPr>
          <w:p w14:paraId="5F19D0A2">
            <w:pPr>
              <w:spacing w:line="320" w:lineRule="exact"/>
            </w:pPr>
          </w:p>
        </w:tc>
        <w:tc>
          <w:tcPr>
            <w:tcW w:w="2199" w:type="dxa"/>
            <w:vAlign w:val="center"/>
          </w:tcPr>
          <w:p w14:paraId="67BD369E">
            <w:pPr>
              <w:spacing w:line="320" w:lineRule="exact"/>
            </w:pPr>
          </w:p>
        </w:tc>
      </w:tr>
      <w:tr w14:paraId="08A1ED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50" w:hRule="atLeast"/>
        </w:trPr>
        <w:tc>
          <w:tcPr>
            <w:tcW w:w="674" w:type="dxa"/>
            <w:vMerge w:val="continue"/>
            <w:vAlign w:val="center"/>
          </w:tcPr>
          <w:p w14:paraId="2FD4CFE1">
            <w:pPr>
              <w:spacing w:line="320" w:lineRule="exact"/>
            </w:pPr>
          </w:p>
        </w:tc>
        <w:tc>
          <w:tcPr>
            <w:tcW w:w="675" w:type="dxa"/>
            <w:vAlign w:val="center"/>
          </w:tcPr>
          <w:p w14:paraId="0D9D97A4">
            <w:pPr>
              <w:spacing w:line="320" w:lineRule="exact"/>
            </w:pPr>
            <w:r>
              <w:rPr>
                <w:rFonts w:hint="eastAsia"/>
              </w:rPr>
              <w:t>10</w:t>
            </w:r>
          </w:p>
        </w:tc>
        <w:tc>
          <w:tcPr>
            <w:tcW w:w="1953" w:type="dxa"/>
            <w:vAlign w:val="center"/>
          </w:tcPr>
          <w:p w14:paraId="15D0D32F">
            <w:pPr>
              <w:spacing w:line="320" w:lineRule="exact"/>
            </w:pPr>
            <w:r>
              <w:rPr>
                <w:rFonts w:hint="eastAsia"/>
              </w:rPr>
              <w:t>设备定期保养计划与完成情况及记录</w:t>
            </w:r>
          </w:p>
        </w:tc>
        <w:tc>
          <w:tcPr>
            <w:tcW w:w="843" w:type="dxa"/>
            <w:vAlign w:val="center"/>
          </w:tcPr>
          <w:p w14:paraId="211C7B21">
            <w:pPr>
              <w:jc w:val="center"/>
              <w:textAlignment w:val="center"/>
            </w:pPr>
            <w:r>
              <w:rPr>
                <w:rFonts w:hint="eastAsia"/>
                <w:lang w:bidi="ar"/>
              </w:rPr>
              <w:t>3</w:t>
            </w:r>
          </w:p>
        </w:tc>
        <w:tc>
          <w:tcPr>
            <w:tcW w:w="4566" w:type="dxa"/>
            <w:vAlign w:val="center"/>
          </w:tcPr>
          <w:p w14:paraId="69623707">
            <w:pPr>
              <w:snapToGrid w:val="0"/>
              <w:spacing w:line="360" w:lineRule="exact"/>
            </w:pPr>
            <w:r>
              <w:rPr>
                <w:rFonts w:hint="eastAsia"/>
              </w:rPr>
              <w:t>1、落实电力设备设施的管理负责人2、规定电力设备设施维修保养周期及维护要求3、规定电力设备设施隐患和事故的处理程序和要求</w:t>
            </w:r>
          </w:p>
        </w:tc>
        <w:tc>
          <w:tcPr>
            <w:tcW w:w="2680" w:type="dxa"/>
            <w:vAlign w:val="center"/>
          </w:tcPr>
          <w:p w14:paraId="72CB478E">
            <w:pPr>
              <w:spacing w:line="320" w:lineRule="exact"/>
            </w:pPr>
            <w:r>
              <w:t>□ 完整，得</w:t>
            </w:r>
            <w:r>
              <w:rPr>
                <w:rFonts w:hint="eastAsia"/>
              </w:rPr>
              <w:t>3</w:t>
            </w:r>
            <w:r>
              <w:t>分</w:t>
            </w:r>
          </w:p>
          <w:p w14:paraId="6B1ED59C">
            <w:pPr>
              <w:spacing w:line="320" w:lineRule="exact"/>
            </w:pPr>
            <w:r>
              <w:t>□ 缺失或虚假记录，不得分</w:t>
            </w:r>
          </w:p>
        </w:tc>
        <w:tc>
          <w:tcPr>
            <w:tcW w:w="670" w:type="dxa"/>
            <w:vAlign w:val="center"/>
          </w:tcPr>
          <w:p w14:paraId="6D595935">
            <w:pPr>
              <w:spacing w:line="320" w:lineRule="exact"/>
            </w:pPr>
          </w:p>
        </w:tc>
        <w:tc>
          <w:tcPr>
            <w:tcW w:w="2199" w:type="dxa"/>
            <w:vAlign w:val="center"/>
          </w:tcPr>
          <w:p w14:paraId="35F9C80A">
            <w:pPr>
              <w:spacing w:line="320" w:lineRule="exact"/>
            </w:pPr>
          </w:p>
        </w:tc>
      </w:tr>
      <w:tr w14:paraId="5890E6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98" w:hRule="atLeast"/>
        </w:trPr>
        <w:tc>
          <w:tcPr>
            <w:tcW w:w="674" w:type="dxa"/>
            <w:vMerge w:val="continue"/>
            <w:vAlign w:val="center"/>
          </w:tcPr>
          <w:p w14:paraId="49393747">
            <w:pPr>
              <w:spacing w:line="320" w:lineRule="exact"/>
            </w:pPr>
          </w:p>
        </w:tc>
        <w:tc>
          <w:tcPr>
            <w:tcW w:w="675" w:type="dxa"/>
            <w:vAlign w:val="center"/>
          </w:tcPr>
          <w:p w14:paraId="34DA5F43">
            <w:pPr>
              <w:spacing w:line="320" w:lineRule="exact"/>
            </w:pPr>
            <w:r>
              <w:rPr>
                <w:rFonts w:hint="eastAsia"/>
              </w:rPr>
              <w:t>11</w:t>
            </w:r>
          </w:p>
        </w:tc>
        <w:tc>
          <w:tcPr>
            <w:tcW w:w="1953" w:type="dxa"/>
            <w:vAlign w:val="center"/>
          </w:tcPr>
          <w:p w14:paraId="2BA97D5F">
            <w:pPr>
              <w:spacing w:line="320" w:lineRule="exact"/>
            </w:pPr>
            <w:r>
              <w:rPr>
                <w:rFonts w:hint="eastAsia"/>
              </w:rPr>
              <w:t>运行资料扫描上交</w:t>
            </w:r>
          </w:p>
        </w:tc>
        <w:tc>
          <w:tcPr>
            <w:tcW w:w="843" w:type="dxa"/>
            <w:vAlign w:val="center"/>
          </w:tcPr>
          <w:p w14:paraId="3945621B">
            <w:pPr>
              <w:jc w:val="center"/>
              <w:textAlignment w:val="center"/>
            </w:pPr>
            <w:r>
              <w:rPr>
                <w:rFonts w:hint="eastAsia"/>
                <w:lang w:bidi="ar"/>
              </w:rPr>
              <w:t>1</w:t>
            </w:r>
          </w:p>
        </w:tc>
        <w:tc>
          <w:tcPr>
            <w:tcW w:w="4566" w:type="dxa"/>
            <w:vAlign w:val="center"/>
          </w:tcPr>
          <w:p w14:paraId="5FD7E84A">
            <w:pPr>
              <w:spacing w:line="320" w:lineRule="exact"/>
            </w:pPr>
            <w:r>
              <w:rPr>
                <w:rFonts w:hint="eastAsia"/>
              </w:rPr>
              <w:t>各种技术档案、报告保存完好齐全及时补充完善</w:t>
            </w:r>
          </w:p>
        </w:tc>
        <w:tc>
          <w:tcPr>
            <w:tcW w:w="2680" w:type="dxa"/>
            <w:vAlign w:val="center"/>
          </w:tcPr>
          <w:p w14:paraId="6A2BA8C5">
            <w:pPr>
              <w:spacing w:line="320" w:lineRule="exact"/>
            </w:pPr>
            <w:r>
              <w:t>□ 完整，得1分</w:t>
            </w:r>
          </w:p>
          <w:p w14:paraId="100854E0">
            <w:pPr>
              <w:spacing w:line="320" w:lineRule="exact"/>
            </w:pPr>
            <w:r>
              <w:t>□ 缺失或虚假记录，不得分</w:t>
            </w:r>
          </w:p>
        </w:tc>
        <w:tc>
          <w:tcPr>
            <w:tcW w:w="670" w:type="dxa"/>
            <w:vAlign w:val="center"/>
          </w:tcPr>
          <w:p w14:paraId="5D4F3C8B">
            <w:pPr>
              <w:spacing w:line="320" w:lineRule="exact"/>
            </w:pPr>
          </w:p>
        </w:tc>
        <w:tc>
          <w:tcPr>
            <w:tcW w:w="2199" w:type="dxa"/>
            <w:vAlign w:val="center"/>
          </w:tcPr>
          <w:p w14:paraId="4935223F">
            <w:pPr>
              <w:spacing w:line="320" w:lineRule="exact"/>
            </w:pPr>
          </w:p>
        </w:tc>
      </w:tr>
      <w:tr w14:paraId="6830ED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23" w:hRule="atLeast"/>
        </w:trPr>
        <w:tc>
          <w:tcPr>
            <w:tcW w:w="674" w:type="dxa"/>
            <w:vMerge w:val="continue"/>
            <w:vAlign w:val="center"/>
          </w:tcPr>
          <w:p w14:paraId="0A89CCE0">
            <w:pPr>
              <w:spacing w:line="320" w:lineRule="exact"/>
            </w:pPr>
          </w:p>
        </w:tc>
        <w:tc>
          <w:tcPr>
            <w:tcW w:w="675" w:type="dxa"/>
            <w:vAlign w:val="center"/>
          </w:tcPr>
          <w:p w14:paraId="7260FB82">
            <w:pPr>
              <w:spacing w:line="320" w:lineRule="exact"/>
            </w:pPr>
            <w:r>
              <w:rPr>
                <w:rFonts w:hint="eastAsia"/>
              </w:rPr>
              <w:t>12</w:t>
            </w:r>
          </w:p>
        </w:tc>
        <w:tc>
          <w:tcPr>
            <w:tcW w:w="1953" w:type="dxa"/>
            <w:vAlign w:val="center"/>
          </w:tcPr>
          <w:p w14:paraId="29581641">
            <w:pPr>
              <w:spacing w:line="320" w:lineRule="exact"/>
            </w:pPr>
            <w:r>
              <w:rPr>
                <w:rFonts w:hint="eastAsia"/>
              </w:rPr>
              <w:t>设备台账</w:t>
            </w:r>
          </w:p>
        </w:tc>
        <w:tc>
          <w:tcPr>
            <w:tcW w:w="843" w:type="dxa"/>
            <w:vAlign w:val="center"/>
          </w:tcPr>
          <w:p w14:paraId="4AA191E8">
            <w:pPr>
              <w:jc w:val="center"/>
              <w:textAlignment w:val="center"/>
            </w:pPr>
            <w:r>
              <w:rPr>
                <w:rFonts w:hint="eastAsia"/>
                <w:lang w:bidi="ar"/>
              </w:rPr>
              <w:t>1</w:t>
            </w:r>
          </w:p>
        </w:tc>
        <w:tc>
          <w:tcPr>
            <w:tcW w:w="4566" w:type="dxa"/>
            <w:vAlign w:val="center"/>
          </w:tcPr>
          <w:p w14:paraId="0CAB4558">
            <w:pPr>
              <w:spacing w:line="320" w:lineRule="exact"/>
            </w:pPr>
            <w:r>
              <w:rPr>
                <w:rFonts w:hint="eastAsia"/>
              </w:rPr>
              <w:t>设备台账包含设备名称、设备编号、安装地点、投运日期、主要参数、配件清单、检修纪录、故障及异常、部件更换、报废日期。</w:t>
            </w:r>
          </w:p>
        </w:tc>
        <w:tc>
          <w:tcPr>
            <w:tcW w:w="2680" w:type="dxa"/>
            <w:vAlign w:val="center"/>
          </w:tcPr>
          <w:p w14:paraId="6FB23F10">
            <w:pPr>
              <w:spacing w:line="320" w:lineRule="exact"/>
            </w:pPr>
            <w:r>
              <w:t>□ 完整，得1分</w:t>
            </w:r>
          </w:p>
          <w:p w14:paraId="39BD4AB2">
            <w:pPr>
              <w:spacing w:line="320" w:lineRule="exact"/>
            </w:pPr>
            <w:r>
              <w:t>□ 缺失或虚假记录，不得分</w:t>
            </w:r>
          </w:p>
        </w:tc>
        <w:tc>
          <w:tcPr>
            <w:tcW w:w="670" w:type="dxa"/>
            <w:vAlign w:val="center"/>
          </w:tcPr>
          <w:p w14:paraId="0270FB89">
            <w:pPr>
              <w:spacing w:line="320" w:lineRule="exact"/>
            </w:pPr>
          </w:p>
        </w:tc>
        <w:tc>
          <w:tcPr>
            <w:tcW w:w="2199" w:type="dxa"/>
            <w:vAlign w:val="center"/>
          </w:tcPr>
          <w:p w14:paraId="77DBC724">
            <w:pPr>
              <w:spacing w:line="320" w:lineRule="exact"/>
            </w:pPr>
          </w:p>
        </w:tc>
      </w:tr>
      <w:tr w14:paraId="495F46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6" w:hRule="atLeast"/>
        </w:trPr>
        <w:tc>
          <w:tcPr>
            <w:tcW w:w="674" w:type="dxa"/>
            <w:vMerge w:val="restart"/>
            <w:vAlign w:val="center"/>
          </w:tcPr>
          <w:p w14:paraId="41647EBE">
            <w:pPr>
              <w:spacing w:line="320" w:lineRule="exact"/>
            </w:pPr>
            <w:r>
              <w:rPr>
                <w:rFonts w:hint="eastAsia"/>
              </w:rPr>
              <w:t>人员配备8分</w:t>
            </w:r>
          </w:p>
        </w:tc>
        <w:tc>
          <w:tcPr>
            <w:tcW w:w="675" w:type="dxa"/>
            <w:vAlign w:val="center"/>
          </w:tcPr>
          <w:p w14:paraId="7B1D30BF">
            <w:pPr>
              <w:spacing w:line="320" w:lineRule="exact"/>
              <w:textAlignment w:val="center"/>
            </w:pPr>
            <w:r>
              <w:rPr>
                <w:rFonts w:hint="eastAsia"/>
              </w:rPr>
              <w:t>13</w:t>
            </w:r>
          </w:p>
        </w:tc>
        <w:tc>
          <w:tcPr>
            <w:tcW w:w="1953" w:type="dxa"/>
            <w:vAlign w:val="center"/>
          </w:tcPr>
          <w:p w14:paraId="4AE134E6">
            <w:pPr>
              <w:spacing w:line="320" w:lineRule="exact"/>
              <w:textAlignment w:val="center"/>
            </w:pPr>
            <w:r>
              <w:rPr>
                <w:rFonts w:hint="eastAsia"/>
              </w:rPr>
              <w:t>人员配置</w:t>
            </w:r>
          </w:p>
        </w:tc>
        <w:tc>
          <w:tcPr>
            <w:tcW w:w="843" w:type="dxa"/>
            <w:vAlign w:val="center"/>
          </w:tcPr>
          <w:p w14:paraId="26BD8D14">
            <w:pPr>
              <w:jc w:val="center"/>
              <w:textAlignment w:val="center"/>
            </w:pPr>
            <w:r>
              <w:rPr>
                <w:rFonts w:hint="eastAsia"/>
                <w:lang w:bidi="ar"/>
              </w:rPr>
              <w:t>1</w:t>
            </w:r>
          </w:p>
        </w:tc>
        <w:tc>
          <w:tcPr>
            <w:tcW w:w="4566" w:type="dxa"/>
            <w:vAlign w:val="center"/>
          </w:tcPr>
          <w:p w14:paraId="1071AD0A">
            <w:r>
              <w:rPr>
                <w:rFonts w:hint="eastAsia"/>
              </w:rPr>
              <w:t>1岗位职责：岗位</w:t>
            </w:r>
            <w:r>
              <w:t>职责</w:t>
            </w:r>
            <w:r>
              <w:rPr>
                <w:rFonts w:hint="eastAsia"/>
              </w:rPr>
              <w:t>明确、具体、可执行，岗位职责范围的任务、要求，工作流程上墙</w:t>
            </w:r>
          </w:p>
          <w:p w14:paraId="494CE5C9">
            <w:r>
              <w:rPr>
                <w:rFonts w:hint="eastAsia"/>
              </w:rPr>
              <w:t>2专业知识：员工具有专业知识。</w:t>
            </w:r>
          </w:p>
        </w:tc>
        <w:tc>
          <w:tcPr>
            <w:tcW w:w="2680" w:type="dxa"/>
            <w:vAlign w:val="center"/>
          </w:tcPr>
          <w:p w14:paraId="62ABA1F1">
            <w:pPr>
              <w:spacing w:line="320" w:lineRule="exact"/>
            </w:pPr>
            <w:r>
              <w:t>□ 完整，得1分</w:t>
            </w:r>
          </w:p>
          <w:p w14:paraId="4FE237F6">
            <w:pPr>
              <w:spacing w:line="320" w:lineRule="exact"/>
            </w:pPr>
            <w:r>
              <w:t>□ 缺失或虚假记录，不得分</w:t>
            </w:r>
          </w:p>
        </w:tc>
        <w:tc>
          <w:tcPr>
            <w:tcW w:w="670" w:type="dxa"/>
            <w:vAlign w:val="center"/>
          </w:tcPr>
          <w:p w14:paraId="0A1C766C">
            <w:pPr>
              <w:spacing w:line="320" w:lineRule="exact"/>
            </w:pPr>
          </w:p>
        </w:tc>
        <w:tc>
          <w:tcPr>
            <w:tcW w:w="2199" w:type="dxa"/>
            <w:vAlign w:val="center"/>
          </w:tcPr>
          <w:p w14:paraId="6C327747">
            <w:pPr>
              <w:spacing w:line="320" w:lineRule="exact"/>
            </w:pPr>
          </w:p>
        </w:tc>
      </w:tr>
      <w:tr w14:paraId="7A9D06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32" w:hRule="atLeast"/>
        </w:trPr>
        <w:tc>
          <w:tcPr>
            <w:tcW w:w="674" w:type="dxa"/>
            <w:vMerge w:val="continue"/>
            <w:vAlign w:val="center"/>
          </w:tcPr>
          <w:p w14:paraId="05B849F9">
            <w:pPr>
              <w:spacing w:line="320" w:lineRule="exact"/>
            </w:pPr>
          </w:p>
        </w:tc>
        <w:tc>
          <w:tcPr>
            <w:tcW w:w="675" w:type="dxa"/>
            <w:vAlign w:val="center"/>
          </w:tcPr>
          <w:p w14:paraId="551B98C4">
            <w:pPr>
              <w:spacing w:line="320" w:lineRule="exact"/>
              <w:textAlignment w:val="center"/>
            </w:pPr>
            <w:r>
              <w:rPr>
                <w:rFonts w:hint="eastAsia"/>
              </w:rPr>
              <w:t>14</w:t>
            </w:r>
          </w:p>
        </w:tc>
        <w:tc>
          <w:tcPr>
            <w:tcW w:w="1953" w:type="dxa"/>
            <w:vAlign w:val="center"/>
          </w:tcPr>
          <w:p w14:paraId="2CC076C4">
            <w:pPr>
              <w:spacing w:line="320" w:lineRule="exact"/>
              <w:textAlignment w:val="center"/>
            </w:pPr>
            <w:r>
              <w:rPr>
                <w:rFonts w:hint="eastAsia"/>
              </w:rPr>
              <w:t>人员台账管理</w:t>
            </w:r>
          </w:p>
        </w:tc>
        <w:tc>
          <w:tcPr>
            <w:tcW w:w="843" w:type="dxa"/>
            <w:vAlign w:val="center"/>
          </w:tcPr>
          <w:p w14:paraId="2694CEF0">
            <w:pPr>
              <w:jc w:val="center"/>
              <w:textAlignment w:val="center"/>
            </w:pPr>
            <w:r>
              <w:rPr>
                <w:rFonts w:hint="eastAsia"/>
                <w:lang w:bidi="ar"/>
              </w:rPr>
              <w:t>1</w:t>
            </w:r>
          </w:p>
        </w:tc>
        <w:tc>
          <w:tcPr>
            <w:tcW w:w="4566" w:type="dxa"/>
            <w:vAlign w:val="center"/>
          </w:tcPr>
          <w:p w14:paraId="6B07FEE5">
            <w:r>
              <w:rPr>
                <w:rFonts w:hint="eastAsia"/>
              </w:rPr>
              <w:t>人员技术档案：建立包括各种劳动人事关系人员（例如临时聘用、劳务派遣、外包服务公司聘用、医院返聘等）在内的人员技术档案。电工须持有与其工作内容相符的证件。</w:t>
            </w:r>
          </w:p>
        </w:tc>
        <w:tc>
          <w:tcPr>
            <w:tcW w:w="2680" w:type="dxa"/>
            <w:vAlign w:val="center"/>
          </w:tcPr>
          <w:p w14:paraId="5AEF1D77">
            <w:pPr>
              <w:spacing w:line="320" w:lineRule="exact"/>
            </w:pPr>
            <w:r>
              <w:t>□ 完整，得1分</w:t>
            </w:r>
          </w:p>
          <w:p w14:paraId="622B2F84">
            <w:pPr>
              <w:spacing w:line="320" w:lineRule="exact"/>
            </w:pPr>
            <w:r>
              <w:t>□ 缺失或虚假记录，不得分</w:t>
            </w:r>
          </w:p>
        </w:tc>
        <w:tc>
          <w:tcPr>
            <w:tcW w:w="670" w:type="dxa"/>
            <w:vAlign w:val="center"/>
          </w:tcPr>
          <w:p w14:paraId="74708795">
            <w:pPr>
              <w:spacing w:line="320" w:lineRule="exact"/>
            </w:pPr>
          </w:p>
        </w:tc>
        <w:tc>
          <w:tcPr>
            <w:tcW w:w="2199" w:type="dxa"/>
            <w:vAlign w:val="center"/>
          </w:tcPr>
          <w:p w14:paraId="2BB15DCC">
            <w:pPr>
              <w:spacing w:line="320" w:lineRule="exact"/>
            </w:pPr>
          </w:p>
        </w:tc>
      </w:tr>
      <w:tr w14:paraId="39A96B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98" w:hRule="atLeast"/>
        </w:trPr>
        <w:tc>
          <w:tcPr>
            <w:tcW w:w="674" w:type="dxa"/>
            <w:vMerge w:val="continue"/>
            <w:vAlign w:val="center"/>
          </w:tcPr>
          <w:p w14:paraId="381E7EAF">
            <w:pPr>
              <w:spacing w:line="320" w:lineRule="exact"/>
            </w:pPr>
          </w:p>
        </w:tc>
        <w:tc>
          <w:tcPr>
            <w:tcW w:w="675" w:type="dxa"/>
            <w:vAlign w:val="center"/>
          </w:tcPr>
          <w:p w14:paraId="3EDB6E45">
            <w:pPr>
              <w:spacing w:line="320" w:lineRule="exact"/>
              <w:textAlignment w:val="center"/>
            </w:pPr>
            <w:r>
              <w:rPr>
                <w:rFonts w:hint="eastAsia"/>
              </w:rPr>
              <w:t>15</w:t>
            </w:r>
          </w:p>
        </w:tc>
        <w:tc>
          <w:tcPr>
            <w:tcW w:w="1953" w:type="dxa"/>
            <w:vAlign w:val="center"/>
          </w:tcPr>
          <w:p w14:paraId="33580FDE">
            <w:pPr>
              <w:spacing w:line="320" w:lineRule="exact"/>
              <w:textAlignment w:val="center"/>
            </w:pPr>
            <w:r>
              <w:rPr>
                <w:rFonts w:hint="eastAsia"/>
              </w:rPr>
              <w:t>操作证书</w:t>
            </w:r>
          </w:p>
        </w:tc>
        <w:tc>
          <w:tcPr>
            <w:tcW w:w="843" w:type="dxa"/>
            <w:vAlign w:val="center"/>
          </w:tcPr>
          <w:p w14:paraId="55F9263E">
            <w:pPr>
              <w:jc w:val="center"/>
              <w:textAlignment w:val="center"/>
            </w:pPr>
            <w:r>
              <w:rPr>
                <w:rFonts w:hint="eastAsia"/>
                <w:lang w:bidi="ar"/>
              </w:rPr>
              <w:t>1</w:t>
            </w:r>
          </w:p>
        </w:tc>
        <w:tc>
          <w:tcPr>
            <w:tcW w:w="4566" w:type="dxa"/>
            <w:vAlign w:val="center"/>
          </w:tcPr>
          <w:p w14:paraId="779AF680">
            <w:pPr>
              <w:spacing w:line="320" w:lineRule="exact"/>
            </w:pPr>
            <w:r>
              <w:rPr>
                <w:rFonts w:hint="eastAsia"/>
              </w:rPr>
              <w:t>人证合一、特种作业证在有效期之内，复印件上墙</w:t>
            </w:r>
          </w:p>
        </w:tc>
        <w:tc>
          <w:tcPr>
            <w:tcW w:w="2680" w:type="dxa"/>
            <w:vAlign w:val="center"/>
          </w:tcPr>
          <w:p w14:paraId="3DCAAC71">
            <w:pPr>
              <w:spacing w:line="320" w:lineRule="exact"/>
            </w:pPr>
            <w:r>
              <w:t>□ 完整，得1分</w:t>
            </w:r>
          </w:p>
          <w:p w14:paraId="0E85ACFA">
            <w:pPr>
              <w:spacing w:line="320" w:lineRule="exact"/>
            </w:pPr>
            <w:r>
              <w:t>□ 缺失或虚假记录，不得分</w:t>
            </w:r>
          </w:p>
        </w:tc>
        <w:tc>
          <w:tcPr>
            <w:tcW w:w="670" w:type="dxa"/>
            <w:vAlign w:val="center"/>
          </w:tcPr>
          <w:p w14:paraId="6FC654AD">
            <w:pPr>
              <w:spacing w:line="320" w:lineRule="exact"/>
            </w:pPr>
          </w:p>
        </w:tc>
        <w:tc>
          <w:tcPr>
            <w:tcW w:w="2199" w:type="dxa"/>
            <w:vAlign w:val="center"/>
          </w:tcPr>
          <w:p w14:paraId="32B7377E">
            <w:pPr>
              <w:spacing w:line="320" w:lineRule="exact"/>
            </w:pPr>
          </w:p>
        </w:tc>
      </w:tr>
      <w:tr w14:paraId="572146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98" w:hRule="atLeast"/>
        </w:trPr>
        <w:tc>
          <w:tcPr>
            <w:tcW w:w="674" w:type="dxa"/>
            <w:vMerge w:val="continue"/>
            <w:vAlign w:val="center"/>
          </w:tcPr>
          <w:p w14:paraId="3C97CC2E">
            <w:pPr>
              <w:spacing w:line="320" w:lineRule="exact"/>
            </w:pPr>
          </w:p>
        </w:tc>
        <w:tc>
          <w:tcPr>
            <w:tcW w:w="675" w:type="dxa"/>
            <w:vAlign w:val="center"/>
          </w:tcPr>
          <w:p w14:paraId="5DA84511">
            <w:pPr>
              <w:spacing w:line="320" w:lineRule="exact"/>
              <w:textAlignment w:val="center"/>
            </w:pPr>
            <w:r>
              <w:rPr>
                <w:rFonts w:hint="eastAsia"/>
              </w:rPr>
              <w:t>16</w:t>
            </w:r>
          </w:p>
        </w:tc>
        <w:tc>
          <w:tcPr>
            <w:tcW w:w="1953" w:type="dxa"/>
            <w:vAlign w:val="center"/>
          </w:tcPr>
          <w:p w14:paraId="1722AE3A">
            <w:pPr>
              <w:spacing w:line="320" w:lineRule="exact"/>
              <w:textAlignment w:val="center"/>
            </w:pPr>
            <w:r>
              <w:rPr>
                <w:rFonts w:hint="eastAsia"/>
              </w:rPr>
              <w:t>安全与技能培训及记录</w:t>
            </w:r>
          </w:p>
        </w:tc>
        <w:tc>
          <w:tcPr>
            <w:tcW w:w="843" w:type="dxa"/>
            <w:vAlign w:val="center"/>
          </w:tcPr>
          <w:p w14:paraId="6475506A">
            <w:pPr>
              <w:jc w:val="center"/>
              <w:textAlignment w:val="center"/>
            </w:pPr>
            <w:r>
              <w:rPr>
                <w:rFonts w:hint="eastAsia"/>
                <w:lang w:bidi="ar"/>
              </w:rPr>
              <w:t>1</w:t>
            </w:r>
          </w:p>
        </w:tc>
        <w:tc>
          <w:tcPr>
            <w:tcW w:w="4566" w:type="dxa"/>
            <w:vAlign w:val="center"/>
          </w:tcPr>
          <w:p w14:paraId="19B29685">
            <w:r>
              <w:rPr>
                <w:rFonts w:hint="eastAsia"/>
              </w:rPr>
              <w:t>人员培训：有人员培训计划，并得到落实，每季末进行一次考试，总结学习效果。</w:t>
            </w:r>
          </w:p>
        </w:tc>
        <w:tc>
          <w:tcPr>
            <w:tcW w:w="2680" w:type="dxa"/>
            <w:vAlign w:val="center"/>
          </w:tcPr>
          <w:p w14:paraId="4FC9D3B0">
            <w:pPr>
              <w:spacing w:line="320" w:lineRule="exact"/>
            </w:pPr>
            <w:r>
              <w:t>□ 完整，得1分</w:t>
            </w:r>
          </w:p>
          <w:p w14:paraId="67535915">
            <w:pPr>
              <w:spacing w:line="320" w:lineRule="exact"/>
            </w:pPr>
            <w:r>
              <w:t>□ 缺失或虚假记录，不得分</w:t>
            </w:r>
          </w:p>
        </w:tc>
        <w:tc>
          <w:tcPr>
            <w:tcW w:w="670" w:type="dxa"/>
            <w:vAlign w:val="center"/>
          </w:tcPr>
          <w:p w14:paraId="54A0282D">
            <w:pPr>
              <w:spacing w:line="320" w:lineRule="exact"/>
            </w:pPr>
          </w:p>
        </w:tc>
        <w:tc>
          <w:tcPr>
            <w:tcW w:w="2199" w:type="dxa"/>
            <w:vAlign w:val="center"/>
          </w:tcPr>
          <w:p w14:paraId="149E8F73">
            <w:pPr>
              <w:spacing w:line="320" w:lineRule="exact"/>
            </w:pPr>
          </w:p>
        </w:tc>
      </w:tr>
      <w:tr w14:paraId="383FCC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23" w:hRule="atLeast"/>
        </w:trPr>
        <w:tc>
          <w:tcPr>
            <w:tcW w:w="674" w:type="dxa"/>
            <w:vMerge w:val="continue"/>
            <w:vAlign w:val="center"/>
          </w:tcPr>
          <w:p w14:paraId="7E138B9B">
            <w:pPr>
              <w:spacing w:line="320" w:lineRule="exact"/>
            </w:pPr>
          </w:p>
        </w:tc>
        <w:tc>
          <w:tcPr>
            <w:tcW w:w="675" w:type="dxa"/>
            <w:vAlign w:val="center"/>
          </w:tcPr>
          <w:p w14:paraId="2C58D2B6">
            <w:pPr>
              <w:spacing w:line="320" w:lineRule="exact"/>
              <w:textAlignment w:val="center"/>
            </w:pPr>
            <w:r>
              <w:rPr>
                <w:rFonts w:hint="eastAsia"/>
              </w:rPr>
              <w:t>17</w:t>
            </w:r>
          </w:p>
        </w:tc>
        <w:tc>
          <w:tcPr>
            <w:tcW w:w="1953" w:type="dxa"/>
            <w:vAlign w:val="center"/>
          </w:tcPr>
          <w:p w14:paraId="31EBDE77">
            <w:pPr>
              <w:spacing w:line="320" w:lineRule="exact"/>
              <w:textAlignment w:val="center"/>
            </w:pPr>
            <w:r>
              <w:rPr>
                <w:rFonts w:hint="eastAsia"/>
              </w:rPr>
              <w:t>统一着装</w:t>
            </w:r>
          </w:p>
        </w:tc>
        <w:tc>
          <w:tcPr>
            <w:tcW w:w="843" w:type="dxa"/>
            <w:vAlign w:val="center"/>
          </w:tcPr>
          <w:p w14:paraId="08D1A280">
            <w:pPr>
              <w:jc w:val="center"/>
              <w:textAlignment w:val="center"/>
            </w:pPr>
            <w:r>
              <w:rPr>
                <w:rFonts w:hint="eastAsia"/>
                <w:lang w:bidi="ar"/>
              </w:rPr>
              <w:t>1</w:t>
            </w:r>
          </w:p>
        </w:tc>
        <w:tc>
          <w:tcPr>
            <w:tcW w:w="4566" w:type="dxa"/>
            <w:vAlign w:val="center"/>
          </w:tcPr>
          <w:p w14:paraId="202BC75F">
            <w:pPr>
              <w:spacing w:line="320" w:lineRule="exact"/>
            </w:pPr>
            <w:r>
              <w:rPr>
                <w:rFonts w:hint="eastAsia"/>
              </w:rPr>
              <w:t>着工作装规范佩戴工牌证件</w:t>
            </w:r>
          </w:p>
        </w:tc>
        <w:tc>
          <w:tcPr>
            <w:tcW w:w="2680" w:type="dxa"/>
            <w:vAlign w:val="center"/>
          </w:tcPr>
          <w:p w14:paraId="5B6F4948">
            <w:pPr>
              <w:spacing w:line="320" w:lineRule="exact"/>
            </w:pPr>
            <w:r>
              <w:t>□ 合规，得1分</w:t>
            </w:r>
          </w:p>
          <w:p w14:paraId="597A980E">
            <w:pPr>
              <w:spacing w:line="320" w:lineRule="exact"/>
            </w:pPr>
            <w:r>
              <w:t>□ 不合规3人次以上，不得分；限下一考核月前完成整改。</w:t>
            </w:r>
          </w:p>
        </w:tc>
        <w:tc>
          <w:tcPr>
            <w:tcW w:w="670" w:type="dxa"/>
            <w:vAlign w:val="center"/>
          </w:tcPr>
          <w:p w14:paraId="357E08ED">
            <w:pPr>
              <w:spacing w:line="320" w:lineRule="exact"/>
            </w:pPr>
          </w:p>
        </w:tc>
        <w:tc>
          <w:tcPr>
            <w:tcW w:w="2199" w:type="dxa"/>
            <w:vAlign w:val="center"/>
          </w:tcPr>
          <w:p w14:paraId="50D683B3">
            <w:pPr>
              <w:spacing w:line="320" w:lineRule="exact"/>
            </w:pPr>
          </w:p>
        </w:tc>
      </w:tr>
      <w:tr w14:paraId="6E4352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23" w:hRule="atLeast"/>
        </w:trPr>
        <w:tc>
          <w:tcPr>
            <w:tcW w:w="674" w:type="dxa"/>
            <w:vMerge w:val="continue"/>
            <w:vAlign w:val="center"/>
          </w:tcPr>
          <w:p w14:paraId="3698AB5E">
            <w:pPr>
              <w:spacing w:line="320" w:lineRule="exact"/>
            </w:pPr>
          </w:p>
        </w:tc>
        <w:tc>
          <w:tcPr>
            <w:tcW w:w="675" w:type="dxa"/>
            <w:vAlign w:val="center"/>
          </w:tcPr>
          <w:p w14:paraId="6E02983D">
            <w:pPr>
              <w:spacing w:line="320" w:lineRule="exact"/>
              <w:textAlignment w:val="center"/>
            </w:pPr>
            <w:r>
              <w:rPr>
                <w:rFonts w:hint="eastAsia"/>
              </w:rPr>
              <w:t>18</w:t>
            </w:r>
          </w:p>
        </w:tc>
        <w:tc>
          <w:tcPr>
            <w:tcW w:w="1953" w:type="dxa"/>
            <w:vAlign w:val="center"/>
          </w:tcPr>
          <w:p w14:paraId="607E539C">
            <w:pPr>
              <w:spacing w:line="320" w:lineRule="exact"/>
              <w:textAlignment w:val="center"/>
            </w:pPr>
            <w:r>
              <w:rPr>
                <w:rFonts w:hint="eastAsia"/>
              </w:rPr>
              <w:t>员工操守</w:t>
            </w:r>
          </w:p>
        </w:tc>
        <w:tc>
          <w:tcPr>
            <w:tcW w:w="843" w:type="dxa"/>
            <w:vAlign w:val="center"/>
          </w:tcPr>
          <w:p w14:paraId="57B2004D">
            <w:pPr>
              <w:jc w:val="center"/>
              <w:textAlignment w:val="center"/>
            </w:pPr>
            <w:r>
              <w:rPr>
                <w:rFonts w:hint="eastAsia"/>
                <w:lang w:bidi="ar"/>
              </w:rPr>
              <w:t>1</w:t>
            </w:r>
          </w:p>
        </w:tc>
        <w:tc>
          <w:tcPr>
            <w:tcW w:w="4566" w:type="dxa"/>
            <w:vAlign w:val="center"/>
          </w:tcPr>
          <w:p w14:paraId="331FE26A">
            <w:pPr>
              <w:spacing w:line="320" w:lineRule="exact"/>
            </w:pPr>
            <w:r>
              <w:rPr>
                <w:rFonts w:hint="eastAsia"/>
              </w:rPr>
              <w:t>酒后上岗、禁烟区域吸烟等</w:t>
            </w:r>
          </w:p>
        </w:tc>
        <w:tc>
          <w:tcPr>
            <w:tcW w:w="2680" w:type="dxa"/>
            <w:vAlign w:val="center"/>
          </w:tcPr>
          <w:p w14:paraId="2CA953D5">
            <w:pPr>
              <w:spacing w:line="320" w:lineRule="exact"/>
            </w:pPr>
            <w:r>
              <w:t>□ 无此类，得1分；</w:t>
            </w:r>
          </w:p>
          <w:p w14:paraId="05B29AEF">
            <w:pPr>
              <w:spacing w:line="320" w:lineRule="exact"/>
            </w:pPr>
            <w:r>
              <w:t>□ 有此类，不得分；限下一考核月前完成整改。</w:t>
            </w:r>
          </w:p>
        </w:tc>
        <w:tc>
          <w:tcPr>
            <w:tcW w:w="670" w:type="dxa"/>
            <w:vAlign w:val="center"/>
          </w:tcPr>
          <w:p w14:paraId="208F16C9">
            <w:pPr>
              <w:spacing w:line="320" w:lineRule="exact"/>
            </w:pPr>
          </w:p>
        </w:tc>
        <w:tc>
          <w:tcPr>
            <w:tcW w:w="2199" w:type="dxa"/>
            <w:vAlign w:val="center"/>
          </w:tcPr>
          <w:p w14:paraId="71529E26">
            <w:pPr>
              <w:spacing w:line="320" w:lineRule="exact"/>
            </w:pPr>
          </w:p>
        </w:tc>
      </w:tr>
      <w:tr w14:paraId="5C2F42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6" w:hRule="atLeast"/>
        </w:trPr>
        <w:tc>
          <w:tcPr>
            <w:tcW w:w="674" w:type="dxa"/>
            <w:vMerge w:val="continue"/>
            <w:vAlign w:val="center"/>
          </w:tcPr>
          <w:p w14:paraId="486131C1">
            <w:pPr>
              <w:spacing w:line="320" w:lineRule="exact"/>
            </w:pPr>
          </w:p>
        </w:tc>
        <w:tc>
          <w:tcPr>
            <w:tcW w:w="675" w:type="dxa"/>
            <w:vAlign w:val="center"/>
          </w:tcPr>
          <w:p w14:paraId="42B6F6E5">
            <w:pPr>
              <w:spacing w:line="320" w:lineRule="exact"/>
              <w:textAlignment w:val="center"/>
            </w:pPr>
            <w:r>
              <w:rPr>
                <w:rFonts w:hint="eastAsia"/>
              </w:rPr>
              <w:t>19</w:t>
            </w:r>
          </w:p>
        </w:tc>
        <w:tc>
          <w:tcPr>
            <w:tcW w:w="1953" w:type="dxa"/>
            <w:vAlign w:val="center"/>
          </w:tcPr>
          <w:p w14:paraId="5EFE6444">
            <w:pPr>
              <w:spacing w:line="320" w:lineRule="exact"/>
              <w:textAlignment w:val="center"/>
            </w:pPr>
            <w:r>
              <w:rPr>
                <w:rFonts w:hint="eastAsia"/>
              </w:rPr>
              <w:t>员工能力</w:t>
            </w:r>
          </w:p>
        </w:tc>
        <w:tc>
          <w:tcPr>
            <w:tcW w:w="843" w:type="dxa"/>
            <w:vAlign w:val="center"/>
          </w:tcPr>
          <w:p w14:paraId="197267C4">
            <w:pPr>
              <w:jc w:val="center"/>
              <w:textAlignment w:val="center"/>
              <w:rPr>
                <w:lang w:bidi="ar"/>
              </w:rPr>
            </w:pPr>
            <w:r>
              <w:rPr>
                <w:rFonts w:hint="eastAsia"/>
                <w:lang w:bidi="ar"/>
              </w:rPr>
              <w:t>2</w:t>
            </w:r>
          </w:p>
        </w:tc>
        <w:tc>
          <w:tcPr>
            <w:tcW w:w="4566" w:type="dxa"/>
            <w:vAlign w:val="center"/>
          </w:tcPr>
          <w:p w14:paraId="63F757B2">
            <w:pPr>
              <w:spacing w:line="320" w:lineRule="exact"/>
            </w:pPr>
            <w:r>
              <w:rPr>
                <w:rFonts w:hint="eastAsia"/>
              </w:rPr>
              <w:t>员工能力抽查</w:t>
            </w:r>
          </w:p>
        </w:tc>
        <w:tc>
          <w:tcPr>
            <w:tcW w:w="2680" w:type="dxa"/>
            <w:vAlign w:val="center"/>
          </w:tcPr>
          <w:p w14:paraId="3AB63142">
            <w:pPr>
              <w:spacing w:line="320" w:lineRule="exact"/>
            </w:pPr>
            <w:r>
              <w:t xml:space="preserve">□ </w:t>
            </w:r>
            <w:r>
              <w:rPr>
                <w:rFonts w:hint="eastAsia"/>
              </w:rPr>
              <w:t>合格</w:t>
            </w:r>
            <w:r>
              <w:t>，得</w:t>
            </w:r>
            <w:r>
              <w:rPr>
                <w:rFonts w:hint="eastAsia"/>
              </w:rPr>
              <w:t>2</w:t>
            </w:r>
            <w:r>
              <w:t>分</w:t>
            </w:r>
          </w:p>
          <w:p w14:paraId="0084E65C">
            <w:pPr>
              <w:spacing w:line="320" w:lineRule="exact"/>
            </w:pPr>
            <w:r>
              <w:t>□ 不</w:t>
            </w:r>
            <w:r>
              <w:rPr>
                <w:rFonts w:hint="eastAsia"/>
              </w:rPr>
              <w:t>合格，</w:t>
            </w:r>
            <w:r>
              <w:t>3人次以上，不得分；限下一考核月前完成整改。</w:t>
            </w:r>
          </w:p>
        </w:tc>
        <w:tc>
          <w:tcPr>
            <w:tcW w:w="670" w:type="dxa"/>
            <w:vAlign w:val="center"/>
          </w:tcPr>
          <w:p w14:paraId="2F2C4F22">
            <w:pPr>
              <w:spacing w:line="320" w:lineRule="exact"/>
            </w:pPr>
          </w:p>
        </w:tc>
        <w:tc>
          <w:tcPr>
            <w:tcW w:w="2199" w:type="dxa"/>
            <w:vAlign w:val="center"/>
          </w:tcPr>
          <w:p w14:paraId="6DE2BF9C">
            <w:pPr>
              <w:spacing w:line="320" w:lineRule="exact"/>
            </w:pPr>
          </w:p>
        </w:tc>
      </w:tr>
      <w:tr w14:paraId="2DE8AD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73" w:hRule="atLeast"/>
        </w:trPr>
        <w:tc>
          <w:tcPr>
            <w:tcW w:w="674" w:type="dxa"/>
            <w:vMerge w:val="restart"/>
            <w:vAlign w:val="center"/>
          </w:tcPr>
          <w:p w14:paraId="47CA64FC">
            <w:pPr>
              <w:spacing w:line="320" w:lineRule="exact"/>
            </w:pPr>
            <w:r>
              <w:rPr>
                <w:rFonts w:hint="eastAsia"/>
              </w:rPr>
              <w:t>安全运行36分</w:t>
            </w:r>
          </w:p>
        </w:tc>
        <w:tc>
          <w:tcPr>
            <w:tcW w:w="675" w:type="dxa"/>
            <w:vAlign w:val="center"/>
          </w:tcPr>
          <w:p w14:paraId="2B574C71">
            <w:pPr>
              <w:spacing w:line="320" w:lineRule="exact"/>
              <w:textAlignment w:val="center"/>
            </w:pPr>
            <w:r>
              <w:rPr>
                <w:rFonts w:hint="eastAsia"/>
              </w:rPr>
              <w:t>20</w:t>
            </w:r>
          </w:p>
        </w:tc>
        <w:tc>
          <w:tcPr>
            <w:tcW w:w="1953" w:type="dxa"/>
            <w:vAlign w:val="center"/>
          </w:tcPr>
          <w:p w14:paraId="2CC9BF0D">
            <w:pPr>
              <w:spacing w:line="320" w:lineRule="exact"/>
              <w:textAlignment w:val="center"/>
            </w:pPr>
            <w:r>
              <w:rPr>
                <w:rFonts w:hint="eastAsia"/>
              </w:rPr>
              <w:t>设备设施标识</w:t>
            </w:r>
          </w:p>
        </w:tc>
        <w:tc>
          <w:tcPr>
            <w:tcW w:w="843" w:type="dxa"/>
            <w:vAlign w:val="center"/>
          </w:tcPr>
          <w:p w14:paraId="556411F6">
            <w:pPr>
              <w:jc w:val="center"/>
              <w:textAlignment w:val="center"/>
            </w:pPr>
            <w:r>
              <w:rPr>
                <w:rFonts w:hint="eastAsia"/>
                <w:lang w:bidi="ar"/>
              </w:rPr>
              <w:t>2</w:t>
            </w:r>
          </w:p>
        </w:tc>
        <w:tc>
          <w:tcPr>
            <w:tcW w:w="4566" w:type="dxa"/>
            <w:vAlign w:val="center"/>
          </w:tcPr>
          <w:p w14:paraId="55FDDB67">
            <w:pPr>
              <w:spacing w:line="320" w:lineRule="exact"/>
            </w:pPr>
            <w:r>
              <w:rPr>
                <w:rFonts w:hint="eastAsia"/>
              </w:rPr>
              <w:t>齐全完好并贴、挂于醒目位置；</w:t>
            </w:r>
          </w:p>
          <w:p w14:paraId="39EC28F3">
            <w:pPr>
              <w:spacing w:line="320" w:lineRule="exact"/>
            </w:pPr>
            <w:r>
              <w:rPr>
                <w:rFonts w:hint="eastAsia"/>
              </w:rPr>
              <w:t>设备标识卡应固定于设备醒目位置， 设备标识卡上注明设备编号、名称、控制区域及主要参数。</w:t>
            </w:r>
          </w:p>
        </w:tc>
        <w:tc>
          <w:tcPr>
            <w:tcW w:w="2680" w:type="dxa"/>
            <w:vAlign w:val="center"/>
          </w:tcPr>
          <w:p w14:paraId="4C42CB29">
            <w:pPr>
              <w:spacing w:line="320" w:lineRule="exact"/>
            </w:pPr>
            <w:r>
              <w:t>□ 1.完整，得2分；</w:t>
            </w:r>
          </w:p>
          <w:p w14:paraId="21C5E0E5">
            <w:pPr>
              <w:spacing w:line="320" w:lineRule="exact"/>
            </w:pPr>
            <w:r>
              <w:t>□ 2.缺3项以内的，可得</w:t>
            </w:r>
            <w:r>
              <w:rPr>
                <w:rFonts w:hint="eastAsia"/>
              </w:rPr>
              <w:t>1</w:t>
            </w:r>
            <w:r>
              <w:t>分；</w:t>
            </w:r>
          </w:p>
          <w:p w14:paraId="123DAC10">
            <w:pPr>
              <w:spacing w:line="320" w:lineRule="exact"/>
            </w:pPr>
            <w:r>
              <w:t>□ 3.缺4项以上的，不得分；</w:t>
            </w:r>
          </w:p>
          <w:p w14:paraId="20C49F0B">
            <w:pPr>
              <w:spacing w:line="320" w:lineRule="exact"/>
            </w:pPr>
            <w:r>
              <w:t>□ 有2、3的均限下一考核月前完成整改。</w:t>
            </w:r>
          </w:p>
        </w:tc>
        <w:tc>
          <w:tcPr>
            <w:tcW w:w="670" w:type="dxa"/>
            <w:vAlign w:val="center"/>
          </w:tcPr>
          <w:p w14:paraId="00BB31AF">
            <w:pPr>
              <w:spacing w:line="320" w:lineRule="exact"/>
            </w:pPr>
          </w:p>
        </w:tc>
        <w:tc>
          <w:tcPr>
            <w:tcW w:w="2199" w:type="dxa"/>
            <w:vAlign w:val="center"/>
          </w:tcPr>
          <w:p w14:paraId="56AA44E2">
            <w:pPr>
              <w:spacing w:line="320" w:lineRule="exact"/>
            </w:pPr>
          </w:p>
        </w:tc>
      </w:tr>
      <w:tr w14:paraId="5F985F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6" w:hRule="atLeast"/>
        </w:trPr>
        <w:tc>
          <w:tcPr>
            <w:tcW w:w="674" w:type="dxa"/>
            <w:vMerge w:val="continue"/>
            <w:vAlign w:val="center"/>
          </w:tcPr>
          <w:p w14:paraId="39766181">
            <w:pPr>
              <w:spacing w:line="320" w:lineRule="exact"/>
            </w:pPr>
          </w:p>
        </w:tc>
        <w:tc>
          <w:tcPr>
            <w:tcW w:w="675" w:type="dxa"/>
            <w:vAlign w:val="center"/>
          </w:tcPr>
          <w:p w14:paraId="2FCE1164">
            <w:pPr>
              <w:spacing w:line="320" w:lineRule="exact"/>
              <w:textAlignment w:val="center"/>
            </w:pPr>
            <w:r>
              <w:rPr>
                <w:rFonts w:hint="eastAsia"/>
              </w:rPr>
              <w:t>21</w:t>
            </w:r>
          </w:p>
        </w:tc>
        <w:tc>
          <w:tcPr>
            <w:tcW w:w="1953" w:type="dxa"/>
            <w:vAlign w:val="center"/>
          </w:tcPr>
          <w:p w14:paraId="7F7C6D11">
            <w:pPr>
              <w:spacing w:line="320" w:lineRule="exact"/>
              <w:textAlignment w:val="center"/>
            </w:pPr>
            <w:r>
              <w:rPr>
                <w:rFonts w:hint="eastAsia"/>
              </w:rPr>
              <w:t>站房环境卫生状况</w:t>
            </w:r>
          </w:p>
        </w:tc>
        <w:tc>
          <w:tcPr>
            <w:tcW w:w="843" w:type="dxa"/>
            <w:vAlign w:val="center"/>
          </w:tcPr>
          <w:p w14:paraId="215664A9">
            <w:pPr>
              <w:jc w:val="center"/>
              <w:textAlignment w:val="center"/>
            </w:pPr>
            <w:r>
              <w:rPr>
                <w:rFonts w:hint="eastAsia"/>
                <w:lang w:bidi="ar"/>
              </w:rPr>
              <w:t>2</w:t>
            </w:r>
          </w:p>
        </w:tc>
        <w:tc>
          <w:tcPr>
            <w:tcW w:w="4566" w:type="dxa"/>
            <w:vAlign w:val="center"/>
          </w:tcPr>
          <w:p w14:paraId="47B6574F">
            <w:pPr>
              <w:spacing w:line="320" w:lineRule="exact"/>
            </w:pPr>
            <w:r>
              <w:rPr>
                <w:rFonts w:hint="eastAsia"/>
              </w:rPr>
              <w:t>机房基础环境：1、机房建筑结构无严重缺损2、墙面无渗雨、剥落现象3、门窗及防护网清洁完好4、照明开关、灯具等完好。</w:t>
            </w:r>
          </w:p>
          <w:p w14:paraId="662001F4">
            <w:pPr>
              <w:spacing w:line="320" w:lineRule="exact"/>
            </w:pPr>
            <w:r>
              <w:rPr>
                <w:rFonts w:hint="eastAsia"/>
              </w:rPr>
              <w:t>符合“防雨、防汛、防火、防小动物，有良好的通风”四防一通要求。</w:t>
            </w:r>
          </w:p>
          <w:p w14:paraId="6CBDAB71">
            <w:pPr>
              <w:spacing w:line="320" w:lineRule="exact"/>
            </w:pPr>
            <w:r>
              <w:rPr>
                <w:rFonts w:hint="eastAsia"/>
              </w:rPr>
              <w:t>开关柜前后地面绝缘橡皮垫完好，安全警戒线清楚醒目。</w:t>
            </w:r>
          </w:p>
        </w:tc>
        <w:tc>
          <w:tcPr>
            <w:tcW w:w="2680" w:type="dxa"/>
            <w:vAlign w:val="center"/>
          </w:tcPr>
          <w:p w14:paraId="71FCFB5D">
            <w:pPr>
              <w:spacing w:line="320" w:lineRule="exact"/>
            </w:pPr>
            <w:r>
              <w:t>□ 1.正常，得2分；</w:t>
            </w:r>
          </w:p>
          <w:p w14:paraId="4420C6DC">
            <w:pPr>
              <w:spacing w:line="320" w:lineRule="exact"/>
            </w:pPr>
            <w:r>
              <w:t>□ 2.有3处以内的，可得2分；</w:t>
            </w:r>
          </w:p>
          <w:p w14:paraId="68ECAEDC">
            <w:pPr>
              <w:spacing w:line="320" w:lineRule="exact"/>
            </w:pPr>
            <w:r>
              <w:t>□ 3.有4处以上的，不得分；</w:t>
            </w:r>
          </w:p>
          <w:p w14:paraId="6EF715E7">
            <w:pPr>
              <w:spacing w:line="320" w:lineRule="exact"/>
            </w:pPr>
            <w:r>
              <w:t>□ 有2、3的均限下一考核月前完成整改。</w:t>
            </w:r>
          </w:p>
        </w:tc>
        <w:tc>
          <w:tcPr>
            <w:tcW w:w="670" w:type="dxa"/>
            <w:vAlign w:val="center"/>
          </w:tcPr>
          <w:p w14:paraId="3B96D06A">
            <w:pPr>
              <w:spacing w:line="320" w:lineRule="exact"/>
            </w:pPr>
          </w:p>
        </w:tc>
        <w:tc>
          <w:tcPr>
            <w:tcW w:w="2199" w:type="dxa"/>
            <w:vAlign w:val="center"/>
          </w:tcPr>
          <w:p w14:paraId="75CE1781">
            <w:pPr>
              <w:spacing w:line="320" w:lineRule="exact"/>
            </w:pPr>
          </w:p>
        </w:tc>
      </w:tr>
      <w:tr w14:paraId="302D90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23" w:hRule="atLeast"/>
        </w:trPr>
        <w:tc>
          <w:tcPr>
            <w:tcW w:w="674" w:type="dxa"/>
            <w:vMerge w:val="continue"/>
            <w:vAlign w:val="center"/>
          </w:tcPr>
          <w:p w14:paraId="15B39D20">
            <w:pPr>
              <w:spacing w:line="320" w:lineRule="exact"/>
            </w:pPr>
          </w:p>
        </w:tc>
        <w:tc>
          <w:tcPr>
            <w:tcW w:w="675" w:type="dxa"/>
            <w:vAlign w:val="center"/>
          </w:tcPr>
          <w:p w14:paraId="18817363">
            <w:pPr>
              <w:spacing w:line="320" w:lineRule="exact"/>
              <w:textAlignment w:val="center"/>
            </w:pPr>
            <w:r>
              <w:rPr>
                <w:rFonts w:hint="eastAsia"/>
              </w:rPr>
              <w:t>22</w:t>
            </w:r>
          </w:p>
        </w:tc>
        <w:tc>
          <w:tcPr>
            <w:tcW w:w="1953" w:type="dxa"/>
            <w:vAlign w:val="center"/>
          </w:tcPr>
          <w:p w14:paraId="16CFF09B">
            <w:pPr>
              <w:spacing w:line="320" w:lineRule="exact"/>
              <w:textAlignment w:val="center"/>
            </w:pPr>
            <w:r>
              <w:rPr>
                <w:rFonts w:hint="eastAsia"/>
              </w:rPr>
              <w:t>设备设施卫生状况</w:t>
            </w:r>
          </w:p>
        </w:tc>
        <w:tc>
          <w:tcPr>
            <w:tcW w:w="843" w:type="dxa"/>
            <w:vAlign w:val="center"/>
          </w:tcPr>
          <w:p w14:paraId="38AD7E90">
            <w:pPr>
              <w:jc w:val="center"/>
              <w:textAlignment w:val="center"/>
            </w:pPr>
            <w:r>
              <w:rPr>
                <w:rFonts w:hint="eastAsia"/>
                <w:lang w:bidi="ar"/>
              </w:rPr>
              <w:t>2</w:t>
            </w:r>
          </w:p>
        </w:tc>
        <w:tc>
          <w:tcPr>
            <w:tcW w:w="4566" w:type="dxa"/>
            <w:vAlign w:val="center"/>
          </w:tcPr>
          <w:p w14:paraId="70D32B2C">
            <w:pPr>
              <w:spacing w:line="320" w:lineRule="exact"/>
            </w:pPr>
            <w:r>
              <w:rPr>
                <w:rFonts w:hint="eastAsia"/>
              </w:rPr>
              <w:t>1、机房整洁卫生：无杂物、工作台及通道无障碍物、地面无尘土、无漏水现象。</w:t>
            </w:r>
          </w:p>
          <w:p w14:paraId="5B8B65F5">
            <w:pPr>
              <w:spacing w:line="320" w:lineRule="exact"/>
            </w:pPr>
            <w:r>
              <w:rPr>
                <w:rFonts w:hint="eastAsia"/>
              </w:rPr>
              <w:t>2、电气设备周围清洁，不积水，不积油。</w:t>
            </w:r>
          </w:p>
          <w:p w14:paraId="0200D3F7">
            <w:pPr>
              <w:spacing w:line="320" w:lineRule="exact"/>
            </w:pPr>
            <w:r>
              <w:rPr>
                <w:rFonts w:hint="eastAsia"/>
              </w:rPr>
              <w:t>3、电缆沟不积水，不积油，无杂物；电缆沟盖板完好。</w:t>
            </w:r>
          </w:p>
        </w:tc>
        <w:tc>
          <w:tcPr>
            <w:tcW w:w="2680" w:type="dxa"/>
            <w:vAlign w:val="center"/>
          </w:tcPr>
          <w:p w14:paraId="7BFC4E4D">
            <w:pPr>
              <w:spacing w:line="320" w:lineRule="exact"/>
            </w:pPr>
            <w:r>
              <w:t>□ 1.正常，得</w:t>
            </w:r>
            <w:r>
              <w:rPr>
                <w:rFonts w:hint="eastAsia"/>
              </w:rPr>
              <w:t>2</w:t>
            </w:r>
            <w:r>
              <w:t>分</w:t>
            </w:r>
          </w:p>
          <w:p w14:paraId="44BF7E99">
            <w:pPr>
              <w:spacing w:line="320" w:lineRule="exact"/>
            </w:pPr>
            <w:r>
              <w:t>□ 2.缺项（不完善）的，2项以内，可得1分</w:t>
            </w:r>
          </w:p>
          <w:p w14:paraId="618941F7">
            <w:pPr>
              <w:spacing w:line="320" w:lineRule="exact"/>
            </w:pPr>
            <w:r>
              <w:t>□ 3.缺项（不完善）的3项以上本条不得分</w:t>
            </w:r>
          </w:p>
          <w:p w14:paraId="768AC187">
            <w:pPr>
              <w:spacing w:line="320" w:lineRule="exact"/>
            </w:pPr>
            <w:r>
              <w:t>□ 有2、3的均限下一考核月前完成整改</w:t>
            </w:r>
          </w:p>
        </w:tc>
        <w:tc>
          <w:tcPr>
            <w:tcW w:w="670" w:type="dxa"/>
            <w:vAlign w:val="center"/>
          </w:tcPr>
          <w:p w14:paraId="7DF4A6DB">
            <w:pPr>
              <w:spacing w:line="320" w:lineRule="exact"/>
            </w:pPr>
          </w:p>
        </w:tc>
        <w:tc>
          <w:tcPr>
            <w:tcW w:w="2199" w:type="dxa"/>
            <w:vAlign w:val="center"/>
          </w:tcPr>
          <w:p w14:paraId="1AB9C377">
            <w:pPr>
              <w:spacing w:line="320" w:lineRule="exact"/>
            </w:pPr>
          </w:p>
        </w:tc>
      </w:tr>
      <w:tr w14:paraId="750651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98" w:hRule="atLeast"/>
        </w:trPr>
        <w:tc>
          <w:tcPr>
            <w:tcW w:w="674" w:type="dxa"/>
            <w:vMerge w:val="continue"/>
            <w:vAlign w:val="center"/>
          </w:tcPr>
          <w:p w14:paraId="2EBDB1F6">
            <w:pPr>
              <w:spacing w:line="320" w:lineRule="exact"/>
            </w:pPr>
          </w:p>
        </w:tc>
        <w:tc>
          <w:tcPr>
            <w:tcW w:w="675" w:type="dxa"/>
            <w:vAlign w:val="center"/>
          </w:tcPr>
          <w:p w14:paraId="5009D2F9">
            <w:pPr>
              <w:spacing w:line="320" w:lineRule="exact"/>
            </w:pPr>
            <w:r>
              <w:rPr>
                <w:rFonts w:hint="eastAsia"/>
              </w:rPr>
              <w:t>23</w:t>
            </w:r>
          </w:p>
        </w:tc>
        <w:tc>
          <w:tcPr>
            <w:tcW w:w="1953" w:type="dxa"/>
            <w:vMerge w:val="restart"/>
            <w:vAlign w:val="center"/>
          </w:tcPr>
          <w:p w14:paraId="49CF1442">
            <w:pPr>
              <w:spacing w:line="320" w:lineRule="exact"/>
              <w:textAlignment w:val="center"/>
            </w:pPr>
          </w:p>
          <w:p w14:paraId="18B3C7B2">
            <w:pPr>
              <w:spacing w:line="320" w:lineRule="exact"/>
              <w:textAlignment w:val="center"/>
            </w:pPr>
          </w:p>
          <w:p w14:paraId="012F0DC6">
            <w:pPr>
              <w:spacing w:line="320" w:lineRule="exact"/>
              <w:textAlignment w:val="center"/>
            </w:pPr>
          </w:p>
          <w:p w14:paraId="44F4A48A">
            <w:pPr>
              <w:spacing w:line="320" w:lineRule="exact"/>
              <w:textAlignment w:val="center"/>
            </w:pPr>
          </w:p>
          <w:p w14:paraId="70B52EE6">
            <w:pPr>
              <w:spacing w:line="320" w:lineRule="exact"/>
              <w:textAlignment w:val="center"/>
            </w:pPr>
          </w:p>
          <w:p w14:paraId="3DEBD486">
            <w:pPr>
              <w:spacing w:line="320" w:lineRule="exact"/>
              <w:textAlignment w:val="center"/>
            </w:pPr>
          </w:p>
          <w:p w14:paraId="6379DB4E">
            <w:pPr>
              <w:spacing w:line="320" w:lineRule="exact"/>
              <w:textAlignment w:val="center"/>
            </w:pPr>
          </w:p>
          <w:p w14:paraId="5875FF75">
            <w:pPr>
              <w:spacing w:line="320" w:lineRule="exact"/>
              <w:textAlignment w:val="center"/>
            </w:pPr>
          </w:p>
          <w:p w14:paraId="44FBA222">
            <w:pPr>
              <w:spacing w:line="320" w:lineRule="exact"/>
              <w:textAlignment w:val="center"/>
            </w:pPr>
            <w:r>
              <w:rPr>
                <w:rFonts w:hint="eastAsia"/>
              </w:rPr>
              <w:t>设备运行状况</w:t>
            </w:r>
          </w:p>
        </w:tc>
        <w:tc>
          <w:tcPr>
            <w:tcW w:w="843" w:type="dxa"/>
            <w:vMerge w:val="restart"/>
            <w:vAlign w:val="center"/>
          </w:tcPr>
          <w:p w14:paraId="3F0FEC5C">
            <w:pPr>
              <w:jc w:val="center"/>
              <w:textAlignment w:val="center"/>
            </w:pPr>
            <w:r>
              <w:rPr>
                <w:rFonts w:cs="Calibri"/>
                <w:lang w:bidi="ar"/>
              </w:rPr>
              <w:t>25</w:t>
            </w:r>
          </w:p>
        </w:tc>
        <w:tc>
          <w:tcPr>
            <w:tcW w:w="4566" w:type="dxa"/>
            <w:vAlign w:val="center"/>
          </w:tcPr>
          <w:p w14:paraId="0E565C0B">
            <w:pPr>
              <w:spacing w:line="320" w:lineRule="exact"/>
            </w:pPr>
            <w:r>
              <w:rPr>
                <w:rFonts w:hint="eastAsia"/>
                <w:lang w:bidi="ar"/>
              </w:rPr>
              <w:t>高、低压供配电设备标识齐全、清晰，外观整洁、运行良好；</w:t>
            </w:r>
          </w:p>
        </w:tc>
        <w:tc>
          <w:tcPr>
            <w:tcW w:w="2680" w:type="dxa"/>
            <w:vMerge w:val="restart"/>
            <w:vAlign w:val="center"/>
          </w:tcPr>
          <w:p w14:paraId="2B72216B">
            <w:pPr>
              <w:spacing w:line="320" w:lineRule="exact"/>
            </w:pPr>
            <w:r>
              <w:t>□ 1.</w:t>
            </w:r>
            <w:r>
              <w:rPr>
                <w:rFonts w:hint="eastAsia"/>
              </w:rPr>
              <w:t>全部</w:t>
            </w:r>
            <w:r>
              <w:t>正常，得</w:t>
            </w:r>
            <w:r>
              <w:rPr>
                <w:rFonts w:hint="eastAsia"/>
              </w:rPr>
              <w:t>2</w:t>
            </w:r>
            <w:r>
              <w:t>5分</w:t>
            </w:r>
          </w:p>
          <w:p w14:paraId="7D6769C3">
            <w:pPr>
              <w:spacing w:line="320" w:lineRule="exact"/>
            </w:pPr>
            <w:r>
              <w:t>□ 2.有3处以内的，可得</w:t>
            </w:r>
            <w:r>
              <w:rPr>
                <w:rFonts w:hint="eastAsia"/>
              </w:rPr>
              <w:t>20</w:t>
            </w:r>
            <w:r>
              <w:t>分，</w:t>
            </w:r>
          </w:p>
          <w:p w14:paraId="5D828885">
            <w:pPr>
              <w:spacing w:line="320" w:lineRule="exact"/>
            </w:pPr>
            <w:r>
              <w:t>□ 3.有4处以上的，</w:t>
            </w:r>
            <w:r>
              <w:rPr>
                <w:rFonts w:hint="eastAsia"/>
              </w:rPr>
              <w:t>可</w:t>
            </w:r>
            <w:r>
              <w:t>得</w:t>
            </w:r>
            <w:r>
              <w:rPr>
                <w:rFonts w:hint="eastAsia"/>
              </w:rPr>
              <w:t>10</w:t>
            </w:r>
            <w:r>
              <w:t>分。</w:t>
            </w:r>
          </w:p>
          <w:p w14:paraId="2D51EAC0">
            <w:pPr>
              <w:spacing w:line="320" w:lineRule="exact"/>
            </w:pPr>
            <w:r>
              <w:t xml:space="preserve">□ </w:t>
            </w:r>
            <w:r>
              <w:rPr>
                <w:rFonts w:hint="eastAsia"/>
              </w:rPr>
              <w:t>缺陷过多</w:t>
            </w:r>
            <w:r>
              <w:t>的均限下一考核月前完成整改。</w:t>
            </w:r>
          </w:p>
          <w:p w14:paraId="24E71EA8">
            <w:pPr>
              <w:spacing w:line="320" w:lineRule="exact"/>
            </w:pPr>
            <w:r>
              <w:t>□ 因维修更换不及时，造成大面积（单体建筑一处以上）停</w:t>
            </w:r>
            <w:r>
              <w:rPr>
                <w:rFonts w:hint="eastAsia"/>
              </w:rPr>
              <w:t>电</w:t>
            </w:r>
            <w:r>
              <w:t>事故的，当月不得分并倒扣本条年度前期总得分。</w:t>
            </w:r>
          </w:p>
        </w:tc>
        <w:tc>
          <w:tcPr>
            <w:tcW w:w="670" w:type="dxa"/>
            <w:vMerge w:val="restart"/>
            <w:vAlign w:val="center"/>
          </w:tcPr>
          <w:p w14:paraId="5B01D271">
            <w:pPr>
              <w:spacing w:line="320" w:lineRule="exact"/>
            </w:pPr>
          </w:p>
        </w:tc>
        <w:tc>
          <w:tcPr>
            <w:tcW w:w="2199" w:type="dxa"/>
            <w:vMerge w:val="restart"/>
            <w:vAlign w:val="center"/>
          </w:tcPr>
          <w:p w14:paraId="5B0CE07E">
            <w:pPr>
              <w:spacing w:line="320" w:lineRule="exact"/>
            </w:pPr>
          </w:p>
        </w:tc>
      </w:tr>
      <w:tr w14:paraId="3792F1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61" w:hRule="atLeast"/>
        </w:trPr>
        <w:tc>
          <w:tcPr>
            <w:tcW w:w="674" w:type="dxa"/>
            <w:vMerge w:val="continue"/>
            <w:vAlign w:val="center"/>
          </w:tcPr>
          <w:p w14:paraId="54F6EE3D">
            <w:pPr>
              <w:spacing w:line="320" w:lineRule="exact"/>
            </w:pPr>
          </w:p>
        </w:tc>
        <w:tc>
          <w:tcPr>
            <w:tcW w:w="675" w:type="dxa"/>
            <w:vAlign w:val="center"/>
          </w:tcPr>
          <w:p w14:paraId="02F7188F">
            <w:pPr>
              <w:spacing w:line="320" w:lineRule="exact"/>
            </w:pPr>
            <w:r>
              <w:rPr>
                <w:rFonts w:hint="eastAsia"/>
              </w:rPr>
              <w:t>24</w:t>
            </w:r>
          </w:p>
        </w:tc>
        <w:tc>
          <w:tcPr>
            <w:tcW w:w="1953" w:type="dxa"/>
            <w:vMerge w:val="continue"/>
            <w:vAlign w:val="center"/>
          </w:tcPr>
          <w:p w14:paraId="3CBABA1C">
            <w:pPr>
              <w:spacing w:line="320" w:lineRule="exact"/>
            </w:pPr>
          </w:p>
        </w:tc>
        <w:tc>
          <w:tcPr>
            <w:tcW w:w="843" w:type="dxa"/>
            <w:vMerge w:val="continue"/>
            <w:vAlign w:val="center"/>
          </w:tcPr>
          <w:p w14:paraId="39E8DF60">
            <w:pPr>
              <w:spacing w:line="320" w:lineRule="exact"/>
              <w:jc w:val="center"/>
            </w:pPr>
          </w:p>
        </w:tc>
        <w:tc>
          <w:tcPr>
            <w:tcW w:w="4566" w:type="dxa"/>
            <w:vAlign w:val="center"/>
          </w:tcPr>
          <w:p w14:paraId="1175F2E7">
            <w:pPr>
              <w:spacing w:line="320" w:lineRule="exact"/>
            </w:pPr>
            <w:r>
              <w:rPr>
                <w:rFonts w:hint="eastAsia"/>
                <w:lang w:bidi="ar"/>
              </w:rPr>
              <w:t>高、低压供配电设备运行良好，无过热现象及异常声响和放电声、绝缘部件无破损闪络痕迹。</w:t>
            </w:r>
          </w:p>
        </w:tc>
        <w:tc>
          <w:tcPr>
            <w:tcW w:w="2680" w:type="dxa"/>
            <w:vMerge w:val="continue"/>
            <w:vAlign w:val="center"/>
          </w:tcPr>
          <w:p w14:paraId="2E06E129">
            <w:pPr>
              <w:spacing w:line="320" w:lineRule="exact"/>
            </w:pPr>
          </w:p>
        </w:tc>
        <w:tc>
          <w:tcPr>
            <w:tcW w:w="670" w:type="dxa"/>
            <w:vMerge w:val="continue"/>
            <w:vAlign w:val="center"/>
          </w:tcPr>
          <w:p w14:paraId="7965C201">
            <w:pPr>
              <w:spacing w:line="320" w:lineRule="exact"/>
            </w:pPr>
          </w:p>
        </w:tc>
        <w:tc>
          <w:tcPr>
            <w:tcW w:w="2199" w:type="dxa"/>
            <w:vMerge w:val="continue"/>
            <w:vAlign w:val="center"/>
          </w:tcPr>
          <w:p w14:paraId="01568890">
            <w:pPr>
              <w:spacing w:line="320" w:lineRule="exact"/>
            </w:pPr>
          </w:p>
        </w:tc>
      </w:tr>
      <w:tr w14:paraId="1AFE71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98" w:hRule="atLeast"/>
        </w:trPr>
        <w:tc>
          <w:tcPr>
            <w:tcW w:w="674" w:type="dxa"/>
            <w:vMerge w:val="continue"/>
            <w:vAlign w:val="center"/>
          </w:tcPr>
          <w:p w14:paraId="3C343A95">
            <w:pPr>
              <w:spacing w:line="320" w:lineRule="exact"/>
            </w:pPr>
          </w:p>
        </w:tc>
        <w:tc>
          <w:tcPr>
            <w:tcW w:w="675" w:type="dxa"/>
            <w:vAlign w:val="center"/>
          </w:tcPr>
          <w:p w14:paraId="097ACDCF">
            <w:pPr>
              <w:spacing w:line="320" w:lineRule="exact"/>
            </w:pPr>
            <w:r>
              <w:rPr>
                <w:rFonts w:hint="eastAsia"/>
              </w:rPr>
              <w:t>25</w:t>
            </w:r>
          </w:p>
        </w:tc>
        <w:tc>
          <w:tcPr>
            <w:tcW w:w="1953" w:type="dxa"/>
            <w:vMerge w:val="continue"/>
            <w:vAlign w:val="center"/>
          </w:tcPr>
          <w:p w14:paraId="17C9C115">
            <w:pPr>
              <w:spacing w:line="320" w:lineRule="exact"/>
            </w:pPr>
          </w:p>
        </w:tc>
        <w:tc>
          <w:tcPr>
            <w:tcW w:w="843" w:type="dxa"/>
            <w:vMerge w:val="continue"/>
            <w:vAlign w:val="center"/>
          </w:tcPr>
          <w:p w14:paraId="62404A4A">
            <w:pPr>
              <w:spacing w:line="320" w:lineRule="exact"/>
              <w:jc w:val="center"/>
            </w:pPr>
          </w:p>
        </w:tc>
        <w:tc>
          <w:tcPr>
            <w:tcW w:w="4566" w:type="dxa"/>
            <w:vAlign w:val="center"/>
          </w:tcPr>
          <w:p w14:paraId="1F4B0E1C">
            <w:pPr>
              <w:spacing w:line="320" w:lineRule="exact"/>
            </w:pPr>
            <w:r>
              <w:rPr>
                <w:rFonts w:hint="eastAsia"/>
                <w:lang w:bidi="ar"/>
              </w:rPr>
              <w:t>高、低压供配电设备仪表、信号、运行电压、电流、自动化设备、运行正常、锁具完好。</w:t>
            </w:r>
          </w:p>
        </w:tc>
        <w:tc>
          <w:tcPr>
            <w:tcW w:w="2680" w:type="dxa"/>
            <w:vMerge w:val="continue"/>
            <w:vAlign w:val="center"/>
          </w:tcPr>
          <w:p w14:paraId="03B05E73">
            <w:pPr>
              <w:spacing w:line="320" w:lineRule="exact"/>
            </w:pPr>
          </w:p>
        </w:tc>
        <w:tc>
          <w:tcPr>
            <w:tcW w:w="670" w:type="dxa"/>
            <w:vMerge w:val="continue"/>
            <w:vAlign w:val="center"/>
          </w:tcPr>
          <w:p w14:paraId="708A3238">
            <w:pPr>
              <w:spacing w:line="320" w:lineRule="exact"/>
            </w:pPr>
          </w:p>
        </w:tc>
        <w:tc>
          <w:tcPr>
            <w:tcW w:w="2199" w:type="dxa"/>
            <w:vMerge w:val="continue"/>
            <w:vAlign w:val="center"/>
          </w:tcPr>
          <w:p w14:paraId="097E34F9">
            <w:pPr>
              <w:spacing w:line="320" w:lineRule="exact"/>
            </w:pPr>
          </w:p>
        </w:tc>
      </w:tr>
      <w:tr w14:paraId="34D107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2" w:hRule="atLeast"/>
        </w:trPr>
        <w:tc>
          <w:tcPr>
            <w:tcW w:w="674" w:type="dxa"/>
            <w:vMerge w:val="continue"/>
            <w:vAlign w:val="center"/>
          </w:tcPr>
          <w:p w14:paraId="097566CC">
            <w:pPr>
              <w:spacing w:line="320" w:lineRule="exact"/>
            </w:pPr>
          </w:p>
        </w:tc>
        <w:tc>
          <w:tcPr>
            <w:tcW w:w="675" w:type="dxa"/>
            <w:vAlign w:val="center"/>
          </w:tcPr>
          <w:p w14:paraId="28D93C52">
            <w:pPr>
              <w:spacing w:line="320" w:lineRule="exact"/>
            </w:pPr>
            <w:r>
              <w:rPr>
                <w:rFonts w:hint="eastAsia"/>
              </w:rPr>
              <w:t>26</w:t>
            </w:r>
          </w:p>
        </w:tc>
        <w:tc>
          <w:tcPr>
            <w:tcW w:w="1953" w:type="dxa"/>
            <w:vMerge w:val="continue"/>
            <w:vAlign w:val="center"/>
          </w:tcPr>
          <w:p w14:paraId="54659F43">
            <w:pPr>
              <w:spacing w:line="320" w:lineRule="exact"/>
            </w:pPr>
          </w:p>
        </w:tc>
        <w:tc>
          <w:tcPr>
            <w:tcW w:w="843" w:type="dxa"/>
            <w:vMerge w:val="continue"/>
            <w:vAlign w:val="center"/>
          </w:tcPr>
          <w:p w14:paraId="35E27DCA">
            <w:pPr>
              <w:spacing w:line="320" w:lineRule="exact"/>
              <w:jc w:val="center"/>
            </w:pPr>
          </w:p>
        </w:tc>
        <w:tc>
          <w:tcPr>
            <w:tcW w:w="4566" w:type="dxa"/>
            <w:vAlign w:val="center"/>
          </w:tcPr>
          <w:p w14:paraId="67C6A3DB">
            <w:pPr>
              <w:spacing w:line="280" w:lineRule="exact"/>
              <w:textAlignment w:val="center"/>
            </w:pPr>
            <w:r>
              <w:rPr>
                <w:rFonts w:hint="eastAsia"/>
                <w:lang w:bidi="ar"/>
              </w:rPr>
              <w:t>配电箱柜无尘土、杂物、电气元件清洁、接线紧固、无过热现象。</w:t>
            </w:r>
          </w:p>
        </w:tc>
        <w:tc>
          <w:tcPr>
            <w:tcW w:w="2680" w:type="dxa"/>
            <w:vMerge w:val="continue"/>
            <w:vAlign w:val="center"/>
          </w:tcPr>
          <w:p w14:paraId="22F31B1D">
            <w:pPr>
              <w:spacing w:line="320" w:lineRule="exact"/>
            </w:pPr>
          </w:p>
        </w:tc>
        <w:tc>
          <w:tcPr>
            <w:tcW w:w="670" w:type="dxa"/>
            <w:vMerge w:val="continue"/>
            <w:vAlign w:val="center"/>
          </w:tcPr>
          <w:p w14:paraId="7AE60543">
            <w:pPr>
              <w:spacing w:line="320" w:lineRule="exact"/>
            </w:pPr>
          </w:p>
        </w:tc>
        <w:tc>
          <w:tcPr>
            <w:tcW w:w="2199" w:type="dxa"/>
            <w:vMerge w:val="continue"/>
            <w:vAlign w:val="center"/>
          </w:tcPr>
          <w:p w14:paraId="44B9C606">
            <w:pPr>
              <w:spacing w:line="320" w:lineRule="exact"/>
            </w:pPr>
          </w:p>
        </w:tc>
      </w:tr>
      <w:tr w14:paraId="472608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98" w:hRule="atLeast"/>
        </w:trPr>
        <w:tc>
          <w:tcPr>
            <w:tcW w:w="674" w:type="dxa"/>
            <w:vMerge w:val="continue"/>
            <w:vAlign w:val="center"/>
          </w:tcPr>
          <w:p w14:paraId="2678230E">
            <w:pPr>
              <w:spacing w:line="320" w:lineRule="exact"/>
            </w:pPr>
          </w:p>
        </w:tc>
        <w:tc>
          <w:tcPr>
            <w:tcW w:w="675" w:type="dxa"/>
            <w:vAlign w:val="center"/>
          </w:tcPr>
          <w:p w14:paraId="192D03A5">
            <w:pPr>
              <w:spacing w:line="320" w:lineRule="exact"/>
            </w:pPr>
            <w:r>
              <w:rPr>
                <w:rFonts w:hint="eastAsia"/>
              </w:rPr>
              <w:t>27</w:t>
            </w:r>
          </w:p>
        </w:tc>
        <w:tc>
          <w:tcPr>
            <w:tcW w:w="1953" w:type="dxa"/>
            <w:vMerge w:val="continue"/>
            <w:vAlign w:val="center"/>
          </w:tcPr>
          <w:p w14:paraId="1C141D9A">
            <w:pPr>
              <w:spacing w:line="320" w:lineRule="exact"/>
            </w:pPr>
          </w:p>
        </w:tc>
        <w:tc>
          <w:tcPr>
            <w:tcW w:w="843" w:type="dxa"/>
            <w:vMerge w:val="continue"/>
            <w:vAlign w:val="center"/>
          </w:tcPr>
          <w:p w14:paraId="1BE598B4">
            <w:pPr>
              <w:spacing w:line="320" w:lineRule="exact"/>
              <w:jc w:val="center"/>
            </w:pPr>
          </w:p>
        </w:tc>
        <w:tc>
          <w:tcPr>
            <w:tcW w:w="4566" w:type="dxa"/>
            <w:vAlign w:val="center"/>
          </w:tcPr>
          <w:p w14:paraId="0F72838E">
            <w:pPr>
              <w:spacing w:line="320" w:lineRule="exact"/>
            </w:pPr>
            <w:r>
              <w:rPr>
                <w:rFonts w:hint="eastAsia"/>
              </w:rPr>
              <w:t>电力电缆绝缘良好、无破损老化、电力电缆穿墙、配电柜底板的孔洞封堵严密</w:t>
            </w:r>
          </w:p>
        </w:tc>
        <w:tc>
          <w:tcPr>
            <w:tcW w:w="2680" w:type="dxa"/>
            <w:vMerge w:val="continue"/>
            <w:vAlign w:val="center"/>
          </w:tcPr>
          <w:p w14:paraId="28DE6AC5">
            <w:pPr>
              <w:spacing w:line="320" w:lineRule="exact"/>
            </w:pPr>
          </w:p>
        </w:tc>
        <w:tc>
          <w:tcPr>
            <w:tcW w:w="670" w:type="dxa"/>
            <w:vMerge w:val="continue"/>
            <w:vAlign w:val="center"/>
          </w:tcPr>
          <w:p w14:paraId="0B72DFE9">
            <w:pPr>
              <w:spacing w:line="320" w:lineRule="exact"/>
            </w:pPr>
          </w:p>
        </w:tc>
        <w:tc>
          <w:tcPr>
            <w:tcW w:w="2199" w:type="dxa"/>
            <w:vMerge w:val="continue"/>
            <w:vAlign w:val="center"/>
          </w:tcPr>
          <w:p w14:paraId="157CD723">
            <w:pPr>
              <w:spacing w:line="320" w:lineRule="exact"/>
            </w:pPr>
          </w:p>
        </w:tc>
      </w:tr>
      <w:tr w14:paraId="63E1FA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98" w:hRule="atLeast"/>
        </w:trPr>
        <w:tc>
          <w:tcPr>
            <w:tcW w:w="674" w:type="dxa"/>
            <w:vMerge w:val="continue"/>
            <w:vAlign w:val="center"/>
          </w:tcPr>
          <w:p w14:paraId="4D24E33E">
            <w:pPr>
              <w:spacing w:line="320" w:lineRule="exact"/>
            </w:pPr>
          </w:p>
        </w:tc>
        <w:tc>
          <w:tcPr>
            <w:tcW w:w="675" w:type="dxa"/>
            <w:vAlign w:val="center"/>
          </w:tcPr>
          <w:p w14:paraId="7D271458">
            <w:pPr>
              <w:spacing w:line="320" w:lineRule="exact"/>
            </w:pPr>
            <w:r>
              <w:rPr>
                <w:rFonts w:hint="eastAsia"/>
              </w:rPr>
              <w:t>28</w:t>
            </w:r>
          </w:p>
        </w:tc>
        <w:tc>
          <w:tcPr>
            <w:tcW w:w="1953" w:type="dxa"/>
            <w:vMerge w:val="continue"/>
            <w:vAlign w:val="center"/>
          </w:tcPr>
          <w:p w14:paraId="6368D33E">
            <w:pPr>
              <w:spacing w:line="320" w:lineRule="exact"/>
            </w:pPr>
          </w:p>
        </w:tc>
        <w:tc>
          <w:tcPr>
            <w:tcW w:w="843" w:type="dxa"/>
            <w:vMerge w:val="continue"/>
            <w:vAlign w:val="center"/>
          </w:tcPr>
          <w:p w14:paraId="23B5E9E0">
            <w:pPr>
              <w:spacing w:line="320" w:lineRule="exact"/>
              <w:jc w:val="center"/>
            </w:pPr>
          </w:p>
        </w:tc>
        <w:tc>
          <w:tcPr>
            <w:tcW w:w="4566" w:type="dxa"/>
            <w:vAlign w:val="center"/>
          </w:tcPr>
          <w:p w14:paraId="2889C964">
            <w:pPr>
              <w:spacing w:line="320" w:lineRule="exact"/>
            </w:pPr>
            <w:r>
              <w:rPr>
                <w:rFonts w:hint="eastAsia"/>
              </w:rPr>
              <w:t>开关、刀闸、指示灯、智能仪表、补偿电容、保护装置工作正常</w:t>
            </w:r>
          </w:p>
        </w:tc>
        <w:tc>
          <w:tcPr>
            <w:tcW w:w="2680" w:type="dxa"/>
            <w:vMerge w:val="continue"/>
            <w:vAlign w:val="center"/>
          </w:tcPr>
          <w:p w14:paraId="6022EB6F">
            <w:pPr>
              <w:spacing w:line="320" w:lineRule="exact"/>
            </w:pPr>
          </w:p>
        </w:tc>
        <w:tc>
          <w:tcPr>
            <w:tcW w:w="670" w:type="dxa"/>
            <w:vMerge w:val="continue"/>
            <w:vAlign w:val="center"/>
          </w:tcPr>
          <w:p w14:paraId="3B3313FA">
            <w:pPr>
              <w:spacing w:line="320" w:lineRule="exact"/>
            </w:pPr>
          </w:p>
        </w:tc>
        <w:tc>
          <w:tcPr>
            <w:tcW w:w="2199" w:type="dxa"/>
            <w:vMerge w:val="continue"/>
            <w:vAlign w:val="center"/>
          </w:tcPr>
          <w:p w14:paraId="50526CC1">
            <w:pPr>
              <w:spacing w:line="320" w:lineRule="exact"/>
            </w:pPr>
          </w:p>
        </w:tc>
      </w:tr>
      <w:tr w14:paraId="19DE35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98" w:hRule="atLeast"/>
        </w:trPr>
        <w:tc>
          <w:tcPr>
            <w:tcW w:w="674" w:type="dxa"/>
            <w:vMerge w:val="continue"/>
            <w:vAlign w:val="center"/>
          </w:tcPr>
          <w:p w14:paraId="2B25CEC4">
            <w:pPr>
              <w:spacing w:line="320" w:lineRule="exact"/>
            </w:pPr>
          </w:p>
        </w:tc>
        <w:tc>
          <w:tcPr>
            <w:tcW w:w="675" w:type="dxa"/>
            <w:vAlign w:val="center"/>
          </w:tcPr>
          <w:p w14:paraId="36A66C9E">
            <w:pPr>
              <w:spacing w:line="320" w:lineRule="exact"/>
            </w:pPr>
            <w:r>
              <w:rPr>
                <w:rFonts w:hint="eastAsia"/>
              </w:rPr>
              <w:t>29</w:t>
            </w:r>
          </w:p>
        </w:tc>
        <w:tc>
          <w:tcPr>
            <w:tcW w:w="1953" w:type="dxa"/>
            <w:vMerge w:val="continue"/>
            <w:vAlign w:val="center"/>
          </w:tcPr>
          <w:p w14:paraId="4EB55C60">
            <w:pPr>
              <w:spacing w:line="320" w:lineRule="exact"/>
            </w:pPr>
          </w:p>
        </w:tc>
        <w:tc>
          <w:tcPr>
            <w:tcW w:w="843" w:type="dxa"/>
            <w:vMerge w:val="continue"/>
            <w:vAlign w:val="center"/>
          </w:tcPr>
          <w:p w14:paraId="553024F6">
            <w:pPr>
              <w:spacing w:line="320" w:lineRule="exact"/>
            </w:pPr>
          </w:p>
        </w:tc>
        <w:tc>
          <w:tcPr>
            <w:tcW w:w="4566" w:type="dxa"/>
            <w:vAlign w:val="center"/>
          </w:tcPr>
          <w:p w14:paraId="01431D46">
            <w:pPr>
              <w:spacing w:line="320" w:lineRule="exact"/>
            </w:pPr>
            <w:r>
              <w:rPr>
                <w:rFonts w:hint="eastAsia"/>
              </w:rPr>
              <w:t>自动化设备无报警、设备运行状态与指示灯指示相符、工作电流在规定范围之内</w:t>
            </w:r>
          </w:p>
        </w:tc>
        <w:tc>
          <w:tcPr>
            <w:tcW w:w="2680" w:type="dxa"/>
            <w:vMerge w:val="continue"/>
            <w:vAlign w:val="center"/>
          </w:tcPr>
          <w:p w14:paraId="0761218E">
            <w:pPr>
              <w:spacing w:line="320" w:lineRule="exact"/>
            </w:pPr>
          </w:p>
        </w:tc>
        <w:tc>
          <w:tcPr>
            <w:tcW w:w="670" w:type="dxa"/>
            <w:vMerge w:val="continue"/>
            <w:vAlign w:val="center"/>
          </w:tcPr>
          <w:p w14:paraId="3769E934">
            <w:pPr>
              <w:spacing w:line="320" w:lineRule="exact"/>
            </w:pPr>
          </w:p>
        </w:tc>
        <w:tc>
          <w:tcPr>
            <w:tcW w:w="2199" w:type="dxa"/>
            <w:vMerge w:val="continue"/>
            <w:vAlign w:val="center"/>
          </w:tcPr>
          <w:p w14:paraId="55E0465B">
            <w:pPr>
              <w:spacing w:line="320" w:lineRule="exact"/>
            </w:pPr>
          </w:p>
        </w:tc>
      </w:tr>
      <w:tr w14:paraId="4582C1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6" w:hRule="atLeast"/>
        </w:trPr>
        <w:tc>
          <w:tcPr>
            <w:tcW w:w="674" w:type="dxa"/>
            <w:vMerge w:val="continue"/>
            <w:vAlign w:val="center"/>
          </w:tcPr>
          <w:p w14:paraId="0708122F">
            <w:pPr>
              <w:spacing w:line="320" w:lineRule="exact"/>
            </w:pPr>
          </w:p>
        </w:tc>
        <w:tc>
          <w:tcPr>
            <w:tcW w:w="675" w:type="dxa"/>
            <w:vAlign w:val="center"/>
          </w:tcPr>
          <w:p w14:paraId="6858E519">
            <w:pPr>
              <w:spacing w:line="320" w:lineRule="exact"/>
            </w:pPr>
            <w:r>
              <w:rPr>
                <w:rFonts w:hint="eastAsia"/>
              </w:rPr>
              <w:t>30</w:t>
            </w:r>
          </w:p>
        </w:tc>
        <w:tc>
          <w:tcPr>
            <w:tcW w:w="1953" w:type="dxa"/>
            <w:vMerge w:val="continue"/>
            <w:vAlign w:val="center"/>
          </w:tcPr>
          <w:p w14:paraId="23273C21">
            <w:pPr>
              <w:spacing w:line="320" w:lineRule="exact"/>
            </w:pPr>
          </w:p>
        </w:tc>
        <w:tc>
          <w:tcPr>
            <w:tcW w:w="843" w:type="dxa"/>
            <w:vMerge w:val="continue"/>
            <w:vAlign w:val="center"/>
          </w:tcPr>
          <w:p w14:paraId="333C39DD">
            <w:pPr>
              <w:spacing w:line="320" w:lineRule="exact"/>
            </w:pPr>
          </w:p>
        </w:tc>
        <w:tc>
          <w:tcPr>
            <w:tcW w:w="4566" w:type="dxa"/>
            <w:vAlign w:val="center"/>
          </w:tcPr>
          <w:p w14:paraId="2B16B188">
            <w:pPr>
              <w:spacing w:line="320" w:lineRule="exact"/>
            </w:pPr>
            <w:r>
              <w:rPr>
                <w:rFonts w:hint="eastAsia"/>
              </w:rPr>
              <w:t>设备发生缺陷时、逐级上报并在日志中详细记录</w:t>
            </w:r>
          </w:p>
        </w:tc>
        <w:tc>
          <w:tcPr>
            <w:tcW w:w="2680" w:type="dxa"/>
            <w:vMerge w:val="continue"/>
            <w:vAlign w:val="center"/>
          </w:tcPr>
          <w:p w14:paraId="44D6367D">
            <w:pPr>
              <w:spacing w:line="320" w:lineRule="exact"/>
            </w:pPr>
          </w:p>
        </w:tc>
        <w:tc>
          <w:tcPr>
            <w:tcW w:w="670" w:type="dxa"/>
            <w:vMerge w:val="continue"/>
            <w:vAlign w:val="center"/>
          </w:tcPr>
          <w:p w14:paraId="6FA5D7B4">
            <w:pPr>
              <w:spacing w:line="320" w:lineRule="exact"/>
            </w:pPr>
          </w:p>
        </w:tc>
        <w:tc>
          <w:tcPr>
            <w:tcW w:w="2199" w:type="dxa"/>
            <w:vMerge w:val="continue"/>
            <w:vAlign w:val="center"/>
          </w:tcPr>
          <w:p w14:paraId="360D5172">
            <w:pPr>
              <w:spacing w:line="320" w:lineRule="exact"/>
            </w:pPr>
          </w:p>
        </w:tc>
      </w:tr>
      <w:tr w14:paraId="53F521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6" w:hRule="atLeast"/>
        </w:trPr>
        <w:tc>
          <w:tcPr>
            <w:tcW w:w="674" w:type="dxa"/>
            <w:vMerge w:val="continue"/>
            <w:vAlign w:val="center"/>
          </w:tcPr>
          <w:p w14:paraId="2E3C65D8">
            <w:pPr>
              <w:spacing w:line="320" w:lineRule="exact"/>
            </w:pPr>
          </w:p>
        </w:tc>
        <w:tc>
          <w:tcPr>
            <w:tcW w:w="675" w:type="dxa"/>
            <w:vAlign w:val="center"/>
          </w:tcPr>
          <w:p w14:paraId="6246F410">
            <w:pPr>
              <w:spacing w:line="320" w:lineRule="exact"/>
            </w:pPr>
            <w:r>
              <w:rPr>
                <w:rFonts w:hint="eastAsia"/>
              </w:rPr>
              <w:t>31</w:t>
            </w:r>
          </w:p>
        </w:tc>
        <w:tc>
          <w:tcPr>
            <w:tcW w:w="1953" w:type="dxa"/>
            <w:vMerge w:val="continue"/>
            <w:vAlign w:val="center"/>
          </w:tcPr>
          <w:p w14:paraId="398DF53B">
            <w:pPr>
              <w:spacing w:line="320" w:lineRule="exact"/>
            </w:pPr>
          </w:p>
        </w:tc>
        <w:tc>
          <w:tcPr>
            <w:tcW w:w="843" w:type="dxa"/>
            <w:vMerge w:val="continue"/>
            <w:vAlign w:val="center"/>
          </w:tcPr>
          <w:p w14:paraId="767F8D5A">
            <w:pPr>
              <w:spacing w:line="320" w:lineRule="exact"/>
            </w:pPr>
          </w:p>
        </w:tc>
        <w:tc>
          <w:tcPr>
            <w:tcW w:w="4566" w:type="dxa"/>
            <w:vAlign w:val="center"/>
          </w:tcPr>
          <w:p w14:paraId="66718AC1">
            <w:pPr>
              <w:spacing w:line="320" w:lineRule="exact"/>
            </w:pPr>
            <w:r>
              <w:rPr>
                <w:rFonts w:hint="eastAsia"/>
              </w:rPr>
              <w:t>大容量变压器、大功率电气设备应设专人管理，增加特巡</w:t>
            </w:r>
          </w:p>
        </w:tc>
        <w:tc>
          <w:tcPr>
            <w:tcW w:w="2680" w:type="dxa"/>
            <w:vMerge w:val="continue"/>
            <w:vAlign w:val="center"/>
          </w:tcPr>
          <w:p w14:paraId="20330204">
            <w:pPr>
              <w:spacing w:line="320" w:lineRule="exact"/>
            </w:pPr>
          </w:p>
        </w:tc>
        <w:tc>
          <w:tcPr>
            <w:tcW w:w="670" w:type="dxa"/>
            <w:vMerge w:val="continue"/>
            <w:vAlign w:val="center"/>
          </w:tcPr>
          <w:p w14:paraId="386E26AB">
            <w:pPr>
              <w:spacing w:line="320" w:lineRule="exact"/>
            </w:pPr>
          </w:p>
        </w:tc>
        <w:tc>
          <w:tcPr>
            <w:tcW w:w="2199" w:type="dxa"/>
            <w:vMerge w:val="continue"/>
            <w:vAlign w:val="center"/>
          </w:tcPr>
          <w:p w14:paraId="130A8190">
            <w:pPr>
              <w:spacing w:line="320" w:lineRule="exact"/>
            </w:pPr>
          </w:p>
        </w:tc>
      </w:tr>
      <w:tr w14:paraId="54A888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6" w:hRule="atLeast"/>
        </w:trPr>
        <w:tc>
          <w:tcPr>
            <w:tcW w:w="674" w:type="dxa"/>
            <w:vMerge w:val="continue"/>
            <w:vAlign w:val="center"/>
          </w:tcPr>
          <w:p w14:paraId="770CD13E">
            <w:pPr>
              <w:spacing w:line="320" w:lineRule="exact"/>
            </w:pPr>
          </w:p>
        </w:tc>
        <w:tc>
          <w:tcPr>
            <w:tcW w:w="675" w:type="dxa"/>
            <w:vAlign w:val="center"/>
          </w:tcPr>
          <w:p w14:paraId="61F3FD71">
            <w:pPr>
              <w:spacing w:line="320" w:lineRule="exact"/>
              <w:textAlignment w:val="center"/>
            </w:pPr>
            <w:r>
              <w:rPr>
                <w:rFonts w:hint="eastAsia"/>
              </w:rPr>
              <w:t>32</w:t>
            </w:r>
          </w:p>
        </w:tc>
        <w:tc>
          <w:tcPr>
            <w:tcW w:w="1953" w:type="dxa"/>
            <w:vMerge w:val="continue"/>
            <w:vAlign w:val="center"/>
          </w:tcPr>
          <w:p w14:paraId="40BB7655">
            <w:pPr>
              <w:spacing w:line="320" w:lineRule="exact"/>
            </w:pPr>
          </w:p>
        </w:tc>
        <w:tc>
          <w:tcPr>
            <w:tcW w:w="843" w:type="dxa"/>
            <w:vMerge w:val="continue"/>
            <w:vAlign w:val="center"/>
          </w:tcPr>
          <w:p w14:paraId="778DD1E5">
            <w:pPr>
              <w:spacing w:line="320" w:lineRule="exact"/>
            </w:pPr>
          </w:p>
        </w:tc>
        <w:tc>
          <w:tcPr>
            <w:tcW w:w="4566" w:type="dxa"/>
            <w:vAlign w:val="center"/>
          </w:tcPr>
          <w:p w14:paraId="2E77880D">
            <w:pPr>
              <w:spacing w:line="320" w:lineRule="exact"/>
            </w:pPr>
            <w:r>
              <w:rPr>
                <w:rFonts w:hint="eastAsia"/>
              </w:rPr>
              <w:t>新增或大修的设备观察运行状态记录各项运行指标</w:t>
            </w:r>
          </w:p>
        </w:tc>
        <w:tc>
          <w:tcPr>
            <w:tcW w:w="2680" w:type="dxa"/>
            <w:vMerge w:val="continue"/>
            <w:vAlign w:val="center"/>
          </w:tcPr>
          <w:p w14:paraId="45576A7F">
            <w:pPr>
              <w:spacing w:line="320" w:lineRule="exact"/>
            </w:pPr>
          </w:p>
        </w:tc>
        <w:tc>
          <w:tcPr>
            <w:tcW w:w="670" w:type="dxa"/>
            <w:vMerge w:val="continue"/>
            <w:vAlign w:val="center"/>
          </w:tcPr>
          <w:p w14:paraId="0856E9BC">
            <w:pPr>
              <w:spacing w:line="320" w:lineRule="exact"/>
            </w:pPr>
          </w:p>
        </w:tc>
        <w:tc>
          <w:tcPr>
            <w:tcW w:w="2199" w:type="dxa"/>
            <w:vMerge w:val="continue"/>
            <w:vAlign w:val="center"/>
          </w:tcPr>
          <w:p w14:paraId="0198B15C">
            <w:pPr>
              <w:spacing w:line="320" w:lineRule="exact"/>
            </w:pPr>
          </w:p>
        </w:tc>
      </w:tr>
      <w:tr w14:paraId="5CFCAC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98" w:hRule="atLeast"/>
        </w:trPr>
        <w:tc>
          <w:tcPr>
            <w:tcW w:w="674" w:type="dxa"/>
            <w:vMerge w:val="continue"/>
            <w:vAlign w:val="center"/>
          </w:tcPr>
          <w:p w14:paraId="158EB8FE">
            <w:pPr>
              <w:spacing w:line="320" w:lineRule="exact"/>
            </w:pPr>
          </w:p>
        </w:tc>
        <w:tc>
          <w:tcPr>
            <w:tcW w:w="675" w:type="dxa"/>
            <w:vAlign w:val="center"/>
          </w:tcPr>
          <w:p w14:paraId="25D7169B">
            <w:pPr>
              <w:spacing w:line="320" w:lineRule="exact"/>
              <w:textAlignment w:val="center"/>
            </w:pPr>
            <w:r>
              <w:rPr>
                <w:rFonts w:hint="eastAsia"/>
              </w:rPr>
              <w:t>33</w:t>
            </w:r>
          </w:p>
        </w:tc>
        <w:tc>
          <w:tcPr>
            <w:tcW w:w="1953" w:type="dxa"/>
            <w:vAlign w:val="center"/>
          </w:tcPr>
          <w:p w14:paraId="5055BBB3">
            <w:pPr>
              <w:spacing w:line="320" w:lineRule="exact"/>
              <w:textAlignment w:val="center"/>
            </w:pPr>
            <w:r>
              <w:rPr>
                <w:rFonts w:hint="eastAsia"/>
              </w:rPr>
              <w:t>应急处理</w:t>
            </w:r>
          </w:p>
        </w:tc>
        <w:tc>
          <w:tcPr>
            <w:tcW w:w="843" w:type="dxa"/>
            <w:vAlign w:val="center"/>
          </w:tcPr>
          <w:p w14:paraId="0AD77E4C">
            <w:pPr>
              <w:jc w:val="center"/>
              <w:textAlignment w:val="center"/>
            </w:pPr>
            <w:r>
              <w:rPr>
                <w:rFonts w:cs="Calibri"/>
                <w:lang w:bidi="ar"/>
              </w:rPr>
              <w:t>5</w:t>
            </w:r>
          </w:p>
        </w:tc>
        <w:tc>
          <w:tcPr>
            <w:tcW w:w="4566" w:type="dxa"/>
            <w:vAlign w:val="center"/>
          </w:tcPr>
          <w:p w14:paraId="43CC1A96">
            <w:pPr>
              <w:spacing w:line="320" w:lineRule="exact"/>
            </w:pPr>
            <w:r>
              <w:rPr>
                <w:rFonts w:hint="eastAsia"/>
              </w:rPr>
              <w:t>按流程操作、处理及时有效、总结经验教训</w:t>
            </w:r>
          </w:p>
        </w:tc>
        <w:tc>
          <w:tcPr>
            <w:tcW w:w="2680" w:type="dxa"/>
            <w:vAlign w:val="center"/>
          </w:tcPr>
          <w:p w14:paraId="2EDB525B">
            <w:pPr>
              <w:spacing w:line="320" w:lineRule="exact"/>
            </w:pPr>
            <w:r>
              <w:t>□ 完整，得</w:t>
            </w:r>
            <w:r>
              <w:rPr>
                <w:rFonts w:hint="eastAsia"/>
              </w:rPr>
              <w:t>5</w:t>
            </w:r>
            <w:r>
              <w:t>分</w:t>
            </w:r>
            <w:r>
              <w:rPr>
                <w:rFonts w:hint="eastAsia"/>
              </w:rPr>
              <w:t>；</w:t>
            </w:r>
          </w:p>
          <w:p w14:paraId="10EB801B">
            <w:pPr>
              <w:spacing w:line="320" w:lineRule="exact"/>
            </w:pPr>
            <w:r>
              <w:t>□ 缺失或虚假记录，不得分</w:t>
            </w:r>
          </w:p>
        </w:tc>
        <w:tc>
          <w:tcPr>
            <w:tcW w:w="670" w:type="dxa"/>
            <w:vAlign w:val="center"/>
          </w:tcPr>
          <w:p w14:paraId="70110A6E">
            <w:pPr>
              <w:spacing w:line="320" w:lineRule="exact"/>
            </w:pPr>
          </w:p>
        </w:tc>
        <w:tc>
          <w:tcPr>
            <w:tcW w:w="2199" w:type="dxa"/>
            <w:vAlign w:val="center"/>
          </w:tcPr>
          <w:p w14:paraId="68D17EFA">
            <w:pPr>
              <w:spacing w:line="320" w:lineRule="exact"/>
            </w:pPr>
          </w:p>
        </w:tc>
      </w:tr>
      <w:tr w14:paraId="5A428E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61" w:hRule="atLeast"/>
        </w:trPr>
        <w:tc>
          <w:tcPr>
            <w:tcW w:w="674" w:type="dxa"/>
            <w:vMerge w:val="restart"/>
            <w:vAlign w:val="center"/>
          </w:tcPr>
          <w:p w14:paraId="544E9A27">
            <w:pPr>
              <w:spacing w:line="320" w:lineRule="exact"/>
            </w:pPr>
            <w:r>
              <w:rPr>
                <w:rFonts w:hint="eastAsia"/>
              </w:rPr>
              <w:t>服务质量35分</w:t>
            </w:r>
          </w:p>
        </w:tc>
        <w:tc>
          <w:tcPr>
            <w:tcW w:w="675" w:type="dxa"/>
            <w:vAlign w:val="center"/>
          </w:tcPr>
          <w:p w14:paraId="600F898F">
            <w:pPr>
              <w:spacing w:line="320" w:lineRule="exact"/>
              <w:textAlignment w:val="center"/>
            </w:pPr>
            <w:r>
              <w:rPr>
                <w:rFonts w:hint="eastAsia"/>
              </w:rPr>
              <w:t>34</w:t>
            </w:r>
          </w:p>
        </w:tc>
        <w:tc>
          <w:tcPr>
            <w:tcW w:w="1953" w:type="dxa"/>
            <w:vAlign w:val="center"/>
          </w:tcPr>
          <w:p w14:paraId="60F09704">
            <w:pPr>
              <w:spacing w:line="320" w:lineRule="exact"/>
              <w:textAlignment w:val="center"/>
            </w:pPr>
            <w:r>
              <w:rPr>
                <w:rFonts w:hint="eastAsia"/>
              </w:rPr>
              <w:t>服务效果（态度、及时性、质量）</w:t>
            </w:r>
          </w:p>
        </w:tc>
        <w:tc>
          <w:tcPr>
            <w:tcW w:w="843" w:type="dxa"/>
            <w:vAlign w:val="center"/>
          </w:tcPr>
          <w:p w14:paraId="52D27BE1">
            <w:pPr>
              <w:jc w:val="center"/>
              <w:textAlignment w:val="center"/>
            </w:pPr>
            <w:r>
              <w:rPr>
                <w:rFonts w:cs="Calibri"/>
                <w:lang w:bidi="ar"/>
              </w:rPr>
              <w:t>5</w:t>
            </w:r>
          </w:p>
        </w:tc>
        <w:tc>
          <w:tcPr>
            <w:tcW w:w="4566" w:type="dxa"/>
            <w:vAlign w:val="center"/>
          </w:tcPr>
          <w:p w14:paraId="79249525">
            <w:pPr>
              <w:spacing w:line="320" w:lineRule="exact"/>
            </w:pPr>
            <w:r>
              <w:rPr>
                <w:rFonts w:hint="eastAsia"/>
              </w:rPr>
              <w:t>按员工守则条例执行、总务处相关人员进行抽检</w:t>
            </w:r>
          </w:p>
        </w:tc>
        <w:tc>
          <w:tcPr>
            <w:tcW w:w="2680" w:type="dxa"/>
            <w:vAlign w:val="center"/>
          </w:tcPr>
          <w:p w14:paraId="6F2BE5F3">
            <w:pPr>
              <w:spacing w:line="320" w:lineRule="exact"/>
            </w:pPr>
            <w:r>
              <w:t>□ 完整，得</w:t>
            </w:r>
            <w:r>
              <w:rPr>
                <w:rFonts w:hint="eastAsia"/>
              </w:rPr>
              <w:t>5</w:t>
            </w:r>
            <w:r>
              <w:t>分</w:t>
            </w:r>
            <w:r>
              <w:rPr>
                <w:rFonts w:hint="eastAsia"/>
              </w:rPr>
              <w:t>；</w:t>
            </w:r>
          </w:p>
          <w:p w14:paraId="4AA02C75">
            <w:pPr>
              <w:spacing w:line="320" w:lineRule="exact"/>
            </w:pPr>
            <w:r>
              <w:t>□ 缺失或虚假记录，不得分</w:t>
            </w:r>
          </w:p>
        </w:tc>
        <w:tc>
          <w:tcPr>
            <w:tcW w:w="670" w:type="dxa"/>
            <w:vAlign w:val="center"/>
          </w:tcPr>
          <w:p w14:paraId="71CD3418">
            <w:pPr>
              <w:spacing w:line="320" w:lineRule="exact"/>
            </w:pPr>
          </w:p>
        </w:tc>
        <w:tc>
          <w:tcPr>
            <w:tcW w:w="2199" w:type="dxa"/>
            <w:vAlign w:val="center"/>
          </w:tcPr>
          <w:p w14:paraId="6BF50BA1">
            <w:pPr>
              <w:spacing w:line="320" w:lineRule="exact"/>
            </w:pPr>
          </w:p>
        </w:tc>
      </w:tr>
      <w:tr w14:paraId="744D21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86" w:hRule="atLeast"/>
        </w:trPr>
        <w:tc>
          <w:tcPr>
            <w:tcW w:w="674" w:type="dxa"/>
            <w:vMerge w:val="continue"/>
            <w:vAlign w:val="center"/>
          </w:tcPr>
          <w:p w14:paraId="1C5D1FFD">
            <w:pPr>
              <w:spacing w:line="320" w:lineRule="exact"/>
            </w:pPr>
          </w:p>
        </w:tc>
        <w:tc>
          <w:tcPr>
            <w:tcW w:w="675" w:type="dxa"/>
            <w:vAlign w:val="center"/>
          </w:tcPr>
          <w:p w14:paraId="3687AEBE">
            <w:pPr>
              <w:spacing w:line="320" w:lineRule="exact"/>
              <w:textAlignment w:val="center"/>
            </w:pPr>
            <w:r>
              <w:rPr>
                <w:rFonts w:hint="eastAsia"/>
              </w:rPr>
              <w:t>35</w:t>
            </w:r>
          </w:p>
        </w:tc>
        <w:tc>
          <w:tcPr>
            <w:tcW w:w="1953" w:type="dxa"/>
            <w:vAlign w:val="center"/>
          </w:tcPr>
          <w:p w14:paraId="27BA81F5">
            <w:pPr>
              <w:spacing w:line="320" w:lineRule="exact"/>
              <w:textAlignment w:val="center"/>
            </w:pPr>
            <w:r>
              <w:rPr>
                <w:rFonts w:hint="eastAsia"/>
              </w:rPr>
              <w:t>是否出现投诉</w:t>
            </w:r>
          </w:p>
        </w:tc>
        <w:tc>
          <w:tcPr>
            <w:tcW w:w="843" w:type="dxa"/>
            <w:vAlign w:val="center"/>
          </w:tcPr>
          <w:p w14:paraId="382FE059">
            <w:pPr>
              <w:jc w:val="center"/>
              <w:textAlignment w:val="center"/>
            </w:pPr>
            <w:r>
              <w:rPr>
                <w:rFonts w:cs="Calibri"/>
                <w:lang w:bidi="ar"/>
              </w:rPr>
              <w:t>10</w:t>
            </w:r>
          </w:p>
        </w:tc>
        <w:tc>
          <w:tcPr>
            <w:tcW w:w="4566" w:type="dxa"/>
            <w:vAlign w:val="center"/>
          </w:tcPr>
          <w:p w14:paraId="125EBD7E">
            <w:pPr>
              <w:spacing w:line="320" w:lineRule="exact"/>
            </w:pPr>
            <w:r>
              <w:rPr>
                <w:rFonts w:hint="eastAsia"/>
              </w:rPr>
              <w:t>当面、电话、微信以及书面的有效投诉</w:t>
            </w:r>
          </w:p>
        </w:tc>
        <w:tc>
          <w:tcPr>
            <w:tcW w:w="2680" w:type="dxa"/>
            <w:vAlign w:val="center"/>
          </w:tcPr>
          <w:p w14:paraId="6D0651E7">
            <w:pPr>
              <w:spacing w:line="320" w:lineRule="exact"/>
            </w:pPr>
            <w:r>
              <w:t>□ 1.无投诉，得10分；</w:t>
            </w:r>
          </w:p>
          <w:p w14:paraId="59DF5BF7">
            <w:pPr>
              <w:spacing w:line="320" w:lineRule="exact"/>
            </w:pPr>
            <w:r>
              <w:t>□ 2.有被投诉至总务处每次减2分；</w:t>
            </w:r>
          </w:p>
          <w:p w14:paraId="0AABB387">
            <w:pPr>
              <w:spacing w:line="320" w:lineRule="exact"/>
            </w:pPr>
            <w:r>
              <w:t>□ 3.有被投诉至医院的，不得分</w:t>
            </w:r>
            <w:r>
              <w:rPr>
                <w:rFonts w:hint="eastAsia"/>
              </w:rPr>
              <w:t>；</w:t>
            </w:r>
          </w:p>
          <w:p w14:paraId="1D317777">
            <w:pPr>
              <w:spacing w:line="320" w:lineRule="exact"/>
            </w:pPr>
            <w:r>
              <w:t>□ 4.被投诉至12345的，不得分且倒扣本项分值；</w:t>
            </w:r>
          </w:p>
          <w:p w14:paraId="0E01BB1A">
            <w:pPr>
              <w:spacing w:line="320" w:lineRule="exact"/>
            </w:pPr>
            <w:r>
              <w:t>□ 有2、3、4的均限下一考核月前完成整改。</w:t>
            </w:r>
          </w:p>
        </w:tc>
        <w:tc>
          <w:tcPr>
            <w:tcW w:w="670" w:type="dxa"/>
            <w:vAlign w:val="center"/>
          </w:tcPr>
          <w:p w14:paraId="3B0F92B0">
            <w:pPr>
              <w:spacing w:line="320" w:lineRule="exact"/>
            </w:pPr>
          </w:p>
        </w:tc>
        <w:tc>
          <w:tcPr>
            <w:tcW w:w="2199" w:type="dxa"/>
            <w:vAlign w:val="center"/>
          </w:tcPr>
          <w:p w14:paraId="6B7B2A20">
            <w:pPr>
              <w:spacing w:line="320" w:lineRule="exact"/>
            </w:pPr>
          </w:p>
        </w:tc>
      </w:tr>
      <w:tr w14:paraId="6C8996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6" w:hRule="atLeast"/>
        </w:trPr>
        <w:tc>
          <w:tcPr>
            <w:tcW w:w="674" w:type="dxa"/>
            <w:vMerge w:val="continue"/>
            <w:vAlign w:val="center"/>
          </w:tcPr>
          <w:p w14:paraId="598555C0">
            <w:pPr>
              <w:spacing w:line="320" w:lineRule="exact"/>
            </w:pPr>
          </w:p>
        </w:tc>
        <w:tc>
          <w:tcPr>
            <w:tcW w:w="675" w:type="dxa"/>
            <w:vAlign w:val="center"/>
          </w:tcPr>
          <w:p w14:paraId="77B006A8">
            <w:pPr>
              <w:spacing w:line="320" w:lineRule="exact"/>
              <w:textAlignment w:val="center"/>
            </w:pPr>
            <w:r>
              <w:rPr>
                <w:rFonts w:hint="eastAsia"/>
              </w:rPr>
              <w:t>36</w:t>
            </w:r>
          </w:p>
        </w:tc>
        <w:tc>
          <w:tcPr>
            <w:tcW w:w="1953" w:type="dxa"/>
            <w:vAlign w:val="center"/>
          </w:tcPr>
          <w:p w14:paraId="22B465C1">
            <w:pPr>
              <w:spacing w:line="320" w:lineRule="exact"/>
              <w:textAlignment w:val="center"/>
            </w:pPr>
            <w:r>
              <w:rPr>
                <w:rFonts w:hint="eastAsia"/>
              </w:rPr>
              <w:t>工作配合</w:t>
            </w:r>
          </w:p>
        </w:tc>
        <w:tc>
          <w:tcPr>
            <w:tcW w:w="843" w:type="dxa"/>
            <w:vAlign w:val="center"/>
          </w:tcPr>
          <w:p w14:paraId="60361853">
            <w:pPr>
              <w:jc w:val="center"/>
              <w:textAlignment w:val="center"/>
            </w:pPr>
            <w:r>
              <w:rPr>
                <w:rFonts w:cs="Calibri"/>
                <w:lang w:bidi="ar"/>
              </w:rPr>
              <w:t>10</w:t>
            </w:r>
          </w:p>
        </w:tc>
        <w:tc>
          <w:tcPr>
            <w:tcW w:w="4566" w:type="dxa"/>
            <w:vAlign w:val="center"/>
          </w:tcPr>
          <w:p w14:paraId="3CDD1984">
            <w:pPr>
              <w:spacing w:line="320" w:lineRule="exact"/>
            </w:pPr>
            <w:r>
              <w:t>配合其他科室</w:t>
            </w:r>
          </w:p>
          <w:p w14:paraId="30AD0E57">
            <w:pPr>
              <w:spacing w:line="320" w:lineRule="exact"/>
            </w:pPr>
            <w:r>
              <w:t>配合及监督第三方工作</w:t>
            </w:r>
          </w:p>
        </w:tc>
        <w:tc>
          <w:tcPr>
            <w:tcW w:w="2680" w:type="dxa"/>
            <w:vAlign w:val="center"/>
          </w:tcPr>
          <w:p w14:paraId="06F8AFDD">
            <w:pPr>
              <w:spacing w:line="320" w:lineRule="exact"/>
            </w:pPr>
            <w:r>
              <w:rPr>
                <w:rFonts w:hint="eastAsia"/>
              </w:rPr>
              <w:t>□ 有，得10分</w:t>
            </w:r>
          </w:p>
          <w:p w14:paraId="45062D94">
            <w:pPr>
              <w:spacing w:line="320" w:lineRule="exact"/>
            </w:pPr>
            <w:r>
              <w:rPr>
                <w:rFonts w:hint="eastAsia"/>
              </w:rPr>
              <w:t>□ 没有，不得分</w:t>
            </w:r>
          </w:p>
        </w:tc>
        <w:tc>
          <w:tcPr>
            <w:tcW w:w="670" w:type="dxa"/>
            <w:vAlign w:val="center"/>
          </w:tcPr>
          <w:p w14:paraId="61534602">
            <w:pPr>
              <w:spacing w:line="320" w:lineRule="exact"/>
            </w:pPr>
          </w:p>
        </w:tc>
        <w:tc>
          <w:tcPr>
            <w:tcW w:w="2199" w:type="dxa"/>
            <w:vAlign w:val="center"/>
          </w:tcPr>
          <w:p w14:paraId="332C91BC">
            <w:pPr>
              <w:spacing w:line="320" w:lineRule="exact"/>
            </w:pPr>
          </w:p>
        </w:tc>
      </w:tr>
    </w:tbl>
    <w:p w14:paraId="7A004FE6"/>
    <w:p w14:paraId="5A9489AB">
      <w:pPr>
        <w:outlineLvl w:val="9"/>
        <w:pPrChange w:id="3868" w:author="zhhx" w:date="2024-10-17T11:46:57Z">
          <w:pPr>
            <w:pStyle w:val="2"/>
          </w:pPr>
        </w:pPrChange>
      </w:pPr>
      <w:r>
        <w:br w:type="page"/>
      </w:r>
    </w:p>
    <w:p w14:paraId="54744907"/>
    <w:p w14:paraId="53AD18F7">
      <w:pPr>
        <w:spacing w:line="400" w:lineRule="exact"/>
        <w:rPr>
          <w:bCs/>
        </w:rPr>
      </w:pPr>
      <w:r>
        <w:rPr>
          <w:rFonts w:hint="eastAsia"/>
          <w:bCs/>
        </w:rPr>
        <w:t>7</w:t>
      </w:r>
      <w:r>
        <w:rPr>
          <w:bCs/>
        </w:rPr>
        <w:t>.</w:t>
      </w:r>
      <w:r>
        <w:rPr>
          <w:rFonts w:hint="eastAsia"/>
        </w:rPr>
        <w:t xml:space="preserve"> </w:t>
      </w:r>
      <w:r>
        <w:rPr>
          <w:rFonts w:hint="eastAsia"/>
          <w:bCs/>
        </w:rPr>
        <w:t>医用气体系统维修服务考核表</w:t>
      </w:r>
    </w:p>
    <w:p w14:paraId="70715C04">
      <w:pPr>
        <w:jc w:val="center"/>
        <w:rPr>
          <w:rFonts w:hint="eastAsia"/>
          <w:b/>
          <w:bCs/>
        </w:rPr>
      </w:pPr>
      <w:r>
        <w:rPr>
          <w:rFonts w:hint="eastAsia"/>
          <w:b/>
          <w:bCs/>
        </w:rPr>
        <w:t>医用气体</w:t>
      </w:r>
      <w:r>
        <w:rPr>
          <w:b/>
          <w:bCs/>
        </w:rPr>
        <w:t>系统</w:t>
      </w:r>
      <w:r>
        <w:rPr>
          <w:rFonts w:hint="eastAsia"/>
          <w:b/>
          <w:bCs/>
        </w:rPr>
        <w:t>维修</w:t>
      </w:r>
      <w:r>
        <w:rPr>
          <w:b/>
          <w:bCs/>
        </w:rPr>
        <w:t>服务考核表</w:t>
      </w:r>
    </w:p>
    <w:p w14:paraId="0D06DEAB">
      <w:pPr>
        <w:wordWrap w:val="0"/>
        <w:spacing w:line="360" w:lineRule="exact"/>
        <w:ind w:right="480"/>
        <w:rPr>
          <w:rFonts w:hint="eastAsia"/>
          <w:b/>
          <w:bCs/>
        </w:rPr>
      </w:pPr>
      <w:r>
        <w:rPr>
          <w:rFonts w:hint="eastAsia"/>
          <w:b/>
          <w:bCs/>
        </w:rPr>
        <w:t xml:space="preserve">                                                             </w:t>
      </w:r>
    </w:p>
    <w:p w14:paraId="30E62FC5">
      <w:pPr>
        <w:wordWrap w:val="0"/>
        <w:spacing w:line="360" w:lineRule="exact"/>
        <w:ind w:right="480"/>
        <w:rPr>
          <w:b/>
        </w:rPr>
      </w:pPr>
      <w:r>
        <w:rPr>
          <w:rFonts w:hint="eastAsia"/>
          <w:b/>
        </w:rPr>
        <w:t>日期：      年    月    日                                                                考核总得分：      分</w:t>
      </w:r>
    </w:p>
    <w:tbl>
      <w:tblPr>
        <w:tblStyle w:val="32"/>
        <w:tblpPr w:leftFromText="180" w:rightFromText="180" w:vertAnchor="text" w:horzAnchor="page" w:tblpX="1124" w:tblpY="368"/>
        <w:tblOverlap w:val="never"/>
        <w:tblW w:w="144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709"/>
        <w:gridCol w:w="1134"/>
        <w:gridCol w:w="3685"/>
        <w:gridCol w:w="709"/>
        <w:gridCol w:w="4820"/>
        <w:gridCol w:w="708"/>
        <w:gridCol w:w="1592"/>
      </w:tblGrid>
      <w:tr w14:paraId="20DA3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blHeader/>
        </w:trPr>
        <w:tc>
          <w:tcPr>
            <w:tcW w:w="1135" w:type="dxa"/>
            <w:tcBorders>
              <w:tl2br w:val="nil"/>
              <w:tr2bl w:val="nil"/>
            </w:tcBorders>
            <w:vAlign w:val="center"/>
          </w:tcPr>
          <w:p w14:paraId="5B29D1B4">
            <w:pPr>
              <w:spacing w:line="300" w:lineRule="exact"/>
              <w:jc w:val="center"/>
              <w:rPr>
                <w:b/>
                <w:bCs/>
              </w:rPr>
            </w:pPr>
            <w:r>
              <w:rPr>
                <w:b/>
                <w:bCs/>
              </w:rPr>
              <w:t>类别</w:t>
            </w:r>
          </w:p>
        </w:tc>
        <w:tc>
          <w:tcPr>
            <w:tcW w:w="709" w:type="dxa"/>
            <w:tcBorders>
              <w:tl2br w:val="nil"/>
              <w:tr2bl w:val="nil"/>
            </w:tcBorders>
            <w:vAlign w:val="center"/>
          </w:tcPr>
          <w:p w14:paraId="2932741D">
            <w:pPr>
              <w:spacing w:line="300" w:lineRule="exact"/>
              <w:jc w:val="center"/>
              <w:rPr>
                <w:b/>
                <w:bCs/>
              </w:rPr>
            </w:pPr>
            <w:r>
              <w:rPr>
                <w:b/>
                <w:bCs/>
              </w:rPr>
              <w:t>序号</w:t>
            </w:r>
          </w:p>
        </w:tc>
        <w:tc>
          <w:tcPr>
            <w:tcW w:w="1134" w:type="dxa"/>
            <w:tcBorders>
              <w:tl2br w:val="nil"/>
              <w:tr2bl w:val="nil"/>
            </w:tcBorders>
            <w:vAlign w:val="center"/>
          </w:tcPr>
          <w:p w14:paraId="66BB356A">
            <w:pPr>
              <w:spacing w:line="300" w:lineRule="exact"/>
              <w:jc w:val="center"/>
              <w:rPr>
                <w:b/>
                <w:bCs/>
              </w:rPr>
            </w:pPr>
            <w:r>
              <w:rPr>
                <w:b/>
                <w:bCs/>
              </w:rPr>
              <w:t>考核项目</w:t>
            </w:r>
          </w:p>
        </w:tc>
        <w:tc>
          <w:tcPr>
            <w:tcW w:w="3685" w:type="dxa"/>
            <w:tcBorders>
              <w:tl2br w:val="nil"/>
              <w:tr2bl w:val="nil"/>
            </w:tcBorders>
            <w:vAlign w:val="center"/>
          </w:tcPr>
          <w:p w14:paraId="6D4B745F">
            <w:pPr>
              <w:spacing w:line="300" w:lineRule="exact"/>
              <w:jc w:val="center"/>
              <w:rPr>
                <w:b/>
                <w:bCs/>
              </w:rPr>
            </w:pPr>
            <w:r>
              <w:rPr>
                <w:b/>
                <w:bCs/>
              </w:rPr>
              <w:t>考核内容</w:t>
            </w:r>
          </w:p>
        </w:tc>
        <w:tc>
          <w:tcPr>
            <w:tcW w:w="709" w:type="dxa"/>
            <w:tcBorders>
              <w:tl2br w:val="nil"/>
              <w:tr2bl w:val="nil"/>
            </w:tcBorders>
            <w:vAlign w:val="center"/>
          </w:tcPr>
          <w:p w14:paraId="66977859">
            <w:pPr>
              <w:spacing w:line="300" w:lineRule="exact"/>
              <w:jc w:val="center"/>
              <w:rPr>
                <w:b/>
                <w:bCs/>
              </w:rPr>
            </w:pPr>
            <w:r>
              <w:rPr>
                <w:b/>
                <w:bCs/>
              </w:rPr>
              <w:t>分值</w:t>
            </w:r>
          </w:p>
        </w:tc>
        <w:tc>
          <w:tcPr>
            <w:tcW w:w="4820" w:type="dxa"/>
            <w:tcBorders>
              <w:tl2br w:val="nil"/>
              <w:tr2bl w:val="nil"/>
            </w:tcBorders>
            <w:vAlign w:val="center"/>
          </w:tcPr>
          <w:p w14:paraId="65406E88">
            <w:pPr>
              <w:spacing w:line="300" w:lineRule="exact"/>
              <w:jc w:val="center"/>
              <w:rPr>
                <w:b/>
                <w:bCs/>
              </w:rPr>
            </w:pPr>
            <w:r>
              <w:rPr>
                <w:b/>
                <w:bCs/>
              </w:rPr>
              <w:t>考核标准</w:t>
            </w:r>
          </w:p>
        </w:tc>
        <w:tc>
          <w:tcPr>
            <w:tcW w:w="708" w:type="dxa"/>
            <w:tcBorders>
              <w:tl2br w:val="nil"/>
              <w:tr2bl w:val="nil"/>
            </w:tcBorders>
            <w:vAlign w:val="center"/>
          </w:tcPr>
          <w:p w14:paraId="59EC9B45">
            <w:pPr>
              <w:spacing w:line="300" w:lineRule="exact"/>
              <w:jc w:val="center"/>
              <w:rPr>
                <w:b/>
                <w:bCs/>
              </w:rPr>
            </w:pPr>
            <w:r>
              <w:rPr>
                <w:b/>
                <w:bCs/>
              </w:rPr>
              <w:t>得分</w:t>
            </w:r>
          </w:p>
        </w:tc>
        <w:tc>
          <w:tcPr>
            <w:tcW w:w="1592" w:type="dxa"/>
            <w:tcBorders>
              <w:tl2br w:val="nil"/>
              <w:tr2bl w:val="nil"/>
            </w:tcBorders>
            <w:vAlign w:val="center"/>
          </w:tcPr>
          <w:p w14:paraId="64D8B2D2">
            <w:pPr>
              <w:spacing w:line="300" w:lineRule="exact"/>
              <w:jc w:val="center"/>
              <w:rPr>
                <w:b/>
                <w:bCs/>
              </w:rPr>
            </w:pPr>
            <w:r>
              <w:rPr>
                <w:b/>
                <w:bCs/>
              </w:rPr>
              <w:t>考核小结</w:t>
            </w:r>
          </w:p>
        </w:tc>
      </w:tr>
      <w:tr w14:paraId="60AC2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vMerge w:val="restart"/>
            <w:tcBorders>
              <w:tl2br w:val="nil"/>
              <w:tr2bl w:val="nil"/>
            </w:tcBorders>
            <w:vAlign w:val="center"/>
          </w:tcPr>
          <w:p w14:paraId="350B93DB">
            <w:pPr>
              <w:spacing w:line="280" w:lineRule="exact"/>
              <w:jc w:val="center"/>
            </w:pPr>
            <w:r>
              <w:t>人员保障</w:t>
            </w:r>
          </w:p>
          <w:p w14:paraId="7FA73189">
            <w:pPr>
              <w:spacing w:line="280" w:lineRule="exact"/>
              <w:jc w:val="center"/>
            </w:pPr>
            <w:r>
              <w:t>（</w:t>
            </w:r>
            <w:r>
              <w:rPr>
                <w:rFonts w:hint="eastAsia"/>
              </w:rPr>
              <w:t>9</w:t>
            </w:r>
            <w:r>
              <w:t>分）</w:t>
            </w:r>
          </w:p>
        </w:tc>
        <w:tc>
          <w:tcPr>
            <w:tcW w:w="709" w:type="dxa"/>
            <w:tcBorders>
              <w:tl2br w:val="nil"/>
              <w:tr2bl w:val="nil"/>
            </w:tcBorders>
            <w:vAlign w:val="center"/>
          </w:tcPr>
          <w:p w14:paraId="3B9B2D7B">
            <w:pPr>
              <w:spacing w:line="280" w:lineRule="exact"/>
              <w:jc w:val="center"/>
            </w:pPr>
            <w:r>
              <w:t>1</w:t>
            </w:r>
          </w:p>
        </w:tc>
        <w:tc>
          <w:tcPr>
            <w:tcW w:w="1134" w:type="dxa"/>
            <w:tcBorders>
              <w:tl2br w:val="nil"/>
              <w:tr2bl w:val="nil"/>
            </w:tcBorders>
            <w:vAlign w:val="center"/>
          </w:tcPr>
          <w:p w14:paraId="5A3B2CCE">
            <w:pPr>
              <w:spacing w:line="280" w:lineRule="exact"/>
              <w:jc w:val="center"/>
            </w:pPr>
            <w:r>
              <w:t>人员配置</w:t>
            </w:r>
          </w:p>
        </w:tc>
        <w:tc>
          <w:tcPr>
            <w:tcW w:w="3685" w:type="dxa"/>
            <w:tcBorders>
              <w:tl2br w:val="nil"/>
              <w:tr2bl w:val="nil"/>
            </w:tcBorders>
            <w:vAlign w:val="center"/>
          </w:tcPr>
          <w:p w14:paraId="5C805E26">
            <w:pPr>
              <w:spacing w:line="280" w:lineRule="exact"/>
            </w:pPr>
            <w:r>
              <w:rPr>
                <w:rFonts w:hint="eastAsia"/>
              </w:rPr>
              <w:t>◆</w:t>
            </w:r>
            <w:r>
              <w:t>配置符合要求的管理及</w:t>
            </w:r>
            <w:r>
              <w:rPr>
                <w:rFonts w:hint="eastAsia"/>
              </w:rPr>
              <w:t>维修</w:t>
            </w:r>
            <w:r>
              <w:t>人员；</w:t>
            </w:r>
          </w:p>
          <w:p w14:paraId="49F44438">
            <w:pPr>
              <w:spacing w:line="280" w:lineRule="exact"/>
            </w:pPr>
            <w:r>
              <w:rPr>
                <w:rFonts w:hint="eastAsia"/>
              </w:rPr>
              <w:t>◆</w:t>
            </w:r>
            <w:r>
              <w:t>持有效证件上岗；</w:t>
            </w:r>
          </w:p>
          <w:p w14:paraId="382A9166">
            <w:pPr>
              <w:spacing w:line="280" w:lineRule="exact"/>
            </w:pPr>
            <w:r>
              <w:rPr>
                <w:rFonts w:hint="eastAsia"/>
              </w:rPr>
              <w:t>◆</w:t>
            </w:r>
            <w:r>
              <w:t>证书须上墙</w:t>
            </w:r>
          </w:p>
        </w:tc>
        <w:tc>
          <w:tcPr>
            <w:tcW w:w="709" w:type="dxa"/>
            <w:tcBorders>
              <w:tl2br w:val="nil"/>
              <w:tr2bl w:val="nil"/>
            </w:tcBorders>
            <w:vAlign w:val="center"/>
          </w:tcPr>
          <w:p w14:paraId="1D44BAAF">
            <w:pPr>
              <w:spacing w:line="280" w:lineRule="exact"/>
              <w:jc w:val="center"/>
            </w:pPr>
            <w:r>
              <w:t>2</w:t>
            </w:r>
          </w:p>
        </w:tc>
        <w:tc>
          <w:tcPr>
            <w:tcW w:w="4820" w:type="dxa"/>
            <w:tcBorders>
              <w:tl2br w:val="nil"/>
              <w:tr2bl w:val="nil"/>
            </w:tcBorders>
            <w:vAlign w:val="center"/>
          </w:tcPr>
          <w:p w14:paraId="390D807A">
            <w:pPr>
              <w:spacing w:line="280" w:lineRule="exact"/>
            </w:pPr>
            <w:r>
              <w:rPr/>
              <w:sym w:font="Wingdings" w:char="00A8"/>
            </w:r>
            <w:r>
              <w:t>合规，得2分；</w:t>
            </w:r>
          </w:p>
          <w:p w14:paraId="0C879D6D">
            <w:pPr>
              <w:spacing w:line="280" w:lineRule="exact"/>
            </w:pPr>
            <w:r>
              <w:rPr/>
              <w:sym w:font="Wingdings" w:char="00A8"/>
            </w:r>
            <w:r>
              <w:t>人员配置充分，证件有效但未上墙，得1分；</w:t>
            </w:r>
          </w:p>
          <w:p w14:paraId="16F0FF46">
            <w:pPr>
              <w:spacing w:line="280" w:lineRule="exact"/>
            </w:pPr>
            <w:r>
              <w:rPr/>
              <w:sym w:font="Wingdings" w:char="00A8"/>
            </w:r>
            <w:r>
              <w:t>人员配置不足，无证件或证件无效，均不得分</w:t>
            </w:r>
          </w:p>
        </w:tc>
        <w:tc>
          <w:tcPr>
            <w:tcW w:w="708" w:type="dxa"/>
            <w:tcBorders>
              <w:tl2br w:val="nil"/>
              <w:tr2bl w:val="nil"/>
            </w:tcBorders>
            <w:vAlign w:val="center"/>
          </w:tcPr>
          <w:p w14:paraId="742AB8BA">
            <w:pPr>
              <w:spacing w:line="340" w:lineRule="exact"/>
              <w:jc w:val="center"/>
            </w:pPr>
          </w:p>
        </w:tc>
        <w:tc>
          <w:tcPr>
            <w:tcW w:w="1592" w:type="dxa"/>
            <w:tcBorders>
              <w:tl2br w:val="nil"/>
              <w:tr2bl w:val="nil"/>
            </w:tcBorders>
            <w:vAlign w:val="center"/>
          </w:tcPr>
          <w:p w14:paraId="7A9CF2B1">
            <w:pPr>
              <w:spacing w:line="300" w:lineRule="exact"/>
              <w:jc w:val="center"/>
            </w:pPr>
          </w:p>
        </w:tc>
      </w:tr>
      <w:tr w14:paraId="0F4B4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vMerge w:val="continue"/>
            <w:tcBorders>
              <w:tl2br w:val="nil"/>
              <w:tr2bl w:val="nil"/>
            </w:tcBorders>
            <w:vAlign w:val="center"/>
          </w:tcPr>
          <w:p w14:paraId="34E511A8">
            <w:pPr>
              <w:spacing w:line="280" w:lineRule="exact"/>
              <w:jc w:val="center"/>
            </w:pPr>
          </w:p>
        </w:tc>
        <w:tc>
          <w:tcPr>
            <w:tcW w:w="709" w:type="dxa"/>
            <w:tcBorders>
              <w:tl2br w:val="nil"/>
              <w:tr2bl w:val="nil"/>
            </w:tcBorders>
            <w:vAlign w:val="center"/>
          </w:tcPr>
          <w:p w14:paraId="121BF8E3">
            <w:pPr>
              <w:spacing w:line="280" w:lineRule="exact"/>
              <w:jc w:val="center"/>
            </w:pPr>
            <w:r>
              <w:t>2</w:t>
            </w:r>
          </w:p>
        </w:tc>
        <w:tc>
          <w:tcPr>
            <w:tcW w:w="1134" w:type="dxa"/>
            <w:tcBorders>
              <w:tl2br w:val="nil"/>
              <w:tr2bl w:val="nil"/>
            </w:tcBorders>
            <w:vAlign w:val="center"/>
          </w:tcPr>
          <w:p w14:paraId="01CD8489">
            <w:pPr>
              <w:spacing w:line="280" w:lineRule="exact"/>
              <w:jc w:val="center"/>
            </w:pPr>
            <w:r>
              <w:t>人员操守</w:t>
            </w:r>
          </w:p>
        </w:tc>
        <w:tc>
          <w:tcPr>
            <w:tcW w:w="3685" w:type="dxa"/>
            <w:tcBorders>
              <w:tl2br w:val="nil"/>
              <w:tr2bl w:val="nil"/>
            </w:tcBorders>
            <w:vAlign w:val="center"/>
          </w:tcPr>
          <w:p w14:paraId="0A45A7AC">
            <w:pPr>
              <w:spacing w:line="280" w:lineRule="exact"/>
            </w:pPr>
            <w:r>
              <w:rPr>
                <w:rFonts w:hint="eastAsia"/>
              </w:rPr>
              <w:t>◆</w:t>
            </w:r>
            <w:r>
              <w:t>着工作装规范佩戴工牌证件</w:t>
            </w:r>
            <w:r>
              <w:rPr>
                <w:rFonts w:hint="eastAsia"/>
              </w:rPr>
              <w:t>，文明整洁</w:t>
            </w:r>
            <w:r>
              <w:t>；</w:t>
            </w:r>
          </w:p>
          <w:p w14:paraId="61793A61">
            <w:pPr>
              <w:spacing w:line="280" w:lineRule="exact"/>
            </w:pPr>
            <w:r>
              <w:rPr>
                <w:rFonts w:hint="eastAsia"/>
              </w:rPr>
              <w:t>◆</w:t>
            </w:r>
            <w:r>
              <w:t>无酒后上岗、吸烟情况；</w:t>
            </w:r>
          </w:p>
          <w:p w14:paraId="7E83DBA1">
            <w:pPr>
              <w:spacing w:line="280" w:lineRule="exact"/>
            </w:pPr>
            <w:r>
              <w:rPr>
                <w:rFonts w:hint="eastAsia"/>
              </w:rPr>
              <w:t>◆</w:t>
            </w:r>
            <w:r>
              <w:t>无睡岗、脱岗情况</w:t>
            </w:r>
          </w:p>
        </w:tc>
        <w:tc>
          <w:tcPr>
            <w:tcW w:w="709" w:type="dxa"/>
            <w:tcBorders>
              <w:tl2br w:val="nil"/>
              <w:tr2bl w:val="nil"/>
            </w:tcBorders>
            <w:vAlign w:val="center"/>
          </w:tcPr>
          <w:p w14:paraId="656DC11B">
            <w:pPr>
              <w:spacing w:line="280" w:lineRule="exact"/>
              <w:jc w:val="center"/>
            </w:pPr>
            <w:r>
              <w:rPr>
                <w:rFonts w:hint="eastAsia"/>
              </w:rPr>
              <w:t>1</w:t>
            </w:r>
          </w:p>
        </w:tc>
        <w:tc>
          <w:tcPr>
            <w:tcW w:w="4820" w:type="dxa"/>
            <w:tcBorders>
              <w:tl2br w:val="nil"/>
              <w:tr2bl w:val="nil"/>
            </w:tcBorders>
            <w:vAlign w:val="center"/>
          </w:tcPr>
          <w:p w14:paraId="3499B73A">
            <w:pPr>
              <w:spacing w:line="280" w:lineRule="exact"/>
            </w:pPr>
            <w:r>
              <w:rPr/>
              <w:sym w:font="Wingdings" w:char="00A8"/>
            </w:r>
            <w:r>
              <w:t>合规，得</w:t>
            </w:r>
            <w:r>
              <w:rPr>
                <w:rFonts w:hint="eastAsia"/>
              </w:rPr>
              <w:t>1</w:t>
            </w:r>
            <w:r>
              <w:t>分；</w:t>
            </w:r>
          </w:p>
          <w:p w14:paraId="63DDA1FA">
            <w:pPr>
              <w:spacing w:line="280" w:lineRule="exact"/>
            </w:pPr>
            <w:r>
              <w:rPr/>
              <w:sym w:font="Wingdings" w:char="00A8"/>
            </w:r>
            <w:r>
              <w:t>任意一项不合规，均不得分</w:t>
            </w:r>
          </w:p>
        </w:tc>
        <w:tc>
          <w:tcPr>
            <w:tcW w:w="708" w:type="dxa"/>
            <w:tcBorders>
              <w:tl2br w:val="nil"/>
              <w:tr2bl w:val="nil"/>
            </w:tcBorders>
            <w:vAlign w:val="center"/>
          </w:tcPr>
          <w:p w14:paraId="39E17B6B">
            <w:pPr>
              <w:spacing w:line="340" w:lineRule="exact"/>
              <w:jc w:val="center"/>
            </w:pPr>
          </w:p>
        </w:tc>
        <w:tc>
          <w:tcPr>
            <w:tcW w:w="1592" w:type="dxa"/>
            <w:tcBorders>
              <w:tl2br w:val="nil"/>
              <w:tr2bl w:val="nil"/>
            </w:tcBorders>
            <w:vAlign w:val="center"/>
          </w:tcPr>
          <w:p w14:paraId="6ECBC24D">
            <w:pPr>
              <w:spacing w:line="300" w:lineRule="exact"/>
              <w:jc w:val="center"/>
            </w:pPr>
          </w:p>
        </w:tc>
      </w:tr>
      <w:tr w14:paraId="43A3D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vMerge w:val="continue"/>
            <w:tcBorders>
              <w:tl2br w:val="nil"/>
              <w:tr2bl w:val="nil"/>
            </w:tcBorders>
            <w:vAlign w:val="center"/>
          </w:tcPr>
          <w:p w14:paraId="06852F22">
            <w:pPr>
              <w:spacing w:line="280" w:lineRule="exact"/>
              <w:jc w:val="center"/>
            </w:pPr>
          </w:p>
        </w:tc>
        <w:tc>
          <w:tcPr>
            <w:tcW w:w="709" w:type="dxa"/>
            <w:tcBorders>
              <w:tl2br w:val="nil"/>
              <w:tr2bl w:val="nil"/>
            </w:tcBorders>
            <w:vAlign w:val="center"/>
          </w:tcPr>
          <w:p w14:paraId="582DD746">
            <w:pPr>
              <w:spacing w:line="280" w:lineRule="exact"/>
              <w:jc w:val="center"/>
            </w:pPr>
            <w:r>
              <w:t>3</w:t>
            </w:r>
          </w:p>
        </w:tc>
        <w:tc>
          <w:tcPr>
            <w:tcW w:w="1134" w:type="dxa"/>
            <w:tcBorders>
              <w:tl2br w:val="nil"/>
              <w:tr2bl w:val="nil"/>
            </w:tcBorders>
            <w:vAlign w:val="center"/>
          </w:tcPr>
          <w:p w14:paraId="47ADE046">
            <w:pPr>
              <w:spacing w:line="280" w:lineRule="exact"/>
              <w:jc w:val="center"/>
            </w:pPr>
            <w:r>
              <w:t>培训及考核记录</w:t>
            </w:r>
          </w:p>
        </w:tc>
        <w:tc>
          <w:tcPr>
            <w:tcW w:w="3685" w:type="dxa"/>
            <w:tcBorders>
              <w:tl2br w:val="nil"/>
              <w:tr2bl w:val="nil"/>
            </w:tcBorders>
            <w:vAlign w:val="center"/>
          </w:tcPr>
          <w:p w14:paraId="30B874A1">
            <w:pPr>
              <w:spacing w:line="280" w:lineRule="exact"/>
            </w:pPr>
            <w:r>
              <w:rPr>
                <w:rFonts w:hint="eastAsia"/>
              </w:rPr>
              <w:t>◆</w:t>
            </w:r>
            <w:r>
              <w:t>安全培训；</w:t>
            </w:r>
          </w:p>
          <w:p w14:paraId="5AC27793">
            <w:pPr>
              <w:spacing w:line="280" w:lineRule="exact"/>
            </w:pPr>
            <w:r>
              <w:rPr>
                <w:rFonts w:hint="eastAsia"/>
              </w:rPr>
              <w:t>◆</w:t>
            </w:r>
            <w:r>
              <w:t>专业技能培训；</w:t>
            </w:r>
          </w:p>
          <w:p w14:paraId="6DA3BC61">
            <w:pPr>
              <w:spacing w:line="280" w:lineRule="exact"/>
            </w:pPr>
            <w:r>
              <w:rPr>
                <w:rFonts w:hint="eastAsia"/>
              </w:rPr>
              <w:t>◆</w:t>
            </w:r>
            <w:r>
              <w:t>各类应急预案培训；</w:t>
            </w:r>
          </w:p>
          <w:p w14:paraId="4C3EB4A4">
            <w:pPr>
              <w:spacing w:line="280" w:lineRule="exact"/>
            </w:pPr>
            <w:r>
              <w:rPr>
                <w:rFonts w:hint="eastAsia"/>
              </w:rPr>
              <w:t>◆</w:t>
            </w:r>
            <w:r>
              <w:t>入职岗前培训</w:t>
            </w:r>
          </w:p>
        </w:tc>
        <w:tc>
          <w:tcPr>
            <w:tcW w:w="709" w:type="dxa"/>
            <w:tcBorders>
              <w:tl2br w:val="nil"/>
              <w:tr2bl w:val="nil"/>
            </w:tcBorders>
            <w:vAlign w:val="center"/>
          </w:tcPr>
          <w:p w14:paraId="3AA74744">
            <w:pPr>
              <w:spacing w:line="280" w:lineRule="exact"/>
              <w:jc w:val="center"/>
            </w:pPr>
            <w:r>
              <w:t>3</w:t>
            </w:r>
          </w:p>
        </w:tc>
        <w:tc>
          <w:tcPr>
            <w:tcW w:w="4820" w:type="dxa"/>
            <w:tcBorders>
              <w:tl2br w:val="nil"/>
              <w:tr2bl w:val="nil"/>
            </w:tcBorders>
            <w:vAlign w:val="center"/>
          </w:tcPr>
          <w:p w14:paraId="03E5C959">
            <w:pPr>
              <w:spacing w:line="280" w:lineRule="exact"/>
            </w:pPr>
            <w:r>
              <w:rPr/>
              <w:sym w:font="Wingdings" w:char="00A8"/>
            </w:r>
            <w:r>
              <w:t>记录齐全、完整、真实，得3分；</w:t>
            </w:r>
          </w:p>
          <w:p w14:paraId="050AA036">
            <w:pPr>
              <w:spacing w:line="280" w:lineRule="exact"/>
            </w:pPr>
            <w:r>
              <w:rPr/>
              <w:sym w:font="Wingdings" w:char="00A8"/>
            </w:r>
            <w:r>
              <w:t>记录齐全、真实但不完善，得2分；</w:t>
            </w:r>
          </w:p>
          <w:p w14:paraId="5AE3ADCA">
            <w:pPr>
              <w:spacing w:line="280" w:lineRule="exact"/>
            </w:pPr>
            <w:r>
              <w:rPr/>
              <w:sym w:font="Wingdings" w:char="00A8"/>
            </w:r>
            <w:r>
              <w:t>记录缺失1-2项，得1分；</w:t>
            </w:r>
          </w:p>
          <w:p w14:paraId="33009DEE">
            <w:pPr>
              <w:spacing w:line="280" w:lineRule="exact"/>
            </w:pPr>
            <w:r>
              <w:rPr/>
              <w:sym w:font="Wingdings" w:char="00A8"/>
            </w:r>
            <w:r>
              <w:t>记录缺失2项以上或发现有虚假记录，均不得分</w:t>
            </w:r>
          </w:p>
        </w:tc>
        <w:tc>
          <w:tcPr>
            <w:tcW w:w="708" w:type="dxa"/>
            <w:tcBorders>
              <w:tl2br w:val="nil"/>
              <w:tr2bl w:val="nil"/>
            </w:tcBorders>
          </w:tcPr>
          <w:p w14:paraId="0C54A68D">
            <w:pPr>
              <w:spacing w:line="340" w:lineRule="exact"/>
              <w:jc w:val="center"/>
            </w:pPr>
          </w:p>
        </w:tc>
        <w:tc>
          <w:tcPr>
            <w:tcW w:w="1592" w:type="dxa"/>
            <w:tcBorders>
              <w:tl2br w:val="nil"/>
              <w:tr2bl w:val="nil"/>
            </w:tcBorders>
          </w:tcPr>
          <w:p w14:paraId="00CF0442">
            <w:pPr>
              <w:spacing w:line="300" w:lineRule="exact"/>
              <w:jc w:val="center"/>
            </w:pPr>
          </w:p>
        </w:tc>
      </w:tr>
      <w:tr w14:paraId="161A8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vMerge w:val="continue"/>
            <w:tcBorders>
              <w:tl2br w:val="nil"/>
              <w:tr2bl w:val="nil"/>
            </w:tcBorders>
            <w:vAlign w:val="center"/>
          </w:tcPr>
          <w:p w14:paraId="09CC7B51">
            <w:pPr>
              <w:spacing w:line="280" w:lineRule="exact"/>
              <w:jc w:val="center"/>
            </w:pPr>
          </w:p>
        </w:tc>
        <w:tc>
          <w:tcPr>
            <w:tcW w:w="709" w:type="dxa"/>
            <w:tcBorders>
              <w:tl2br w:val="nil"/>
              <w:tr2bl w:val="nil"/>
            </w:tcBorders>
            <w:vAlign w:val="center"/>
          </w:tcPr>
          <w:p w14:paraId="4E991D40">
            <w:pPr>
              <w:spacing w:line="280" w:lineRule="exact"/>
              <w:jc w:val="center"/>
            </w:pPr>
            <w:r>
              <w:t>4</w:t>
            </w:r>
          </w:p>
        </w:tc>
        <w:tc>
          <w:tcPr>
            <w:tcW w:w="1134" w:type="dxa"/>
            <w:tcBorders>
              <w:tl2br w:val="nil"/>
              <w:tr2bl w:val="nil"/>
            </w:tcBorders>
            <w:vAlign w:val="center"/>
          </w:tcPr>
          <w:p w14:paraId="0EF5ECBD">
            <w:pPr>
              <w:spacing w:line="280" w:lineRule="exact"/>
              <w:jc w:val="center"/>
            </w:pPr>
            <w:r>
              <w:t>工作能力考核</w:t>
            </w:r>
          </w:p>
        </w:tc>
        <w:tc>
          <w:tcPr>
            <w:tcW w:w="3685" w:type="dxa"/>
            <w:tcBorders>
              <w:tl2br w:val="nil"/>
              <w:tr2bl w:val="nil"/>
            </w:tcBorders>
            <w:vAlign w:val="center"/>
          </w:tcPr>
          <w:p w14:paraId="05B49C61">
            <w:pPr>
              <w:spacing w:line="280" w:lineRule="exact"/>
            </w:pPr>
            <w:r>
              <w:rPr>
                <w:rFonts w:hint="eastAsia"/>
              </w:rPr>
              <w:t>◆</w:t>
            </w:r>
            <w:r>
              <w:t>消防器材、防护器具的使用；</w:t>
            </w:r>
          </w:p>
          <w:p w14:paraId="45B74F1B">
            <w:pPr>
              <w:spacing w:line="280" w:lineRule="exact"/>
            </w:pPr>
            <w:r>
              <w:rPr>
                <w:rFonts w:hint="eastAsia"/>
              </w:rPr>
              <w:t>◆各类</w:t>
            </w:r>
            <w:r>
              <w:t>管理制度的熟悉程度；</w:t>
            </w:r>
          </w:p>
          <w:p w14:paraId="77E30B80">
            <w:pPr>
              <w:spacing w:line="280" w:lineRule="exact"/>
            </w:pPr>
            <w:r>
              <w:rPr>
                <w:rFonts w:hint="eastAsia"/>
              </w:rPr>
              <w:t>◆</w:t>
            </w:r>
            <w:r>
              <w:t>系统设备及管道路由等的熟悉程度；</w:t>
            </w:r>
          </w:p>
          <w:p w14:paraId="0ACFF8EC">
            <w:pPr>
              <w:spacing w:line="280" w:lineRule="exact"/>
            </w:pPr>
            <w:r>
              <w:rPr>
                <w:rFonts w:hint="eastAsia"/>
              </w:rPr>
              <w:t>◆</w:t>
            </w:r>
            <w:r>
              <w:t>应急处置</w:t>
            </w:r>
            <w:r>
              <w:rPr>
                <w:rFonts w:hint="eastAsia"/>
              </w:rPr>
              <w:t>及维修</w:t>
            </w:r>
            <w:r>
              <w:t>能力</w:t>
            </w:r>
          </w:p>
        </w:tc>
        <w:tc>
          <w:tcPr>
            <w:tcW w:w="709" w:type="dxa"/>
            <w:tcBorders>
              <w:tl2br w:val="nil"/>
              <w:tr2bl w:val="nil"/>
            </w:tcBorders>
            <w:vAlign w:val="center"/>
          </w:tcPr>
          <w:p w14:paraId="3F34DE23">
            <w:pPr>
              <w:spacing w:line="280" w:lineRule="exact"/>
              <w:jc w:val="center"/>
            </w:pPr>
            <w:r>
              <w:rPr>
                <w:rFonts w:hint="eastAsia"/>
              </w:rPr>
              <w:t>3</w:t>
            </w:r>
          </w:p>
        </w:tc>
        <w:tc>
          <w:tcPr>
            <w:tcW w:w="4820" w:type="dxa"/>
            <w:tcBorders>
              <w:tl2br w:val="nil"/>
              <w:tr2bl w:val="nil"/>
            </w:tcBorders>
            <w:vAlign w:val="center"/>
          </w:tcPr>
          <w:p w14:paraId="6CE4F96E">
            <w:pPr>
              <w:spacing w:line="280" w:lineRule="exact"/>
            </w:pPr>
            <w:r>
              <w:rPr/>
              <w:sym w:font="Wingdings" w:char="00A8"/>
            </w:r>
            <w:r>
              <w:t>熟练掌握，得</w:t>
            </w:r>
            <w:r>
              <w:rPr>
                <w:rFonts w:hint="eastAsia"/>
              </w:rPr>
              <w:t>3</w:t>
            </w:r>
            <w:r>
              <w:t>分；</w:t>
            </w:r>
          </w:p>
          <w:p w14:paraId="5557726A">
            <w:pPr>
              <w:spacing w:line="280" w:lineRule="exact"/>
            </w:pPr>
            <w:r>
              <w:rPr/>
              <w:sym w:font="Wingdings" w:char="00A8"/>
            </w:r>
            <w:r>
              <w:t>1-2项未熟练掌握，得</w:t>
            </w:r>
            <w:r>
              <w:rPr>
                <w:rFonts w:hint="eastAsia"/>
              </w:rPr>
              <w:t>2</w:t>
            </w:r>
            <w:r>
              <w:t>分；</w:t>
            </w:r>
          </w:p>
          <w:p w14:paraId="2DBDCCBE">
            <w:pPr>
              <w:spacing w:line="280" w:lineRule="exact"/>
            </w:pPr>
            <w:r>
              <w:rPr/>
              <w:sym w:font="Wingdings" w:char="00A8"/>
            </w:r>
            <w:r>
              <w:t>3项未熟练掌握，得</w:t>
            </w:r>
            <w:r>
              <w:rPr>
                <w:rFonts w:hint="eastAsia"/>
              </w:rPr>
              <w:t>1</w:t>
            </w:r>
            <w:r>
              <w:t>分；</w:t>
            </w:r>
          </w:p>
          <w:p w14:paraId="0A426023">
            <w:pPr>
              <w:spacing w:line="280" w:lineRule="exact"/>
            </w:pPr>
            <w:r>
              <w:rPr/>
              <w:sym w:font="Wingdings" w:char="00A8"/>
            </w:r>
            <w:r>
              <w:rPr>
                <w:rFonts w:hint="eastAsia"/>
              </w:rPr>
              <w:t>4</w:t>
            </w:r>
            <w:r>
              <w:t>项</w:t>
            </w:r>
            <w:r>
              <w:rPr>
                <w:rFonts w:hint="eastAsia"/>
              </w:rPr>
              <w:t>及</w:t>
            </w:r>
            <w:r>
              <w:t>以上未熟练掌握，不得分</w:t>
            </w:r>
          </w:p>
        </w:tc>
        <w:tc>
          <w:tcPr>
            <w:tcW w:w="708" w:type="dxa"/>
            <w:tcBorders>
              <w:tl2br w:val="nil"/>
              <w:tr2bl w:val="nil"/>
            </w:tcBorders>
          </w:tcPr>
          <w:p w14:paraId="700ADB6C">
            <w:pPr>
              <w:spacing w:line="340" w:lineRule="exact"/>
              <w:jc w:val="center"/>
            </w:pPr>
          </w:p>
        </w:tc>
        <w:tc>
          <w:tcPr>
            <w:tcW w:w="1592" w:type="dxa"/>
            <w:tcBorders>
              <w:tl2br w:val="nil"/>
              <w:tr2bl w:val="nil"/>
            </w:tcBorders>
          </w:tcPr>
          <w:p w14:paraId="1CFFF771">
            <w:pPr>
              <w:spacing w:line="300" w:lineRule="exact"/>
              <w:jc w:val="center"/>
            </w:pPr>
          </w:p>
        </w:tc>
      </w:tr>
      <w:tr w14:paraId="2FDF5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vMerge w:val="restart"/>
            <w:tcBorders>
              <w:tl2br w:val="nil"/>
              <w:tr2bl w:val="nil"/>
            </w:tcBorders>
            <w:vAlign w:val="center"/>
          </w:tcPr>
          <w:p w14:paraId="2A03ED53">
            <w:pPr>
              <w:spacing w:line="280" w:lineRule="exact"/>
              <w:jc w:val="center"/>
            </w:pPr>
            <w:r>
              <w:t>制度管理</w:t>
            </w:r>
          </w:p>
          <w:p w14:paraId="749F1CFC">
            <w:pPr>
              <w:spacing w:line="280" w:lineRule="exact"/>
              <w:jc w:val="center"/>
            </w:pPr>
            <w:r>
              <w:t>（</w:t>
            </w:r>
            <w:r>
              <w:rPr>
                <w:rFonts w:hint="eastAsia"/>
              </w:rPr>
              <w:t>6</w:t>
            </w:r>
            <w:r>
              <w:t>分）</w:t>
            </w:r>
          </w:p>
        </w:tc>
        <w:tc>
          <w:tcPr>
            <w:tcW w:w="709" w:type="dxa"/>
            <w:tcBorders>
              <w:tl2br w:val="nil"/>
              <w:tr2bl w:val="nil"/>
            </w:tcBorders>
            <w:vAlign w:val="center"/>
          </w:tcPr>
          <w:p w14:paraId="5CB51777">
            <w:pPr>
              <w:spacing w:line="280" w:lineRule="exact"/>
              <w:jc w:val="center"/>
            </w:pPr>
            <w:r>
              <w:t>5</w:t>
            </w:r>
          </w:p>
        </w:tc>
        <w:tc>
          <w:tcPr>
            <w:tcW w:w="1134" w:type="dxa"/>
            <w:tcBorders>
              <w:tl2br w:val="nil"/>
              <w:tr2bl w:val="nil"/>
            </w:tcBorders>
            <w:vAlign w:val="center"/>
          </w:tcPr>
          <w:p w14:paraId="2168B868">
            <w:pPr>
              <w:spacing w:line="280" w:lineRule="exact"/>
              <w:jc w:val="center"/>
            </w:pPr>
            <w:r>
              <w:t>人员管理制度</w:t>
            </w:r>
          </w:p>
        </w:tc>
        <w:tc>
          <w:tcPr>
            <w:tcW w:w="3685" w:type="dxa"/>
            <w:tcBorders>
              <w:tl2br w:val="nil"/>
              <w:tr2bl w:val="nil"/>
            </w:tcBorders>
            <w:vAlign w:val="center"/>
          </w:tcPr>
          <w:p w14:paraId="3A722EF0">
            <w:pPr>
              <w:spacing w:line="280" w:lineRule="exact"/>
            </w:pPr>
            <w:r>
              <w:rPr>
                <w:rFonts w:hint="eastAsia"/>
              </w:rPr>
              <w:t>◆</w:t>
            </w:r>
            <w:r>
              <w:t>包括但不限于岗位职责、值班、交接班、外来人员管理、应急管理、安全管理、作业人员教育与培训等</w:t>
            </w:r>
          </w:p>
        </w:tc>
        <w:tc>
          <w:tcPr>
            <w:tcW w:w="709" w:type="dxa"/>
            <w:tcBorders>
              <w:tl2br w:val="nil"/>
              <w:tr2bl w:val="nil"/>
            </w:tcBorders>
            <w:vAlign w:val="center"/>
          </w:tcPr>
          <w:p w14:paraId="2A96FD42">
            <w:pPr>
              <w:spacing w:line="280" w:lineRule="exact"/>
              <w:jc w:val="center"/>
            </w:pPr>
            <w:r>
              <w:rPr>
                <w:rFonts w:hint="eastAsia"/>
              </w:rPr>
              <w:t>2</w:t>
            </w:r>
          </w:p>
        </w:tc>
        <w:tc>
          <w:tcPr>
            <w:tcW w:w="4820" w:type="dxa"/>
            <w:tcBorders>
              <w:tl2br w:val="nil"/>
              <w:tr2bl w:val="nil"/>
            </w:tcBorders>
            <w:vAlign w:val="center"/>
          </w:tcPr>
          <w:p w14:paraId="04ADD063">
            <w:pPr>
              <w:spacing w:line="280" w:lineRule="exact"/>
            </w:pPr>
            <w:r>
              <w:rPr/>
              <w:sym w:font="Wingdings" w:char="00A8"/>
            </w:r>
            <w:r>
              <w:t>齐全、及时更新并上墙，得</w:t>
            </w:r>
            <w:r>
              <w:rPr>
                <w:rFonts w:hint="eastAsia"/>
              </w:rPr>
              <w:t>2</w:t>
            </w:r>
            <w:r>
              <w:t>分；</w:t>
            </w:r>
          </w:p>
          <w:p w14:paraId="3A7E8780">
            <w:pPr>
              <w:spacing w:line="280" w:lineRule="exact"/>
            </w:pPr>
            <w:r>
              <w:rPr/>
              <w:sym w:font="Wingdings" w:char="00A8"/>
            </w:r>
            <w:r>
              <w:t>齐全，但未及时更新或未上墙，得</w:t>
            </w:r>
            <w:r>
              <w:rPr>
                <w:rFonts w:hint="eastAsia"/>
              </w:rPr>
              <w:t>1</w:t>
            </w:r>
            <w:r>
              <w:t>分；</w:t>
            </w:r>
          </w:p>
          <w:p w14:paraId="27B0AA72">
            <w:pPr>
              <w:spacing w:line="280" w:lineRule="exact"/>
            </w:pPr>
            <w:r>
              <w:rPr/>
              <w:sym w:font="Wingdings" w:char="00A8"/>
            </w:r>
            <w:r>
              <w:t>缺项，不得分</w:t>
            </w:r>
          </w:p>
        </w:tc>
        <w:tc>
          <w:tcPr>
            <w:tcW w:w="708" w:type="dxa"/>
            <w:tcBorders>
              <w:tl2br w:val="nil"/>
              <w:tr2bl w:val="nil"/>
            </w:tcBorders>
          </w:tcPr>
          <w:p w14:paraId="3554295E">
            <w:pPr>
              <w:spacing w:line="340" w:lineRule="exact"/>
              <w:jc w:val="center"/>
            </w:pPr>
          </w:p>
        </w:tc>
        <w:tc>
          <w:tcPr>
            <w:tcW w:w="1592" w:type="dxa"/>
            <w:tcBorders>
              <w:tl2br w:val="nil"/>
              <w:tr2bl w:val="nil"/>
            </w:tcBorders>
          </w:tcPr>
          <w:p w14:paraId="50E132C3">
            <w:pPr>
              <w:spacing w:line="300" w:lineRule="exact"/>
              <w:jc w:val="center"/>
            </w:pPr>
          </w:p>
        </w:tc>
      </w:tr>
      <w:tr w14:paraId="36E40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vMerge w:val="continue"/>
            <w:tcBorders>
              <w:tl2br w:val="nil"/>
              <w:tr2bl w:val="nil"/>
            </w:tcBorders>
            <w:vAlign w:val="center"/>
          </w:tcPr>
          <w:p w14:paraId="1ECACA78">
            <w:pPr>
              <w:spacing w:line="280" w:lineRule="exact"/>
              <w:jc w:val="center"/>
            </w:pPr>
          </w:p>
        </w:tc>
        <w:tc>
          <w:tcPr>
            <w:tcW w:w="709" w:type="dxa"/>
            <w:tcBorders>
              <w:tl2br w:val="nil"/>
              <w:tr2bl w:val="nil"/>
            </w:tcBorders>
            <w:vAlign w:val="center"/>
          </w:tcPr>
          <w:p w14:paraId="0D893739">
            <w:pPr>
              <w:spacing w:line="280" w:lineRule="exact"/>
              <w:jc w:val="center"/>
            </w:pPr>
            <w:r>
              <w:t>6</w:t>
            </w:r>
          </w:p>
        </w:tc>
        <w:tc>
          <w:tcPr>
            <w:tcW w:w="1134" w:type="dxa"/>
            <w:tcBorders>
              <w:tl2br w:val="nil"/>
              <w:tr2bl w:val="nil"/>
            </w:tcBorders>
            <w:vAlign w:val="center"/>
          </w:tcPr>
          <w:p w14:paraId="72B1A950">
            <w:pPr>
              <w:spacing w:line="280" w:lineRule="exact"/>
              <w:jc w:val="center"/>
            </w:pPr>
            <w:r>
              <w:t>设备管理制度</w:t>
            </w:r>
          </w:p>
        </w:tc>
        <w:tc>
          <w:tcPr>
            <w:tcW w:w="3685" w:type="dxa"/>
            <w:tcBorders>
              <w:tl2br w:val="nil"/>
              <w:tr2bl w:val="nil"/>
            </w:tcBorders>
            <w:vAlign w:val="center"/>
          </w:tcPr>
          <w:p w14:paraId="140A244B">
            <w:pPr>
              <w:spacing w:line="280" w:lineRule="exact"/>
            </w:pPr>
            <w:r>
              <w:rPr>
                <w:rFonts w:hint="eastAsia"/>
              </w:rPr>
              <w:t>◆</w:t>
            </w:r>
            <w:r>
              <w:t>包括但不限于设备档案管理，设备操作，高危作业，设备巡视检查，设备维修保养</w:t>
            </w:r>
            <w:r>
              <w:rPr>
                <w:rFonts w:hint="eastAsia"/>
              </w:rPr>
              <w:t>、工器具脱脂</w:t>
            </w:r>
            <w:r>
              <w:t>等</w:t>
            </w:r>
          </w:p>
        </w:tc>
        <w:tc>
          <w:tcPr>
            <w:tcW w:w="709" w:type="dxa"/>
            <w:tcBorders>
              <w:tl2br w:val="nil"/>
              <w:tr2bl w:val="nil"/>
            </w:tcBorders>
            <w:vAlign w:val="center"/>
          </w:tcPr>
          <w:p w14:paraId="608E623A">
            <w:pPr>
              <w:spacing w:line="280" w:lineRule="exact"/>
              <w:jc w:val="center"/>
            </w:pPr>
            <w:r>
              <w:rPr>
                <w:rFonts w:hint="eastAsia"/>
              </w:rPr>
              <w:t>2</w:t>
            </w:r>
          </w:p>
        </w:tc>
        <w:tc>
          <w:tcPr>
            <w:tcW w:w="4820" w:type="dxa"/>
            <w:tcBorders>
              <w:tl2br w:val="nil"/>
              <w:tr2bl w:val="nil"/>
            </w:tcBorders>
            <w:vAlign w:val="center"/>
          </w:tcPr>
          <w:p w14:paraId="38C106A3">
            <w:pPr>
              <w:spacing w:line="280" w:lineRule="exact"/>
            </w:pPr>
            <w:r>
              <w:rPr/>
              <w:sym w:font="Wingdings" w:char="00A8"/>
            </w:r>
            <w:r>
              <w:t>齐全、及时更新并上墙，得</w:t>
            </w:r>
            <w:r>
              <w:rPr>
                <w:rFonts w:hint="eastAsia"/>
              </w:rPr>
              <w:t>2</w:t>
            </w:r>
            <w:r>
              <w:t>分；</w:t>
            </w:r>
          </w:p>
          <w:p w14:paraId="1BE061B5">
            <w:pPr>
              <w:spacing w:line="280" w:lineRule="exact"/>
            </w:pPr>
            <w:r>
              <w:rPr/>
              <w:sym w:font="Wingdings" w:char="00A8"/>
            </w:r>
            <w:r>
              <w:t>齐全，但未及时更新或未上墙，得</w:t>
            </w:r>
            <w:r>
              <w:rPr>
                <w:rFonts w:hint="eastAsia"/>
              </w:rPr>
              <w:t>1</w:t>
            </w:r>
            <w:r>
              <w:t>分；</w:t>
            </w:r>
          </w:p>
          <w:p w14:paraId="55C806EF">
            <w:pPr>
              <w:spacing w:line="280" w:lineRule="exact"/>
            </w:pPr>
            <w:r>
              <w:rPr/>
              <w:sym w:font="Wingdings" w:char="00A8"/>
            </w:r>
            <w:r>
              <w:t>缺项，不得分</w:t>
            </w:r>
          </w:p>
        </w:tc>
        <w:tc>
          <w:tcPr>
            <w:tcW w:w="708" w:type="dxa"/>
            <w:tcBorders>
              <w:tl2br w:val="nil"/>
              <w:tr2bl w:val="nil"/>
            </w:tcBorders>
          </w:tcPr>
          <w:p w14:paraId="3159D8DC">
            <w:pPr>
              <w:spacing w:line="340" w:lineRule="exact"/>
              <w:jc w:val="center"/>
            </w:pPr>
          </w:p>
        </w:tc>
        <w:tc>
          <w:tcPr>
            <w:tcW w:w="1592" w:type="dxa"/>
            <w:tcBorders>
              <w:tl2br w:val="nil"/>
              <w:tr2bl w:val="nil"/>
            </w:tcBorders>
          </w:tcPr>
          <w:p w14:paraId="05D7AED7">
            <w:pPr>
              <w:spacing w:line="300" w:lineRule="exact"/>
              <w:jc w:val="center"/>
            </w:pPr>
          </w:p>
        </w:tc>
      </w:tr>
      <w:tr w14:paraId="3D4AF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vMerge w:val="continue"/>
            <w:tcBorders>
              <w:tl2br w:val="nil"/>
              <w:tr2bl w:val="nil"/>
            </w:tcBorders>
            <w:vAlign w:val="center"/>
          </w:tcPr>
          <w:p w14:paraId="482E8743">
            <w:pPr>
              <w:spacing w:line="280" w:lineRule="exact"/>
              <w:jc w:val="center"/>
            </w:pPr>
          </w:p>
        </w:tc>
        <w:tc>
          <w:tcPr>
            <w:tcW w:w="709" w:type="dxa"/>
            <w:tcBorders>
              <w:tl2br w:val="nil"/>
              <w:tr2bl w:val="nil"/>
            </w:tcBorders>
            <w:vAlign w:val="center"/>
          </w:tcPr>
          <w:p w14:paraId="4B0F6E88">
            <w:pPr>
              <w:spacing w:line="280" w:lineRule="exact"/>
              <w:jc w:val="center"/>
            </w:pPr>
            <w:r>
              <w:t>7</w:t>
            </w:r>
          </w:p>
        </w:tc>
        <w:tc>
          <w:tcPr>
            <w:tcW w:w="1134" w:type="dxa"/>
            <w:tcBorders>
              <w:tl2br w:val="nil"/>
              <w:tr2bl w:val="nil"/>
            </w:tcBorders>
            <w:vAlign w:val="center"/>
          </w:tcPr>
          <w:p w14:paraId="0F41BC91">
            <w:pPr>
              <w:spacing w:line="280" w:lineRule="exact"/>
              <w:jc w:val="center"/>
            </w:pPr>
            <w:r>
              <w:t>空间管理制度</w:t>
            </w:r>
          </w:p>
        </w:tc>
        <w:tc>
          <w:tcPr>
            <w:tcW w:w="3685" w:type="dxa"/>
            <w:tcBorders>
              <w:tl2br w:val="nil"/>
              <w:tr2bl w:val="nil"/>
            </w:tcBorders>
            <w:vAlign w:val="center"/>
          </w:tcPr>
          <w:p w14:paraId="02E824D4">
            <w:pPr>
              <w:spacing w:line="280" w:lineRule="exact"/>
            </w:pPr>
            <w:r>
              <w:rPr>
                <w:rFonts w:hint="eastAsia"/>
              </w:rPr>
              <w:t>◆</w:t>
            </w:r>
            <w:r>
              <w:t>包括但不限于机房管理、消防管理、动火管理</w:t>
            </w:r>
            <w:r>
              <w:rPr>
                <w:rFonts w:hint="eastAsia"/>
              </w:rPr>
              <w:t>、施工许可管理</w:t>
            </w:r>
            <w:r>
              <w:t>等</w:t>
            </w:r>
          </w:p>
        </w:tc>
        <w:tc>
          <w:tcPr>
            <w:tcW w:w="709" w:type="dxa"/>
            <w:tcBorders>
              <w:tl2br w:val="nil"/>
              <w:tr2bl w:val="nil"/>
            </w:tcBorders>
            <w:vAlign w:val="center"/>
          </w:tcPr>
          <w:p w14:paraId="6CC8E891">
            <w:pPr>
              <w:spacing w:line="280" w:lineRule="exact"/>
              <w:jc w:val="center"/>
            </w:pPr>
            <w:r>
              <w:rPr>
                <w:rFonts w:hint="eastAsia"/>
              </w:rPr>
              <w:t>2</w:t>
            </w:r>
          </w:p>
        </w:tc>
        <w:tc>
          <w:tcPr>
            <w:tcW w:w="4820" w:type="dxa"/>
            <w:tcBorders>
              <w:tl2br w:val="nil"/>
              <w:tr2bl w:val="nil"/>
            </w:tcBorders>
            <w:vAlign w:val="center"/>
          </w:tcPr>
          <w:p w14:paraId="5F3B2250">
            <w:pPr>
              <w:spacing w:line="280" w:lineRule="exact"/>
            </w:pPr>
            <w:r>
              <w:rPr/>
              <w:sym w:font="Wingdings" w:char="00A8"/>
            </w:r>
            <w:r>
              <w:t>齐全、及时更新并上墙，得</w:t>
            </w:r>
            <w:r>
              <w:rPr>
                <w:rFonts w:hint="eastAsia"/>
              </w:rPr>
              <w:t>2</w:t>
            </w:r>
            <w:r>
              <w:t>分；</w:t>
            </w:r>
          </w:p>
          <w:p w14:paraId="52861EDA">
            <w:pPr>
              <w:spacing w:line="280" w:lineRule="exact"/>
            </w:pPr>
            <w:r>
              <w:rPr/>
              <w:sym w:font="Wingdings" w:char="00A8"/>
            </w:r>
            <w:r>
              <w:t>齐全，但未及时更新或未上墙，得</w:t>
            </w:r>
            <w:r>
              <w:rPr>
                <w:rFonts w:hint="eastAsia"/>
              </w:rPr>
              <w:t>1</w:t>
            </w:r>
            <w:r>
              <w:t>分；</w:t>
            </w:r>
          </w:p>
          <w:p w14:paraId="63BD807B">
            <w:pPr>
              <w:spacing w:line="280" w:lineRule="exact"/>
            </w:pPr>
            <w:r>
              <w:rPr/>
              <w:sym w:font="Wingdings" w:char="00A8"/>
            </w:r>
            <w:r>
              <w:t>缺项，不得分</w:t>
            </w:r>
          </w:p>
        </w:tc>
        <w:tc>
          <w:tcPr>
            <w:tcW w:w="708" w:type="dxa"/>
            <w:tcBorders>
              <w:tl2br w:val="nil"/>
              <w:tr2bl w:val="nil"/>
            </w:tcBorders>
          </w:tcPr>
          <w:p w14:paraId="67460546">
            <w:pPr>
              <w:spacing w:line="340" w:lineRule="exact"/>
              <w:jc w:val="center"/>
            </w:pPr>
          </w:p>
        </w:tc>
        <w:tc>
          <w:tcPr>
            <w:tcW w:w="1592" w:type="dxa"/>
            <w:tcBorders>
              <w:tl2br w:val="nil"/>
              <w:tr2bl w:val="nil"/>
            </w:tcBorders>
          </w:tcPr>
          <w:p w14:paraId="79D89C92">
            <w:pPr>
              <w:spacing w:line="300" w:lineRule="exact"/>
              <w:jc w:val="center"/>
            </w:pPr>
          </w:p>
        </w:tc>
      </w:tr>
      <w:tr w14:paraId="2D322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vMerge w:val="restart"/>
            <w:tcBorders>
              <w:tl2br w:val="nil"/>
              <w:tr2bl w:val="nil"/>
            </w:tcBorders>
            <w:vAlign w:val="center"/>
          </w:tcPr>
          <w:p w14:paraId="4BA6177F">
            <w:pPr>
              <w:spacing w:line="280" w:lineRule="exact"/>
              <w:jc w:val="center"/>
            </w:pPr>
            <w:r>
              <w:t>档案管理</w:t>
            </w:r>
          </w:p>
          <w:p w14:paraId="2D301BFD">
            <w:pPr>
              <w:spacing w:line="280" w:lineRule="exact"/>
              <w:jc w:val="center"/>
            </w:pPr>
            <w:r>
              <w:t>（7分）</w:t>
            </w:r>
          </w:p>
        </w:tc>
        <w:tc>
          <w:tcPr>
            <w:tcW w:w="709" w:type="dxa"/>
            <w:tcBorders>
              <w:tl2br w:val="nil"/>
              <w:tr2bl w:val="nil"/>
            </w:tcBorders>
            <w:vAlign w:val="center"/>
          </w:tcPr>
          <w:p w14:paraId="2F61428C">
            <w:pPr>
              <w:spacing w:line="280" w:lineRule="exact"/>
              <w:jc w:val="center"/>
            </w:pPr>
            <w:r>
              <w:t>8</w:t>
            </w:r>
          </w:p>
        </w:tc>
        <w:tc>
          <w:tcPr>
            <w:tcW w:w="1134" w:type="dxa"/>
            <w:tcBorders>
              <w:tl2br w:val="nil"/>
              <w:tr2bl w:val="nil"/>
            </w:tcBorders>
            <w:vAlign w:val="center"/>
          </w:tcPr>
          <w:p w14:paraId="7FA3E0BD">
            <w:pPr>
              <w:spacing w:line="280" w:lineRule="exact"/>
              <w:jc w:val="center"/>
            </w:pPr>
            <w:r>
              <w:t>技术档案</w:t>
            </w:r>
          </w:p>
        </w:tc>
        <w:tc>
          <w:tcPr>
            <w:tcW w:w="3685" w:type="dxa"/>
            <w:tcBorders>
              <w:tl2br w:val="nil"/>
              <w:tr2bl w:val="nil"/>
            </w:tcBorders>
            <w:vAlign w:val="center"/>
          </w:tcPr>
          <w:p w14:paraId="603F8C10">
            <w:pPr>
              <w:spacing w:line="280" w:lineRule="exact"/>
            </w:pPr>
            <w:r>
              <w:rPr>
                <w:rFonts w:hint="eastAsia"/>
              </w:rPr>
              <w:t>◆</w:t>
            </w:r>
            <w:r>
              <w:t>包括但不限于设备明细表，出厂合格证明及检 (试) 验合格证明，设计图纸及变更，竣工图，使用说明书</w:t>
            </w:r>
            <w:r>
              <w:rPr>
                <w:rFonts w:hint="eastAsia"/>
              </w:rPr>
              <w:t>、管道试验、设备培训记录</w:t>
            </w:r>
            <w:r>
              <w:t>等</w:t>
            </w:r>
          </w:p>
        </w:tc>
        <w:tc>
          <w:tcPr>
            <w:tcW w:w="709" w:type="dxa"/>
            <w:tcBorders>
              <w:tl2br w:val="nil"/>
              <w:tr2bl w:val="nil"/>
            </w:tcBorders>
            <w:vAlign w:val="center"/>
          </w:tcPr>
          <w:p w14:paraId="05095C10">
            <w:pPr>
              <w:spacing w:line="280" w:lineRule="exact"/>
              <w:jc w:val="center"/>
            </w:pPr>
            <w:r>
              <w:t>2</w:t>
            </w:r>
          </w:p>
        </w:tc>
        <w:tc>
          <w:tcPr>
            <w:tcW w:w="4820" w:type="dxa"/>
            <w:tcBorders>
              <w:tl2br w:val="nil"/>
              <w:tr2bl w:val="nil"/>
            </w:tcBorders>
            <w:vAlign w:val="center"/>
          </w:tcPr>
          <w:p w14:paraId="5E11BE41">
            <w:pPr>
              <w:spacing w:line="280" w:lineRule="exact"/>
            </w:pPr>
            <w:r>
              <w:rPr/>
              <w:sym w:font="Wingdings" w:char="00A8"/>
            </w:r>
            <w:r>
              <w:t>齐全、存放整齐，得2分；</w:t>
            </w:r>
          </w:p>
          <w:p w14:paraId="0A86D60C">
            <w:pPr>
              <w:spacing w:line="280" w:lineRule="exact"/>
            </w:pPr>
            <w:r>
              <w:rPr/>
              <w:sym w:font="Wingdings" w:char="00A8"/>
            </w:r>
            <w:r>
              <w:t>齐全，但放置杂乱、不易查找，得1分；</w:t>
            </w:r>
          </w:p>
          <w:p w14:paraId="513C6856">
            <w:pPr>
              <w:spacing w:line="280" w:lineRule="exact"/>
            </w:pPr>
            <w:r>
              <w:rPr/>
              <w:sym w:font="Wingdings" w:char="00A8"/>
            </w:r>
            <w:r>
              <w:t>丢失，不得分</w:t>
            </w:r>
          </w:p>
        </w:tc>
        <w:tc>
          <w:tcPr>
            <w:tcW w:w="708" w:type="dxa"/>
            <w:tcBorders>
              <w:tl2br w:val="nil"/>
              <w:tr2bl w:val="nil"/>
            </w:tcBorders>
          </w:tcPr>
          <w:p w14:paraId="50DC9F0F">
            <w:pPr>
              <w:spacing w:line="340" w:lineRule="exact"/>
              <w:jc w:val="center"/>
            </w:pPr>
          </w:p>
        </w:tc>
        <w:tc>
          <w:tcPr>
            <w:tcW w:w="1592" w:type="dxa"/>
            <w:tcBorders>
              <w:tl2br w:val="nil"/>
              <w:tr2bl w:val="nil"/>
            </w:tcBorders>
          </w:tcPr>
          <w:p w14:paraId="12281E8E">
            <w:pPr>
              <w:spacing w:line="300" w:lineRule="exact"/>
              <w:jc w:val="center"/>
            </w:pPr>
          </w:p>
        </w:tc>
      </w:tr>
      <w:tr w14:paraId="01E75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vMerge w:val="continue"/>
            <w:tcBorders>
              <w:tl2br w:val="nil"/>
              <w:tr2bl w:val="nil"/>
            </w:tcBorders>
            <w:vAlign w:val="center"/>
          </w:tcPr>
          <w:p w14:paraId="35B65EE4">
            <w:pPr>
              <w:spacing w:line="280" w:lineRule="exact"/>
              <w:jc w:val="center"/>
            </w:pPr>
          </w:p>
        </w:tc>
        <w:tc>
          <w:tcPr>
            <w:tcW w:w="709" w:type="dxa"/>
            <w:tcBorders>
              <w:tl2br w:val="nil"/>
              <w:tr2bl w:val="nil"/>
            </w:tcBorders>
            <w:vAlign w:val="center"/>
          </w:tcPr>
          <w:p w14:paraId="08390D90">
            <w:pPr>
              <w:spacing w:line="280" w:lineRule="exact"/>
              <w:jc w:val="center"/>
            </w:pPr>
            <w:r>
              <w:t>9</w:t>
            </w:r>
          </w:p>
        </w:tc>
        <w:tc>
          <w:tcPr>
            <w:tcW w:w="1134" w:type="dxa"/>
            <w:tcBorders>
              <w:tl2br w:val="nil"/>
              <w:tr2bl w:val="nil"/>
            </w:tcBorders>
            <w:vAlign w:val="center"/>
          </w:tcPr>
          <w:p w14:paraId="120D1203">
            <w:pPr>
              <w:spacing w:line="280" w:lineRule="exact"/>
              <w:jc w:val="center"/>
            </w:pPr>
            <w:r>
              <w:t>管理档案</w:t>
            </w:r>
          </w:p>
        </w:tc>
        <w:tc>
          <w:tcPr>
            <w:tcW w:w="3685" w:type="dxa"/>
            <w:tcBorders>
              <w:tl2br w:val="nil"/>
              <w:tr2bl w:val="nil"/>
            </w:tcBorders>
            <w:vAlign w:val="center"/>
          </w:tcPr>
          <w:p w14:paraId="59704C95">
            <w:pPr>
              <w:spacing w:line="280" w:lineRule="exact"/>
            </w:pPr>
            <w:r>
              <w:rPr>
                <w:rFonts w:hint="eastAsia"/>
              </w:rPr>
              <w:t>◆</w:t>
            </w:r>
            <w:r>
              <w:t>包括但不限于人员培训和考核、</w:t>
            </w:r>
            <w:r>
              <w:rPr>
                <w:rFonts w:hint="eastAsia"/>
              </w:rPr>
              <w:t>作业证、</w:t>
            </w:r>
            <w:r>
              <w:t>安全管理、应急预案演练记录管理、配件及耗材使用管理等</w:t>
            </w:r>
          </w:p>
        </w:tc>
        <w:tc>
          <w:tcPr>
            <w:tcW w:w="709" w:type="dxa"/>
            <w:tcBorders>
              <w:tl2br w:val="nil"/>
              <w:tr2bl w:val="nil"/>
            </w:tcBorders>
            <w:vAlign w:val="center"/>
          </w:tcPr>
          <w:p w14:paraId="4A3F7D24">
            <w:pPr>
              <w:spacing w:line="280" w:lineRule="exact"/>
              <w:jc w:val="center"/>
            </w:pPr>
            <w:r>
              <w:rPr>
                <w:rFonts w:hint="eastAsia"/>
              </w:rPr>
              <w:t>2</w:t>
            </w:r>
          </w:p>
        </w:tc>
        <w:tc>
          <w:tcPr>
            <w:tcW w:w="4820" w:type="dxa"/>
            <w:tcBorders>
              <w:tl2br w:val="nil"/>
              <w:tr2bl w:val="nil"/>
            </w:tcBorders>
            <w:vAlign w:val="center"/>
          </w:tcPr>
          <w:p w14:paraId="4227C4E6">
            <w:pPr>
              <w:spacing w:line="280" w:lineRule="exact"/>
            </w:pPr>
            <w:r>
              <w:rPr/>
              <w:sym w:font="Wingdings" w:char="00A8"/>
            </w:r>
            <w:r>
              <w:t>齐全、存放整齐，得</w:t>
            </w:r>
            <w:r>
              <w:rPr>
                <w:rFonts w:hint="eastAsia"/>
              </w:rPr>
              <w:t>2</w:t>
            </w:r>
            <w:r>
              <w:t>分；</w:t>
            </w:r>
          </w:p>
          <w:p w14:paraId="7311D449">
            <w:pPr>
              <w:spacing w:line="280" w:lineRule="exact"/>
            </w:pPr>
            <w:r>
              <w:rPr/>
              <w:sym w:font="Wingdings" w:char="00A8"/>
            </w:r>
            <w:r>
              <w:t>齐全，但放置杂乱、不易查找，得1分；</w:t>
            </w:r>
          </w:p>
          <w:p w14:paraId="56224698">
            <w:pPr>
              <w:spacing w:line="280" w:lineRule="exact"/>
            </w:pPr>
            <w:r>
              <w:rPr/>
              <w:sym w:font="Wingdings" w:char="00A8"/>
            </w:r>
            <w:r>
              <w:t>丢失或缺项，不得分</w:t>
            </w:r>
          </w:p>
        </w:tc>
        <w:tc>
          <w:tcPr>
            <w:tcW w:w="708" w:type="dxa"/>
            <w:tcBorders>
              <w:tl2br w:val="nil"/>
              <w:tr2bl w:val="nil"/>
            </w:tcBorders>
          </w:tcPr>
          <w:p w14:paraId="7643146E">
            <w:pPr>
              <w:spacing w:line="340" w:lineRule="exact"/>
              <w:jc w:val="center"/>
            </w:pPr>
          </w:p>
        </w:tc>
        <w:tc>
          <w:tcPr>
            <w:tcW w:w="1592" w:type="dxa"/>
            <w:tcBorders>
              <w:tl2br w:val="nil"/>
              <w:tr2bl w:val="nil"/>
            </w:tcBorders>
          </w:tcPr>
          <w:p w14:paraId="3B6374EB">
            <w:pPr>
              <w:spacing w:line="300" w:lineRule="exact"/>
              <w:jc w:val="center"/>
            </w:pPr>
          </w:p>
        </w:tc>
      </w:tr>
      <w:tr w14:paraId="31CE3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vMerge w:val="continue"/>
            <w:tcBorders>
              <w:tl2br w:val="nil"/>
              <w:tr2bl w:val="nil"/>
            </w:tcBorders>
            <w:vAlign w:val="center"/>
          </w:tcPr>
          <w:p w14:paraId="2EAF4FDD">
            <w:pPr>
              <w:spacing w:line="280" w:lineRule="exact"/>
              <w:jc w:val="center"/>
            </w:pPr>
          </w:p>
        </w:tc>
        <w:tc>
          <w:tcPr>
            <w:tcW w:w="709" w:type="dxa"/>
            <w:vMerge w:val="restart"/>
            <w:tcBorders>
              <w:tl2br w:val="nil"/>
              <w:tr2bl w:val="nil"/>
            </w:tcBorders>
            <w:vAlign w:val="center"/>
          </w:tcPr>
          <w:p w14:paraId="60D7476C">
            <w:pPr>
              <w:spacing w:line="280" w:lineRule="exact"/>
              <w:jc w:val="center"/>
            </w:pPr>
            <w:r>
              <w:t>10</w:t>
            </w:r>
          </w:p>
        </w:tc>
        <w:tc>
          <w:tcPr>
            <w:tcW w:w="1134" w:type="dxa"/>
            <w:vMerge w:val="restart"/>
            <w:tcBorders>
              <w:tl2br w:val="nil"/>
              <w:tr2bl w:val="nil"/>
            </w:tcBorders>
            <w:vAlign w:val="center"/>
          </w:tcPr>
          <w:p w14:paraId="0A95DB24">
            <w:pPr>
              <w:spacing w:line="280" w:lineRule="exact"/>
              <w:jc w:val="center"/>
            </w:pPr>
            <w:r>
              <w:t>运行档案</w:t>
            </w:r>
          </w:p>
        </w:tc>
        <w:tc>
          <w:tcPr>
            <w:tcW w:w="3685" w:type="dxa"/>
            <w:tcBorders>
              <w:tl2br w:val="nil"/>
              <w:tr2bl w:val="nil"/>
            </w:tcBorders>
            <w:vAlign w:val="center"/>
          </w:tcPr>
          <w:p w14:paraId="44EB3937">
            <w:pPr>
              <w:spacing w:line="280" w:lineRule="exact"/>
            </w:pPr>
            <w:r>
              <w:rPr>
                <w:rFonts w:hint="eastAsia"/>
              </w:rPr>
              <w:t>◆</w:t>
            </w:r>
            <w:r>
              <w:t>包括但不限于值班记录，交接班记录，外来人员进出登记，设备运行记录，巡检记录，报修服务记录</w:t>
            </w:r>
            <w:r>
              <w:rPr>
                <w:rFonts w:hint="eastAsia"/>
              </w:rPr>
              <w:t>、维保记录</w:t>
            </w:r>
            <w:r>
              <w:t>等</w:t>
            </w:r>
          </w:p>
        </w:tc>
        <w:tc>
          <w:tcPr>
            <w:tcW w:w="709" w:type="dxa"/>
            <w:tcBorders>
              <w:tl2br w:val="nil"/>
              <w:tr2bl w:val="nil"/>
            </w:tcBorders>
            <w:vAlign w:val="center"/>
          </w:tcPr>
          <w:p w14:paraId="5CFB7BA5">
            <w:pPr>
              <w:spacing w:line="280" w:lineRule="exact"/>
              <w:jc w:val="center"/>
            </w:pPr>
            <w:r>
              <w:t>2</w:t>
            </w:r>
          </w:p>
        </w:tc>
        <w:tc>
          <w:tcPr>
            <w:tcW w:w="4820" w:type="dxa"/>
            <w:tcBorders>
              <w:tl2br w:val="nil"/>
              <w:tr2bl w:val="nil"/>
            </w:tcBorders>
            <w:vAlign w:val="center"/>
          </w:tcPr>
          <w:p w14:paraId="57382339">
            <w:pPr>
              <w:spacing w:line="280" w:lineRule="exact"/>
            </w:pPr>
            <w:r>
              <w:rPr/>
              <w:sym w:font="Wingdings" w:char="00A8"/>
            </w:r>
            <w:r>
              <w:t>齐全、存放整齐，得2分；</w:t>
            </w:r>
          </w:p>
          <w:p w14:paraId="3D891128">
            <w:pPr>
              <w:spacing w:line="280" w:lineRule="exact"/>
            </w:pPr>
            <w:r>
              <w:rPr/>
              <w:sym w:font="Wingdings" w:char="00A8"/>
            </w:r>
            <w:r>
              <w:t>齐全，但放置杂乱、不易查找，得1分；</w:t>
            </w:r>
          </w:p>
          <w:p w14:paraId="071A331A">
            <w:pPr>
              <w:spacing w:line="280" w:lineRule="exact"/>
            </w:pPr>
            <w:r>
              <w:rPr/>
              <w:sym w:font="Wingdings" w:char="00A8"/>
            </w:r>
            <w:r>
              <w:t>丢失或缺项，不得分</w:t>
            </w:r>
          </w:p>
        </w:tc>
        <w:tc>
          <w:tcPr>
            <w:tcW w:w="708" w:type="dxa"/>
            <w:tcBorders>
              <w:tl2br w:val="nil"/>
              <w:tr2bl w:val="nil"/>
            </w:tcBorders>
          </w:tcPr>
          <w:p w14:paraId="0457981C">
            <w:pPr>
              <w:spacing w:line="340" w:lineRule="exact"/>
              <w:jc w:val="center"/>
            </w:pPr>
          </w:p>
        </w:tc>
        <w:tc>
          <w:tcPr>
            <w:tcW w:w="1592" w:type="dxa"/>
            <w:tcBorders>
              <w:tl2br w:val="nil"/>
              <w:tr2bl w:val="nil"/>
            </w:tcBorders>
          </w:tcPr>
          <w:p w14:paraId="4BF14546">
            <w:pPr>
              <w:spacing w:line="300" w:lineRule="exact"/>
              <w:jc w:val="center"/>
            </w:pPr>
          </w:p>
        </w:tc>
      </w:tr>
      <w:tr w14:paraId="52FE1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vMerge w:val="continue"/>
            <w:tcBorders>
              <w:tl2br w:val="nil"/>
              <w:tr2bl w:val="nil"/>
            </w:tcBorders>
            <w:vAlign w:val="center"/>
          </w:tcPr>
          <w:p w14:paraId="62644E65">
            <w:pPr>
              <w:spacing w:line="280" w:lineRule="exact"/>
              <w:jc w:val="center"/>
            </w:pPr>
          </w:p>
        </w:tc>
        <w:tc>
          <w:tcPr>
            <w:tcW w:w="709" w:type="dxa"/>
            <w:vMerge w:val="continue"/>
            <w:tcBorders>
              <w:tl2br w:val="nil"/>
              <w:tr2bl w:val="nil"/>
            </w:tcBorders>
            <w:vAlign w:val="center"/>
          </w:tcPr>
          <w:p w14:paraId="4905244B">
            <w:pPr>
              <w:spacing w:line="280" w:lineRule="exact"/>
              <w:jc w:val="center"/>
            </w:pPr>
          </w:p>
        </w:tc>
        <w:tc>
          <w:tcPr>
            <w:tcW w:w="1134" w:type="dxa"/>
            <w:vMerge w:val="continue"/>
            <w:tcBorders>
              <w:tl2br w:val="nil"/>
              <w:tr2bl w:val="nil"/>
            </w:tcBorders>
            <w:vAlign w:val="center"/>
          </w:tcPr>
          <w:p w14:paraId="36938685">
            <w:pPr>
              <w:spacing w:line="280" w:lineRule="exact"/>
              <w:jc w:val="center"/>
            </w:pPr>
          </w:p>
        </w:tc>
        <w:tc>
          <w:tcPr>
            <w:tcW w:w="3685" w:type="dxa"/>
            <w:tcBorders>
              <w:tl2br w:val="nil"/>
              <w:tr2bl w:val="nil"/>
            </w:tcBorders>
            <w:vAlign w:val="center"/>
          </w:tcPr>
          <w:p w14:paraId="71DF328F">
            <w:pPr>
              <w:spacing w:line="280" w:lineRule="exact"/>
            </w:pPr>
            <w:r>
              <w:rPr>
                <w:rFonts w:hint="eastAsia"/>
              </w:rPr>
              <w:t>◆</w:t>
            </w:r>
            <w:r>
              <w:t>包括但不限于设施设备台账，特种设备检验台账及压力表、安全阀</w:t>
            </w:r>
            <w:r>
              <w:rPr>
                <w:rFonts w:hint="eastAsia"/>
              </w:rPr>
              <w:t>、隐患及整改</w:t>
            </w:r>
            <w:r>
              <w:t>等台账</w:t>
            </w:r>
          </w:p>
        </w:tc>
        <w:tc>
          <w:tcPr>
            <w:tcW w:w="709" w:type="dxa"/>
            <w:tcBorders>
              <w:tl2br w:val="nil"/>
              <w:tr2bl w:val="nil"/>
            </w:tcBorders>
            <w:vAlign w:val="center"/>
          </w:tcPr>
          <w:p w14:paraId="08BB35DF">
            <w:pPr>
              <w:spacing w:line="280" w:lineRule="exact"/>
              <w:jc w:val="center"/>
            </w:pPr>
            <w:r>
              <w:rPr>
                <w:rFonts w:hint="eastAsia"/>
              </w:rPr>
              <w:t>1</w:t>
            </w:r>
          </w:p>
        </w:tc>
        <w:tc>
          <w:tcPr>
            <w:tcW w:w="4820" w:type="dxa"/>
            <w:tcBorders>
              <w:tl2br w:val="nil"/>
              <w:tr2bl w:val="nil"/>
            </w:tcBorders>
            <w:vAlign w:val="center"/>
          </w:tcPr>
          <w:p w14:paraId="6FB67B9B">
            <w:pPr>
              <w:spacing w:line="280" w:lineRule="exact"/>
            </w:pPr>
            <w:r>
              <w:rPr/>
              <w:sym w:font="Wingdings" w:char="00A8"/>
            </w:r>
            <w:r>
              <w:t>齐全、存放整齐，得</w:t>
            </w:r>
            <w:r>
              <w:rPr>
                <w:rFonts w:hint="eastAsia"/>
              </w:rPr>
              <w:t>1</w:t>
            </w:r>
            <w:r>
              <w:t>分；</w:t>
            </w:r>
          </w:p>
          <w:p w14:paraId="26381EA2">
            <w:pPr>
              <w:spacing w:line="280" w:lineRule="exact"/>
            </w:pPr>
            <w:r>
              <w:rPr/>
              <w:sym w:font="Wingdings" w:char="00A8"/>
            </w:r>
            <w:r>
              <w:t>缺项或未及时更新，不得分</w:t>
            </w:r>
          </w:p>
        </w:tc>
        <w:tc>
          <w:tcPr>
            <w:tcW w:w="708" w:type="dxa"/>
            <w:tcBorders>
              <w:tl2br w:val="nil"/>
              <w:tr2bl w:val="nil"/>
            </w:tcBorders>
          </w:tcPr>
          <w:p w14:paraId="456BD8BF">
            <w:pPr>
              <w:spacing w:line="340" w:lineRule="exact"/>
              <w:jc w:val="center"/>
            </w:pPr>
          </w:p>
        </w:tc>
        <w:tc>
          <w:tcPr>
            <w:tcW w:w="1592" w:type="dxa"/>
            <w:tcBorders>
              <w:tl2br w:val="nil"/>
              <w:tr2bl w:val="nil"/>
            </w:tcBorders>
          </w:tcPr>
          <w:p w14:paraId="5226E3C1">
            <w:pPr>
              <w:spacing w:line="300" w:lineRule="exact"/>
              <w:jc w:val="center"/>
            </w:pPr>
          </w:p>
        </w:tc>
      </w:tr>
      <w:tr w14:paraId="3F5C3FDE">
        <w:tblPrEx>
          <w:tblCellMar>
            <w:top w:w="0" w:type="dxa"/>
            <w:left w:w="108" w:type="dxa"/>
            <w:bottom w:w="0" w:type="dxa"/>
            <w:right w:w="108" w:type="dxa"/>
          </w:tblCellMar>
        </w:tblPrEx>
        <w:tc>
          <w:tcPr>
            <w:tcW w:w="1135" w:type="dxa"/>
            <w:vMerge w:val="restart"/>
            <w:tcBorders>
              <w:tl2br w:val="nil"/>
              <w:tr2bl w:val="nil"/>
            </w:tcBorders>
            <w:vAlign w:val="center"/>
          </w:tcPr>
          <w:p w14:paraId="2F18EDA6">
            <w:pPr>
              <w:spacing w:line="280" w:lineRule="exact"/>
              <w:jc w:val="center"/>
            </w:pPr>
            <w:r>
              <w:t>应急管理</w:t>
            </w:r>
          </w:p>
          <w:p w14:paraId="05DF22E5">
            <w:pPr>
              <w:spacing w:line="280" w:lineRule="exact"/>
              <w:jc w:val="center"/>
            </w:pPr>
            <w:r>
              <w:t>（8分）</w:t>
            </w:r>
          </w:p>
        </w:tc>
        <w:tc>
          <w:tcPr>
            <w:tcW w:w="709" w:type="dxa"/>
            <w:tcBorders>
              <w:tl2br w:val="nil"/>
              <w:tr2bl w:val="nil"/>
            </w:tcBorders>
            <w:vAlign w:val="center"/>
          </w:tcPr>
          <w:p w14:paraId="5E43240C">
            <w:pPr>
              <w:spacing w:line="280" w:lineRule="exact"/>
              <w:jc w:val="center"/>
            </w:pPr>
            <w:r>
              <w:t>11</w:t>
            </w:r>
          </w:p>
        </w:tc>
        <w:tc>
          <w:tcPr>
            <w:tcW w:w="1134" w:type="dxa"/>
            <w:tcBorders>
              <w:tl2br w:val="nil"/>
              <w:tr2bl w:val="nil"/>
            </w:tcBorders>
            <w:vAlign w:val="center"/>
          </w:tcPr>
          <w:p w14:paraId="2811FC94">
            <w:pPr>
              <w:spacing w:line="280" w:lineRule="exact"/>
              <w:jc w:val="center"/>
            </w:pPr>
            <w:r>
              <w:t>应急预案</w:t>
            </w:r>
          </w:p>
        </w:tc>
        <w:tc>
          <w:tcPr>
            <w:tcW w:w="3685" w:type="dxa"/>
            <w:tcBorders>
              <w:tl2br w:val="nil"/>
              <w:tr2bl w:val="nil"/>
            </w:tcBorders>
            <w:vAlign w:val="center"/>
          </w:tcPr>
          <w:p w14:paraId="053455FB">
            <w:pPr>
              <w:spacing w:line="280" w:lineRule="exact"/>
            </w:pPr>
            <w:r>
              <w:rPr>
                <w:rFonts w:hint="eastAsia"/>
              </w:rPr>
              <w:t>◆</w:t>
            </w:r>
            <w:r>
              <w:t>制定各类相关应急预案，应急预案应包括应急组织及构成，指挥协调部门，</w:t>
            </w:r>
            <w:r>
              <w:rPr>
                <w:rFonts w:hint="eastAsia"/>
              </w:rPr>
              <w:t>生命支持区域保障措施、</w:t>
            </w:r>
            <w:r>
              <w:t>应急物资的准备和存放地点，应急现场的负责人、组成人员及各自职责</w:t>
            </w:r>
            <w:r>
              <w:rPr>
                <w:rFonts w:hint="eastAsia"/>
              </w:rPr>
              <w:t>、流程图</w:t>
            </w:r>
            <w:r>
              <w:t>等</w:t>
            </w:r>
          </w:p>
        </w:tc>
        <w:tc>
          <w:tcPr>
            <w:tcW w:w="709" w:type="dxa"/>
            <w:tcBorders>
              <w:tl2br w:val="nil"/>
              <w:tr2bl w:val="nil"/>
            </w:tcBorders>
            <w:vAlign w:val="center"/>
          </w:tcPr>
          <w:p w14:paraId="0C93B753">
            <w:pPr>
              <w:spacing w:line="280" w:lineRule="exact"/>
              <w:jc w:val="center"/>
            </w:pPr>
            <w:r>
              <w:t>2</w:t>
            </w:r>
          </w:p>
        </w:tc>
        <w:tc>
          <w:tcPr>
            <w:tcW w:w="4820" w:type="dxa"/>
            <w:tcBorders>
              <w:tl2br w:val="nil"/>
              <w:tr2bl w:val="nil"/>
            </w:tcBorders>
            <w:vAlign w:val="center"/>
          </w:tcPr>
          <w:p w14:paraId="375CA864">
            <w:pPr>
              <w:spacing w:line="280" w:lineRule="exact"/>
            </w:pPr>
            <w:r>
              <w:rPr/>
              <w:sym w:font="Wingdings" w:char="00A8"/>
            </w:r>
            <w:r>
              <w:t>齐全、详实并上墙，得2分；</w:t>
            </w:r>
          </w:p>
          <w:p w14:paraId="0E4F309C">
            <w:pPr>
              <w:spacing w:line="280" w:lineRule="exact"/>
            </w:pPr>
            <w:r>
              <w:rPr/>
              <w:sym w:font="Wingdings" w:char="00A8"/>
            </w:r>
            <w:r>
              <w:t>齐全、详实但未上墙，得1分；</w:t>
            </w:r>
          </w:p>
          <w:p w14:paraId="3123B821">
            <w:pPr>
              <w:spacing w:line="280" w:lineRule="exact"/>
            </w:pPr>
            <w:r>
              <w:rPr/>
              <w:sym w:font="Wingdings" w:char="00A8"/>
            </w:r>
            <w:r>
              <w:t>缺项，不得分</w:t>
            </w:r>
          </w:p>
        </w:tc>
        <w:tc>
          <w:tcPr>
            <w:tcW w:w="708" w:type="dxa"/>
            <w:tcBorders>
              <w:tl2br w:val="nil"/>
              <w:tr2bl w:val="nil"/>
            </w:tcBorders>
          </w:tcPr>
          <w:p w14:paraId="4064724A">
            <w:pPr>
              <w:spacing w:line="340" w:lineRule="exact"/>
              <w:jc w:val="center"/>
            </w:pPr>
          </w:p>
        </w:tc>
        <w:tc>
          <w:tcPr>
            <w:tcW w:w="1592" w:type="dxa"/>
            <w:tcBorders>
              <w:tl2br w:val="nil"/>
              <w:tr2bl w:val="nil"/>
            </w:tcBorders>
          </w:tcPr>
          <w:p w14:paraId="3333D30D">
            <w:pPr>
              <w:spacing w:line="300" w:lineRule="exact"/>
              <w:jc w:val="center"/>
            </w:pPr>
          </w:p>
        </w:tc>
      </w:tr>
      <w:tr w14:paraId="757CF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vMerge w:val="continue"/>
            <w:tcBorders>
              <w:tl2br w:val="nil"/>
              <w:tr2bl w:val="nil"/>
            </w:tcBorders>
            <w:vAlign w:val="center"/>
          </w:tcPr>
          <w:p w14:paraId="4CA1ABA2">
            <w:pPr>
              <w:spacing w:line="280" w:lineRule="exact"/>
              <w:jc w:val="center"/>
            </w:pPr>
          </w:p>
        </w:tc>
        <w:tc>
          <w:tcPr>
            <w:tcW w:w="709" w:type="dxa"/>
            <w:tcBorders>
              <w:tl2br w:val="nil"/>
              <w:tr2bl w:val="nil"/>
            </w:tcBorders>
            <w:vAlign w:val="center"/>
          </w:tcPr>
          <w:p w14:paraId="70DF7F92">
            <w:pPr>
              <w:spacing w:line="280" w:lineRule="exact"/>
              <w:jc w:val="center"/>
            </w:pPr>
            <w:r>
              <w:t>12</w:t>
            </w:r>
          </w:p>
        </w:tc>
        <w:tc>
          <w:tcPr>
            <w:tcW w:w="1134" w:type="dxa"/>
            <w:tcBorders>
              <w:tl2br w:val="nil"/>
              <w:tr2bl w:val="nil"/>
            </w:tcBorders>
            <w:vAlign w:val="center"/>
          </w:tcPr>
          <w:p w14:paraId="498F31DB">
            <w:pPr>
              <w:spacing w:line="280" w:lineRule="exact"/>
              <w:jc w:val="center"/>
            </w:pPr>
            <w:r>
              <w:t>应急演练</w:t>
            </w:r>
          </w:p>
        </w:tc>
        <w:tc>
          <w:tcPr>
            <w:tcW w:w="3685" w:type="dxa"/>
            <w:tcBorders>
              <w:tl2br w:val="nil"/>
              <w:tr2bl w:val="nil"/>
            </w:tcBorders>
            <w:vAlign w:val="center"/>
          </w:tcPr>
          <w:p w14:paraId="5EC6D3C3">
            <w:pPr>
              <w:spacing w:line="280" w:lineRule="exact"/>
            </w:pPr>
            <w:r>
              <w:rPr>
                <w:rFonts w:hint="eastAsia"/>
              </w:rPr>
              <w:t>◆制定</w:t>
            </w:r>
            <w:r>
              <w:t>应急演练</w:t>
            </w:r>
            <w:r>
              <w:rPr>
                <w:rFonts w:hint="eastAsia"/>
              </w:rPr>
              <w:t>计划，</w:t>
            </w:r>
            <w:r>
              <w:t>依据计划，按时完成应急演练，并做好演练记录及总结</w:t>
            </w:r>
          </w:p>
        </w:tc>
        <w:tc>
          <w:tcPr>
            <w:tcW w:w="709" w:type="dxa"/>
            <w:tcBorders>
              <w:tl2br w:val="nil"/>
              <w:tr2bl w:val="nil"/>
            </w:tcBorders>
            <w:vAlign w:val="center"/>
          </w:tcPr>
          <w:p w14:paraId="53F15C33">
            <w:pPr>
              <w:spacing w:line="280" w:lineRule="exact"/>
              <w:jc w:val="center"/>
            </w:pPr>
            <w:r>
              <w:t>3</w:t>
            </w:r>
          </w:p>
        </w:tc>
        <w:tc>
          <w:tcPr>
            <w:tcW w:w="4820" w:type="dxa"/>
            <w:tcBorders>
              <w:tl2br w:val="nil"/>
              <w:tr2bl w:val="nil"/>
            </w:tcBorders>
            <w:vAlign w:val="center"/>
          </w:tcPr>
          <w:p w14:paraId="2C10C523">
            <w:pPr>
              <w:spacing w:line="280" w:lineRule="exact"/>
            </w:pPr>
            <w:r>
              <w:rPr/>
              <w:sym w:font="Wingdings" w:char="00A8"/>
            </w:r>
            <w:r>
              <w:t>合规，得3分；</w:t>
            </w:r>
          </w:p>
          <w:p w14:paraId="0A4E66AB">
            <w:pPr>
              <w:spacing w:line="280" w:lineRule="exact"/>
            </w:pPr>
            <w:r>
              <w:rPr/>
              <w:sym w:font="Wingdings" w:char="00A8"/>
            </w:r>
            <w:r>
              <w:t>按计划完成演练，但记录或总结不完善，得2分；</w:t>
            </w:r>
          </w:p>
          <w:p w14:paraId="5EE16E8E">
            <w:pPr>
              <w:spacing w:line="280" w:lineRule="exact"/>
            </w:pPr>
            <w:r>
              <w:rPr/>
              <w:sym w:font="Wingdings" w:char="00A8"/>
            </w:r>
            <w:r>
              <w:rPr>
                <w:rFonts w:hint="eastAsia"/>
              </w:rPr>
              <w:t>无计划或</w:t>
            </w:r>
            <w:r>
              <w:t>未按计划完成演练，不得分</w:t>
            </w:r>
          </w:p>
        </w:tc>
        <w:tc>
          <w:tcPr>
            <w:tcW w:w="708" w:type="dxa"/>
            <w:tcBorders>
              <w:tl2br w:val="nil"/>
              <w:tr2bl w:val="nil"/>
            </w:tcBorders>
          </w:tcPr>
          <w:p w14:paraId="1420FEA6">
            <w:pPr>
              <w:spacing w:line="340" w:lineRule="exact"/>
              <w:jc w:val="center"/>
            </w:pPr>
          </w:p>
        </w:tc>
        <w:tc>
          <w:tcPr>
            <w:tcW w:w="1592" w:type="dxa"/>
            <w:tcBorders>
              <w:tl2br w:val="nil"/>
              <w:tr2bl w:val="nil"/>
            </w:tcBorders>
          </w:tcPr>
          <w:p w14:paraId="4DD47036">
            <w:pPr>
              <w:spacing w:line="300" w:lineRule="exact"/>
              <w:jc w:val="center"/>
            </w:pPr>
          </w:p>
        </w:tc>
      </w:tr>
      <w:tr w14:paraId="6842C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vMerge w:val="continue"/>
            <w:tcBorders>
              <w:tl2br w:val="nil"/>
              <w:tr2bl w:val="nil"/>
            </w:tcBorders>
            <w:vAlign w:val="center"/>
          </w:tcPr>
          <w:p w14:paraId="59463C6C">
            <w:pPr>
              <w:spacing w:line="280" w:lineRule="exact"/>
              <w:jc w:val="center"/>
            </w:pPr>
          </w:p>
        </w:tc>
        <w:tc>
          <w:tcPr>
            <w:tcW w:w="709" w:type="dxa"/>
            <w:tcBorders>
              <w:tl2br w:val="nil"/>
              <w:tr2bl w:val="nil"/>
            </w:tcBorders>
            <w:vAlign w:val="center"/>
          </w:tcPr>
          <w:p w14:paraId="07EEF6E4">
            <w:pPr>
              <w:spacing w:line="280" w:lineRule="exact"/>
              <w:jc w:val="center"/>
            </w:pPr>
            <w:r>
              <w:t>13</w:t>
            </w:r>
          </w:p>
        </w:tc>
        <w:tc>
          <w:tcPr>
            <w:tcW w:w="1134" w:type="dxa"/>
            <w:tcBorders>
              <w:tl2br w:val="nil"/>
              <w:tr2bl w:val="nil"/>
            </w:tcBorders>
            <w:vAlign w:val="center"/>
          </w:tcPr>
          <w:p w14:paraId="18B2A3A9">
            <w:pPr>
              <w:spacing w:line="280" w:lineRule="exact"/>
              <w:jc w:val="center"/>
            </w:pPr>
            <w:r>
              <w:t>应急事件处理</w:t>
            </w:r>
          </w:p>
        </w:tc>
        <w:tc>
          <w:tcPr>
            <w:tcW w:w="3685" w:type="dxa"/>
            <w:tcBorders>
              <w:tl2br w:val="nil"/>
              <w:tr2bl w:val="nil"/>
            </w:tcBorders>
            <w:vAlign w:val="center"/>
          </w:tcPr>
          <w:p w14:paraId="41D12BBF">
            <w:pPr>
              <w:spacing w:line="280" w:lineRule="exact"/>
            </w:pPr>
            <w:r>
              <w:rPr>
                <w:rFonts w:hint="eastAsia"/>
              </w:rPr>
              <w:t>◆</w:t>
            </w:r>
            <w:r>
              <w:t>发现故障</w:t>
            </w:r>
            <w:r>
              <w:rPr>
                <w:rFonts w:hint="eastAsia"/>
              </w:rPr>
              <w:t>或接到报修后</w:t>
            </w:r>
            <w:r>
              <w:t>，</w:t>
            </w:r>
            <w:r>
              <w:rPr>
                <w:rFonts w:hint="eastAsia"/>
              </w:rPr>
              <w:t>及时</w:t>
            </w:r>
            <w:r>
              <w:t>做好</w:t>
            </w:r>
            <w:r>
              <w:rPr>
                <w:rFonts w:hint="eastAsia"/>
              </w:rPr>
              <w:t>维修保养工作，保障生命支持区域连续用气</w:t>
            </w:r>
            <w:r>
              <w:t>；</w:t>
            </w:r>
          </w:p>
          <w:p w14:paraId="497D2AB0">
            <w:pPr>
              <w:spacing w:line="280" w:lineRule="exact"/>
            </w:pPr>
            <w:r>
              <w:rPr>
                <w:rFonts w:hint="eastAsia"/>
              </w:rPr>
              <w:t>◆</w:t>
            </w:r>
            <w:r>
              <w:t>应急事件处置后及时完成后续评估，立即采取措施防止再发生</w:t>
            </w:r>
          </w:p>
        </w:tc>
        <w:tc>
          <w:tcPr>
            <w:tcW w:w="709" w:type="dxa"/>
            <w:tcBorders>
              <w:tl2br w:val="nil"/>
              <w:tr2bl w:val="nil"/>
            </w:tcBorders>
            <w:vAlign w:val="center"/>
          </w:tcPr>
          <w:p w14:paraId="450DBB00">
            <w:pPr>
              <w:spacing w:line="280" w:lineRule="exact"/>
              <w:jc w:val="center"/>
            </w:pPr>
            <w:r>
              <w:rPr>
                <w:rFonts w:hint="eastAsia"/>
              </w:rPr>
              <w:t>3</w:t>
            </w:r>
          </w:p>
        </w:tc>
        <w:tc>
          <w:tcPr>
            <w:tcW w:w="4820" w:type="dxa"/>
            <w:tcBorders>
              <w:tl2br w:val="nil"/>
              <w:tr2bl w:val="nil"/>
            </w:tcBorders>
            <w:vAlign w:val="center"/>
          </w:tcPr>
          <w:p w14:paraId="090737E9">
            <w:pPr>
              <w:spacing w:line="280" w:lineRule="exact"/>
            </w:pPr>
            <w:r>
              <w:rPr/>
              <w:sym w:font="Wingdings" w:char="00A8"/>
            </w:r>
            <w:r>
              <w:t>合规，得</w:t>
            </w:r>
            <w:r>
              <w:rPr>
                <w:rFonts w:hint="eastAsia"/>
              </w:rPr>
              <w:t>3</w:t>
            </w:r>
            <w:r>
              <w:t>分；</w:t>
            </w:r>
          </w:p>
          <w:p w14:paraId="609D7922">
            <w:pPr>
              <w:spacing w:line="280" w:lineRule="exact"/>
            </w:pPr>
            <w:r>
              <w:rPr/>
              <w:sym w:font="Wingdings" w:char="00A8"/>
            </w:r>
            <w:r>
              <w:rPr>
                <w:rFonts w:hint="eastAsia"/>
              </w:rPr>
              <w:t>及时</w:t>
            </w:r>
            <w:r>
              <w:t>做好</w:t>
            </w:r>
            <w:r>
              <w:rPr>
                <w:rFonts w:hint="eastAsia"/>
              </w:rPr>
              <w:t>维修保养工作</w:t>
            </w:r>
            <w:r>
              <w:t>，</w:t>
            </w:r>
            <w:r>
              <w:rPr>
                <w:rFonts w:hint="eastAsia"/>
              </w:rPr>
              <w:t>供气稳定，</w:t>
            </w:r>
            <w:r>
              <w:t>但未进行后续评估及实施预防措施，得</w:t>
            </w:r>
            <w:r>
              <w:rPr>
                <w:rFonts w:hint="eastAsia"/>
              </w:rPr>
              <w:t>1</w:t>
            </w:r>
            <w:r>
              <w:t>分；</w:t>
            </w:r>
          </w:p>
          <w:p w14:paraId="67B5CEA0">
            <w:pPr>
              <w:spacing w:line="280" w:lineRule="exact"/>
            </w:pPr>
            <w:r>
              <w:rPr/>
              <w:sym w:font="Wingdings" w:char="00A8"/>
            </w:r>
            <w:r>
              <w:t>未</w:t>
            </w:r>
            <w:r>
              <w:rPr>
                <w:rFonts w:hint="eastAsia"/>
              </w:rPr>
              <w:t>及时做好维保工作</w:t>
            </w:r>
            <w:r>
              <w:t>，</w:t>
            </w:r>
            <w:r>
              <w:rPr>
                <w:rFonts w:hint="eastAsia"/>
              </w:rPr>
              <w:t>供气不稳定，或</w:t>
            </w:r>
            <w:r>
              <w:t>未进行后续评估及实施预防措施，不得分</w:t>
            </w:r>
          </w:p>
        </w:tc>
        <w:tc>
          <w:tcPr>
            <w:tcW w:w="708" w:type="dxa"/>
            <w:tcBorders>
              <w:tl2br w:val="nil"/>
              <w:tr2bl w:val="nil"/>
            </w:tcBorders>
          </w:tcPr>
          <w:p w14:paraId="7B59C5B8">
            <w:pPr>
              <w:spacing w:line="340" w:lineRule="exact"/>
              <w:jc w:val="center"/>
            </w:pPr>
          </w:p>
        </w:tc>
        <w:tc>
          <w:tcPr>
            <w:tcW w:w="1592" w:type="dxa"/>
            <w:tcBorders>
              <w:tl2br w:val="nil"/>
              <w:tr2bl w:val="nil"/>
            </w:tcBorders>
          </w:tcPr>
          <w:p w14:paraId="7E4FB32B">
            <w:pPr>
              <w:spacing w:line="300" w:lineRule="exact"/>
              <w:jc w:val="center"/>
            </w:pPr>
          </w:p>
        </w:tc>
      </w:tr>
      <w:tr w14:paraId="7C865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vMerge w:val="restart"/>
            <w:tcBorders>
              <w:tl2br w:val="nil"/>
              <w:tr2bl w:val="nil"/>
            </w:tcBorders>
            <w:vAlign w:val="center"/>
          </w:tcPr>
          <w:p w14:paraId="5FAA22C2">
            <w:pPr>
              <w:spacing w:line="280" w:lineRule="exact"/>
              <w:jc w:val="center"/>
            </w:pPr>
            <w:r>
              <w:rPr>
                <w:rFonts w:hint="eastAsia"/>
              </w:rPr>
              <w:t>运维</w:t>
            </w:r>
            <w:r>
              <w:t>管理</w:t>
            </w:r>
          </w:p>
          <w:p w14:paraId="5121110E">
            <w:pPr>
              <w:spacing w:line="280" w:lineRule="exact"/>
              <w:jc w:val="center"/>
            </w:pPr>
            <w:r>
              <w:t>（50分）</w:t>
            </w:r>
          </w:p>
        </w:tc>
        <w:tc>
          <w:tcPr>
            <w:tcW w:w="709" w:type="dxa"/>
            <w:tcBorders>
              <w:tl2br w:val="nil"/>
              <w:tr2bl w:val="nil"/>
            </w:tcBorders>
            <w:vAlign w:val="center"/>
          </w:tcPr>
          <w:p w14:paraId="7F8DC0B0">
            <w:pPr>
              <w:spacing w:line="280" w:lineRule="exact"/>
              <w:jc w:val="center"/>
            </w:pPr>
            <w:r>
              <w:t>14</w:t>
            </w:r>
          </w:p>
        </w:tc>
        <w:tc>
          <w:tcPr>
            <w:tcW w:w="1134" w:type="dxa"/>
            <w:tcBorders>
              <w:tl2br w:val="nil"/>
              <w:tr2bl w:val="nil"/>
            </w:tcBorders>
            <w:vAlign w:val="center"/>
          </w:tcPr>
          <w:p w14:paraId="0B745F31">
            <w:pPr>
              <w:spacing w:line="280" w:lineRule="exact"/>
              <w:jc w:val="center"/>
            </w:pPr>
            <w:r>
              <w:t>年度工作计划</w:t>
            </w:r>
          </w:p>
        </w:tc>
        <w:tc>
          <w:tcPr>
            <w:tcW w:w="3685" w:type="dxa"/>
            <w:tcBorders>
              <w:tl2br w:val="nil"/>
              <w:tr2bl w:val="nil"/>
            </w:tcBorders>
            <w:vAlign w:val="center"/>
          </w:tcPr>
          <w:p w14:paraId="3528713E">
            <w:pPr>
              <w:spacing w:line="280" w:lineRule="exact"/>
            </w:pPr>
            <w:r>
              <w:rPr>
                <w:rFonts w:hint="eastAsia"/>
              </w:rPr>
              <w:t>◆</w:t>
            </w:r>
            <w:r>
              <w:t>制定年度维保计划、年度工作计划，并报院方管理部门备案；</w:t>
            </w:r>
          </w:p>
          <w:p w14:paraId="02B109ED">
            <w:pPr>
              <w:spacing w:line="280" w:lineRule="exact"/>
            </w:pPr>
            <w:r>
              <w:rPr>
                <w:rFonts w:hint="eastAsia"/>
              </w:rPr>
              <w:t>◆</w:t>
            </w:r>
            <w:r>
              <w:t>每月按计划完成相关</w:t>
            </w:r>
            <w:r>
              <w:rPr>
                <w:rFonts w:hint="eastAsia"/>
              </w:rPr>
              <w:t>巡检、维保</w:t>
            </w:r>
            <w:r>
              <w:t>工作</w:t>
            </w:r>
          </w:p>
        </w:tc>
        <w:tc>
          <w:tcPr>
            <w:tcW w:w="709" w:type="dxa"/>
            <w:tcBorders>
              <w:tl2br w:val="nil"/>
              <w:tr2bl w:val="nil"/>
            </w:tcBorders>
            <w:vAlign w:val="center"/>
          </w:tcPr>
          <w:p w14:paraId="5E9C308A">
            <w:pPr>
              <w:spacing w:line="280" w:lineRule="exact"/>
              <w:jc w:val="center"/>
            </w:pPr>
            <w:r>
              <w:rPr>
                <w:rFonts w:hint="eastAsia"/>
              </w:rPr>
              <w:t>5</w:t>
            </w:r>
          </w:p>
        </w:tc>
        <w:tc>
          <w:tcPr>
            <w:tcW w:w="4820" w:type="dxa"/>
            <w:tcBorders>
              <w:tl2br w:val="nil"/>
              <w:tr2bl w:val="nil"/>
            </w:tcBorders>
            <w:vAlign w:val="center"/>
          </w:tcPr>
          <w:p w14:paraId="46D74F18">
            <w:pPr>
              <w:spacing w:line="280" w:lineRule="exact"/>
            </w:pPr>
            <w:r>
              <w:rPr/>
              <w:sym w:font="Wingdings" w:char="00A8"/>
            </w:r>
            <w:r>
              <w:t>合规，得</w:t>
            </w:r>
            <w:r>
              <w:rPr>
                <w:rFonts w:hint="eastAsia"/>
              </w:rPr>
              <w:t>5</w:t>
            </w:r>
            <w:r>
              <w:t>分；</w:t>
            </w:r>
          </w:p>
          <w:p w14:paraId="7060181F">
            <w:pPr>
              <w:spacing w:line="280" w:lineRule="exact"/>
            </w:pPr>
            <w:r>
              <w:rPr/>
              <w:sym w:font="Wingdings" w:char="00A8"/>
            </w:r>
            <w:r>
              <w:t>有计划但未报院方管理部门备案，得3分；</w:t>
            </w:r>
          </w:p>
          <w:p w14:paraId="3118CE0E">
            <w:pPr>
              <w:spacing w:line="280" w:lineRule="exact"/>
            </w:pPr>
            <w:r>
              <w:rPr/>
              <w:sym w:font="Wingdings" w:char="00A8"/>
            </w:r>
            <w:r>
              <w:t>有计划，但当月未按计划完成工作，得2分；</w:t>
            </w:r>
          </w:p>
          <w:p w14:paraId="4EA3FFE2">
            <w:pPr>
              <w:spacing w:line="280" w:lineRule="exact"/>
            </w:pPr>
            <w:r>
              <w:rPr/>
              <w:sym w:font="Wingdings" w:char="00A8"/>
            </w:r>
            <w:r>
              <w:t>无计划，不得分</w:t>
            </w:r>
          </w:p>
        </w:tc>
        <w:tc>
          <w:tcPr>
            <w:tcW w:w="708" w:type="dxa"/>
            <w:tcBorders>
              <w:tl2br w:val="nil"/>
              <w:tr2bl w:val="nil"/>
            </w:tcBorders>
          </w:tcPr>
          <w:p w14:paraId="768291CD">
            <w:pPr>
              <w:spacing w:line="340" w:lineRule="exact"/>
              <w:jc w:val="center"/>
            </w:pPr>
          </w:p>
        </w:tc>
        <w:tc>
          <w:tcPr>
            <w:tcW w:w="1592" w:type="dxa"/>
            <w:tcBorders>
              <w:tl2br w:val="nil"/>
              <w:tr2bl w:val="nil"/>
            </w:tcBorders>
          </w:tcPr>
          <w:p w14:paraId="4AD1F911">
            <w:pPr>
              <w:spacing w:line="300" w:lineRule="exact"/>
              <w:jc w:val="center"/>
            </w:pPr>
          </w:p>
        </w:tc>
      </w:tr>
      <w:tr w14:paraId="1A8D0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vMerge w:val="continue"/>
            <w:tcBorders>
              <w:tl2br w:val="nil"/>
              <w:tr2bl w:val="nil"/>
            </w:tcBorders>
            <w:vAlign w:val="center"/>
          </w:tcPr>
          <w:p w14:paraId="7316E391">
            <w:pPr>
              <w:spacing w:line="280" w:lineRule="exact"/>
              <w:jc w:val="center"/>
            </w:pPr>
          </w:p>
        </w:tc>
        <w:tc>
          <w:tcPr>
            <w:tcW w:w="709" w:type="dxa"/>
            <w:tcBorders>
              <w:tl2br w:val="nil"/>
              <w:tr2bl w:val="nil"/>
            </w:tcBorders>
            <w:vAlign w:val="center"/>
          </w:tcPr>
          <w:p w14:paraId="02FCE946">
            <w:pPr>
              <w:spacing w:line="280" w:lineRule="exact"/>
              <w:jc w:val="center"/>
            </w:pPr>
            <w:r>
              <w:t>15</w:t>
            </w:r>
          </w:p>
        </w:tc>
        <w:tc>
          <w:tcPr>
            <w:tcW w:w="1134" w:type="dxa"/>
            <w:tcBorders>
              <w:tl2br w:val="nil"/>
              <w:tr2bl w:val="nil"/>
            </w:tcBorders>
            <w:vAlign w:val="center"/>
          </w:tcPr>
          <w:p w14:paraId="39C339E8">
            <w:pPr>
              <w:spacing w:line="280" w:lineRule="exact"/>
              <w:jc w:val="center"/>
            </w:pPr>
            <w:r>
              <w:rPr>
                <w:rFonts w:hint="eastAsia"/>
              </w:rPr>
              <w:t>站</w:t>
            </w:r>
            <w:r>
              <w:t>房</w:t>
            </w:r>
            <w:r>
              <w:rPr>
                <w:rFonts w:hint="eastAsia"/>
              </w:rPr>
              <w:t>及气瓶间</w:t>
            </w:r>
            <w:r>
              <w:t>环境</w:t>
            </w:r>
          </w:p>
        </w:tc>
        <w:tc>
          <w:tcPr>
            <w:tcW w:w="3685" w:type="dxa"/>
            <w:tcBorders>
              <w:tl2br w:val="nil"/>
              <w:tr2bl w:val="nil"/>
            </w:tcBorders>
            <w:vAlign w:val="center"/>
          </w:tcPr>
          <w:p w14:paraId="0BD8B042">
            <w:pPr>
              <w:spacing w:line="280" w:lineRule="exact"/>
            </w:pPr>
            <w:r>
              <w:rPr>
                <w:rFonts w:hint="eastAsia"/>
              </w:rPr>
              <w:t>◆</w:t>
            </w:r>
            <w:r>
              <w:t>通风良好</w:t>
            </w:r>
            <w:r>
              <w:rPr>
                <w:rFonts w:hint="eastAsia"/>
              </w:rPr>
              <w:t>，按要求换气</w:t>
            </w:r>
            <w:r>
              <w:t>；</w:t>
            </w:r>
          </w:p>
          <w:p w14:paraId="42596746">
            <w:pPr>
              <w:spacing w:line="280" w:lineRule="exact"/>
            </w:pPr>
            <w:r>
              <w:rPr>
                <w:rFonts w:hint="eastAsia"/>
              </w:rPr>
              <w:t>◆电气符合防爆要求；</w:t>
            </w:r>
          </w:p>
          <w:p w14:paraId="6472F3DD">
            <w:pPr>
              <w:spacing w:line="280" w:lineRule="exact"/>
            </w:pPr>
            <w:r>
              <w:rPr>
                <w:rFonts w:hint="eastAsia"/>
              </w:rPr>
              <w:t>◆浓度检测灵敏性能稳定；</w:t>
            </w:r>
          </w:p>
          <w:p w14:paraId="06C5F0B4">
            <w:pPr>
              <w:spacing w:line="280" w:lineRule="exact"/>
            </w:pPr>
            <w:r>
              <w:rPr>
                <w:rFonts w:hint="eastAsia"/>
              </w:rPr>
              <w:t>◆气瓶摆放整齐、通道畅通；</w:t>
            </w:r>
          </w:p>
          <w:p w14:paraId="7274C49E">
            <w:pPr>
              <w:spacing w:line="280" w:lineRule="exact"/>
            </w:pPr>
            <w:r>
              <w:rPr>
                <w:rFonts w:hint="eastAsia"/>
              </w:rPr>
              <w:t>◆防静电、防倾倒等措施齐全有效；</w:t>
            </w:r>
          </w:p>
          <w:p w14:paraId="3E34D4C0">
            <w:pPr>
              <w:spacing w:line="280" w:lineRule="exact"/>
            </w:pPr>
            <w:r>
              <w:rPr>
                <w:rFonts w:hint="eastAsia"/>
              </w:rPr>
              <w:t>◆</w:t>
            </w:r>
            <w:r>
              <w:t>严禁放置易燃易爆</w:t>
            </w:r>
            <w:r>
              <w:rPr>
                <w:rFonts w:hint="eastAsia"/>
              </w:rPr>
              <w:t>油脂等</w:t>
            </w:r>
            <w:r>
              <w:t>有害物品；</w:t>
            </w:r>
          </w:p>
          <w:p w14:paraId="4DE6D7C0">
            <w:pPr>
              <w:spacing w:line="280" w:lineRule="exact"/>
            </w:pPr>
            <w:r>
              <w:rPr>
                <w:rFonts w:hint="eastAsia"/>
              </w:rPr>
              <w:t>◆</w:t>
            </w:r>
            <w:r>
              <w:t>消防器材、防护用品在有效期内</w:t>
            </w:r>
            <w:r>
              <w:rPr>
                <w:rFonts w:hint="eastAsia"/>
              </w:rPr>
              <w:t>；</w:t>
            </w:r>
          </w:p>
          <w:p w14:paraId="6DDB846A">
            <w:pPr>
              <w:spacing w:line="280" w:lineRule="exact"/>
            </w:pPr>
            <w:r>
              <w:rPr>
                <w:rFonts w:hint="eastAsia"/>
              </w:rPr>
              <w:t>◆</w:t>
            </w:r>
            <w:r>
              <w:t>环境整洁，无杂物及鼠、虫害等</w:t>
            </w:r>
          </w:p>
        </w:tc>
        <w:tc>
          <w:tcPr>
            <w:tcW w:w="709" w:type="dxa"/>
            <w:tcBorders>
              <w:tl2br w:val="nil"/>
              <w:tr2bl w:val="nil"/>
            </w:tcBorders>
            <w:vAlign w:val="center"/>
          </w:tcPr>
          <w:p w14:paraId="592E6D38">
            <w:pPr>
              <w:spacing w:line="280" w:lineRule="exact"/>
              <w:jc w:val="center"/>
            </w:pPr>
            <w:r>
              <w:rPr>
                <w:rFonts w:hint="eastAsia"/>
              </w:rPr>
              <w:t>6</w:t>
            </w:r>
          </w:p>
        </w:tc>
        <w:tc>
          <w:tcPr>
            <w:tcW w:w="4820" w:type="dxa"/>
            <w:tcBorders>
              <w:tl2br w:val="nil"/>
              <w:tr2bl w:val="nil"/>
            </w:tcBorders>
            <w:vAlign w:val="center"/>
          </w:tcPr>
          <w:p w14:paraId="00FEF8E2">
            <w:pPr>
              <w:spacing w:line="280" w:lineRule="exact"/>
            </w:pPr>
            <w:r>
              <w:rPr/>
              <w:sym w:font="Wingdings" w:char="00A8"/>
            </w:r>
            <w:r>
              <w:t>合规，得</w:t>
            </w:r>
            <w:r>
              <w:rPr>
                <w:rFonts w:hint="eastAsia"/>
              </w:rPr>
              <w:t>6</w:t>
            </w:r>
            <w:r>
              <w:t>分；</w:t>
            </w:r>
          </w:p>
          <w:p w14:paraId="3E3E9F52">
            <w:pPr>
              <w:spacing w:line="280" w:lineRule="exact"/>
            </w:pPr>
            <w:r>
              <w:rPr/>
              <w:sym w:font="Wingdings" w:char="00A8"/>
            </w:r>
            <w:r>
              <w:t>有1-2处不合规，得</w:t>
            </w:r>
            <w:r>
              <w:rPr>
                <w:rFonts w:hint="eastAsia"/>
              </w:rPr>
              <w:t>3</w:t>
            </w:r>
            <w:r>
              <w:t>分；</w:t>
            </w:r>
          </w:p>
          <w:p w14:paraId="7F28702D">
            <w:pPr>
              <w:spacing w:line="280" w:lineRule="exact"/>
            </w:pPr>
            <w:r>
              <w:rPr/>
              <w:sym w:font="Wingdings" w:char="00A8"/>
            </w:r>
            <w:r>
              <w:t>有3处</w:t>
            </w:r>
            <w:r>
              <w:rPr>
                <w:rFonts w:hint="eastAsia"/>
              </w:rPr>
              <w:t>及以上</w:t>
            </w:r>
            <w:r>
              <w:t>不合规，不得分</w:t>
            </w:r>
          </w:p>
        </w:tc>
        <w:tc>
          <w:tcPr>
            <w:tcW w:w="708" w:type="dxa"/>
            <w:tcBorders>
              <w:tl2br w:val="nil"/>
              <w:tr2bl w:val="nil"/>
            </w:tcBorders>
          </w:tcPr>
          <w:p w14:paraId="6A81C447">
            <w:pPr>
              <w:spacing w:line="340" w:lineRule="exact"/>
              <w:jc w:val="center"/>
            </w:pPr>
          </w:p>
        </w:tc>
        <w:tc>
          <w:tcPr>
            <w:tcW w:w="1592" w:type="dxa"/>
            <w:tcBorders>
              <w:tl2br w:val="nil"/>
              <w:tr2bl w:val="nil"/>
            </w:tcBorders>
          </w:tcPr>
          <w:p w14:paraId="13F6A049">
            <w:pPr>
              <w:spacing w:line="300" w:lineRule="exact"/>
              <w:jc w:val="center"/>
            </w:pPr>
          </w:p>
        </w:tc>
      </w:tr>
      <w:tr w14:paraId="72F6D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vMerge w:val="continue"/>
            <w:tcBorders>
              <w:tl2br w:val="nil"/>
              <w:tr2bl w:val="nil"/>
            </w:tcBorders>
            <w:vAlign w:val="center"/>
          </w:tcPr>
          <w:p w14:paraId="48E1AF78">
            <w:pPr>
              <w:spacing w:line="280" w:lineRule="exact"/>
              <w:jc w:val="center"/>
            </w:pPr>
          </w:p>
        </w:tc>
        <w:tc>
          <w:tcPr>
            <w:tcW w:w="709" w:type="dxa"/>
            <w:tcBorders>
              <w:tl2br w:val="nil"/>
              <w:tr2bl w:val="nil"/>
            </w:tcBorders>
            <w:vAlign w:val="center"/>
          </w:tcPr>
          <w:p w14:paraId="65A2E3F2">
            <w:pPr>
              <w:spacing w:line="280" w:lineRule="exact"/>
              <w:jc w:val="center"/>
            </w:pPr>
            <w:r>
              <w:t>16</w:t>
            </w:r>
          </w:p>
        </w:tc>
        <w:tc>
          <w:tcPr>
            <w:tcW w:w="1134" w:type="dxa"/>
            <w:tcBorders>
              <w:tl2br w:val="nil"/>
              <w:tr2bl w:val="nil"/>
            </w:tcBorders>
            <w:vAlign w:val="center"/>
          </w:tcPr>
          <w:p w14:paraId="22BDAFE5">
            <w:pPr>
              <w:spacing w:line="280" w:lineRule="exact"/>
              <w:jc w:val="center"/>
            </w:pPr>
            <w:r>
              <w:t>标识管理</w:t>
            </w:r>
          </w:p>
        </w:tc>
        <w:tc>
          <w:tcPr>
            <w:tcW w:w="3685" w:type="dxa"/>
            <w:tcBorders>
              <w:tl2br w:val="nil"/>
              <w:tr2bl w:val="nil"/>
            </w:tcBorders>
            <w:vAlign w:val="center"/>
          </w:tcPr>
          <w:p w14:paraId="144FA95A">
            <w:pPr>
              <w:spacing w:line="280" w:lineRule="exact"/>
            </w:pPr>
            <w:r>
              <w:rPr>
                <w:rFonts w:hint="eastAsia"/>
              </w:rPr>
              <w:t>◆</w:t>
            </w:r>
            <w:r>
              <w:t>安全警示标识；</w:t>
            </w:r>
          </w:p>
          <w:p w14:paraId="59DA9577">
            <w:pPr>
              <w:spacing w:line="280" w:lineRule="exact"/>
            </w:pPr>
            <w:r>
              <w:rPr>
                <w:rFonts w:hint="eastAsia"/>
              </w:rPr>
              <w:t>◆职业危害告知卡；</w:t>
            </w:r>
          </w:p>
          <w:p w14:paraId="5525830D">
            <w:pPr>
              <w:spacing w:line="280" w:lineRule="exact"/>
            </w:pPr>
            <w:r>
              <w:rPr>
                <w:rFonts w:hint="eastAsia"/>
              </w:rPr>
              <w:t>◆</w:t>
            </w:r>
            <w:r>
              <w:t>设备标识；</w:t>
            </w:r>
          </w:p>
          <w:p w14:paraId="256E985D">
            <w:pPr>
              <w:spacing w:line="280" w:lineRule="exact"/>
            </w:pPr>
            <w:r>
              <w:rPr>
                <w:rFonts w:hint="eastAsia"/>
              </w:rPr>
              <w:t>◆</w:t>
            </w:r>
            <w:r>
              <w:t>阀门状态标识；</w:t>
            </w:r>
          </w:p>
          <w:p w14:paraId="1077A99F">
            <w:pPr>
              <w:spacing w:line="280" w:lineRule="exact"/>
            </w:pPr>
            <w:r>
              <w:rPr>
                <w:rFonts w:hint="eastAsia"/>
              </w:rPr>
              <w:t>◆</w:t>
            </w:r>
            <w:r>
              <w:t>管道介质</w:t>
            </w:r>
            <w:r>
              <w:rPr>
                <w:rFonts w:hint="eastAsia"/>
              </w:rPr>
              <w:t>、颜色、</w:t>
            </w:r>
            <w:r>
              <w:t>流向标识；</w:t>
            </w:r>
          </w:p>
          <w:p w14:paraId="213E50D8">
            <w:pPr>
              <w:spacing w:line="280" w:lineRule="exact"/>
            </w:pPr>
            <w:r>
              <w:rPr>
                <w:rFonts w:hint="eastAsia"/>
              </w:rPr>
              <w:t>◆压力表上下限；</w:t>
            </w:r>
          </w:p>
          <w:p w14:paraId="606311C1">
            <w:pPr>
              <w:spacing w:line="280" w:lineRule="exact"/>
            </w:pPr>
            <w:r>
              <w:rPr>
                <w:rFonts w:hint="eastAsia"/>
              </w:rPr>
              <w:t>◆各项制度、职责、证书公示</w:t>
            </w:r>
          </w:p>
          <w:p w14:paraId="7E904B33">
            <w:pPr>
              <w:spacing w:line="280" w:lineRule="exact"/>
            </w:pPr>
            <w:r>
              <w:rPr>
                <w:rFonts w:hint="eastAsia"/>
              </w:rPr>
              <w:t>◆</w:t>
            </w:r>
            <w:r>
              <w:t>应急处理流程及准确的紧急联络表</w:t>
            </w:r>
          </w:p>
        </w:tc>
        <w:tc>
          <w:tcPr>
            <w:tcW w:w="709" w:type="dxa"/>
            <w:tcBorders>
              <w:tl2br w:val="nil"/>
              <w:tr2bl w:val="nil"/>
            </w:tcBorders>
            <w:vAlign w:val="center"/>
          </w:tcPr>
          <w:p w14:paraId="70DE431B">
            <w:pPr>
              <w:spacing w:line="280" w:lineRule="exact"/>
              <w:jc w:val="center"/>
            </w:pPr>
            <w:r>
              <w:rPr>
                <w:rFonts w:hint="eastAsia"/>
              </w:rPr>
              <w:t>5</w:t>
            </w:r>
          </w:p>
        </w:tc>
        <w:tc>
          <w:tcPr>
            <w:tcW w:w="4820" w:type="dxa"/>
            <w:tcBorders>
              <w:tl2br w:val="nil"/>
              <w:tr2bl w:val="nil"/>
            </w:tcBorders>
            <w:vAlign w:val="center"/>
          </w:tcPr>
          <w:p w14:paraId="0FD1B337">
            <w:pPr>
              <w:spacing w:line="280" w:lineRule="exact"/>
            </w:pPr>
            <w:r>
              <w:rPr/>
              <w:sym w:font="Wingdings" w:char="00A8"/>
            </w:r>
            <w:r>
              <w:t>完整、清晰且悬挂或张贴至醒目位置，得</w:t>
            </w:r>
            <w:r>
              <w:rPr>
                <w:rFonts w:hint="eastAsia"/>
              </w:rPr>
              <w:t>5</w:t>
            </w:r>
            <w:r>
              <w:t>分；</w:t>
            </w:r>
          </w:p>
          <w:p w14:paraId="2CFB29CC">
            <w:pPr>
              <w:spacing w:line="280" w:lineRule="exact"/>
            </w:pPr>
            <w:r>
              <w:rPr/>
              <w:sym w:font="Wingdings" w:char="00A8"/>
            </w:r>
            <w:r>
              <w:t>完整，但不清晰或未</w:t>
            </w:r>
            <w:r>
              <w:rPr>
                <w:rFonts w:hint="eastAsia"/>
              </w:rPr>
              <w:t>放置于</w:t>
            </w:r>
            <w:r>
              <w:t>至醒目位置，得</w:t>
            </w:r>
            <w:r>
              <w:rPr>
                <w:rFonts w:hint="eastAsia"/>
              </w:rPr>
              <w:t>3</w:t>
            </w:r>
            <w:r>
              <w:t>分；</w:t>
            </w:r>
          </w:p>
          <w:p w14:paraId="28AE10C7">
            <w:pPr>
              <w:spacing w:line="280" w:lineRule="exact"/>
            </w:pPr>
            <w:r>
              <w:rPr/>
              <w:sym w:font="Wingdings" w:char="00A8"/>
            </w:r>
            <w:r>
              <w:t>有1-2处缺失</w:t>
            </w:r>
            <w:r>
              <w:rPr>
                <w:rFonts w:hint="eastAsia"/>
              </w:rPr>
              <w:t>或不完善</w:t>
            </w:r>
            <w:r>
              <w:t>，得</w:t>
            </w:r>
            <w:r>
              <w:rPr>
                <w:rFonts w:hint="eastAsia"/>
              </w:rPr>
              <w:t>1</w:t>
            </w:r>
            <w:r>
              <w:t>分；</w:t>
            </w:r>
          </w:p>
          <w:p w14:paraId="3281EDFE">
            <w:pPr>
              <w:spacing w:line="280" w:lineRule="exact"/>
            </w:pPr>
            <w:r>
              <w:rPr/>
              <w:sym w:font="Wingdings" w:char="00A8"/>
            </w:r>
            <w:r>
              <w:t>有3处</w:t>
            </w:r>
            <w:r>
              <w:rPr>
                <w:rFonts w:hint="eastAsia"/>
              </w:rPr>
              <w:t>及以上</w:t>
            </w:r>
            <w:r>
              <w:t>缺失</w:t>
            </w:r>
            <w:r>
              <w:rPr>
                <w:rFonts w:hint="eastAsia"/>
              </w:rPr>
              <w:t>或不完善</w:t>
            </w:r>
            <w:r>
              <w:t>，不得分</w:t>
            </w:r>
          </w:p>
        </w:tc>
        <w:tc>
          <w:tcPr>
            <w:tcW w:w="708" w:type="dxa"/>
            <w:tcBorders>
              <w:tl2br w:val="nil"/>
              <w:tr2bl w:val="nil"/>
            </w:tcBorders>
          </w:tcPr>
          <w:p w14:paraId="3736B4A2">
            <w:pPr>
              <w:spacing w:line="340" w:lineRule="exact"/>
              <w:jc w:val="center"/>
            </w:pPr>
          </w:p>
        </w:tc>
        <w:tc>
          <w:tcPr>
            <w:tcW w:w="1592" w:type="dxa"/>
            <w:tcBorders>
              <w:tl2br w:val="nil"/>
              <w:tr2bl w:val="nil"/>
            </w:tcBorders>
          </w:tcPr>
          <w:p w14:paraId="5DF2C866">
            <w:pPr>
              <w:spacing w:line="300" w:lineRule="exact"/>
              <w:jc w:val="center"/>
            </w:pPr>
          </w:p>
        </w:tc>
      </w:tr>
      <w:tr w14:paraId="31E73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vMerge w:val="continue"/>
            <w:tcBorders>
              <w:tl2br w:val="nil"/>
              <w:tr2bl w:val="nil"/>
            </w:tcBorders>
            <w:vAlign w:val="center"/>
          </w:tcPr>
          <w:p w14:paraId="4A348D4E">
            <w:pPr>
              <w:spacing w:line="280" w:lineRule="exact"/>
              <w:jc w:val="center"/>
            </w:pPr>
          </w:p>
        </w:tc>
        <w:tc>
          <w:tcPr>
            <w:tcW w:w="709" w:type="dxa"/>
            <w:tcBorders>
              <w:tl2br w:val="nil"/>
              <w:tr2bl w:val="nil"/>
            </w:tcBorders>
            <w:vAlign w:val="center"/>
          </w:tcPr>
          <w:p w14:paraId="173C116C">
            <w:pPr>
              <w:spacing w:line="280" w:lineRule="exact"/>
              <w:jc w:val="center"/>
            </w:pPr>
            <w:r>
              <w:t>17</w:t>
            </w:r>
          </w:p>
        </w:tc>
        <w:tc>
          <w:tcPr>
            <w:tcW w:w="1134" w:type="dxa"/>
            <w:tcBorders>
              <w:tl2br w:val="nil"/>
              <w:tr2bl w:val="nil"/>
            </w:tcBorders>
            <w:vAlign w:val="center"/>
          </w:tcPr>
          <w:p w14:paraId="340F0B10">
            <w:pPr>
              <w:spacing w:line="280" w:lineRule="exact"/>
              <w:jc w:val="center"/>
            </w:pPr>
            <w:r>
              <w:t>设备</w:t>
            </w:r>
            <w:r>
              <w:rPr>
                <w:rFonts w:hint="eastAsia"/>
              </w:rPr>
              <w:t>设施管理</w:t>
            </w:r>
          </w:p>
        </w:tc>
        <w:tc>
          <w:tcPr>
            <w:tcW w:w="3685" w:type="dxa"/>
            <w:tcBorders>
              <w:tl2br w:val="nil"/>
              <w:tr2bl w:val="nil"/>
            </w:tcBorders>
            <w:vAlign w:val="center"/>
          </w:tcPr>
          <w:p w14:paraId="49BD497F">
            <w:pPr>
              <w:spacing w:line="280" w:lineRule="exact"/>
            </w:pPr>
            <w:r>
              <w:rPr>
                <w:rFonts w:hint="eastAsia"/>
              </w:rPr>
              <w:t>◆性能正常、无过热噪音等异常现象；</w:t>
            </w:r>
          </w:p>
          <w:p w14:paraId="0EEF36E9">
            <w:pPr>
              <w:spacing w:line="280" w:lineRule="exact"/>
            </w:pPr>
            <w:r>
              <w:rPr>
                <w:rFonts w:hint="eastAsia"/>
              </w:rPr>
              <w:t>◆</w:t>
            </w:r>
            <w:r>
              <w:t>设备、管道、阀门</w:t>
            </w:r>
            <w:r>
              <w:rPr>
                <w:rFonts w:hint="eastAsia"/>
              </w:rPr>
              <w:t>等</w:t>
            </w:r>
            <w:r>
              <w:t>表面整洁且无锈蚀；</w:t>
            </w:r>
          </w:p>
          <w:p w14:paraId="279E5AFD">
            <w:pPr>
              <w:spacing w:line="280" w:lineRule="exact"/>
            </w:pPr>
            <w:r>
              <w:rPr>
                <w:rFonts w:hint="eastAsia"/>
              </w:rPr>
              <w:t>◆各项物资、备件充足，性能稳定</w:t>
            </w:r>
          </w:p>
          <w:p w14:paraId="75E62AD2">
            <w:pPr>
              <w:spacing w:line="280" w:lineRule="exact"/>
            </w:pPr>
            <w:r>
              <w:rPr>
                <w:rFonts w:hint="eastAsia"/>
              </w:rPr>
              <w:t>◆及时更新设备设施台账及隐患排查等台账</w:t>
            </w:r>
          </w:p>
          <w:p w14:paraId="5F2FC375">
            <w:pPr>
              <w:spacing w:line="280" w:lineRule="exact"/>
            </w:pPr>
            <w:r>
              <w:rPr>
                <w:rFonts w:hint="eastAsia"/>
              </w:rPr>
              <w:t>◆氧气涉及阀门、工器具、防护用品等未被油脂污染；</w:t>
            </w:r>
          </w:p>
        </w:tc>
        <w:tc>
          <w:tcPr>
            <w:tcW w:w="709" w:type="dxa"/>
            <w:tcBorders>
              <w:tl2br w:val="nil"/>
              <w:tr2bl w:val="nil"/>
            </w:tcBorders>
            <w:vAlign w:val="center"/>
          </w:tcPr>
          <w:p w14:paraId="77948A7B">
            <w:pPr>
              <w:spacing w:line="280" w:lineRule="exact"/>
              <w:jc w:val="center"/>
            </w:pPr>
            <w:r>
              <w:rPr>
                <w:rFonts w:hint="eastAsia"/>
              </w:rPr>
              <w:t>6</w:t>
            </w:r>
          </w:p>
        </w:tc>
        <w:tc>
          <w:tcPr>
            <w:tcW w:w="4820" w:type="dxa"/>
            <w:tcBorders>
              <w:tl2br w:val="nil"/>
              <w:tr2bl w:val="nil"/>
            </w:tcBorders>
            <w:vAlign w:val="center"/>
          </w:tcPr>
          <w:p w14:paraId="105DAC0A">
            <w:pPr>
              <w:spacing w:line="280" w:lineRule="exact"/>
            </w:pPr>
            <w:r>
              <w:rPr/>
              <w:sym w:font="Wingdings" w:char="00A8"/>
            </w:r>
            <w:r>
              <w:t>合规，得</w:t>
            </w:r>
            <w:r>
              <w:rPr>
                <w:rFonts w:hint="eastAsia"/>
              </w:rPr>
              <w:t>6</w:t>
            </w:r>
            <w:r>
              <w:t>分；</w:t>
            </w:r>
          </w:p>
          <w:p w14:paraId="0562CC47">
            <w:pPr>
              <w:spacing w:line="280" w:lineRule="exact"/>
            </w:pPr>
            <w:r>
              <w:rPr/>
              <w:sym w:font="Wingdings" w:char="00A8"/>
            </w:r>
            <w:r>
              <w:t>有1-2处</w:t>
            </w:r>
            <w:r>
              <w:rPr>
                <w:rFonts w:hint="eastAsia"/>
              </w:rPr>
              <w:t>不合规</w:t>
            </w:r>
            <w:r>
              <w:t>，得</w:t>
            </w:r>
            <w:r>
              <w:rPr>
                <w:rFonts w:hint="eastAsia"/>
              </w:rPr>
              <w:t>3</w:t>
            </w:r>
            <w:r>
              <w:t>分；</w:t>
            </w:r>
          </w:p>
          <w:p w14:paraId="25A0B45F">
            <w:pPr>
              <w:spacing w:line="280" w:lineRule="exact"/>
            </w:pPr>
            <w:r>
              <w:rPr/>
              <w:sym w:font="Wingdings" w:char="00A8"/>
            </w:r>
            <w:r>
              <w:t>有3-处以上</w:t>
            </w:r>
            <w:r>
              <w:rPr>
                <w:rFonts w:hint="eastAsia"/>
              </w:rPr>
              <w:t>不合规</w:t>
            </w:r>
            <w:r>
              <w:t>，不得分</w:t>
            </w:r>
          </w:p>
          <w:p w14:paraId="6A28C097">
            <w:pPr>
              <w:spacing w:line="280" w:lineRule="exact"/>
            </w:pPr>
            <w:r>
              <w:rPr/>
              <w:sym w:font="Wingdings" w:char="00A8"/>
            </w:r>
            <w:r>
              <w:t>有</w:t>
            </w:r>
            <w:r>
              <w:rPr>
                <w:rFonts w:hint="eastAsia"/>
              </w:rPr>
              <w:t>1</w:t>
            </w:r>
            <w:r>
              <w:t>处</w:t>
            </w:r>
            <w:r>
              <w:rPr>
                <w:rFonts w:hint="eastAsia"/>
              </w:rPr>
              <w:t>及</w:t>
            </w:r>
            <w:r>
              <w:t>以上</w:t>
            </w:r>
            <w:r>
              <w:rPr>
                <w:rFonts w:hint="eastAsia"/>
              </w:rPr>
              <w:t>被油脂污染</w:t>
            </w:r>
            <w:r>
              <w:t>，不得分</w:t>
            </w:r>
          </w:p>
        </w:tc>
        <w:tc>
          <w:tcPr>
            <w:tcW w:w="708" w:type="dxa"/>
            <w:tcBorders>
              <w:tl2br w:val="nil"/>
              <w:tr2bl w:val="nil"/>
            </w:tcBorders>
          </w:tcPr>
          <w:p w14:paraId="18D136EB">
            <w:pPr>
              <w:spacing w:line="340" w:lineRule="exact"/>
              <w:jc w:val="center"/>
            </w:pPr>
          </w:p>
        </w:tc>
        <w:tc>
          <w:tcPr>
            <w:tcW w:w="1592" w:type="dxa"/>
            <w:tcBorders>
              <w:tl2br w:val="nil"/>
              <w:tr2bl w:val="nil"/>
            </w:tcBorders>
          </w:tcPr>
          <w:p w14:paraId="3DAA1BAC">
            <w:pPr>
              <w:spacing w:line="300" w:lineRule="exact"/>
              <w:jc w:val="center"/>
            </w:pPr>
          </w:p>
        </w:tc>
      </w:tr>
      <w:tr w14:paraId="2573A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vMerge w:val="continue"/>
            <w:tcBorders>
              <w:tl2br w:val="nil"/>
              <w:tr2bl w:val="nil"/>
            </w:tcBorders>
            <w:vAlign w:val="center"/>
          </w:tcPr>
          <w:p w14:paraId="56659FF6">
            <w:pPr>
              <w:spacing w:line="280" w:lineRule="exact"/>
              <w:jc w:val="center"/>
            </w:pPr>
          </w:p>
        </w:tc>
        <w:tc>
          <w:tcPr>
            <w:tcW w:w="709" w:type="dxa"/>
            <w:tcBorders>
              <w:tl2br w:val="nil"/>
              <w:tr2bl w:val="nil"/>
            </w:tcBorders>
            <w:vAlign w:val="center"/>
          </w:tcPr>
          <w:p w14:paraId="07D9540F">
            <w:pPr>
              <w:spacing w:line="280" w:lineRule="exact"/>
              <w:jc w:val="center"/>
            </w:pPr>
            <w:r>
              <w:rPr>
                <w:rFonts w:hint="eastAsia"/>
              </w:rPr>
              <w:t>18</w:t>
            </w:r>
          </w:p>
        </w:tc>
        <w:tc>
          <w:tcPr>
            <w:tcW w:w="1134" w:type="dxa"/>
            <w:tcBorders>
              <w:tl2br w:val="nil"/>
              <w:tr2bl w:val="nil"/>
            </w:tcBorders>
            <w:vAlign w:val="center"/>
          </w:tcPr>
          <w:p w14:paraId="77CE74DF">
            <w:pPr>
              <w:spacing w:line="280" w:lineRule="exact"/>
              <w:jc w:val="center"/>
            </w:pPr>
            <w:r>
              <w:rPr>
                <w:rFonts w:hint="eastAsia"/>
              </w:rPr>
              <w:t>特种设备管理</w:t>
            </w:r>
          </w:p>
        </w:tc>
        <w:tc>
          <w:tcPr>
            <w:tcW w:w="3685" w:type="dxa"/>
            <w:tcBorders>
              <w:tl2br w:val="nil"/>
              <w:tr2bl w:val="nil"/>
            </w:tcBorders>
            <w:vAlign w:val="center"/>
          </w:tcPr>
          <w:p w14:paraId="67B4125A">
            <w:pPr>
              <w:spacing w:line="280" w:lineRule="exact"/>
            </w:pPr>
            <w:r>
              <w:rPr>
                <w:rFonts w:hint="eastAsia"/>
              </w:rPr>
              <w:t>◆按期送检</w:t>
            </w:r>
            <w:r>
              <w:t>特种设备、压力表及安全阀等；</w:t>
            </w:r>
          </w:p>
          <w:p w14:paraId="4956240E">
            <w:pPr>
              <w:spacing w:line="280" w:lineRule="exact"/>
            </w:pPr>
            <w:r>
              <w:rPr>
                <w:rFonts w:hint="eastAsia"/>
              </w:rPr>
              <w:t>◆建立检验检测台账</w:t>
            </w:r>
          </w:p>
        </w:tc>
        <w:tc>
          <w:tcPr>
            <w:tcW w:w="709" w:type="dxa"/>
            <w:tcBorders>
              <w:tl2br w:val="nil"/>
              <w:tr2bl w:val="nil"/>
            </w:tcBorders>
            <w:vAlign w:val="center"/>
          </w:tcPr>
          <w:p w14:paraId="0EDE29D0">
            <w:pPr>
              <w:spacing w:line="280" w:lineRule="exact"/>
              <w:jc w:val="center"/>
            </w:pPr>
            <w:r>
              <w:rPr>
                <w:rFonts w:hint="eastAsia"/>
              </w:rPr>
              <w:t>5</w:t>
            </w:r>
          </w:p>
        </w:tc>
        <w:tc>
          <w:tcPr>
            <w:tcW w:w="4820" w:type="dxa"/>
            <w:tcBorders>
              <w:tl2br w:val="nil"/>
              <w:tr2bl w:val="nil"/>
            </w:tcBorders>
            <w:vAlign w:val="center"/>
          </w:tcPr>
          <w:p w14:paraId="2E746FD4">
            <w:pPr>
              <w:spacing w:line="280" w:lineRule="exact"/>
            </w:pPr>
            <w:r>
              <w:rPr/>
              <w:sym w:font="Wingdings" w:char="00A8"/>
            </w:r>
            <w:r>
              <w:t>合规，得</w:t>
            </w:r>
            <w:r>
              <w:rPr>
                <w:rFonts w:hint="eastAsia"/>
              </w:rPr>
              <w:t>5</w:t>
            </w:r>
            <w:r>
              <w:t>分；</w:t>
            </w:r>
          </w:p>
          <w:p w14:paraId="598E00B4">
            <w:pPr>
              <w:spacing w:line="280" w:lineRule="exact"/>
            </w:pPr>
            <w:r>
              <w:rPr/>
              <w:sym w:font="Wingdings" w:char="00A8"/>
            </w:r>
            <w:r>
              <w:rPr>
                <w:rFonts w:hint="eastAsia"/>
              </w:rPr>
              <w:t>按期送检，但未建立检验检测台账，</w:t>
            </w:r>
            <w:r>
              <w:t>得</w:t>
            </w:r>
            <w:r>
              <w:rPr>
                <w:rFonts w:hint="eastAsia"/>
              </w:rPr>
              <w:t>3</w:t>
            </w:r>
            <w:r>
              <w:t>分；</w:t>
            </w:r>
          </w:p>
          <w:p w14:paraId="6BB4D3DA">
            <w:pPr>
              <w:spacing w:line="280" w:lineRule="exact"/>
            </w:pPr>
            <w:r>
              <w:rPr/>
              <w:sym w:font="Wingdings" w:char="00A8"/>
            </w:r>
            <w:r>
              <w:rPr>
                <w:rFonts w:hint="eastAsia"/>
              </w:rPr>
              <w:t>未按期送检，不得分</w:t>
            </w:r>
          </w:p>
        </w:tc>
        <w:tc>
          <w:tcPr>
            <w:tcW w:w="708" w:type="dxa"/>
            <w:tcBorders>
              <w:tl2br w:val="nil"/>
              <w:tr2bl w:val="nil"/>
            </w:tcBorders>
          </w:tcPr>
          <w:p w14:paraId="3CC6EA52">
            <w:pPr>
              <w:spacing w:line="340" w:lineRule="exact"/>
              <w:jc w:val="center"/>
            </w:pPr>
          </w:p>
        </w:tc>
        <w:tc>
          <w:tcPr>
            <w:tcW w:w="1592" w:type="dxa"/>
            <w:tcBorders>
              <w:tl2br w:val="nil"/>
              <w:tr2bl w:val="nil"/>
            </w:tcBorders>
          </w:tcPr>
          <w:p w14:paraId="5F8574BA">
            <w:pPr>
              <w:spacing w:line="300" w:lineRule="exact"/>
              <w:jc w:val="center"/>
            </w:pPr>
          </w:p>
        </w:tc>
      </w:tr>
      <w:tr w14:paraId="36824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vMerge w:val="continue"/>
            <w:tcBorders>
              <w:tl2br w:val="nil"/>
              <w:tr2bl w:val="nil"/>
            </w:tcBorders>
            <w:vAlign w:val="center"/>
          </w:tcPr>
          <w:p w14:paraId="35C65923">
            <w:pPr>
              <w:spacing w:line="280" w:lineRule="exact"/>
              <w:jc w:val="center"/>
            </w:pPr>
          </w:p>
        </w:tc>
        <w:tc>
          <w:tcPr>
            <w:tcW w:w="709" w:type="dxa"/>
            <w:tcBorders>
              <w:tl2br w:val="nil"/>
              <w:tr2bl w:val="nil"/>
            </w:tcBorders>
            <w:vAlign w:val="center"/>
          </w:tcPr>
          <w:p w14:paraId="4CFFBF65">
            <w:pPr>
              <w:spacing w:line="280" w:lineRule="exact"/>
              <w:jc w:val="center"/>
            </w:pPr>
            <w:r>
              <w:t>1</w:t>
            </w:r>
            <w:r>
              <w:rPr>
                <w:rFonts w:hint="eastAsia"/>
              </w:rPr>
              <w:t>9</w:t>
            </w:r>
          </w:p>
        </w:tc>
        <w:tc>
          <w:tcPr>
            <w:tcW w:w="1134" w:type="dxa"/>
            <w:tcBorders>
              <w:tl2br w:val="nil"/>
              <w:tr2bl w:val="nil"/>
            </w:tcBorders>
            <w:vAlign w:val="center"/>
          </w:tcPr>
          <w:p w14:paraId="25BC8D2B">
            <w:pPr>
              <w:spacing w:line="280" w:lineRule="exact"/>
              <w:jc w:val="center"/>
            </w:pPr>
            <w:r>
              <w:t>设备</w:t>
            </w:r>
            <w:r>
              <w:rPr>
                <w:rFonts w:hint="eastAsia"/>
              </w:rPr>
              <w:t>设施及管道</w:t>
            </w:r>
            <w:r>
              <w:t>巡检</w:t>
            </w:r>
          </w:p>
        </w:tc>
        <w:tc>
          <w:tcPr>
            <w:tcW w:w="3685" w:type="dxa"/>
            <w:tcBorders>
              <w:tl2br w:val="nil"/>
              <w:tr2bl w:val="nil"/>
            </w:tcBorders>
            <w:vAlign w:val="center"/>
          </w:tcPr>
          <w:p w14:paraId="054A39E1">
            <w:pPr>
              <w:spacing w:line="280" w:lineRule="exact"/>
            </w:pPr>
            <w:r>
              <w:rPr>
                <w:rFonts w:hint="eastAsia"/>
              </w:rPr>
              <w:t>◆</w:t>
            </w:r>
            <w:r>
              <w:t>有巡检计划；</w:t>
            </w:r>
          </w:p>
          <w:p w14:paraId="7CE8ABA2">
            <w:pPr>
              <w:spacing w:line="280" w:lineRule="exact"/>
            </w:pPr>
            <w:r>
              <w:rPr>
                <w:rFonts w:hint="eastAsia"/>
              </w:rPr>
              <w:t>◆</w:t>
            </w:r>
            <w:r>
              <w:t>按计划完成巡检工作</w:t>
            </w:r>
            <w:r>
              <w:rPr>
                <w:rFonts w:hint="eastAsia"/>
              </w:rPr>
              <w:t>（包括但不限于室内外设备设施、减压装置、计量监测仪表、电气及自控系统、压力容器、安全防护装置等）</w:t>
            </w:r>
          </w:p>
        </w:tc>
        <w:tc>
          <w:tcPr>
            <w:tcW w:w="709" w:type="dxa"/>
            <w:tcBorders>
              <w:tl2br w:val="nil"/>
              <w:tr2bl w:val="nil"/>
            </w:tcBorders>
            <w:vAlign w:val="center"/>
          </w:tcPr>
          <w:p w14:paraId="73D9211B">
            <w:pPr>
              <w:spacing w:line="280" w:lineRule="exact"/>
              <w:jc w:val="center"/>
            </w:pPr>
            <w:r>
              <w:rPr>
                <w:rFonts w:hint="eastAsia"/>
              </w:rPr>
              <w:t>6</w:t>
            </w:r>
          </w:p>
        </w:tc>
        <w:tc>
          <w:tcPr>
            <w:tcW w:w="4820" w:type="dxa"/>
            <w:tcBorders>
              <w:tl2br w:val="nil"/>
              <w:tr2bl w:val="nil"/>
            </w:tcBorders>
            <w:vAlign w:val="center"/>
          </w:tcPr>
          <w:p w14:paraId="03D9EE33">
            <w:pPr>
              <w:spacing w:line="280" w:lineRule="exact"/>
            </w:pPr>
            <w:r>
              <w:rPr/>
              <w:sym w:font="Wingdings" w:char="00A8"/>
            </w:r>
            <w:r>
              <w:t>有巡检计划，且按计划完成巡检，得</w:t>
            </w:r>
            <w:r>
              <w:rPr>
                <w:rFonts w:hint="eastAsia"/>
              </w:rPr>
              <w:t>6</w:t>
            </w:r>
            <w:r>
              <w:t>分；</w:t>
            </w:r>
          </w:p>
          <w:p w14:paraId="7E9F271C">
            <w:pPr>
              <w:spacing w:line="280" w:lineRule="exact"/>
            </w:pPr>
            <w:r>
              <w:rPr/>
              <w:sym w:font="Wingdings" w:char="00A8"/>
            </w:r>
            <w:r>
              <w:t>有巡检计划，</w:t>
            </w:r>
            <w:r>
              <w:rPr>
                <w:rFonts w:hint="eastAsia"/>
              </w:rPr>
              <w:t>巡检有1-2处缺项，</w:t>
            </w:r>
            <w:r>
              <w:t>得</w:t>
            </w:r>
            <w:r>
              <w:rPr>
                <w:rFonts w:hint="eastAsia"/>
              </w:rPr>
              <w:t>3</w:t>
            </w:r>
            <w:r>
              <w:t>分；</w:t>
            </w:r>
          </w:p>
          <w:p w14:paraId="295570E7">
            <w:pPr>
              <w:spacing w:line="280" w:lineRule="exact"/>
            </w:pPr>
            <w:r>
              <w:rPr/>
              <w:sym w:font="Wingdings" w:char="00A8"/>
            </w:r>
            <w:r>
              <w:t>有巡检计划，</w:t>
            </w:r>
            <w:r>
              <w:rPr>
                <w:rFonts w:hint="eastAsia"/>
              </w:rPr>
              <w:t>巡检有3处以上缺项，</w:t>
            </w:r>
            <w:r>
              <w:t>不得分</w:t>
            </w:r>
          </w:p>
        </w:tc>
        <w:tc>
          <w:tcPr>
            <w:tcW w:w="708" w:type="dxa"/>
            <w:tcBorders>
              <w:tl2br w:val="nil"/>
              <w:tr2bl w:val="nil"/>
            </w:tcBorders>
          </w:tcPr>
          <w:p w14:paraId="177FBECA">
            <w:pPr>
              <w:spacing w:line="340" w:lineRule="exact"/>
              <w:jc w:val="center"/>
            </w:pPr>
          </w:p>
        </w:tc>
        <w:tc>
          <w:tcPr>
            <w:tcW w:w="1592" w:type="dxa"/>
            <w:tcBorders>
              <w:tl2br w:val="nil"/>
              <w:tr2bl w:val="nil"/>
            </w:tcBorders>
          </w:tcPr>
          <w:p w14:paraId="789A3CCE">
            <w:pPr>
              <w:spacing w:line="300" w:lineRule="exact"/>
              <w:jc w:val="center"/>
            </w:pPr>
          </w:p>
        </w:tc>
      </w:tr>
      <w:tr w14:paraId="71C80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vMerge w:val="continue"/>
            <w:tcBorders>
              <w:tl2br w:val="nil"/>
              <w:tr2bl w:val="nil"/>
            </w:tcBorders>
            <w:vAlign w:val="center"/>
          </w:tcPr>
          <w:p w14:paraId="01FA46D0">
            <w:pPr>
              <w:spacing w:line="280" w:lineRule="exact"/>
              <w:jc w:val="center"/>
            </w:pPr>
          </w:p>
        </w:tc>
        <w:tc>
          <w:tcPr>
            <w:tcW w:w="709" w:type="dxa"/>
            <w:tcBorders>
              <w:tl2br w:val="nil"/>
              <w:tr2bl w:val="nil"/>
            </w:tcBorders>
            <w:vAlign w:val="center"/>
          </w:tcPr>
          <w:p w14:paraId="0062C663">
            <w:pPr>
              <w:spacing w:line="280" w:lineRule="exact"/>
              <w:jc w:val="center"/>
            </w:pPr>
            <w:r>
              <w:t>20</w:t>
            </w:r>
          </w:p>
        </w:tc>
        <w:tc>
          <w:tcPr>
            <w:tcW w:w="1134" w:type="dxa"/>
            <w:tcBorders>
              <w:tl2br w:val="nil"/>
              <w:tr2bl w:val="nil"/>
            </w:tcBorders>
            <w:vAlign w:val="center"/>
          </w:tcPr>
          <w:p w14:paraId="1B37869E">
            <w:pPr>
              <w:spacing w:line="280" w:lineRule="exact"/>
              <w:jc w:val="center"/>
            </w:pPr>
            <w:r>
              <w:rPr>
                <w:rFonts w:hint="eastAsia"/>
              </w:rPr>
              <w:t>清洗脱脂</w:t>
            </w:r>
          </w:p>
        </w:tc>
        <w:tc>
          <w:tcPr>
            <w:tcW w:w="3685" w:type="dxa"/>
            <w:tcBorders>
              <w:tl2br w:val="nil"/>
              <w:tr2bl w:val="nil"/>
            </w:tcBorders>
            <w:vAlign w:val="center"/>
          </w:tcPr>
          <w:p w14:paraId="79E28DA0">
            <w:pPr>
              <w:spacing w:line="280" w:lineRule="exact"/>
            </w:pPr>
            <w:r>
              <w:rPr>
                <w:rFonts w:hint="eastAsia"/>
              </w:rPr>
              <w:t>◆每周对工器具进行脱脂；</w:t>
            </w:r>
          </w:p>
          <w:p w14:paraId="075897F1">
            <w:pPr>
              <w:spacing w:line="280" w:lineRule="exact"/>
            </w:pPr>
            <w:r>
              <w:rPr>
                <w:rFonts w:hint="eastAsia"/>
              </w:rPr>
              <w:t>◆及时对负压设备水系统换水；</w:t>
            </w:r>
          </w:p>
          <w:p w14:paraId="48E531AB">
            <w:pPr>
              <w:spacing w:line="280" w:lineRule="exact"/>
            </w:pPr>
            <w:r>
              <w:rPr>
                <w:rFonts w:hint="eastAsia"/>
              </w:rPr>
              <w:t>◆每班次对储罐、干燥机等排水；</w:t>
            </w:r>
          </w:p>
          <w:p w14:paraId="1C2994B6">
            <w:pPr>
              <w:spacing w:line="280" w:lineRule="exact"/>
            </w:pPr>
            <w:r>
              <w:rPr>
                <w:rFonts w:hint="eastAsia"/>
              </w:rPr>
              <w:t>◆定期对负压系统进行消毒灭菌</w:t>
            </w:r>
          </w:p>
        </w:tc>
        <w:tc>
          <w:tcPr>
            <w:tcW w:w="709" w:type="dxa"/>
            <w:tcBorders>
              <w:tl2br w:val="nil"/>
              <w:tr2bl w:val="nil"/>
            </w:tcBorders>
            <w:vAlign w:val="center"/>
          </w:tcPr>
          <w:p w14:paraId="2978DC30">
            <w:pPr>
              <w:spacing w:line="280" w:lineRule="exact"/>
              <w:jc w:val="center"/>
            </w:pPr>
            <w:r>
              <w:rPr>
                <w:rFonts w:hint="eastAsia"/>
              </w:rPr>
              <w:t>4</w:t>
            </w:r>
          </w:p>
        </w:tc>
        <w:tc>
          <w:tcPr>
            <w:tcW w:w="4820" w:type="dxa"/>
            <w:tcBorders>
              <w:tl2br w:val="nil"/>
              <w:tr2bl w:val="nil"/>
            </w:tcBorders>
            <w:vAlign w:val="center"/>
          </w:tcPr>
          <w:p w14:paraId="29DB75D8">
            <w:pPr>
              <w:spacing w:line="280" w:lineRule="exact"/>
            </w:pPr>
            <w:r>
              <w:rPr/>
              <w:sym w:font="Wingdings" w:char="00A8"/>
            </w:r>
            <w:r>
              <w:t>合规，得</w:t>
            </w:r>
            <w:r>
              <w:rPr>
                <w:rFonts w:hint="eastAsia"/>
              </w:rPr>
              <w:t>4</w:t>
            </w:r>
            <w:r>
              <w:t>分；</w:t>
            </w:r>
          </w:p>
          <w:p w14:paraId="1522B2FF">
            <w:pPr>
              <w:spacing w:line="280" w:lineRule="exact"/>
            </w:pPr>
            <w:r>
              <w:rPr/>
              <w:sym w:font="Wingdings" w:char="00A8"/>
            </w:r>
            <w:r>
              <w:rPr>
                <w:rFonts w:hint="eastAsia"/>
              </w:rPr>
              <w:t>未及时排水、换水、消毒，1项及以内，得2分</w:t>
            </w:r>
          </w:p>
          <w:p w14:paraId="018DF1D3">
            <w:pPr>
              <w:spacing w:line="280" w:lineRule="exact"/>
            </w:pPr>
            <w:r>
              <w:rPr/>
              <w:sym w:font="Wingdings" w:char="00A8"/>
            </w:r>
            <w:r>
              <w:rPr>
                <w:rFonts w:hint="eastAsia"/>
              </w:rPr>
              <w:t>未及时排水、换水、消毒，2项及以上，不得分；</w:t>
            </w:r>
          </w:p>
          <w:p w14:paraId="72DA2237">
            <w:pPr>
              <w:spacing w:line="280" w:lineRule="exact"/>
            </w:pPr>
            <w:r>
              <w:rPr/>
              <w:sym w:font="Wingdings" w:char="00A8"/>
            </w:r>
            <w:r>
              <w:rPr>
                <w:rFonts w:hint="eastAsia"/>
              </w:rPr>
              <w:t>未按时脱脂，不得分</w:t>
            </w:r>
          </w:p>
        </w:tc>
        <w:tc>
          <w:tcPr>
            <w:tcW w:w="708" w:type="dxa"/>
            <w:tcBorders>
              <w:tl2br w:val="nil"/>
              <w:tr2bl w:val="nil"/>
            </w:tcBorders>
          </w:tcPr>
          <w:p w14:paraId="35EDC8AD">
            <w:pPr>
              <w:spacing w:line="340" w:lineRule="exact"/>
              <w:jc w:val="center"/>
            </w:pPr>
          </w:p>
        </w:tc>
        <w:tc>
          <w:tcPr>
            <w:tcW w:w="1592" w:type="dxa"/>
            <w:tcBorders>
              <w:tl2br w:val="nil"/>
              <w:tr2bl w:val="nil"/>
            </w:tcBorders>
          </w:tcPr>
          <w:p w14:paraId="4D5843F6">
            <w:pPr>
              <w:spacing w:line="300" w:lineRule="exact"/>
              <w:jc w:val="center"/>
            </w:pPr>
          </w:p>
        </w:tc>
      </w:tr>
      <w:tr w14:paraId="1EC77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1135" w:type="dxa"/>
            <w:vMerge w:val="continue"/>
            <w:tcBorders>
              <w:tl2br w:val="nil"/>
              <w:tr2bl w:val="nil"/>
            </w:tcBorders>
            <w:vAlign w:val="center"/>
          </w:tcPr>
          <w:p w14:paraId="7AA1E6C0">
            <w:pPr>
              <w:spacing w:line="280" w:lineRule="exact"/>
              <w:jc w:val="center"/>
            </w:pPr>
          </w:p>
        </w:tc>
        <w:tc>
          <w:tcPr>
            <w:tcW w:w="709" w:type="dxa"/>
            <w:tcBorders>
              <w:tl2br w:val="nil"/>
              <w:tr2bl w:val="nil"/>
            </w:tcBorders>
            <w:vAlign w:val="center"/>
          </w:tcPr>
          <w:p w14:paraId="70B40D90">
            <w:pPr>
              <w:spacing w:line="280" w:lineRule="exact"/>
              <w:jc w:val="center"/>
            </w:pPr>
            <w:r>
              <w:t>21</w:t>
            </w:r>
          </w:p>
        </w:tc>
        <w:tc>
          <w:tcPr>
            <w:tcW w:w="1134" w:type="dxa"/>
            <w:tcBorders>
              <w:tl2br w:val="nil"/>
              <w:tr2bl w:val="nil"/>
            </w:tcBorders>
            <w:vAlign w:val="center"/>
          </w:tcPr>
          <w:p w14:paraId="33421AD2">
            <w:pPr>
              <w:spacing w:line="280" w:lineRule="exact"/>
              <w:jc w:val="center"/>
            </w:pPr>
            <w:r>
              <w:t>外来施工管理</w:t>
            </w:r>
          </w:p>
        </w:tc>
        <w:tc>
          <w:tcPr>
            <w:tcW w:w="3685" w:type="dxa"/>
            <w:tcBorders>
              <w:tl2br w:val="nil"/>
              <w:tr2bl w:val="nil"/>
            </w:tcBorders>
            <w:vAlign w:val="center"/>
          </w:tcPr>
          <w:p w14:paraId="431D4A72">
            <w:pPr>
              <w:spacing w:line="280" w:lineRule="exact"/>
            </w:pPr>
            <w:r>
              <w:rPr>
                <w:rFonts w:hint="eastAsia"/>
              </w:rPr>
              <w:t>◆</w:t>
            </w:r>
            <w:r>
              <w:t>积极配合并监督第三方单位的维修工作并做好相应记录</w:t>
            </w:r>
            <w:r>
              <w:rPr>
                <w:rFonts w:hint="eastAsia"/>
              </w:rPr>
              <w:t>（包括但不限于监督、范围、设备恢复、设备是否正常等）</w:t>
            </w:r>
          </w:p>
        </w:tc>
        <w:tc>
          <w:tcPr>
            <w:tcW w:w="709" w:type="dxa"/>
            <w:tcBorders>
              <w:tl2br w:val="nil"/>
              <w:tr2bl w:val="nil"/>
            </w:tcBorders>
            <w:vAlign w:val="center"/>
          </w:tcPr>
          <w:p w14:paraId="5EA683BE">
            <w:pPr>
              <w:spacing w:line="280" w:lineRule="exact"/>
              <w:jc w:val="center"/>
            </w:pPr>
            <w:r>
              <w:rPr>
                <w:rFonts w:hint="eastAsia"/>
              </w:rPr>
              <w:t>4</w:t>
            </w:r>
          </w:p>
        </w:tc>
        <w:tc>
          <w:tcPr>
            <w:tcW w:w="4820" w:type="dxa"/>
            <w:tcBorders>
              <w:tl2br w:val="nil"/>
              <w:tr2bl w:val="nil"/>
            </w:tcBorders>
            <w:vAlign w:val="center"/>
          </w:tcPr>
          <w:p w14:paraId="51D6869E">
            <w:pPr>
              <w:spacing w:line="280" w:lineRule="exact"/>
            </w:pPr>
            <w:r>
              <w:rPr/>
              <w:sym w:font="Wingdings" w:char="00A8"/>
            </w:r>
            <w:r>
              <w:t>合规，得</w:t>
            </w:r>
            <w:r>
              <w:rPr>
                <w:rFonts w:hint="eastAsia"/>
              </w:rPr>
              <w:t>4</w:t>
            </w:r>
            <w:r>
              <w:t>分；</w:t>
            </w:r>
          </w:p>
          <w:p w14:paraId="7CBDFD9D">
            <w:pPr>
              <w:spacing w:line="280" w:lineRule="exact"/>
            </w:pPr>
            <w:r>
              <w:rPr/>
              <w:sym w:font="Wingdings" w:char="00A8"/>
            </w:r>
            <w:r>
              <w:rPr>
                <w:rFonts w:hint="eastAsia"/>
              </w:rPr>
              <w:t>积极配合、监督，但未作好记录，未发生风险，</w:t>
            </w:r>
            <w:r>
              <w:t>得</w:t>
            </w:r>
            <w:r>
              <w:rPr>
                <w:rFonts w:hint="eastAsia"/>
              </w:rPr>
              <w:t>2</w:t>
            </w:r>
            <w:r>
              <w:t>分</w:t>
            </w:r>
          </w:p>
          <w:p w14:paraId="643DB60F">
            <w:pPr>
              <w:spacing w:line="280" w:lineRule="exact"/>
            </w:pPr>
            <w:r>
              <w:rPr/>
              <w:sym w:font="Wingdings" w:char="00A8"/>
            </w:r>
            <w:r>
              <w:rPr>
                <w:rFonts w:hint="eastAsia"/>
              </w:rPr>
              <w:t>积极配合</w:t>
            </w:r>
            <w:r>
              <w:t>，</w:t>
            </w:r>
            <w:r>
              <w:rPr>
                <w:rFonts w:hint="eastAsia"/>
              </w:rPr>
              <w:t>但无监督，也未做好记录，或出现风险，不得分</w:t>
            </w:r>
          </w:p>
          <w:p w14:paraId="1E105D04">
            <w:pPr>
              <w:spacing w:line="280" w:lineRule="exact"/>
            </w:pPr>
            <w:r>
              <w:rPr/>
              <w:sym w:font="Wingdings" w:char="00A8"/>
            </w:r>
            <w:r>
              <w:t>不</w:t>
            </w:r>
            <w:r>
              <w:rPr>
                <w:rFonts w:hint="eastAsia"/>
              </w:rPr>
              <w:t>配合</w:t>
            </w:r>
            <w:r>
              <w:t>，</w:t>
            </w:r>
            <w:r>
              <w:rPr>
                <w:rFonts w:hint="eastAsia"/>
              </w:rPr>
              <w:t>或出现风险，</w:t>
            </w:r>
            <w:r>
              <w:t>不得分</w:t>
            </w:r>
          </w:p>
        </w:tc>
        <w:tc>
          <w:tcPr>
            <w:tcW w:w="708" w:type="dxa"/>
            <w:tcBorders>
              <w:tl2br w:val="nil"/>
              <w:tr2bl w:val="nil"/>
            </w:tcBorders>
          </w:tcPr>
          <w:p w14:paraId="037CBA09">
            <w:pPr>
              <w:spacing w:line="340" w:lineRule="exact"/>
              <w:jc w:val="center"/>
            </w:pPr>
          </w:p>
        </w:tc>
        <w:tc>
          <w:tcPr>
            <w:tcW w:w="1592" w:type="dxa"/>
            <w:tcBorders>
              <w:tl2br w:val="nil"/>
              <w:tr2bl w:val="nil"/>
            </w:tcBorders>
          </w:tcPr>
          <w:p w14:paraId="1601C82B">
            <w:pPr>
              <w:spacing w:line="300" w:lineRule="exact"/>
              <w:jc w:val="center"/>
            </w:pPr>
          </w:p>
        </w:tc>
      </w:tr>
      <w:tr w14:paraId="01F60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1135" w:type="dxa"/>
            <w:vMerge w:val="continue"/>
            <w:tcBorders>
              <w:tl2br w:val="nil"/>
              <w:tr2bl w:val="nil"/>
            </w:tcBorders>
            <w:vAlign w:val="center"/>
          </w:tcPr>
          <w:p w14:paraId="6F9FB0FB">
            <w:pPr>
              <w:spacing w:line="280" w:lineRule="exact"/>
              <w:jc w:val="center"/>
            </w:pPr>
          </w:p>
        </w:tc>
        <w:tc>
          <w:tcPr>
            <w:tcW w:w="709" w:type="dxa"/>
            <w:tcBorders>
              <w:tl2br w:val="nil"/>
              <w:tr2bl w:val="nil"/>
            </w:tcBorders>
            <w:vAlign w:val="center"/>
          </w:tcPr>
          <w:p w14:paraId="7111CA8D">
            <w:pPr>
              <w:spacing w:line="280" w:lineRule="exact"/>
              <w:jc w:val="center"/>
            </w:pPr>
            <w:r>
              <w:rPr>
                <w:rFonts w:hint="eastAsia"/>
              </w:rPr>
              <w:t>23</w:t>
            </w:r>
          </w:p>
        </w:tc>
        <w:tc>
          <w:tcPr>
            <w:tcW w:w="1134" w:type="dxa"/>
            <w:tcBorders>
              <w:tl2br w:val="nil"/>
              <w:tr2bl w:val="nil"/>
            </w:tcBorders>
            <w:vAlign w:val="center"/>
          </w:tcPr>
          <w:p w14:paraId="58341707">
            <w:pPr>
              <w:jc w:val="center"/>
              <w:textAlignment w:val="center"/>
            </w:pPr>
            <w:r>
              <w:rPr>
                <w:rFonts w:hint="eastAsia"/>
                <w:lang w:bidi="ar"/>
              </w:rPr>
              <w:t>隐患排查</w:t>
            </w:r>
          </w:p>
        </w:tc>
        <w:tc>
          <w:tcPr>
            <w:tcW w:w="3685" w:type="dxa"/>
            <w:tcBorders>
              <w:tl2br w:val="nil"/>
              <w:tr2bl w:val="nil"/>
            </w:tcBorders>
            <w:vAlign w:val="center"/>
          </w:tcPr>
          <w:p w14:paraId="5C8C3133">
            <w:pPr>
              <w:textAlignment w:val="center"/>
              <w:rPr>
                <w:lang w:bidi="ar"/>
              </w:rPr>
            </w:pPr>
            <w:r>
              <w:rPr>
                <w:rFonts w:hint="eastAsia"/>
                <w:lang w:bidi="ar"/>
              </w:rPr>
              <w:t>◆提前发现各项隐患，积极反馈排除</w:t>
            </w:r>
          </w:p>
          <w:p w14:paraId="7D8EFB15">
            <w:pPr>
              <w:textAlignment w:val="center"/>
              <w:rPr>
                <w:lang w:bidi="ar"/>
              </w:rPr>
            </w:pPr>
            <w:r>
              <w:rPr>
                <w:rFonts w:hint="eastAsia"/>
                <w:lang w:bidi="ar"/>
              </w:rPr>
              <w:t>◆积极反馈挂账的原因和预计完成时间</w:t>
            </w:r>
          </w:p>
          <w:p w14:paraId="5CD0263F">
            <w:pPr>
              <w:textAlignment w:val="center"/>
            </w:pPr>
            <w:r>
              <w:rPr>
                <w:rFonts w:hint="eastAsia"/>
                <w:lang w:bidi="ar"/>
              </w:rPr>
              <w:t>◆隐患解决方案可行、效果明显；</w:t>
            </w:r>
          </w:p>
        </w:tc>
        <w:tc>
          <w:tcPr>
            <w:tcW w:w="709" w:type="dxa"/>
            <w:tcBorders>
              <w:tl2br w:val="nil"/>
              <w:tr2bl w:val="nil"/>
            </w:tcBorders>
            <w:vAlign w:val="center"/>
          </w:tcPr>
          <w:p w14:paraId="62AB23D2">
            <w:pPr>
              <w:spacing w:line="280" w:lineRule="exact"/>
              <w:jc w:val="center"/>
            </w:pPr>
            <w:r>
              <w:rPr>
                <w:rFonts w:hint="eastAsia"/>
              </w:rPr>
              <w:t>4</w:t>
            </w:r>
          </w:p>
        </w:tc>
        <w:tc>
          <w:tcPr>
            <w:tcW w:w="4820" w:type="dxa"/>
            <w:tcBorders>
              <w:tl2br w:val="nil"/>
              <w:tr2bl w:val="nil"/>
            </w:tcBorders>
            <w:vAlign w:val="center"/>
          </w:tcPr>
          <w:p w14:paraId="7EEECACE">
            <w:pPr>
              <w:spacing w:line="280" w:lineRule="exact"/>
            </w:pPr>
            <w:r>
              <w:rPr/>
              <w:sym w:font="Wingdings" w:char="00A8"/>
            </w:r>
            <w:r>
              <w:t>合规，得</w:t>
            </w:r>
            <w:r>
              <w:rPr>
                <w:rFonts w:hint="eastAsia"/>
              </w:rPr>
              <w:t>4</w:t>
            </w:r>
            <w:r>
              <w:t>分；</w:t>
            </w:r>
          </w:p>
          <w:p w14:paraId="3475046C">
            <w:pPr>
              <w:spacing w:line="280" w:lineRule="exact"/>
            </w:pPr>
            <w:r>
              <w:rPr/>
              <w:sym w:font="Wingdings" w:char="00A8"/>
            </w:r>
            <w:r>
              <w:rPr>
                <w:rFonts w:hint="eastAsia"/>
              </w:rPr>
              <w:t>提前现隐患，但未积极排除，未提出解决方案</w:t>
            </w:r>
            <w:r>
              <w:t>，</w:t>
            </w:r>
            <w:r>
              <w:rPr>
                <w:rFonts w:hint="eastAsia"/>
              </w:rPr>
              <w:t>未发生事故，</w:t>
            </w:r>
            <w:r>
              <w:t>得</w:t>
            </w:r>
            <w:r>
              <w:rPr>
                <w:rFonts w:hint="eastAsia"/>
              </w:rPr>
              <w:t>1</w:t>
            </w:r>
            <w:r>
              <w:t>分；</w:t>
            </w:r>
          </w:p>
          <w:p w14:paraId="6FF87CB3">
            <w:pPr>
              <w:spacing w:line="280" w:lineRule="exact"/>
            </w:pPr>
            <w:r>
              <w:rPr/>
              <w:sym w:font="Wingdings" w:char="00A8"/>
            </w:r>
            <w:r>
              <w:rPr>
                <w:rFonts w:hint="eastAsia"/>
              </w:rPr>
              <w:t>未提前</w:t>
            </w:r>
            <w:r>
              <w:t>发现</w:t>
            </w:r>
            <w:r>
              <w:rPr>
                <w:rFonts w:hint="eastAsia"/>
              </w:rPr>
              <w:t>隐患</w:t>
            </w:r>
            <w:r>
              <w:t>，</w:t>
            </w:r>
            <w:r>
              <w:rPr>
                <w:rFonts w:hint="eastAsia"/>
              </w:rPr>
              <w:t>不得分</w:t>
            </w:r>
            <w:r>
              <w:t>；</w:t>
            </w:r>
          </w:p>
          <w:p w14:paraId="5550E939">
            <w:pPr>
              <w:spacing w:line="280" w:lineRule="exact"/>
            </w:pPr>
            <w:r>
              <w:rPr/>
              <w:sym w:font="Wingdings" w:char="00A8"/>
            </w:r>
            <w:r>
              <w:rPr>
                <w:rFonts w:hint="eastAsia"/>
              </w:rPr>
              <w:t>发生事故，</w:t>
            </w:r>
            <w:r>
              <w:t>不得分</w:t>
            </w:r>
          </w:p>
        </w:tc>
        <w:tc>
          <w:tcPr>
            <w:tcW w:w="708" w:type="dxa"/>
            <w:tcBorders>
              <w:tl2br w:val="nil"/>
              <w:tr2bl w:val="nil"/>
            </w:tcBorders>
          </w:tcPr>
          <w:p w14:paraId="298DF63D">
            <w:pPr>
              <w:spacing w:line="340" w:lineRule="exact"/>
              <w:jc w:val="center"/>
            </w:pPr>
          </w:p>
        </w:tc>
        <w:tc>
          <w:tcPr>
            <w:tcW w:w="1592" w:type="dxa"/>
            <w:tcBorders>
              <w:tl2br w:val="nil"/>
              <w:tr2bl w:val="nil"/>
            </w:tcBorders>
          </w:tcPr>
          <w:p w14:paraId="444F9E6B">
            <w:pPr>
              <w:spacing w:line="300" w:lineRule="exact"/>
              <w:jc w:val="center"/>
            </w:pPr>
          </w:p>
        </w:tc>
      </w:tr>
      <w:tr w14:paraId="24387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vMerge w:val="continue"/>
            <w:tcBorders>
              <w:tl2br w:val="nil"/>
              <w:tr2bl w:val="nil"/>
            </w:tcBorders>
            <w:vAlign w:val="center"/>
          </w:tcPr>
          <w:p w14:paraId="3E965B6A">
            <w:pPr>
              <w:spacing w:line="280" w:lineRule="exact"/>
              <w:jc w:val="center"/>
            </w:pPr>
          </w:p>
        </w:tc>
        <w:tc>
          <w:tcPr>
            <w:tcW w:w="709" w:type="dxa"/>
            <w:tcBorders>
              <w:tl2br w:val="nil"/>
              <w:tr2bl w:val="nil"/>
            </w:tcBorders>
            <w:vAlign w:val="center"/>
          </w:tcPr>
          <w:p w14:paraId="489BB469">
            <w:pPr>
              <w:spacing w:line="280" w:lineRule="exact"/>
              <w:jc w:val="center"/>
            </w:pPr>
            <w:r>
              <w:t>2</w:t>
            </w:r>
            <w:r>
              <w:rPr>
                <w:rFonts w:hint="eastAsia"/>
              </w:rPr>
              <w:t>4</w:t>
            </w:r>
          </w:p>
        </w:tc>
        <w:tc>
          <w:tcPr>
            <w:tcW w:w="1134" w:type="dxa"/>
            <w:tcBorders>
              <w:tl2br w:val="nil"/>
              <w:tr2bl w:val="nil"/>
            </w:tcBorders>
            <w:vAlign w:val="center"/>
          </w:tcPr>
          <w:p w14:paraId="2EB89596">
            <w:pPr>
              <w:spacing w:line="280" w:lineRule="exact"/>
              <w:jc w:val="center"/>
            </w:pPr>
            <w:r>
              <w:t>其他工作</w:t>
            </w:r>
          </w:p>
        </w:tc>
        <w:tc>
          <w:tcPr>
            <w:tcW w:w="3685" w:type="dxa"/>
            <w:tcBorders>
              <w:tl2br w:val="nil"/>
              <w:tr2bl w:val="nil"/>
            </w:tcBorders>
            <w:vAlign w:val="center"/>
          </w:tcPr>
          <w:p w14:paraId="48712951">
            <w:pPr>
              <w:spacing w:line="280" w:lineRule="exact"/>
            </w:pPr>
            <w:r>
              <w:rPr>
                <w:rFonts w:hint="eastAsia"/>
              </w:rPr>
              <w:t>◆</w:t>
            </w:r>
            <w:r>
              <w:t>积极配合医院其他方面的工作，如迎接上级单位的检查等</w:t>
            </w:r>
          </w:p>
        </w:tc>
        <w:tc>
          <w:tcPr>
            <w:tcW w:w="709" w:type="dxa"/>
            <w:tcBorders>
              <w:tl2br w:val="nil"/>
              <w:tr2bl w:val="nil"/>
            </w:tcBorders>
            <w:vAlign w:val="center"/>
          </w:tcPr>
          <w:p w14:paraId="7D35DEC6">
            <w:pPr>
              <w:spacing w:line="280" w:lineRule="exact"/>
              <w:jc w:val="center"/>
            </w:pPr>
            <w:r>
              <w:rPr>
                <w:rFonts w:hint="eastAsia"/>
              </w:rPr>
              <w:t>5</w:t>
            </w:r>
          </w:p>
        </w:tc>
        <w:tc>
          <w:tcPr>
            <w:tcW w:w="4820" w:type="dxa"/>
            <w:tcBorders>
              <w:tl2br w:val="nil"/>
              <w:tr2bl w:val="nil"/>
            </w:tcBorders>
            <w:vAlign w:val="center"/>
          </w:tcPr>
          <w:p w14:paraId="5264DFE0">
            <w:pPr>
              <w:spacing w:line="280" w:lineRule="exact"/>
            </w:pPr>
            <w:r>
              <w:rPr/>
              <w:sym w:font="Wingdings" w:char="00A8"/>
            </w:r>
            <w:r>
              <w:t>积极配合，得</w:t>
            </w:r>
            <w:r>
              <w:rPr>
                <w:rFonts w:hint="eastAsia"/>
              </w:rPr>
              <w:t>5</w:t>
            </w:r>
            <w:r>
              <w:t>分；</w:t>
            </w:r>
          </w:p>
          <w:p w14:paraId="629059CF">
            <w:pPr>
              <w:spacing w:line="280" w:lineRule="exact"/>
            </w:pPr>
            <w:r>
              <w:rPr/>
              <w:sym w:font="Wingdings" w:char="00A8"/>
            </w:r>
            <w:r>
              <w:t>不配合，不得分</w:t>
            </w:r>
          </w:p>
        </w:tc>
        <w:tc>
          <w:tcPr>
            <w:tcW w:w="708" w:type="dxa"/>
            <w:tcBorders>
              <w:tl2br w:val="nil"/>
              <w:tr2bl w:val="nil"/>
            </w:tcBorders>
          </w:tcPr>
          <w:p w14:paraId="4C18B519">
            <w:pPr>
              <w:spacing w:line="340" w:lineRule="exact"/>
              <w:jc w:val="center"/>
            </w:pPr>
          </w:p>
        </w:tc>
        <w:tc>
          <w:tcPr>
            <w:tcW w:w="1592" w:type="dxa"/>
            <w:tcBorders>
              <w:tl2br w:val="nil"/>
              <w:tr2bl w:val="nil"/>
            </w:tcBorders>
          </w:tcPr>
          <w:p w14:paraId="4B31AB0E">
            <w:pPr>
              <w:spacing w:line="300" w:lineRule="exact"/>
              <w:jc w:val="center"/>
            </w:pPr>
          </w:p>
        </w:tc>
      </w:tr>
      <w:tr w14:paraId="09BDE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vMerge w:val="restart"/>
            <w:tcBorders>
              <w:tl2br w:val="nil"/>
              <w:tr2bl w:val="nil"/>
            </w:tcBorders>
            <w:vAlign w:val="center"/>
          </w:tcPr>
          <w:p w14:paraId="74AA8B67">
            <w:pPr>
              <w:spacing w:line="280" w:lineRule="exact"/>
              <w:jc w:val="center"/>
            </w:pPr>
            <w:r>
              <w:rPr>
                <w:rFonts w:hint="eastAsia"/>
              </w:rPr>
              <w:t>服务质量</w:t>
            </w:r>
          </w:p>
          <w:p w14:paraId="7516871F">
            <w:pPr>
              <w:spacing w:line="280" w:lineRule="exact"/>
              <w:jc w:val="center"/>
            </w:pPr>
            <w:r>
              <w:t>（</w:t>
            </w:r>
            <w:r>
              <w:rPr>
                <w:rFonts w:hint="eastAsia"/>
              </w:rPr>
              <w:t>20</w:t>
            </w:r>
            <w:r>
              <w:t>分）</w:t>
            </w:r>
          </w:p>
        </w:tc>
        <w:tc>
          <w:tcPr>
            <w:tcW w:w="709" w:type="dxa"/>
            <w:tcBorders>
              <w:tl2br w:val="nil"/>
              <w:tr2bl w:val="nil"/>
            </w:tcBorders>
            <w:vAlign w:val="center"/>
          </w:tcPr>
          <w:p w14:paraId="66FA11E3">
            <w:pPr>
              <w:spacing w:line="280" w:lineRule="exact"/>
              <w:jc w:val="center"/>
            </w:pPr>
            <w:r>
              <w:t>2</w:t>
            </w:r>
            <w:r>
              <w:rPr>
                <w:rFonts w:hint="eastAsia"/>
              </w:rPr>
              <w:t>5</w:t>
            </w:r>
          </w:p>
        </w:tc>
        <w:tc>
          <w:tcPr>
            <w:tcW w:w="1134" w:type="dxa"/>
            <w:tcBorders>
              <w:tl2br w:val="nil"/>
              <w:tr2bl w:val="nil"/>
            </w:tcBorders>
            <w:vAlign w:val="center"/>
          </w:tcPr>
          <w:p w14:paraId="6DA21A24">
            <w:pPr>
              <w:spacing w:line="280" w:lineRule="exact"/>
              <w:jc w:val="center"/>
            </w:pPr>
            <w:r>
              <w:rPr>
                <w:rFonts w:hint="eastAsia"/>
              </w:rPr>
              <w:t>维修、配送及时</w:t>
            </w:r>
          </w:p>
        </w:tc>
        <w:tc>
          <w:tcPr>
            <w:tcW w:w="3685" w:type="dxa"/>
            <w:tcBorders>
              <w:tl2br w:val="nil"/>
              <w:tr2bl w:val="nil"/>
            </w:tcBorders>
            <w:vAlign w:val="center"/>
          </w:tcPr>
          <w:p w14:paraId="433AEF75">
            <w:pPr>
              <w:spacing w:line="280" w:lineRule="exact"/>
            </w:pPr>
            <w:r>
              <w:rPr>
                <w:rFonts w:hint="eastAsia"/>
              </w:rPr>
              <w:t>◆及时到场，操作规范，完成良好，科室满意</w:t>
            </w:r>
          </w:p>
        </w:tc>
        <w:tc>
          <w:tcPr>
            <w:tcW w:w="709" w:type="dxa"/>
            <w:tcBorders>
              <w:tl2br w:val="nil"/>
              <w:tr2bl w:val="nil"/>
            </w:tcBorders>
            <w:vAlign w:val="center"/>
          </w:tcPr>
          <w:p w14:paraId="6869103F">
            <w:pPr>
              <w:spacing w:line="280" w:lineRule="exact"/>
              <w:jc w:val="center"/>
            </w:pPr>
            <w:r>
              <w:rPr>
                <w:rFonts w:hint="eastAsia"/>
              </w:rPr>
              <w:t>8</w:t>
            </w:r>
          </w:p>
        </w:tc>
        <w:tc>
          <w:tcPr>
            <w:tcW w:w="4820" w:type="dxa"/>
            <w:tcBorders>
              <w:tl2br w:val="nil"/>
              <w:tr2bl w:val="nil"/>
            </w:tcBorders>
            <w:vAlign w:val="center"/>
          </w:tcPr>
          <w:p w14:paraId="547850C6">
            <w:pPr>
              <w:spacing w:line="280" w:lineRule="exact"/>
            </w:pPr>
            <w:r>
              <w:rPr>
                <w:rFonts w:hint="eastAsia"/>
              </w:rPr>
              <w:t>□正常，得8分；</w:t>
            </w:r>
          </w:p>
          <w:p w14:paraId="6819655B">
            <w:pPr>
              <w:spacing w:line="280" w:lineRule="exact"/>
            </w:pPr>
            <w:r>
              <w:rPr>
                <w:rFonts w:hint="eastAsia"/>
              </w:rPr>
              <w:t>□不规范或不满意1次的，得3分；</w:t>
            </w:r>
          </w:p>
          <w:p w14:paraId="007A4358">
            <w:pPr>
              <w:spacing w:line="280" w:lineRule="exact"/>
            </w:pPr>
            <w:r>
              <w:rPr>
                <w:rFonts w:hint="eastAsia"/>
              </w:rPr>
              <w:t>□不规范或不满意的，2次及以上的，不得分</w:t>
            </w:r>
          </w:p>
        </w:tc>
        <w:tc>
          <w:tcPr>
            <w:tcW w:w="708" w:type="dxa"/>
            <w:tcBorders>
              <w:tl2br w:val="nil"/>
              <w:tr2bl w:val="nil"/>
            </w:tcBorders>
          </w:tcPr>
          <w:p w14:paraId="20617AEF">
            <w:pPr>
              <w:spacing w:line="340" w:lineRule="exact"/>
              <w:jc w:val="center"/>
            </w:pPr>
          </w:p>
        </w:tc>
        <w:tc>
          <w:tcPr>
            <w:tcW w:w="1592" w:type="dxa"/>
            <w:tcBorders>
              <w:tl2br w:val="nil"/>
              <w:tr2bl w:val="nil"/>
            </w:tcBorders>
          </w:tcPr>
          <w:p w14:paraId="65E7B27B">
            <w:pPr>
              <w:spacing w:line="300" w:lineRule="exact"/>
              <w:jc w:val="center"/>
            </w:pPr>
          </w:p>
        </w:tc>
      </w:tr>
      <w:tr w14:paraId="1CBDA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vMerge w:val="continue"/>
            <w:tcBorders>
              <w:tl2br w:val="nil"/>
              <w:tr2bl w:val="nil"/>
            </w:tcBorders>
            <w:vAlign w:val="center"/>
          </w:tcPr>
          <w:p w14:paraId="431135CD">
            <w:pPr>
              <w:spacing w:line="280" w:lineRule="exact"/>
              <w:jc w:val="center"/>
            </w:pPr>
          </w:p>
        </w:tc>
        <w:tc>
          <w:tcPr>
            <w:tcW w:w="709" w:type="dxa"/>
            <w:vMerge w:val="restart"/>
            <w:tcBorders>
              <w:tl2br w:val="nil"/>
              <w:tr2bl w:val="nil"/>
            </w:tcBorders>
            <w:vAlign w:val="center"/>
          </w:tcPr>
          <w:p w14:paraId="0959DA4A">
            <w:pPr>
              <w:spacing w:line="280" w:lineRule="exact"/>
              <w:jc w:val="center"/>
            </w:pPr>
            <w:r>
              <w:t>2</w:t>
            </w:r>
            <w:r>
              <w:rPr>
                <w:rFonts w:hint="eastAsia"/>
              </w:rPr>
              <w:t>6</w:t>
            </w:r>
          </w:p>
        </w:tc>
        <w:tc>
          <w:tcPr>
            <w:tcW w:w="1134" w:type="dxa"/>
            <w:vMerge w:val="restart"/>
            <w:tcBorders>
              <w:tl2br w:val="nil"/>
              <w:tr2bl w:val="nil"/>
            </w:tcBorders>
            <w:vAlign w:val="center"/>
          </w:tcPr>
          <w:p w14:paraId="0126B8FF">
            <w:pPr>
              <w:spacing w:line="280" w:lineRule="exact"/>
              <w:jc w:val="center"/>
            </w:pPr>
            <w:r>
              <w:rPr>
                <w:rFonts w:hint="eastAsia"/>
              </w:rPr>
              <w:t>被有效投诉</w:t>
            </w:r>
          </w:p>
        </w:tc>
        <w:tc>
          <w:tcPr>
            <w:tcW w:w="3685" w:type="dxa"/>
            <w:tcBorders>
              <w:tl2br w:val="nil"/>
              <w:tr2bl w:val="nil"/>
            </w:tcBorders>
            <w:vAlign w:val="center"/>
          </w:tcPr>
          <w:p w14:paraId="50B471C5">
            <w:pPr>
              <w:spacing w:line="280" w:lineRule="exact"/>
            </w:pPr>
            <w:r>
              <w:rPr>
                <w:rFonts w:hint="eastAsia"/>
              </w:rPr>
              <w:t>◆以各种形式有效投诉至采购人的</w:t>
            </w:r>
          </w:p>
        </w:tc>
        <w:tc>
          <w:tcPr>
            <w:tcW w:w="709" w:type="dxa"/>
            <w:tcBorders>
              <w:tl2br w:val="nil"/>
              <w:tr2bl w:val="nil"/>
            </w:tcBorders>
            <w:vAlign w:val="center"/>
          </w:tcPr>
          <w:p w14:paraId="695479EF">
            <w:pPr>
              <w:spacing w:line="280" w:lineRule="exact"/>
              <w:jc w:val="center"/>
            </w:pPr>
            <w:r>
              <w:rPr>
                <w:rFonts w:hint="eastAsia"/>
              </w:rPr>
              <w:t>2</w:t>
            </w:r>
          </w:p>
        </w:tc>
        <w:tc>
          <w:tcPr>
            <w:tcW w:w="4820" w:type="dxa"/>
            <w:tcBorders>
              <w:tl2br w:val="nil"/>
              <w:tr2bl w:val="nil"/>
            </w:tcBorders>
            <w:vAlign w:val="center"/>
          </w:tcPr>
          <w:p w14:paraId="798DD4BA">
            <w:pPr>
              <w:spacing w:line="280" w:lineRule="exact"/>
            </w:pPr>
            <w:r>
              <w:rPr>
                <w:rFonts w:hint="eastAsia"/>
              </w:rPr>
              <w:t>□无，得3分</w:t>
            </w:r>
          </w:p>
          <w:p w14:paraId="0C1703F0">
            <w:pPr>
              <w:spacing w:line="280" w:lineRule="exact"/>
            </w:pPr>
            <w:r>
              <w:rPr>
                <w:rFonts w:hint="eastAsia"/>
              </w:rPr>
              <w:t>□1-2次，得2分</w:t>
            </w:r>
          </w:p>
          <w:p w14:paraId="0EDF0B69">
            <w:pPr>
              <w:spacing w:line="280" w:lineRule="exact"/>
            </w:pPr>
            <w:r>
              <w:rPr>
                <w:rFonts w:hint="eastAsia"/>
              </w:rPr>
              <w:t>□3-5次，得1分</w:t>
            </w:r>
          </w:p>
          <w:p w14:paraId="3509E0A7">
            <w:pPr>
              <w:spacing w:line="280" w:lineRule="exact"/>
            </w:pPr>
            <w:r>
              <w:rPr>
                <w:rFonts w:hint="eastAsia"/>
              </w:rPr>
              <w:t>□5次以上，不得分</w:t>
            </w:r>
          </w:p>
        </w:tc>
        <w:tc>
          <w:tcPr>
            <w:tcW w:w="708" w:type="dxa"/>
            <w:tcBorders>
              <w:tl2br w:val="nil"/>
              <w:tr2bl w:val="nil"/>
            </w:tcBorders>
          </w:tcPr>
          <w:p w14:paraId="5B592C62">
            <w:pPr>
              <w:spacing w:line="340" w:lineRule="exact"/>
              <w:jc w:val="center"/>
            </w:pPr>
          </w:p>
        </w:tc>
        <w:tc>
          <w:tcPr>
            <w:tcW w:w="1592" w:type="dxa"/>
            <w:tcBorders>
              <w:tl2br w:val="nil"/>
              <w:tr2bl w:val="nil"/>
            </w:tcBorders>
          </w:tcPr>
          <w:p w14:paraId="55E24579">
            <w:pPr>
              <w:spacing w:line="300" w:lineRule="exact"/>
              <w:jc w:val="center"/>
            </w:pPr>
          </w:p>
        </w:tc>
      </w:tr>
      <w:tr w14:paraId="7BE93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vMerge w:val="continue"/>
            <w:tcBorders>
              <w:tl2br w:val="nil"/>
              <w:tr2bl w:val="nil"/>
            </w:tcBorders>
            <w:vAlign w:val="center"/>
          </w:tcPr>
          <w:p w14:paraId="4ABD3112">
            <w:pPr>
              <w:spacing w:line="280" w:lineRule="exact"/>
              <w:jc w:val="center"/>
            </w:pPr>
          </w:p>
        </w:tc>
        <w:tc>
          <w:tcPr>
            <w:tcW w:w="709" w:type="dxa"/>
            <w:vMerge w:val="continue"/>
            <w:tcBorders>
              <w:tl2br w:val="nil"/>
              <w:tr2bl w:val="nil"/>
            </w:tcBorders>
            <w:vAlign w:val="center"/>
          </w:tcPr>
          <w:p w14:paraId="676C8F7D">
            <w:pPr>
              <w:spacing w:line="280" w:lineRule="exact"/>
              <w:jc w:val="center"/>
            </w:pPr>
          </w:p>
        </w:tc>
        <w:tc>
          <w:tcPr>
            <w:tcW w:w="1134" w:type="dxa"/>
            <w:vMerge w:val="continue"/>
            <w:tcBorders>
              <w:tl2br w:val="nil"/>
              <w:tr2bl w:val="nil"/>
            </w:tcBorders>
            <w:vAlign w:val="center"/>
          </w:tcPr>
          <w:p w14:paraId="113EEAF3">
            <w:pPr>
              <w:spacing w:line="280" w:lineRule="exact"/>
              <w:jc w:val="center"/>
            </w:pPr>
          </w:p>
        </w:tc>
        <w:tc>
          <w:tcPr>
            <w:tcW w:w="3685" w:type="dxa"/>
            <w:tcBorders>
              <w:tl2br w:val="nil"/>
              <w:tr2bl w:val="nil"/>
            </w:tcBorders>
            <w:vAlign w:val="center"/>
          </w:tcPr>
          <w:p w14:paraId="271E080F">
            <w:pPr>
              <w:spacing w:line="280" w:lineRule="exact"/>
            </w:pPr>
            <w:r>
              <w:rPr>
                <w:rFonts w:hint="eastAsia"/>
              </w:rPr>
              <w:t>◆有效投诉至采购人</w:t>
            </w:r>
          </w:p>
        </w:tc>
        <w:tc>
          <w:tcPr>
            <w:tcW w:w="709" w:type="dxa"/>
            <w:tcBorders>
              <w:tl2br w:val="nil"/>
              <w:tr2bl w:val="nil"/>
            </w:tcBorders>
            <w:vAlign w:val="center"/>
          </w:tcPr>
          <w:p w14:paraId="3E66B233">
            <w:pPr>
              <w:spacing w:line="280" w:lineRule="exact"/>
              <w:jc w:val="center"/>
            </w:pPr>
            <w:r>
              <w:rPr>
                <w:rFonts w:hint="eastAsia"/>
              </w:rPr>
              <w:t>3</w:t>
            </w:r>
          </w:p>
        </w:tc>
        <w:tc>
          <w:tcPr>
            <w:tcW w:w="4820" w:type="dxa"/>
            <w:tcBorders>
              <w:tl2br w:val="nil"/>
              <w:tr2bl w:val="nil"/>
            </w:tcBorders>
            <w:vAlign w:val="center"/>
          </w:tcPr>
          <w:p w14:paraId="04B1E7FA">
            <w:pPr>
              <w:spacing w:line="280" w:lineRule="exact"/>
            </w:pPr>
            <w:r>
              <w:rPr>
                <w:rFonts w:hint="eastAsia"/>
              </w:rPr>
              <w:t>□无，得3分</w:t>
            </w:r>
          </w:p>
          <w:p w14:paraId="238C644F">
            <w:pPr>
              <w:spacing w:line="280" w:lineRule="exact"/>
            </w:pPr>
            <w:r>
              <w:rPr>
                <w:rFonts w:hint="eastAsia"/>
              </w:rPr>
              <w:t>□1-2次，得2分</w:t>
            </w:r>
          </w:p>
          <w:p w14:paraId="126A8CC0">
            <w:pPr>
              <w:spacing w:line="280" w:lineRule="exact"/>
            </w:pPr>
            <w:r>
              <w:rPr>
                <w:rFonts w:hint="eastAsia"/>
              </w:rPr>
              <w:t>□3次以上，不得分</w:t>
            </w:r>
          </w:p>
        </w:tc>
        <w:tc>
          <w:tcPr>
            <w:tcW w:w="708" w:type="dxa"/>
            <w:tcBorders>
              <w:tl2br w:val="nil"/>
              <w:tr2bl w:val="nil"/>
            </w:tcBorders>
          </w:tcPr>
          <w:p w14:paraId="200EB235">
            <w:pPr>
              <w:spacing w:line="340" w:lineRule="exact"/>
              <w:jc w:val="center"/>
            </w:pPr>
          </w:p>
        </w:tc>
        <w:tc>
          <w:tcPr>
            <w:tcW w:w="1592" w:type="dxa"/>
            <w:tcBorders>
              <w:tl2br w:val="nil"/>
              <w:tr2bl w:val="nil"/>
            </w:tcBorders>
          </w:tcPr>
          <w:p w14:paraId="3C1524CB">
            <w:pPr>
              <w:spacing w:line="300" w:lineRule="exact"/>
              <w:jc w:val="center"/>
            </w:pPr>
          </w:p>
        </w:tc>
      </w:tr>
      <w:tr w14:paraId="4D1A5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vMerge w:val="continue"/>
            <w:tcBorders>
              <w:tl2br w:val="nil"/>
              <w:tr2bl w:val="nil"/>
            </w:tcBorders>
            <w:vAlign w:val="center"/>
          </w:tcPr>
          <w:p w14:paraId="03E0CACC">
            <w:pPr>
              <w:spacing w:line="280" w:lineRule="exact"/>
              <w:jc w:val="center"/>
            </w:pPr>
          </w:p>
        </w:tc>
        <w:tc>
          <w:tcPr>
            <w:tcW w:w="709" w:type="dxa"/>
            <w:vMerge w:val="continue"/>
            <w:tcBorders>
              <w:tl2br w:val="nil"/>
              <w:tr2bl w:val="nil"/>
            </w:tcBorders>
            <w:vAlign w:val="center"/>
          </w:tcPr>
          <w:p w14:paraId="4C87F102">
            <w:pPr>
              <w:spacing w:line="280" w:lineRule="exact"/>
              <w:jc w:val="center"/>
            </w:pPr>
          </w:p>
        </w:tc>
        <w:tc>
          <w:tcPr>
            <w:tcW w:w="1134" w:type="dxa"/>
            <w:vMerge w:val="continue"/>
            <w:tcBorders>
              <w:tl2br w:val="nil"/>
              <w:tr2bl w:val="nil"/>
            </w:tcBorders>
            <w:vAlign w:val="center"/>
          </w:tcPr>
          <w:p w14:paraId="7D36F8C6">
            <w:pPr>
              <w:spacing w:line="280" w:lineRule="exact"/>
              <w:jc w:val="center"/>
            </w:pPr>
          </w:p>
        </w:tc>
        <w:tc>
          <w:tcPr>
            <w:tcW w:w="3685" w:type="dxa"/>
            <w:tcBorders>
              <w:tl2br w:val="nil"/>
              <w:tr2bl w:val="nil"/>
            </w:tcBorders>
            <w:vAlign w:val="center"/>
          </w:tcPr>
          <w:p w14:paraId="520CF644">
            <w:pPr>
              <w:spacing w:line="280" w:lineRule="exact"/>
            </w:pPr>
            <w:r>
              <w:rPr>
                <w:rFonts w:hint="eastAsia"/>
              </w:rPr>
              <w:t>◆有效投诉至12345</w:t>
            </w:r>
          </w:p>
        </w:tc>
        <w:tc>
          <w:tcPr>
            <w:tcW w:w="709" w:type="dxa"/>
            <w:tcBorders>
              <w:tl2br w:val="nil"/>
              <w:tr2bl w:val="nil"/>
            </w:tcBorders>
            <w:vAlign w:val="center"/>
          </w:tcPr>
          <w:p w14:paraId="1A12A763">
            <w:pPr>
              <w:spacing w:line="280" w:lineRule="exact"/>
              <w:jc w:val="center"/>
            </w:pPr>
            <w:r>
              <w:rPr>
                <w:rFonts w:hint="eastAsia"/>
              </w:rPr>
              <w:t>5</w:t>
            </w:r>
          </w:p>
        </w:tc>
        <w:tc>
          <w:tcPr>
            <w:tcW w:w="4820" w:type="dxa"/>
            <w:tcBorders>
              <w:tl2br w:val="nil"/>
              <w:tr2bl w:val="nil"/>
            </w:tcBorders>
            <w:vAlign w:val="center"/>
          </w:tcPr>
          <w:p w14:paraId="4C670FB1">
            <w:pPr>
              <w:spacing w:line="280" w:lineRule="exact"/>
            </w:pPr>
            <w:r>
              <w:rPr>
                <w:rFonts w:hint="eastAsia"/>
              </w:rPr>
              <w:t>□无，得6分</w:t>
            </w:r>
          </w:p>
          <w:p w14:paraId="248F8F37">
            <w:pPr>
              <w:spacing w:line="280" w:lineRule="exact"/>
            </w:pPr>
            <w:r>
              <w:rPr>
                <w:rFonts w:hint="eastAsia"/>
              </w:rPr>
              <w:t>□有，不得分</w:t>
            </w:r>
          </w:p>
        </w:tc>
        <w:tc>
          <w:tcPr>
            <w:tcW w:w="708" w:type="dxa"/>
            <w:tcBorders>
              <w:tl2br w:val="nil"/>
              <w:tr2bl w:val="nil"/>
            </w:tcBorders>
          </w:tcPr>
          <w:p w14:paraId="4FA97E7A">
            <w:pPr>
              <w:spacing w:line="340" w:lineRule="exact"/>
              <w:jc w:val="center"/>
            </w:pPr>
          </w:p>
        </w:tc>
        <w:tc>
          <w:tcPr>
            <w:tcW w:w="1592" w:type="dxa"/>
            <w:tcBorders>
              <w:tl2br w:val="nil"/>
              <w:tr2bl w:val="nil"/>
            </w:tcBorders>
          </w:tcPr>
          <w:p w14:paraId="284D1D11">
            <w:pPr>
              <w:spacing w:line="300" w:lineRule="exact"/>
              <w:jc w:val="center"/>
            </w:pPr>
          </w:p>
        </w:tc>
      </w:tr>
      <w:tr w14:paraId="7C7FC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vMerge w:val="continue"/>
            <w:tcBorders>
              <w:tl2br w:val="nil"/>
              <w:tr2bl w:val="nil"/>
            </w:tcBorders>
            <w:vAlign w:val="center"/>
          </w:tcPr>
          <w:p w14:paraId="7D1F48B4">
            <w:pPr>
              <w:spacing w:line="280" w:lineRule="exact"/>
              <w:jc w:val="center"/>
            </w:pPr>
          </w:p>
        </w:tc>
        <w:tc>
          <w:tcPr>
            <w:tcW w:w="709" w:type="dxa"/>
            <w:tcBorders>
              <w:tl2br w:val="nil"/>
              <w:tr2bl w:val="nil"/>
            </w:tcBorders>
            <w:vAlign w:val="center"/>
          </w:tcPr>
          <w:p w14:paraId="069AC5D2">
            <w:pPr>
              <w:spacing w:line="280" w:lineRule="exact"/>
              <w:jc w:val="center"/>
            </w:pPr>
            <w:r>
              <w:rPr>
                <w:rFonts w:hint="eastAsia"/>
              </w:rPr>
              <w:t>27</w:t>
            </w:r>
          </w:p>
        </w:tc>
        <w:tc>
          <w:tcPr>
            <w:tcW w:w="1134" w:type="dxa"/>
            <w:tcBorders>
              <w:tl2br w:val="nil"/>
              <w:tr2bl w:val="nil"/>
            </w:tcBorders>
            <w:vAlign w:val="center"/>
          </w:tcPr>
          <w:p w14:paraId="26969717">
            <w:pPr>
              <w:spacing w:line="280" w:lineRule="exact"/>
              <w:jc w:val="center"/>
            </w:pPr>
            <w:r>
              <w:rPr>
                <w:rFonts w:hint="eastAsia"/>
              </w:rPr>
              <w:t>配合工作</w:t>
            </w:r>
          </w:p>
        </w:tc>
        <w:tc>
          <w:tcPr>
            <w:tcW w:w="3685" w:type="dxa"/>
            <w:tcBorders>
              <w:tl2br w:val="nil"/>
              <w:tr2bl w:val="nil"/>
            </w:tcBorders>
            <w:vAlign w:val="center"/>
          </w:tcPr>
          <w:p w14:paraId="100F8E4F">
            <w:pPr>
              <w:spacing w:line="280" w:lineRule="exact"/>
            </w:pPr>
            <w:r>
              <w:rPr>
                <w:rFonts w:hint="eastAsia"/>
              </w:rPr>
              <w:t>◆积极配合其他科室完成分外工作</w:t>
            </w:r>
          </w:p>
        </w:tc>
        <w:tc>
          <w:tcPr>
            <w:tcW w:w="709" w:type="dxa"/>
            <w:tcBorders>
              <w:tl2br w:val="nil"/>
              <w:tr2bl w:val="nil"/>
            </w:tcBorders>
            <w:vAlign w:val="center"/>
          </w:tcPr>
          <w:p w14:paraId="2D9D097B">
            <w:pPr>
              <w:spacing w:line="280" w:lineRule="exact"/>
              <w:jc w:val="center"/>
            </w:pPr>
            <w:r>
              <w:rPr>
                <w:rFonts w:hint="eastAsia"/>
              </w:rPr>
              <w:t>2</w:t>
            </w:r>
          </w:p>
        </w:tc>
        <w:tc>
          <w:tcPr>
            <w:tcW w:w="4820" w:type="dxa"/>
            <w:tcBorders>
              <w:tl2br w:val="nil"/>
              <w:tr2bl w:val="nil"/>
            </w:tcBorders>
            <w:vAlign w:val="center"/>
          </w:tcPr>
          <w:p w14:paraId="1BF5A7BD">
            <w:pPr>
              <w:spacing w:line="280" w:lineRule="exact"/>
            </w:pPr>
            <w:r>
              <w:rPr>
                <w:rFonts w:hint="eastAsia"/>
              </w:rPr>
              <w:t>□积极落实的，得2分</w:t>
            </w:r>
          </w:p>
          <w:p w14:paraId="1B938CE5">
            <w:pPr>
              <w:spacing w:line="280" w:lineRule="exact"/>
            </w:pPr>
            <w:r>
              <w:rPr>
                <w:rFonts w:hint="eastAsia"/>
              </w:rPr>
              <w:t>□消极不落实的，不得分</w:t>
            </w:r>
          </w:p>
        </w:tc>
        <w:tc>
          <w:tcPr>
            <w:tcW w:w="708" w:type="dxa"/>
            <w:tcBorders>
              <w:tl2br w:val="nil"/>
              <w:tr2bl w:val="nil"/>
            </w:tcBorders>
          </w:tcPr>
          <w:p w14:paraId="1FFF7DE4">
            <w:pPr>
              <w:spacing w:line="340" w:lineRule="exact"/>
              <w:jc w:val="center"/>
            </w:pPr>
          </w:p>
        </w:tc>
        <w:tc>
          <w:tcPr>
            <w:tcW w:w="1592" w:type="dxa"/>
            <w:tcBorders>
              <w:tl2br w:val="nil"/>
              <w:tr2bl w:val="nil"/>
            </w:tcBorders>
          </w:tcPr>
          <w:p w14:paraId="02F655FF">
            <w:pPr>
              <w:spacing w:line="300" w:lineRule="exact"/>
              <w:jc w:val="center"/>
            </w:pPr>
          </w:p>
        </w:tc>
      </w:tr>
    </w:tbl>
    <w:p w14:paraId="3A4F654D">
      <w:pPr>
        <w:rPr>
          <w:rFonts w:cs="仿宋_GB2312"/>
          <w:b/>
          <w:bCs/>
          <w:sz w:val="18"/>
          <w:szCs w:val="18"/>
        </w:rPr>
      </w:pPr>
    </w:p>
    <w:p w14:paraId="6FA4798C">
      <w:pPr>
        <w:rPr>
          <w:rFonts w:cs="仿宋_GB2312"/>
          <w:bCs/>
        </w:rPr>
      </w:pPr>
      <w:r>
        <w:rPr>
          <w:rFonts w:cs="仿宋_GB2312"/>
          <w:bCs/>
        </w:rPr>
        <w:br w:type="page"/>
      </w:r>
    </w:p>
    <w:p w14:paraId="4FF056BB">
      <w:pPr>
        <w:shd w:val="clear" w:color="auto" w:fill="FFFFFF"/>
        <w:tabs>
          <w:tab w:val="left" w:pos="722"/>
          <w:tab w:val="left" w:pos="1625"/>
          <w:tab w:val="left" w:pos="2311"/>
          <w:tab w:val="left" w:pos="6993"/>
          <w:tab w:val="left" w:pos="7864"/>
        </w:tabs>
        <w:snapToGrid w:val="0"/>
        <w:rPr>
          <w:rFonts w:cs="仿宋_GB2312"/>
          <w:bCs/>
        </w:rPr>
      </w:pPr>
      <w:del w:id="3869" w:author="zhhx" w:date="2024-10-17T11:46:14Z">
        <w:r>
          <w:rPr>
            <w:rFonts w:hint="default" w:cs="仿宋_GB2312"/>
            <w:bCs/>
            <w:lang w:val="en-US"/>
          </w:rPr>
          <w:delText>（八）</w:delText>
        </w:r>
      </w:del>
      <w:ins w:id="3870" w:author="zhhx" w:date="2024-10-17T11:46:14Z">
        <w:r>
          <w:rPr>
            <w:rFonts w:hint="eastAsia" w:cs="仿宋_GB2312"/>
            <w:bCs/>
            <w:lang w:val="en-US" w:eastAsia="zh-CN"/>
          </w:rPr>
          <w:t>8.</w:t>
        </w:r>
      </w:ins>
      <w:r>
        <w:rPr>
          <w:rFonts w:hint="eastAsia" w:cs="仿宋_GB2312"/>
          <w:bCs/>
        </w:rPr>
        <w:t>物业服务总机管理考核表</w:t>
      </w:r>
    </w:p>
    <w:p w14:paraId="3EDAFE1A">
      <w:pPr>
        <w:jc w:val="center"/>
        <w:textAlignment w:val="center"/>
        <w:rPr>
          <w:b/>
          <w:bCs/>
          <w:szCs w:val="21"/>
        </w:rPr>
      </w:pPr>
      <w:r>
        <w:rPr>
          <w:rFonts w:hint="eastAsia" w:cs="黑体"/>
          <w:b/>
          <w:bCs/>
          <w:szCs w:val="21"/>
        </w:rPr>
        <w:t>物业服务总机管理考核表</w:t>
      </w:r>
    </w:p>
    <w:p w14:paraId="7C2108C9">
      <w:pPr>
        <w:wordWrap w:val="0"/>
        <w:spacing w:line="360" w:lineRule="exact"/>
        <w:ind w:right="480"/>
        <w:rPr>
          <w:b/>
        </w:rPr>
      </w:pPr>
      <w:r>
        <w:rPr>
          <w:rFonts w:hint="eastAsia"/>
          <w:b/>
        </w:rPr>
        <w:t>日期：      年    月    日                                                                考核总得分：      分</w:t>
      </w:r>
    </w:p>
    <w:tbl>
      <w:tblPr>
        <w:tblStyle w:val="32"/>
        <w:tblW w:w="15090" w:type="dxa"/>
        <w:jc w:val="center"/>
        <w:tblLayout w:type="fixed"/>
        <w:tblCellMar>
          <w:top w:w="0" w:type="dxa"/>
          <w:left w:w="108" w:type="dxa"/>
          <w:bottom w:w="0" w:type="dxa"/>
          <w:right w:w="108" w:type="dxa"/>
        </w:tblCellMar>
      </w:tblPr>
      <w:tblGrid>
        <w:gridCol w:w="556"/>
        <w:gridCol w:w="527"/>
        <w:gridCol w:w="1617"/>
        <w:gridCol w:w="3715"/>
        <w:gridCol w:w="621"/>
        <w:gridCol w:w="3493"/>
        <w:gridCol w:w="668"/>
        <w:gridCol w:w="3893"/>
      </w:tblGrid>
      <w:tr w14:paraId="704C8CCC">
        <w:tblPrEx>
          <w:tblCellMar>
            <w:top w:w="0" w:type="dxa"/>
            <w:left w:w="108" w:type="dxa"/>
            <w:bottom w:w="0" w:type="dxa"/>
            <w:right w:w="108" w:type="dxa"/>
          </w:tblCellMar>
        </w:tblPrEx>
        <w:trPr>
          <w:trHeight w:val="375" w:hRule="atLeast"/>
          <w:jc w:val="center"/>
        </w:trPr>
        <w:tc>
          <w:tcPr>
            <w:tcW w:w="556" w:type="dxa"/>
            <w:tcBorders>
              <w:top w:val="single" w:color="000000" w:sz="4" w:space="0"/>
              <w:left w:val="single" w:color="000000" w:sz="4" w:space="0"/>
              <w:bottom w:val="single" w:color="000000" w:sz="4" w:space="0"/>
              <w:right w:val="single" w:color="000000" w:sz="4" w:space="0"/>
            </w:tcBorders>
            <w:vAlign w:val="center"/>
          </w:tcPr>
          <w:p w14:paraId="61E305EF">
            <w:pPr>
              <w:jc w:val="center"/>
              <w:textAlignment w:val="center"/>
              <w:rPr>
                <w:bCs/>
              </w:rPr>
            </w:pPr>
            <w:r>
              <w:rPr>
                <w:rFonts w:hint="eastAsia"/>
                <w:bCs/>
              </w:rPr>
              <w:t>类别</w:t>
            </w:r>
          </w:p>
        </w:tc>
        <w:tc>
          <w:tcPr>
            <w:tcW w:w="527" w:type="dxa"/>
            <w:tcBorders>
              <w:top w:val="single" w:color="000000" w:sz="4" w:space="0"/>
              <w:left w:val="single" w:color="000000" w:sz="4" w:space="0"/>
              <w:bottom w:val="single" w:color="000000" w:sz="4" w:space="0"/>
              <w:right w:val="single" w:color="000000" w:sz="4" w:space="0"/>
            </w:tcBorders>
            <w:vAlign w:val="center"/>
          </w:tcPr>
          <w:p w14:paraId="5D2A2ED1">
            <w:pPr>
              <w:jc w:val="center"/>
              <w:textAlignment w:val="center"/>
              <w:rPr>
                <w:bCs/>
              </w:rPr>
            </w:pPr>
            <w:r>
              <w:rPr>
                <w:rFonts w:hint="eastAsia"/>
                <w:bCs/>
              </w:rPr>
              <w:t>序号</w:t>
            </w:r>
          </w:p>
        </w:tc>
        <w:tc>
          <w:tcPr>
            <w:tcW w:w="1617" w:type="dxa"/>
            <w:tcBorders>
              <w:top w:val="single" w:color="000000" w:sz="4" w:space="0"/>
              <w:left w:val="single" w:color="000000" w:sz="4" w:space="0"/>
              <w:bottom w:val="single" w:color="000000" w:sz="4" w:space="0"/>
              <w:right w:val="single" w:color="000000" w:sz="4" w:space="0"/>
            </w:tcBorders>
            <w:vAlign w:val="center"/>
          </w:tcPr>
          <w:p w14:paraId="7A4079EF">
            <w:pPr>
              <w:jc w:val="center"/>
              <w:textAlignment w:val="center"/>
              <w:rPr>
                <w:bCs/>
              </w:rPr>
            </w:pPr>
            <w:r>
              <w:rPr>
                <w:rFonts w:hint="eastAsia"/>
                <w:bCs/>
              </w:rPr>
              <w:t>考核项目</w:t>
            </w:r>
          </w:p>
        </w:tc>
        <w:tc>
          <w:tcPr>
            <w:tcW w:w="3715" w:type="dxa"/>
            <w:tcBorders>
              <w:top w:val="single" w:color="000000" w:sz="4" w:space="0"/>
              <w:left w:val="single" w:color="000000" w:sz="4" w:space="0"/>
              <w:bottom w:val="single" w:color="000000" w:sz="4" w:space="0"/>
              <w:right w:val="single" w:color="000000" w:sz="4" w:space="0"/>
            </w:tcBorders>
            <w:vAlign w:val="center"/>
          </w:tcPr>
          <w:p w14:paraId="5B412545">
            <w:pPr>
              <w:jc w:val="center"/>
              <w:textAlignment w:val="center"/>
              <w:rPr>
                <w:bCs/>
              </w:rPr>
            </w:pPr>
            <w:r>
              <w:rPr>
                <w:rFonts w:hint="eastAsia"/>
                <w:bCs/>
              </w:rPr>
              <w:t>考核内容</w:t>
            </w:r>
          </w:p>
        </w:tc>
        <w:tc>
          <w:tcPr>
            <w:tcW w:w="621" w:type="dxa"/>
            <w:tcBorders>
              <w:top w:val="single" w:color="000000" w:sz="4" w:space="0"/>
              <w:left w:val="single" w:color="000000" w:sz="4" w:space="0"/>
              <w:bottom w:val="single" w:color="000000" w:sz="4" w:space="0"/>
              <w:right w:val="single" w:color="000000" w:sz="4" w:space="0"/>
            </w:tcBorders>
            <w:vAlign w:val="center"/>
          </w:tcPr>
          <w:p w14:paraId="58CBFC86">
            <w:pPr>
              <w:jc w:val="center"/>
              <w:textAlignment w:val="center"/>
              <w:rPr>
                <w:bCs/>
              </w:rPr>
            </w:pPr>
            <w:r>
              <w:rPr>
                <w:rFonts w:hint="eastAsia"/>
                <w:bCs/>
              </w:rPr>
              <w:t>分值</w:t>
            </w:r>
          </w:p>
        </w:tc>
        <w:tc>
          <w:tcPr>
            <w:tcW w:w="3493" w:type="dxa"/>
            <w:tcBorders>
              <w:top w:val="single" w:color="000000" w:sz="4" w:space="0"/>
              <w:left w:val="single" w:color="000000" w:sz="4" w:space="0"/>
              <w:bottom w:val="single" w:color="000000" w:sz="4" w:space="0"/>
              <w:right w:val="single" w:color="000000" w:sz="4" w:space="0"/>
            </w:tcBorders>
            <w:vAlign w:val="center"/>
          </w:tcPr>
          <w:p w14:paraId="30C915B9">
            <w:pPr>
              <w:jc w:val="center"/>
              <w:textAlignment w:val="center"/>
              <w:rPr>
                <w:bCs/>
              </w:rPr>
            </w:pPr>
            <w:r>
              <w:rPr>
                <w:rFonts w:hint="eastAsia"/>
                <w:bCs/>
              </w:rPr>
              <w:t>考核标准</w:t>
            </w:r>
          </w:p>
        </w:tc>
        <w:tc>
          <w:tcPr>
            <w:tcW w:w="668" w:type="dxa"/>
            <w:tcBorders>
              <w:top w:val="single" w:color="000000" w:sz="4" w:space="0"/>
              <w:left w:val="single" w:color="000000" w:sz="4" w:space="0"/>
              <w:bottom w:val="single" w:color="000000" w:sz="4" w:space="0"/>
              <w:right w:val="single" w:color="000000" w:sz="4" w:space="0"/>
            </w:tcBorders>
            <w:vAlign w:val="center"/>
          </w:tcPr>
          <w:p w14:paraId="34B722DE">
            <w:pPr>
              <w:jc w:val="center"/>
              <w:textAlignment w:val="center"/>
              <w:rPr>
                <w:bCs/>
              </w:rPr>
            </w:pPr>
            <w:r>
              <w:rPr>
                <w:rFonts w:hint="eastAsia"/>
                <w:bCs/>
              </w:rPr>
              <w:t>得分</w:t>
            </w:r>
          </w:p>
        </w:tc>
        <w:tc>
          <w:tcPr>
            <w:tcW w:w="3893" w:type="dxa"/>
            <w:tcBorders>
              <w:top w:val="single" w:color="000000" w:sz="4" w:space="0"/>
              <w:left w:val="single" w:color="000000" w:sz="4" w:space="0"/>
              <w:bottom w:val="single" w:color="000000" w:sz="4" w:space="0"/>
              <w:right w:val="single" w:color="000000" w:sz="4" w:space="0"/>
            </w:tcBorders>
            <w:vAlign w:val="center"/>
          </w:tcPr>
          <w:p w14:paraId="57CB94AB">
            <w:pPr>
              <w:jc w:val="center"/>
              <w:textAlignment w:val="center"/>
              <w:rPr>
                <w:bCs/>
              </w:rPr>
            </w:pPr>
            <w:r>
              <w:rPr>
                <w:rFonts w:hint="eastAsia"/>
                <w:bCs/>
              </w:rPr>
              <w:t>考核小结</w:t>
            </w:r>
          </w:p>
        </w:tc>
      </w:tr>
      <w:tr w14:paraId="13BB6F60">
        <w:tblPrEx>
          <w:tblCellMar>
            <w:top w:w="0" w:type="dxa"/>
            <w:left w:w="108" w:type="dxa"/>
            <w:bottom w:w="0" w:type="dxa"/>
            <w:right w:w="108" w:type="dxa"/>
          </w:tblCellMar>
        </w:tblPrEx>
        <w:trPr>
          <w:trHeight w:val="1322" w:hRule="atLeast"/>
          <w:jc w:val="center"/>
        </w:trPr>
        <w:tc>
          <w:tcPr>
            <w:tcW w:w="556" w:type="dxa"/>
            <w:vMerge w:val="restart"/>
            <w:tcBorders>
              <w:top w:val="nil"/>
              <w:left w:val="single" w:color="000000" w:sz="4" w:space="0"/>
              <w:bottom w:val="nil"/>
              <w:right w:val="single" w:color="000000" w:sz="4" w:space="0"/>
            </w:tcBorders>
            <w:vAlign w:val="center"/>
          </w:tcPr>
          <w:p w14:paraId="6131AD28">
            <w:pPr>
              <w:jc w:val="center"/>
              <w:textAlignment w:val="center"/>
              <w:rPr>
                <w:bCs/>
              </w:rPr>
            </w:pPr>
            <w:r>
              <w:rPr>
                <w:rFonts w:hint="eastAsia"/>
                <w:bCs/>
              </w:rPr>
              <w:t>人员保障</w:t>
            </w:r>
          </w:p>
          <w:p w14:paraId="4D8382D0">
            <w:pPr>
              <w:jc w:val="center"/>
              <w:textAlignment w:val="center"/>
              <w:rPr>
                <w:bCs/>
              </w:rPr>
            </w:pPr>
          </w:p>
          <w:p w14:paraId="70922D2A">
            <w:pPr>
              <w:jc w:val="center"/>
              <w:textAlignment w:val="center"/>
              <w:rPr>
                <w:bCs/>
              </w:rPr>
            </w:pPr>
            <w:r>
              <w:rPr>
                <w:rFonts w:hint="eastAsia"/>
                <w:bCs/>
              </w:rPr>
              <w:t>7</w:t>
            </w:r>
          </w:p>
          <w:p w14:paraId="3907FBAC">
            <w:pPr>
              <w:jc w:val="center"/>
              <w:textAlignment w:val="center"/>
              <w:rPr>
                <w:bCs/>
              </w:rPr>
            </w:pPr>
            <w:r>
              <w:rPr>
                <w:rFonts w:hint="eastAsia"/>
                <w:bCs/>
              </w:rPr>
              <w:t>分</w:t>
            </w:r>
          </w:p>
        </w:tc>
        <w:tc>
          <w:tcPr>
            <w:tcW w:w="527" w:type="dxa"/>
            <w:tcBorders>
              <w:top w:val="single" w:color="000000" w:sz="4" w:space="0"/>
              <w:left w:val="single" w:color="000000" w:sz="4" w:space="0"/>
              <w:bottom w:val="single" w:color="000000" w:sz="4" w:space="0"/>
              <w:right w:val="single" w:color="000000" w:sz="4" w:space="0"/>
            </w:tcBorders>
            <w:vAlign w:val="center"/>
          </w:tcPr>
          <w:p w14:paraId="3011CB0C">
            <w:pPr>
              <w:jc w:val="center"/>
              <w:textAlignment w:val="center"/>
              <w:rPr>
                <w:bCs/>
              </w:rPr>
            </w:pPr>
            <w:r>
              <w:rPr>
                <w:rFonts w:hint="eastAsia"/>
                <w:bCs/>
              </w:rPr>
              <w:t>1</w:t>
            </w:r>
          </w:p>
        </w:tc>
        <w:tc>
          <w:tcPr>
            <w:tcW w:w="1617" w:type="dxa"/>
            <w:tcBorders>
              <w:top w:val="single" w:color="000000" w:sz="4" w:space="0"/>
              <w:left w:val="single" w:color="000000" w:sz="4" w:space="0"/>
              <w:bottom w:val="single" w:color="000000" w:sz="4" w:space="0"/>
              <w:right w:val="single" w:color="000000" w:sz="4" w:space="0"/>
            </w:tcBorders>
            <w:vAlign w:val="center"/>
          </w:tcPr>
          <w:p w14:paraId="46125918">
            <w:pPr>
              <w:jc w:val="center"/>
              <w:textAlignment w:val="center"/>
              <w:rPr>
                <w:bCs/>
              </w:rPr>
            </w:pPr>
            <w:r>
              <w:rPr>
                <w:rFonts w:hint="eastAsia"/>
                <w:bCs/>
              </w:rPr>
              <w:t>人员配置</w:t>
            </w:r>
          </w:p>
        </w:tc>
        <w:tc>
          <w:tcPr>
            <w:tcW w:w="3715" w:type="dxa"/>
            <w:tcBorders>
              <w:top w:val="nil"/>
              <w:left w:val="nil"/>
              <w:bottom w:val="nil"/>
              <w:right w:val="nil"/>
            </w:tcBorders>
            <w:vAlign w:val="center"/>
          </w:tcPr>
          <w:p w14:paraId="3DEDA9D7">
            <w:pPr>
              <w:textAlignment w:val="center"/>
              <w:rPr>
                <w:bCs/>
              </w:rPr>
            </w:pPr>
            <w:r>
              <w:rPr>
                <w:rFonts w:hint="eastAsia"/>
                <w:bCs/>
              </w:rPr>
              <w:t>◆ 按岗位、职责、工种配备符合要求的管理、为患者服务、服务规范</w:t>
            </w:r>
          </w:p>
          <w:p w14:paraId="1F62AD14">
            <w:pPr>
              <w:textAlignment w:val="center"/>
              <w:rPr>
                <w:bCs/>
              </w:rPr>
            </w:pPr>
            <w:r>
              <w:rPr>
                <w:rFonts w:hint="eastAsia"/>
                <w:bCs/>
              </w:rPr>
              <w:t>◆统一电话号码、统一处理流程、统一培训制度</w:t>
            </w:r>
          </w:p>
        </w:tc>
        <w:tc>
          <w:tcPr>
            <w:tcW w:w="621" w:type="dxa"/>
            <w:tcBorders>
              <w:top w:val="single" w:color="000000" w:sz="4" w:space="0"/>
              <w:left w:val="single" w:color="000000" w:sz="4" w:space="0"/>
              <w:bottom w:val="single" w:color="000000" w:sz="4" w:space="0"/>
              <w:right w:val="single" w:color="000000" w:sz="4" w:space="0"/>
            </w:tcBorders>
            <w:vAlign w:val="center"/>
          </w:tcPr>
          <w:p w14:paraId="2C3C53E7">
            <w:pPr>
              <w:jc w:val="center"/>
              <w:textAlignment w:val="center"/>
              <w:rPr>
                <w:bCs/>
              </w:rPr>
            </w:pPr>
            <w:r>
              <w:rPr>
                <w:rFonts w:hint="eastAsia"/>
                <w:bCs/>
              </w:rPr>
              <w:t>2</w:t>
            </w:r>
          </w:p>
        </w:tc>
        <w:tc>
          <w:tcPr>
            <w:tcW w:w="3493" w:type="dxa"/>
            <w:tcBorders>
              <w:top w:val="single" w:color="000000" w:sz="4" w:space="0"/>
              <w:left w:val="single" w:color="000000" w:sz="4" w:space="0"/>
              <w:bottom w:val="single" w:color="000000" w:sz="4" w:space="0"/>
              <w:right w:val="single" w:color="000000" w:sz="4" w:space="0"/>
            </w:tcBorders>
            <w:vAlign w:val="center"/>
          </w:tcPr>
          <w:p w14:paraId="61D42CC3">
            <w:pPr>
              <w:textAlignment w:val="center"/>
              <w:rPr>
                <w:rStyle w:val="63"/>
                <w:rFonts w:hint="default"/>
                <w:bCs/>
                <w:color w:val="auto"/>
                <w:sz w:val="24"/>
                <w:szCs w:val="24"/>
              </w:rPr>
            </w:pPr>
            <w:r>
              <w:rPr>
                <w:rStyle w:val="64"/>
                <w:rFonts w:hint="default"/>
                <w:bCs/>
                <w:color w:val="auto"/>
              </w:rPr>
              <w:t>□ 配置充分，</w:t>
            </w:r>
            <w:r>
              <w:rPr>
                <w:rStyle w:val="63"/>
                <w:rFonts w:hint="default"/>
                <w:bCs/>
                <w:color w:val="auto"/>
                <w:sz w:val="24"/>
                <w:szCs w:val="24"/>
              </w:rPr>
              <w:t>得2分</w:t>
            </w:r>
          </w:p>
          <w:p w14:paraId="3F85A0C1">
            <w:pPr>
              <w:textAlignment w:val="center"/>
              <w:rPr>
                <w:bCs/>
              </w:rPr>
            </w:pPr>
            <w:r>
              <w:rPr>
                <w:rStyle w:val="64"/>
                <w:rFonts w:hint="default"/>
                <w:bCs/>
                <w:color w:val="auto"/>
              </w:rPr>
              <w:t>□ 配置不充分，</w:t>
            </w:r>
            <w:r>
              <w:rPr>
                <w:rStyle w:val="63"/>
                <w:rFonts w:hint="default"/>
                <w:bCs/>
                <w:color w:val="auto"/>
                <w:sz w:val="24"/>
                <w:szCs w:val="24"/>
              </w:rPr>
              <w:t>不得分</w:t>
            </w:r>
          </w:p>
        </w:tc>
        <w:tc>
          <w:tcPr>
            <w:tcW w:w="668" w:type="dxa"/>
            <w:tcBorders>
              <w:top w:val="single" w:color="000000" w:sz="4" w:space="0"/>
              <w:left w:val="single" w:color="000000" w:sz="4" w:space="0"/>
              <w:bottom w:val="single" w:color="000000" w:sz="4" w:space="0"/>
              <w:right w:val="single" w:color="000000" w:sz="4" w:space="0"/>
            </w:tcBorders>
            <w:vAlign w:val="center"/>
          </w:tcPr>
          <w:p w14:paraId="270A2580"/>
        </w:tc>
        <w:tc>
          <w:tcPr>
            <w:tcW w:w="3893" w:type="dxa"/>
            <w:tcBorders>
              <w:top w:val="single" w:color="000000" w:sz="4" w:space="0"/>
              <w:left w:val="single" w:color="000000" w:sz="4" w:space="0"/>
              <w:bottom w:val="single" w:color="000000" w:sz="4" w:space="0"/>
              <w:right w:val="single" w:color="000000" w:sz="4" w:space="0"/>
            </w:tcBorders>
            <w:vAlign w:val="center"/>
          </w:tcPr>
          <w:p w14:paraId="28532D8E"/>
        </w:tc>
      </w:tr>
      <w:tr w14:paraId="7364058C">
        <w:tblPrEx>
          <w:tblCellMar>
            <w:top w:w="0" w:type="dxa"/>
            <w:left w:w="108" w:type="dxa"/>
            <w:bottom w:w="0" w:type="dxa"/>
            <w:right w:w="108" w:type="dxa"/>
          </w:tblCellMar>
        </w:tblPrEx>
        <w:trPr>
          <w:trHeight w:val="1086" w:hRule="atLeast"/>
          <w:jc w:val="center"/>
        </w:trPr>
        <w:tc>
          <w:tcPr>
            <w:tcW w:w="556" w:type="dxa"/>
            <w:vMerge w:val="continue"/>
            <w:tcBorders>
              <w:top w:val="nil"/>
              <w:left w:val="single" w:color="000000" w:sz="4" w:space="0"/>
              <w:bottom w:val="nil"/>
              <w:right w:val="single" w:color="000000" w:sz="4" w:space="0"/>
            </w:tcBorders>
            <w:vAlign w:val="center"/>
          </w:tcPr>
          <w:p w14:paraId="25235B4F">
            <w:pPr>
              <w:jc w:val="center"/>
              <w:rPr>
                <w:bCs/>
              </w:rPr>
            </w:pPr>
          </w:p>
        </w:tc>
        <w:tc>
          <w:tcPr>
            <w:tcW w:w="527" w:type="dxa"/>
            <w:tcBorders>
              <w:top w:val="single" w:color="000000" w:sz="4" w:space="0"/>
              <w:left w:val="single" w:color="000000" w:sz="4" w:space="0"/>
              <w:bottom w:val="single" w:color="000000" w:sz="4" w:space="0"/>
              <w:right w:val="single" w:color="000000" w:sz="4" w:space="0"/>
            </w:tcBorders>
            <w:vAlign w:val="center"/>
          </w:tcPr>
          <w:p w14:paraId="08DD590F">
            <w:pPr>
              <w:jc w:val="center"/>
              <w:textAlignment w:val="center"/>
              <w:rPr>
                <w:bCs/>
              </w:rPr>
            </w:pPr>
            <w:r>
              <w:rPr>
                <w:rFonts w:hint="eastAsia"/>
                <w:bCs/>
              </w:rPr>
              <w:t>2</w:t>
            </w:r>
          </w:p>
        </w:tc>
        <w:tc>
          <w:tcPr>
            <w:tcW w:w="1617" w:type="dxa"/>
            <w:tcBorders>
              <w:top w:val="single" w:color="000000" w:sz="4" w:space="0"/>
              <w:left w:val="single" w:color="000000" w:sz="4" w:space="0"/>
              <w:bottom w:val="single" w:color="000000" w:sz="4" w:space="0"/>
              <w:right w:val="single" w:color="000000" w:sz="4" w:space="0"/>
            </w:tcBorders>
            <w:vAlign w:val="center"/>
          </w:tcPr>
          <w:p w14:paraId="733EF4E7">
            <w:pPr>
              <w:jc w:val="center"/>
              <w:textAlignment w:val="center"/>
              <w:rPr>
                <w:bCs/>
              </w:rPr>
            </w:pPr>
            <w:r>
              <w:rPr>
                <w:rFonts w:hint="eastAsia"/>
                <w:bCs/>
              </w:rPr>
              <w:t>人员操守</w:t>
            </w:r>
          </w:p>
        </w:tc>
        <w:tc>
          <w:tcPr>
            <w:tcW w:w="3715" w:type="dxa"/>
            <w:tcBorders>
              <w:top w:val="single" w:color="000000" w:sz="4" w:space="0"/>
              <w:left w:val="single" w:color="000000" w:sz="4" w:space="0"/>
              <w:bottom w:val="single" w:color="000000" w:sz="4" w:space="0"/>
              <w:right w:val="single" w:color="000000" w:sz="4" w:space="0"/>
            </w:tcBorders>
            <w:vAlign w:val="center"/>
          </w:tcPr>
          <w:p w14:paraId="11654525">
            <w:pPr>
              <w:textAlignment w:val="center"/>
              <w:rPr>
                <w:bCs/>
              </w:rPr>
            </w:pPr>
            <w:r>
              <w:rPr>
                <w:rFonts w:hint="eastAsia"/>
                <w:bCs/>
              </w:rPr>
              <w:t>◆ 着装规范、佩戴工牌证件</w:t>
            </w:r>
          </w:p>
          <w:p w14:paraId="22D739DD">
            <w:pPr>
              <w:textAlignment w:val="center"/>
              <w:rPr>
                <w:bCs/>
              </w:rPr>
            </w:pPr>
            <w:r>
              <w:rPr>
                <w:rFonts w:hint="eastAsia"/>
                <w:bCs/>
              </w:rPr>
              <w:t>◆ 无酒后上岗、禁止吸烟</w:t>
            </w:r>
          </w:p>
          <w:p w14:paraId="372C562A">
            <w:pPr>
              <w:textAlignment w:val="center"/>
              <w:rPr>
                <w:bCs/>
              </w:rPr>
            </w:pPr>
            <w:r>
              <w:rPr>
                <w:rFonts w:hint="eastAsia"/>
                <w:bCs/>
              </w:rPr>
              <w:t>◆ 文明服务。接听电话语气柔和、谦逊、注重患者感受</w:t>
            </w:r>
          </w:p>
        </w:tc>
        <w:tc>
          <w:tcPr>
            <w:tcW w:w="621" w:type="dxa"/>
            <w:tcBorders>
              <w:top w:val="nil"/>
              <w:left w:val="nil"/>
              <w:bottom w:val="nil"/>
              <w:right w:val="nil"/>
            </w:tcBorders>
            <w:noWrap/>
            <w:vAlign w:val="center"/>
          </w:tcPr>
          <w:p w14:paraId="66B0EF57">
            <w:pPr>
              <w:jc w:val="center"/>
              <w:textAlignment w:val="center"/>
              <w:rPr>
                <w:bCs/>
              </w:rPr>
            </w:pPr>
            <w:r>
              <w:rPr>
                <w:rFonts w:hint="eastAsia"/>
                <w:bCs/>
              </w:rPr>
              <w:t>3</w:t>
            </w:r>
          </w:p>
        </w:tc>
        <w:tc>
          <w:tcPr>
            <w:tcW w:w="3493" w:type="dxa"/>
            <w:tcBorders>
              <w:top w:val="single" w:color="000000" w:sz="4" w:space="0"/>
              <w:left w:val="single" w:color="000000" w:sz="4" w:space="0"/>
              <w:bottom w:val="single" w:color="000000" w:sz="4" w:space="0"/>
              <w:right w:val="single" w:color="000000" w:sz="4" w:space="0"/>
            </w:tcBorders>
            <w:vAlign w:val="center"/>
          </w:tcPr>
          <w:p w14:paraId="639C5009">
            <w:pPr>
              <w:textAlignment w:val="center"/>
              <w:rPr>
                <w:rStyle w:val="63"/>
                <w:rFonts w:hint="default"/>
                <w:bCs/>
                <w:color w:val="auto"/>
                <w:sz w:val="24"/>
                <w:szCs w:val="24"/>
              </w:rPr>
            </w:pPr>
            <w:r>
              <w:rPr>
                <w:rStyle w:val="64"/>
                <w:rFonts w:hint="default"/>
                <w:bCs/>
                <w:color w:val="auto"/>
              </w:rPr>
              <w:t>□ 合规，</w:t>
            </w:r>
            <w:r>
              <w:rPr>
                <w:rStyle w:val="63"/>
                <w:rFonts w:hint="default"/>
                <w:bCs/>
                <w:color w:val="auto"/>
                <w:sz w:val="24"/>
                <w:szCs w:val="24"/>
              </w:rPr>
              <w:t>得3分</w:t>
            </w:r>
          </w:p>
          <w:p w14:paraId="054F475A">
            <w:pPr>
              <w:textAlignment w:val="center"/>
              <w:rPr>
                <w:bCs/>
              </w:rPr>
            </w:pPr>
            <w:r>
              <w:rPr>
                <w:rStyle w:val="64"/>
                <w:rFonts w:hint="default"/>
                <w:bCs/>
                <w:color w:val="auto"/>
              </w:rPr>
              <w:t>□ 不合规，</w:t>
            </w:r>
            <w:r>
              <w:rPr>
                <w:rStyle w:val="63"/>
                <w:rFonts w:hint="default"/>
                <w:bCs/>
                <w:color w:val="auto"/>
                <w:sz w:val="24"/>
                <w:szCs w:val="24"/>
              </w:rPr>
              <w:t>不得分</w:t>
            </w:r>
          </w:p>
        </w:tc>
        <w:tc>
          <w:tcPr>
            <w:tcW w:w="668" w:type="dxa"/>
            <w:tcBorders>
              <w:top w:val="single" w:color="000000" w:sz="4" w:space="0"/>
              <w:left w:val="single" w:color="000000" w:sz="4" w:space="0"/>
              <w:bottom w:val="single" w:color="000000" w:sz="4" w:space="0"/>
              <w:right w:val="single" w:color="000000" w:sz="4" w:space="0"/>
            </w:tcBorders>
            <w:vAlign w:val="center"/>
          </w:tcPr>
          <w:p w14:paraId="2151B189"/>
        </w:tc>
        <w:tc>
          <w:tcPr>
            <w:tcW w:w="3893" w:type="dxa"/>
            <w:tcBorders>
              <w:top w:val="single" w:color="000000" w:sz="4" w:space="0"/>
              <w:left w:val="single" w:color="000000" w:sz="4" w:space="0"/>
              <w:bottom w:val="single" w:color="000000" w:sz="4" w:space="0"/>
              <w:right w:val="single" w:color="000000" w:sz="4" w:space="0"/>
            </w:tcBorders>
            <w:vAlign w:val="center"/>
          </w:tcPr>
          <w:p w14:paraId="680CCC79"/>
        </w:tc>
      </w:tr>
      <w:tr w14:paraId="40F8D517">
        <w:tblPrEx>
          <w:tblCellMar>
            <w:top w:w="0" w:type="dxa"/>
            <w:left w:w="108" w:type="dxa"/>
            <w:bottom w:w="0" w:type="dxa"/>
            <w:right w:w="108" w:type="dxa"/>
          </w:tblCellMar>
        </w:tblPrEx>
        <w:trPr>
          <w:trHeight w:val="1995" w:hRule="atLeast"/>
          <w:jc w:val="center"/>
        </w:trPr>
        <w:tc>
          <w:tcPr>
            <w:tcW w:w="556" w:type="dxa"/>
            <w:vMerge w:val="continue"/>
            <w:tcBorders>
              <w:top w:val="nil"/>
              <w:left w:val="single" w:color="000000" w:sz="4" w:space="0"/>
              <w:bottom w:val="nil"/>
              <w:right w:val="single" w:color="000000" w:sz="4" w:space="0"/>
            </w:tcBorders>
            <w:vAlign w:val="center"/>
          </w:tcPr>
          <w:p w14:paraId="72834B06">
            <w:pPr>
              <w:jc w:val="center"/>
              <w:rPr>
                <w:bCs/>
              </w:rPr>
            </w:pPr>
          </w:p>
        </w:tc>
        <w:tc>
          <w:tcPr>
            <w:tcW w:w="527" w:type="dxa"/>
            <w:tcBorders>
              <w:top w:val="single" w:color="000000" w:sz="4" w:space="0"/>
              <w:left w:val="single" w:color="000000" w:sz="4" w:space="0"/>
              <w:bottom w:val="single" w:color="000000" w:sz="4" w:space="0"/>
              <w:right w:val="single" w:color="000000" w:sz="4" w:space="0"/>
            </w:tcBorders>
            <w:vAlign w:val="center"/>
          </w:tcPr>
          <w:p w14:paraId="0697DD4C">
            <w:pPr>
              <w:jc w:val="center"/>
              <w:textAlignment w:val="center"/>
              <w:rPr>
                <w:bCs/>
              </w:rPr>
            </w:pPr>
            <w:r>
              <w:rPr>
                <w:rFonts w:hint="eastAsia"/>
                <w:bCs/>
              </w:rPr>
              <w:t>3</w:t>
            </w:r>
          </w:p>
        </w:tc>
        <w:tc>
          <w:tcPr>
            <w:tcW w:w="1617" w:type="dxa"/>
            <w:tcBorders>
              <w:top w:val="single" w:color="000000" w:sz="4" w:space="0"/>
              <w:left w:val="single" w:color="000000" w:sz="4" w:space="0"/>
              <w:bottom w:val="single" w:color="000000" w:sz="4" w:space="0"/>
              <w:right w:val="single" w:color="000000" w:sz="4" w:space="0"/>
            </w:tcBorders>
            <w:vAlign w:val="center"/>
          </w:tcPr>
          <w:p w14:paraId="267D07D5">
            <w:pPr>
              <w:jc w:val="center"/>
              <w:textAlignment w:val="center"/>
              <w:rPr>
                <w:bCs/>
              </w:rPr>
            </w:pPr>
            <w:r>
              <w:rPr>
                <w:rFonts w:hint="eastAsia"/>
                <w:bCs/>
              </w:rPr>
              <w:t>培训与考核</w:t>
            </w:r>
          </w:p>
        </w:tc>
        <w:tc>
          <w:tcPr>
            <w:tcW w:w="3715" w:type="dxa"/>
            <w:tcBorders>
              <w:top w:val="nil"/>
              <w:left w:val="nil"/>
              <w:bottom w:val="nil"/>
              <w:right w:val="nil"/>
            </w:tcBorders>
            <w:vAlign w:val="center"/>
          </w:tcPr>
          <w:p w14:paraId="51EB82A4">
            <w:pPr>
              <w:textAlignment w:val="center"/>
              <w:rPr>
                <w:bCs/>
              </w:rPr>
            </w:pPr>
            <w:r>
              <w:rPr>
                <w:rFonts w:hint="eastAsia"/>
                <w:bCs/>
              </w:rPr>
              <w:t xml:space="preserve">◆ 安全培训：火灾、电、暖安全 </w:t>
            </w:r>
          </w:p>
          <w:p w14:paraId="3F515E20">
            <w:pPr>
              <w:textAlignment w:val="center"/>
              <w:rPr>
                <w:bCs/>
              </w:rPr>
            </w:pPr>
            <w:r>
              <w:rPr>
                <w:rFonts w:hint="eastAsia"/>
                <w:bCs/>
              </w:rPr>
              <w:t>◆ 各项应急预案培训、院内联合总机抢救培训考核</w:t>
            </w:r>
          </w:p>
          <w:p w14:paraId="2F12BC86">
            <w:pPr>
              <w:textAlignment w:val="center"/>
              <w:rPr>
                <w:bCs/>
              </w:rPr>
            </w:pPr>
            <w:r>
              <w:rPr>
                <w:rFonts w:hint="eastAsia"/>
                <w:bCs/>
              </w:rPr>
              <w:t>◆ 新入职人员岗前培训考核、运用系统培训</w:t>
            </w:r>
          </w:p>
        </w:tc>
        <w:tc>
          <w:tcPr>
            <w:tcW w:w="621" w:type="dxa"/>
            <w:tcBorders>
              <w:top w:val="single" w:color="000000" w:sz="4" w:space="0"/>
              <w:left w:val="single" w:color="000000" w:sz="4" w:space="0"/>
              <w:bottom w:val="single" w:color="000000" w:sz="4" w:space="0"/>
              <w:right w:val="single" w:color="000000" w:sz="4" w:space="0"/>
            </w:tcBorders>
            <w:vAlign w:val="center"/>
          </w:tcPr>
          <w:p w14:paraId="6ECDE570">
            <w:pPr>
              <w:jc w:val="center"/>
              <w:textAlignment w:val="center"/>
              <w:rPr>
                <w:bCs/>
              </w:rPr>
            </w:pPr>
            <w:r>
              <w:rPr>
                <w:rFonts w:hint="eastAsia"/>
                <w:bCs/>
              </w:rPr>
              <w:t>2</w:t>
            </w:r>
          </w:p>
        </w:tc>
        <w:tc>
          <w:tcPr>
            <w:tcW w:w="3493" w:type="dxa"/>
            <w:tcBorders>
              <w:top w:val="single" w:color="000000" w:sz="4" w:space="0"/>
              <w:left w:val="single" w:color="000000" w:sz="4" w:space="0"/>
              <w:bottom w:val="single" w:color="000000" w:sz="4" w:space="0"/>
              <w:right w:val="single" w:color="000000" w:sz="4" w:space="0"/>
            </w:tcBorders>
            <w:vAlign w:val="center"/>
          </w:tcPr>
          <w:p w14:paraId="046CF8D4">
            <w:pPr>
              <w:textAlignment w:val="center"/>
              <w:rPr>
                <w:rStyle w:val="64"/>
                <w:rFonts w:hint="default"/>
                <w:bCs/>
                <w:color w:val="auto"/>
              </w:rPr>
            </w:pPr>
            <w:r>
              <w:rPr>
                <w:rStyle w:val="64"/>
                <w:rFonts w:hint="default"/>
                <w:bCs/>
                <w:color w:val="auto"/>
              </w:rPr>
              <w:t>□ 完整，</w:t>
            </w:r>
            <w:r>
              <w:rPr>
                <w:rStyle w:val="63"/>
                <w:rFonts w:hint="default"/>
                <w:bCs/>
                <w:color w:val="auto"/>
                <w:sz w:val="24"/>
                <w:szCs w:val="24"/>
              </w:rPr>
              <w:t>得2分</w:t>
            </w:r>
            <w:r>
              <w:rPr>
                <w:rStyle w:val="64"/>
                <w:rFonts w:hint="default"/>
                <w:bCs/>
                <w:color w:val="auto"/>
              </w:rPr>
              <w:t>；</w:t>
            </w:r>
          </w:p>
          <w:p w14:paraId="4DD901A0">
            <w:pPr>
              <w:textAlignment w:val="center"/>
              <w:rPr>
                <w:bCs/>
              </w:rPr>
            </w:pPr>
            <w:r>
              <w:rPr>
                <w:rStyle w:val="64"/>
                <w:rFonts w:hint="default"/>
                <w:bCs/>
                <w:color w:val="auto"/>
              </w:rPr>
              <w:t>□ 缺失或虚假记录，</w:t>
            </w:r>
            <w:r>
              <w:rPr>
                <w:rStyle w:val="63"/>
                <w:rFonts w:hint="default"/>
                <w:bCs/>
                <w:color w:val="auto"/>
                <w:sz w:val="24"/>
                <w:szCs w:val="24"/>
              </w:rPr>
              <w:t>不得分</w:t>
            </w:r>
          </w:p>
        </w:tc>
        <w:tc>
          <w:tcPr>
            <w:tcW w:w="668" w:type="dxa"/>
            <w:tcBorders>
              <w:top w:val="single" w:color="000000" w:sz="4" w:space="0"/>
              <w:left w:val="single" w:color="000000" w:sz="4" w:space="0"/>
              <w:bottom w:val="single" w:color="000000" w:sz="4" w:space="0"/>
              <w:right w:val="single" w:color="000000" w:sz="4" w:space="0"/>
            </w:tcBorders>
            <w:vAlign w:val="center"/>
          </w:tcPr>
          <w:p w14:paraId="6464F05B"/>
        </w:tc>
        <w:tc>
          <w:tcPr>
            <w:tcW w:w="3893" w:type="dxa"/>
            <w:tcBorders>
              <w:top w:val="single" w:color="000000" w:sz="4" w:space="0"/>
              <w:left w:val="single" w:color="000000" w:sz="4" w:space="0"/>
              <w:bottom w:val="single" w:color="000000" w:sz="4" w:space="0"/>
              <w:right w:val="single" w:color="000000" w:sz="4" w:space="0"/>
            </w:tcBorders>
            <w:vAlign w:val="center"/>
          </w:tcPr>
          <w:p w14:paraId="58F12DB9"/>
        </w:tc>
      </w:tr>
      <w:tr w14:paraId="0C81A8D3">
        <w:tblPrEx>
          <w:tblCellMar>
            <w:top w:w="0" w:type="dxa"/>
            <w:left w:w="108" w:type="dxa"/>
            <w:bottom w:w="0" w:type="dxa"/>
            <w:right w:w="108" w:type="dxa"/>
          </w:tblCellMar>
        </w:tblPrEx>
        <w:trPr>
          <w:trHeight w:val="1710" w:hRule="atLeast"/>
          <w:jc w:val="center"/>
        </w:trPr>
        <w:tc>
          <w:tcPr>
            <w:tcW w:w="556" w:type="dxa"/>
            <w:vMerge w:val="restart"/>
            <w:tcBorders>
              <w:top w:val="single" w:color="000000" w:sz="4" w:space="0"/>
              <w:left w:val="single" w:color="000000" w:sz="4" w:space="0"/>
              <w:bottom w:val="single" w:color="000000" w:sz="4" w:space="0"/>
              <w:right w:val="single" w:color="000000" w:sz="4" w:space="0"/>
            </w:tcBorders>
            <w:vAlign w:val="center"/>
          </w:tcPr>
          <w:p w14:paraId="7751AE91">
            <w:pPr>
              <w:jc w:val="center"/>
              <w:textAlignment w:val="center"/>
              <w:rPr>
                <w:bCs/>
              </w:rPr>
            </w:pPr>
            <w:r>
              <w:rPr>
                <w:rFonts w:hint="eastAsia"/>
                <w:bCs/>
              </w:rPr>
              <w:t>制度管理</w:t>
            </w:r>
          </w:p>
          <w:p w14:paraId="6F1E9C76">
            <w:pPr>
              <w:jc w:val="center"/>
              <w:textAlignment w:val="center"/>
              <w:rPr>
                <w:bCs/>
              </w:rPr>
            </w:pPr>
          </w:p>
          <w:p w14:paraId="5EB0744F">
            <w:pPr>
              <w:jc w:val="center"/>
              <w:textAlignment w:val="center"/>
              <w:rPr>
                <w:bCs/>
              </w:rPr>
            </w:pPr>
          </w:p>
          <w:p w14:paraId="3AC8C853">
            <w:pPr>
              <w:outlineLvl w:val="9"/>
              <w:rPr>
                <w:sz w:val="24"/>
                <w:szCs w:val="24"/>
              </w:rPr>
              <w:pPrChange w:id="3871" w:author="zhhx" w:date="2024-10-17T11:46:57Z">
                <w:pPr>
                  <w:pStyle w:val="2"/>
                </w:pPr>
              </w:pPrChange>
            </w:pPr>
          </w:p>
          <w:p w14:paraId="0F23FF86">
            <w:pPr>
              <w:jc w:val="center"/>
              <w:textAlignment w:val="center"/>
              <w:rPr>
                <w:bCs/>
              </w:rPr>
            </w:pPr>
          </w:p>
          <w:p w14:paraId="22DC192A">
            <w:pPr>
              <w:jc w:val="center"/>
              <w:textAlignment w:val="center"/>
              <w:rPr>
                <w:bCs/>
              </w:rPr>
            </w:pPr>
            <w:r>
              <w:rPr>
                <w:rFonts w:hint="eastAsia"/>
                <w:bCs/>
              </w:rPr>
              <w:t>7分</w:t>
            </w:r>
          </w:p>
        </w:tc>
        <w:tc>
          <w:tcPr>
            <w:tcW w:w="527" w:type="dxa"/>
            <w:tcBorders>
              <w:top w:val="single" w:color="000000" w:sz="4" w:space="0"/>
              <w:left w:val="single" w:color="000000" w:sz="4" w:space="0"/>
              <w:bottom w:val="single" w:color="000000" w:sz="4" w:space="0"/>
              <w:right w:val="single" w:color="000000" w:sz="4" w:space="0"/>
            </w:tcBorders>
            <w:vAlign w:val="center"/>
          </w:tcPr>
          <w:p w14:paraId="2452EA26">
            <w:pPr>
              <w:jc w:val="center"/>
              <w:textAlignment w:val="center"/>
              <w:rPr>
                <w:bCs/>
              </w:rPr>
            </w:pPr>
            <w:r>
              <w:rPr>
                <w:rFonts w:hint="eastAsia"/>
                <w:bCs/>
              </w:rPr>
              <w:t>4</w:t>
            </w:r>
          </w:p>
        </w:tc>
        <w:tc>
          <w:tcPr>
            <w:tcW w:w="1617" w:type="dxa"/>
            <w:tcBorders>
              <w:top w:val="single" w:color="000000" w:sz="4" w:space="0"/>
              <w:left w:val="single" w:color="000000" w:sz="4" w:space="0"/>
              <w:bottom w:val="single" w:color="000000" w:sz="4" w:space="0"/>
              <w:right w:val="single" w:color="000000" w:sz="4" w:space="0"/>
            </w:tcBorders>
            <w:vAlign w:val="center"/>
          </w:tcPr>
          <w:p w14:paraId="044E5636">
            <w:pPr>
              <w:jc w:val="center"/>
              <w:textAlignment w:val="center"/>
              <w:rPr>
                <w:bCs/>
              </w:rPr>
            </w:pPr>
            <w:r>
              <w:rPr>
                <w:rFonts w:hint="eastAsia"/>
                <w:bCs/>
              </w:rPr>
              <w:t>设备管理</w:t>
            </w:r>
          </w:p>
        </w:tc>
        <w:tc>
          <w:tcPr>
            <w:tcW w:w="3715" w:type="dxa"/>
            <w:tcBorders>
              <w:top w:val="single" w:color="000000" w:sz="4" w:space="0"/>
              <w:left w:val="single" w:color="000000" w:sz="4" w:space="0"/>
              <w:bottom w:val="single" w:color="000000" w:sz="4" w:space="0"/>
              <w:right w:val="single" w:color="000000" w:sz="4" w:space="0"/>
            </w:tcBorders>
            <w:vAlign w:val="center"/>
          </w:tcPr>
          <w:p w14:paraId="05BC7C34">
            <w:pPr>
              <w:textAlignment w:val="center"/>
              <w:rPr>
                <w:bCs/>
              </w:rPr>
            </w:pPr>
            <w:r>
              <w:rPr>
                <w:rFonts w:hint="eastAsia"/>
                <w:bCs/>
              </w:rPr>
              <w:t>◆ 齐全并上墙</w:t>
            </w:r>
          </w:p>
          <w:p w14:paraId="5AD4BAAD">
            <w:pPr>
              <w:textAlignment w:val="center"/>
              <w:rPr>
                <w:bCs/>
              </w:rPr>
            </w:pPr>
            <w:r>
              <w:rPr>
                <w:rFonts w:hint="eastAsia"/>
                <w:bCs/>
              </w:rPr>
              <w:t>◆ 各类设备管理制度</w:t>
            </w:r>
          </w:p>
          <w:p w14:paraId="618FF5A0">
            <w:pPr>
              <w:textAlignment w:val="center"/>
              <w:rPr>
                <w:bCs/>
              </w:rPr>
            </w:pPr>
            <w:r>
              <w:rPr>
                <w:rFonts w:hint="eastAsia"/>
                <w:bCs/>
              </w:rPr>
              <w:t>◆ 运行操作规章制度</w:t>
            </w:r>
          </w:p>
        </w:tc>
        <w:tc>
          <w:tcPr>
            <w:tcW w:w="621" w:type="dxa"/>
            <w:tcBorders>
              <w:top w:val="single" w:color="000000" w:sz="4" w:space="0"/>
              <w:left w:val="single" w:color="000000" w:sz="4" w:space="0"/>
              <w:bottom w:val="single" w:color="000000" w:sz="4" w:space="0"/>
              <w:right w:val="single" w:color="000000" w:sz="4" w:space="0"/>
            </w:tcBorders>
            <w:vAlign w:val="center"/>
          </w:tcPr>
          <w:p w14:paraId="6A4E10A4">
            <w:pPr>
              <w:jc w:val="center"/>
              <w:textAlignment w:val="center"/>
              <w:rPr>
                <w:bCs/>
              </w:rPr>
            </w:pPr>
            <w:r>
              <w:rPr>
                <w:rFonts w:hint="eastAsia"/>
                <w:bCs/>
              </w:rPr>
              <w:t>3</w:t>
            </w:r>
          </w:p>
        </w:tc>
        <w:tc>
          <w:tcPr>
            <w:tcW w:w="3493" w:type="dxa"/>
            <w:tcBorders>
              <w:top w:val="single" w:color="000000" w:sz="4" w:space="0"/>
              <w:left w:val="single" w:color="000000" w:sz="4" w:space="0"/>
              <w:bottom w:val="single" w:color="000000" w:sz="4" w:space="0"/>
              <w:right w:val="single" w:color="000000" w:sz="4" w:space="0"/>
            </w:tcBorders>
            <w:vAlign w:val="center"/>
          </w:tcPr>
          <w:p w14:paraId="67F7FDEF">
            <w:pPr>
              <w:textAlignment w:val="center"/>
              <w:rPr>
                <w:rStyle w:val="63"/>
                <w:rFonts w:hint="default"/>
                <w:bCs/>
                <w:color w:val="auto"/>
                <w:sz w:val="24"/>
                <w:szCs w:val="24"/>
              </w:rPr>
            </w:pPr>
            <w:r>
              <w:rPr>
                <w:rStyle w:val="64"/>
                <w:rFonts w:hint="default"/>
                <w:bCs/>
                <w:color w:val="auto"/>
              </w:rPr>
              <w:t>□ 1.齐全，</w:t>
            </w:r>
            <w:r>
              <w:rPr>
                <w:rStyle w:val="63"/>
                <w:rFonts w:hint="default"/>
                <w:bCs/>
                <w:color w:val="auto"/>
                <w:sz w:val="24"/>
                <w:szCs w:val="24"/>
              </w:rPr>
              <w:t>得3分</w:t>
            </w:r>
          </w:p>
          <w:p w14:paraId="6F2EC342">
            <w:pPr>
              <w:textAlignment w:val="center"/>
              <w:rPr>
                <w:rStyle w:val="63"/>
                <w:rFonts w:hint="default"/>
                <w:bCs/>
                <w:color w:val="auto"/>
                <w:sz w:val="24"/>
                <w:szCs w:val="24"/>
              </w:rPr>
            </w:pPr>
            <w:r>
              <w:rPr>
                <w:rStyle w:val="64"/>
                <w:rFonts w:hint="default"/>
                <w:bCs/>
                <w:color w:val="auto"/>
              </w:rPr>
              <w:t>□ 2.缺项或不完善的，有1项，</w:t>
            </w:r>
            <w:r>
              <w:rPr>
                <w:rStyle w:val="63"/>
                <w:rFonts w:hint="default"/>
                <w:bCs/>
                <w:color w:val="auto"/>
                <w:sz w:val="24"/>
                <w:szCs w:val="24"/>
              </w:rPr>
              <w:t>得2分</w:t>
            </w:r>
          </w:p>
          <w:p w14:paraId="66567C38">
            <w:pPr>
              <w:textAlignment w:val="center"/>
              <w:rPr>
                <w:bCs/>
              </w:rPr>
            </w:pPr>
            <w:r>
              <w:rPr>
                <w:rStyle w:val="64"/>
                <w:rFonts w:hint="default"/>
                <w:bCs/>
                <w:color w:val="auto"/>
              </w:rPr>
              <w:t>□ 3.缺项或不完善的，1项以上，</w:t>
            </w:r>
            <w:r>
              <w:rPr>
                <w:rStyle w:val="63"/>
                <w:rFonts w:hint="default"/>
                <w:bCs/>
                <w:color w:val="auto"/>
                <w:sz w:val="24"/>
                <w:szCs w:val="24"/>
              </w:rPr>
              <w:t>不得分</w:t>
            </w:r>
          </w:p>
        </w:tc>
        <w:tc>
          <w:tcPr>
            <w:tcW w:w="668" w:type="dxa"/>
            <w:tcBorders>
              <w:top w:val="single" w:color="000000" w:sz="4" w:space="0"/>
              <w:left w:val="single" w:color="000000" w:sz="4" w:space="0"/>
              <w:bottom w:val="single" w:color="000000" w:sz="4" w:space="0"/>
              <w:right w:val="single" w:color="000000" w:sz="4" w:space="0"/>
            </w:tcBorders>
            <w:vAlign w:val="center"/>
          </w:tcPr>
          <w:p w14:paraId="6C46E8C5">
            <w:pPr>
              <w:jc w:val="center"/>
            </w:pPr>
          </w:p>
        </w:tc>
        <w:tc>
          <w:tcPr>
            <w:tcW w:w="3893" w:type="dxa"/>
            <w:tcBorders>
              <w:top w:val="single" w:color="000000" w:sz="4" w:space="0"/>
              <w:left w:val="single" w:color="000000" w:sz="4" w:space="0"/>
              <w:bottom w:val="single" w:color="000000" w:sz="4" w:space="0"/>
              <w:right w:val="single" w:color="000000" w:sz="4" w:space="0"/>
            </w:tcBorders>
            <w:vAlign w:val="center"/>
          </w:tcPr>
          <w:p w14:paraId="5C03CADB">
            <w:pPr>
              <w:jc w:val="center"/>
            </w:pPr>
          </w:p>
        </w:tc>
      </w:tr>
      <w:tr w14:paraId="0D719FC9">
        <w:tblPrEx>
          <w:tblCellMar>
            <w:top w:w="0" w:type="dxa"/>
            <w:left w:w="108" w:type="dxa"/>
            <w:bottom w:w="0" w:type="dxa"/>
            <w:right w:w="108" w:type="dxa"/>
          </w:tblCellMar>
        </w:tblPrEx>
        <w:trPr>
          <w:trHeight w:val="1155" w:hRule="atLeast"/>
          <w:jc w:val="center"/>
        </w:trPr>
        <w:tc>
          <w:tcPr>
            <w:tcW w:w="556" w:type="dxa"/>
            <w:vMerge w:val="continue"/>
            <w:tcBorders>
              <w:top w:val="single" w:color="000000" w:sz="4" w:space="0"/>
              <w:left w:val="single" w:color="000000" w:sz="4" w:space="0"/>
              <w:bottom w:val="single" w:color="000000" w:sz="4" w:space="0"/>
              <w:right w:val="single" w:color="000000" w:sz="4" w:space="0"/>
            </w:tcBorders>
            <w:vAlign w:val="center"/>
          </w:tcPr>
          <w:p w14:paraId="13FE7FBC">
            <w:pPr>
              <w:jc w:val="center"/>
              <w:rPr>
                <w:bCs/>
              </w:rPr>
            </w:pPr>
          </w:p>
        </w:tc>
        <w:tc>
          <w:tcPr>
            <w:tcW w:w="527" w:type="dxa"/>
            <w:tcBorders>
              <w:top w:val="single" w:color="000000" w:sz="4" w:space="0"/>
              <w:left w:val="single" w:color="000000" w:sz="4" w:space="0"/>
              <w:bottom w:val="single" w:color="000000" w:sz="4" w:space="0"/>
              <w:right w:val="single" w:color="000000" w:sz="4" w:space="0"/>
            </w:tcBorders>
            <w:vAlign w:val="center"/>
          </w:tcPr>
          <w:p w14:paraId="58E23F6D">
            <w:pPr>
              <w:jc w:val="center"/>
              <w:textAlignment w:val="center"/>
              <w:rPr>
                <w:bCs/>
              </w:rPr>
            </w:pPr>
            <w:r>
              <w:rPr>
                <w:rFonts w:hint="eastAsia"/>
                <w:bCs/>
              </w:rPr>
              <w:t>5</w:t>
            </w:r>
          </w:p>
        </w:tc>
        <w:tc>
          <w:tcPr>
            <w:tcW w:w="1617" w:type="dxa"/>
            <w:tcBorders>
              <w:top w:val="single" w:color="000000" w:sz="4" w:space="0"/>
              <w:left w:val="single" w:color="000000" w:sz="4" w:space="0"/>
              <w:bottom w:val="single" w:color="000000" w:sz="4" w:space="0"/>
              <w:right w:val="single" w:color="000000" w:sz="4" w:space="0"/>
            </w:tcBorders>
            <w:vAlign w:val="center"/>
          </w:tcPr>
          <w:p w14:paraId="746B76B4">
            <w:pPr>
              <w:jc w:val="center"/>
              <w:textAlignment w:val="center"/>
              <w:rPr>
                <w:bCs/>
              </w:rPr>
            </w:pPr>
            <w:r>
              <w:rPr>
                <w:rFonts w:hint="eastAsia"/>
                <w:bCs/>
              </w:rPr>
              <w:t>日常管理</w:t>
            </w:r>
          </w:p>
        </w:tc>
        <w:tc>
          <w:tcPr>
            <w:tcW w:w="3715" w:type="dxa"/>
            <w:tcBorders>
              <w:top w:val="single" w:color="000000" w:sz="4" w:space="0"/>
              <w:left w:val="single" w:color="000000" w:sz="4" w:space="0"/>
              <w:bottom w:val="single" w:color="000000" w:sz="4" w:space="0"/>
              <w:right w:val="single" w:color="000000" w:sz="4" w:space="0"/>
            </w:tcBorders>
            <w:vAlign w:val="center"/>
          </w:tcPr>
          <w:p w14:paraId="77DB4FAD">
            <w:pPr>
              <w:textAlignment w:val="center"/>
              <w:rPr>
                <w:bCs/>
              </w:rPr>
            </w:pPr>
            <w:r>
              <w:rPr>
                <w:rFonts w:hint="eastAsia"/>
                <w:bCs/>
              </w:rPr>
              <w:t>◆ 机房管理</w:t>
            </w:r>
          </w:p>
          <w:p w14:paraId="6042FA1D">
            <w:pPr>
              <w:textAlignment w:val="center"/>
              <w:rPr>
                <w:bCs/>
              </w:rPr>
            </w:pPr>
            <w:r>
              <w:rPr>
                <w:rFonts w:hint="eastAsia"/>
                <w:bCs/>
              </w:rPr>
              <w:t>◆ 一站式管理</w:t>
            </w:r>
          </w:p>
          <w:p w14:paraId="0B84E038">
            <w:pPr>
              <w:textAlignment w:val="center"/>
              <w:rPr>
                <w:bCs/>
              </w:rPr>
            </w:pPr>
            <w:r>
              <w:rPr>
                <w:rFonts w:hint="eastAsia"/>
                <w:bCs/>
              </w:rPr>
              <w:t>◆ 8585接诉即办管理</w:t>
            </w:r>
          </w:p>
          <w:p w14:paraId="1AA5BD5C">
            <w:pPr>
              <w:textAlignment w:val="center"/>
              <w:rPr>
                <w:bCs/>
              </w:rPr>
            </w:pPr>
          </w:p>
        </w:tc>
        <w:tc>
          <w:tcPr>
            <w:tcW w:w="621" w:type="dxa"/>
            <w:tcBorders>
              <w:top w:val="single" w:color="000000" w:sz="4" w:space="0"/>
              <w:left w:val="single" w:color="000000" w:sz="4" w:space="0"/>
              <w:bottom w:val="single" w:color="000000" w:sz="4" w:space="0"/>
              <w:right w:val="single" w:color="000000" w:sz="4" w:space="0"/>
            </w:tcBorders>
            <w:vAlign w:val="center"/>
          </w:tcPr>
          <w:p w14:paraId="6C84174D">
            <w:pPr>
              <w:jc w:val="center"/>
              <w:textAlignment w:val="center"/>
              <w:rPr>
                <w:bCs/>
              </w:rPr>
            </w:pPr>
            <w:r>
              <w:rPr>
                <w:rFonts w:hint="eastAsia"/>
                <w:bCs/>
              </w:rPr>
              <w:t>4</w:t>
            </w:r>
          </w:p>
        </w:tc>
        <w:tc>
          <w:tcPr>
            <w:tcW w:w="3493" w:type="dxa"/>
            <w:tcBorders>
              <w:top w:val="single" w:color="000000" w:sz="4" w:space="0"/>
              <w:left w:val="single" w:color="000000" w:sz="4" w:space="0"/>
              <w:bottom w:val="single" w:color="000000" w:sz="4" w:space="0"/>
              <w:right w:val="single" w:color="000000" w:sz="4" w:space="0"/>
            </w:tcBorders>
            <w:vAlign w:val="center"/>
          </w:tcPr>
          <w:p w14:paraId="50B6B928">
            <w:pPr>
              <w:textAlignment w:val="center"/>
              <w:rPr>
                <w:rStyle w:val="63"/>
                <w:rFonts w:hint="default"/>
                <w:bCs/>
                <w:color w:val="auto"/>
                <w:sz w:val="24"/>
                <w:szCs w:val="24"/>
              </w:rPr>
            </w:pPr>
            <w:r>
              <w:rPr>
                <w:rStyle w:val="64"/>
                <w:rFonts w:hint="default"/>
                <w:bCs/>
                <w:color w:val="auto"/>
              </w:rPr>
              <w:t>□ 1.齐全，</w:t>
            </w:r>
            <w:r>
              <w:rPr>
                <w:rStyle w:val="63"/>
                <w:rFonts w:hint="default"/>
                <w:bCs/>
                <w:color w:val="auto"/>
                <w:sz w:val="24"/>
                <w:szCs w:val="24"/>
              </w:rPr>
              <w:t>得4分</w:t>
            </w:r>
          </w:p>
          <w:p w14:paraId="0F8E58A0">
            <w:pPr>
              <w:textAlignment w:val="center"/>
              <w:rPr>
                <w:rStyle w:val="63"/>
                <w:rFonts w:hint="default"/>
                <w:bCs/>
                <w:color w:val="auto"/>
                <w:sz w:val="24"/>
                <w:szCs w:val="24"/>
              </w:rPr>
            </w:pPr>
            <w:r>
              <w:rPr>
                <w:rStyle w:val="64"/>
                <w:rFonts w:hint="default"/>
                <w:bCs/>
                <w:color w:val="auto"/>
              </w:rPr>
              <w:t>□ 2.缺项或不完善1项的，可</w:t>
            </w:r>
            <w:r>
              <w:rPr>
                <w:rStyle w:val="63"/>
                <w:rFonts w:hint="default"/>
                <w:bCs/>
                <w:color w:val="auto"/>
                <w:sz w:val="24"/>
                <w:szCs w:val="24"/>
              </w:rPr>
              <w:t>得3分</w:t>
            </w:r>
          </w:p>
          <w:p w14:paraId="5795B96A">
            <w:pPr>
              <w:textAlignment w:val="center"/>
              <w:rPr>
                <w:rStyle w:val="63"/>
                <w:rFonts w:hint="default"/>
                <w:bCs/>
                <w:color w:val="auto"/>
                <w:sz w:val="24"/>
                <w:szCs w:val="24"/>
              </w:rPr>
            </w:pPr>
            <w:r>
              <w:rPr>
                <w:rStyle w:val="64"/>
                <w:rFonts w:hint="default"/>
                <w:bCs/>
                <w:color w:val="auto"/>
              </w:rPr>
              <w:t>□ 3.缺项或不完善2项的，可</w:t>
            </w:r>
            <w:r>
              <w:rPr>
                <w:rStyle w:val="63"/>
                <w:rFonts w:hint="default"/>
                <w:bCs/>
                <w:color w:val="auto"/>
                <w:sz w:val="24"/>
                <w:szCs w:val="24"/>
              </w:rPr>
              <w:t>得2分</w:t>
            </w:r>
          </w:p>
          <w:p w14:paraId="701FF6BD">
            <w:pPr>
              <w:textAlignment w:val="center"/>
              <w:rPr>
                <w:bCs/>
              </w:rPr>
            </w:pPr>
            <w:r>
              <w:rPr>
                <w:rStyle w:val="64"/>
                <w:rFonts w:hint="default"/>
                <w:bCs/>
                <w:color w:val="auto"/>
              </w:rPr>
              <w:t>□ 4.缺项或不完善3项的，</w:t>
            </w:r>
            <w:r>
              <w:rPr>
                <w:rStyle w:val="63"/>
                <w:rFonts w:hint="default"/>
                <w:bCs/>
                <w:color w:val="auto"/>
                <w:sz w:val="24"/>
                <w:szCs w:val="24"/>
              </w:rPr>
              <w:t>不得分</w:t>
            </w:r>
          </w:p>
        </w:tc>
        <w:tc>
          <w:tcPr>
            <w:tcW w:w="668" w:type="dxa"/>
            <w:tcBorders>
              <w:top w:val="single" w:color="000000" w:sz="4" w:space="0"/>
              <w:left w:val="single" w:color="000000" w:sz="4" w:space="0"/>
              <w:bottom w:val="single" w:color="000000" w:sz="4" w:space="0"/>
              <w:right w:val="single" w:color="000000" w:sz="4" w:space="0"/>
            </w:tcBorders>
            <w:vAlign w:val="center"/>
          </w:tcPr>
          <w:p w14:paraId="0829388B">
            <w:pPr>
              <w:jc w:val="center"/>
            </w:pPr>
          </w:p>
        </w:tc>
        <w:tc>
          <w:tcPr>
            <w:tcW w:w="3893" w:type="dxa"/>
            <w:tcBorders>
              <w:top w:val="single" w:color="000000" w:sz="4" w:space="0"/>
              <w:left w:val="single" w:color="000000" w:sz="4" w:space="0"/>
              <w:bottom w:val="single" w:color="000000" w:sz="4" w:space="0"/>
              <w:right w:val="single" w:color="000000" w:sz="4" w:space="0"/>
            </w:tcBorders>
            <w:vAlign w:val="center"/>
          </w:tcPr>
          <w:p w14:paraId="02D228D0">
            <w:pPr>
              <w:jc w:val="center"/>
            </w:pPr>
          </w:p>
        </w:tc>
      </w:tr>
      <w:tr w14:paraId="50EC4C19">
        <w:tblPrEx>
          <w:tblCellMar>
            <w:top w:w="0" w:type="dxa"/>
            <w:left w:w="108" w:type="dxa"/>
            <w:bottom w:w="0" w:type="dxa"/>
            <w:right w:w="108" w:type="dxa"/>
          </w:tblCellMar>
        </w:tblPrEx>
        <w:trPr>
          <w:trHeight w:val="1710" w:hRule="atLeast"/>
          <w:jc w:val="center"/>
        </w:trPr>
        <w:tc>
          <w:tcPr>
            <w:tcW w:w="556" w:type="dxa"/>
            <w:vMerge w:val="restart"/>
            <w:tcBorders>
              <w:top w:val="single" w:color="000000" w:sz="4" w:space="0"/>
              <w:left w:val="single" w:color="000000" w:sz="4" w:space="0"/>
              <w:bottom w:val="nil"/>
              <w:right w:val="single" w:color="000000" w:sz="4" w:space="0"/>
            </w:tcBorders>
            <w:vAlign w:val="center"/>
          </w:tcPr>
          <w:p w14:paraId="32EDD81F">
            <w:pPr>
              <w:jc w:val="center"/>
              <w:textAlignment w:val="center"/>
              <w:rPr>
                <w:bCs/>
              </w:rPr>
            </w:pPr>
            <w:r>
              <w:rPr>
                <w:rFonts w:hint="eastAsia"/>
                <w:bCs/>
              </w:rPr>
              <w:t>档案管理</w:t>
            </w:r>
          </w:p>
          <w:p w14:paraId="07857266">
            <w:pPr>
              <w:jc w:val="center"/>
              <w:textAlignment w:val="center"/>
              <w:rPr>
                <w:bCs/>
              </w:rPr>
            </w:pPr>
          </w:p>
          <w:p w14:paraId="0070C9EF">
            <w:pPr>
              <w:jc w:val="center"/>
              <w:textAlignment w:val="center"/>
              <w:rPr>
                <w:bCs/>
              </w:rPr>
            </w:pPr>
            <w:r>
              <w:rPr>
                <w:rFonts w:hint="eastAsia"/>
                <w:bCs/>
              </w:rPr>
              <w:t>10</w:t>
            </w:r>
          </w:p>
          <w:p w14:paraId="182CE5AE">
            <w:pPr>
              <w:jc w:val="center"/>
              <w:textAlignment w:val="center"/>
              <w:rPr>
                <w:bCs/>
              </w:rPr>
            </w:pPr>
            <w:r>
              <w:rPr>
                <w:rFonts w:hint="eastAsia"/>
                <w:bCs/>
              </w:rPr>
              <w:t>分</w:t>
            </w:r>
          </w:p>
        </w:tc>
        <w:tc>
          <w:tcPr>
            <w:tcW w:w="527" w:type="dxa"/>
            <w:tcBorders>
              <w:top w:val="single" w:color="000000" w:sz="4" w:space="0"/>
              <w:left w:val="single" w:color="000000" w:sz="4" w:space="0"/>
              <w:bottom w:val="single" w:color="000000" w:sz="4" w:space="0"/>
              <w:right w:val="single" w:color="000000" w:sz="4" w:space="0"/>
            </w:tcBorders>
            <w:vAlign w:val="center"/>
          </w:tcPr>
          <w:p w14:paraId="7D5C3524">
            <w:pPr>
              <w:jc w:val="center"/>
              <w:textAlignment w:val="center"/>
              <w:rPr>
                <w:bCs/>
              </w:rPr>
            </w:pPr>
            <w:r>
              <w:rPr>
                <w:rFonts w:hint="eastAsia"/>
                <w:bCs/>
              </w:rPr>
              <w:t>6</w:t>
            </w:r>
          </w:p>
        </w:tc>
        <w:tc>
          <w:tcPr>
            <w:tcW w:w="1617" w:type="dxa"/>
            <w:tcBorders>
              <w:top w:val="single" w:color="000000" w:sz="4" w:space="0"/>
              <w:left w:val="single" w:color="000000" w:sz="4" w:space="0"/>
              <w:bottom w:val="single" w:color="000000" w:sz="4" w:space="0"/>
              <w:right w:val="single" w:color="000000" w:sz="4" w:space="0"/>
            </w:tcBorders>
            <w:vAlign w:val="center"/>
          </w:tcPr>
          <w:p w14:paraId="7B3E48C1">
            <w:pPr>
              <w:jc w:val="center"/>
              <w:textAlignment w:val="center"/>
              <w:rPr>
                <w:bCs/>
              </w:rPr>
            </w:pPr>
            <w:r>
              <w:rPr>
                <w:rFonts w:hint="eastAsia"/>
                <w:bCs/>
              </w:rPr>
              <w:t>运行巡检记录</w:t>
            </w:r>
          </w:p>
        </w:tc>
        <w:tc>
          <w:tcPr>
            <w:tcW w:w="3715" w:type="dxa"/>
            <w:tcBorders>
              <w:top w:val="single" w:color="000000" w:sz="4" w:space="0"/>
              <w:left w:val="single" w:color="000000" w:sz="4" w:space="0"/>
              <w:bottom w:val="single" w:color="000000" w:sz="4" w:space="0"/>
              <w:right w:val="single" w:color="000000" w:sz="4" w:space="0"/>
            </w:tcBorders>
            <w:vAlign w:val="center"/>
          </w:tcPr>
          <w:p w14:paraId="112F99AF">
            <w:pPr>
              <w:textAlignment w:val="center"/>
              <w:rPr>
                <w:bCs/>
              </w:rPr>
            </w:pPr>
            <w:r>
              <w:rPr>
                <w:rFonts w:hint="eastAsia"/>
                <w:bCs/>
              </w:rPr>
              <w:t>◆ 报修记录完整详实</w:t>
            </w:r>
          </w:p>
          <w:p w14:paraId="6EE2BFF1">
            <w:pPr>
              <w:textAlignment w:val="center"/>
              <w:rPr>
                <w:bCs/>
              </w:rPr>
            </w:pPr>
            <w:r>
              <w:rPr>
                <w:rFonts w:hint="eastAsia"/>
                <w:bCs/>
              </w:rPr>
              <w:t>◆ 值班与交接班记录完整清晰</w:t>
            </w:r>
          </w:p>
          <w:p w14:paraId="4EB83B2E">
            <w:pPr>
              <w:textAlignment w:val="center"/>
              <w:rPr>
                <w:bCs/>
              </w:rPr>
            </w:pPr>
            <w:r>
              <w:rPr>
                <w:rFonts w:hint="eastAsia"/>
                <w:bCs/>
              </w:rPr>
              <w:t>◆ 电脑录音设备运行清晰</w:t>
            </w:r>
          </w:p>
          <w:p w14:paraId="245A90CA">
            <w:pPr>
              <w:textAlignment w:val="center"/>
              <w:rPr>
                <w:bCs/>
              </w:rPr>
            </w:pPr>
            <w:r>
              <w:rPr>
                <w:rFonts w:hint="eastAsia"/>
                <w:bCs/>
              </w:rPr>
              <w:t>◆电话录音设备及时完整清晰无漏记</w:t>
            </w:r>
          </w:p>
        </w:tc>
        <w:tc>
          <w:tcPr>
            <w:tcW w:w="621" w:type="dxa"/>
            <w:tcBorders>
              <w:top w:val="single" w:color="000000" w:sz="4" w:space="0"/>
              <w:left w:val="single" w:color="000000" w:sz="4" w:space="0"/>
              <w:bottom w:val="single" w:color="000000" w:sz="4" w:space="0"/>
              <w:right w:val="single" w:color="000000" w:sz="4" w:space="0"/>
            </w:tcBorders>
            <w:vAlign w:val="center"/>
          </w:tcPr>
          <w:p w14:paraId="28E9DD37">
            <w:pPr>
              <w:jc w:val="center"/>
              <w:textAlignment w:val="center"/>
              <w:rPr>
                <w:bCs/>
              </w:rPr>
            </w:pPr>
            <w:r>
              <w:rPr>
                <w:rFonts w:hint="eastAsia"/>
                <w:bCs/>
              </w:rPr>
              <w:t>3</w:t>
            </w:r>
          </w:p>
        </w:tc>
        <w:tc>
          <w:tcPr>
            <w:tcW w:w="3493" w:type="dxa"/>
            <w:tcBorders>
              <w:top w:val="single" w:color="000000" w:sz="4" w:space="0"/>
              <w:left w:val="single" w:color="000000" w:sz="4" w:space="0"/>
              <w:bottom w:val="single" w:color="000000" w:sz="4" w:space="0"/>
              <w:right w:val="single" w:color="000000" w:sz="4" w:space="0"/>
            </w:tcBorders>
            <w:vAlign w:val="center"/>
          </w:tcPr>
          <w:p w14:paraId="4943C552">
            <w:pPr>
              <w:textAlignment w:val="center"/>
              <w:rPr>
                <w:rStyle w:val="63"/>
                <w:rFonts w:hint="default"/>
                <w:bCs/>
                <w:color w:val="auto"/>
                <w:sz w:val="24"/>
                <w:szCs w:val="24"/>
              </w:rPr>
            </w:pPr>
            <w:r>
              <w:rPr>
                <w:rStyle w:val="64"/>
                <w:rFonts w:hint="default"/>
                <w:bCs/>
                <w:color w:val="auto"/>
              </w:rPr>
              <w:t>□ 1.齐全，</w:t>
            </w:r>
            <w:r>
              <w:rPr>
                <w:rStyle w:val="63"/>
                <w:rFonts w:hint="default"/>
                <w:bCs/>
                <w:color w:val="auto"/>
                <w:sz w:val="24"/>
                <w:szCs w:val="24"/>
              </w:rPr>
              <w:t>得3分</w:t>
            </w:r>
          </w:p>
          <w:p w14:paraId="4B6E7595">
            <w:pPr>
              <w:textAlignment w:val="center"/>
              <w:rPr>
                <w:rStyle w:val="63"/>
                <w:rFonts w:hint="default"/>
                <w:bCs/>
                <w:color w:val="auto"/>
                <w:sz w:val="24"/>
                <w:szCs w:val="24"/>
              </w:rPr>
            </w:pPr>
            <w:r>
              <w:rPr>
                <w:rStyle w:val="64"/>
                <w:rFonts w:hint="default"/>
                <w:bCs/>
                <w:color w:val="auto"/>
              </w:rPr>
              <w:t>□ 2.缺项或不完善的，能补充完整，可</w:t>
            </w:r>
            <w:r>
              <w:rPr>
                <w:rStyle w:val="63"/>
                <w:rFonts w:hint="default"/>
                <w:bCs/>
                <w:color w:val="auto"/>
                <w:sz w:val="24"/>
                <w:szCs w:val="24"/>
              </w:rPr>
              <w:t>得2分</w:t>
            </w:r>
          </w:p>
          <w:p w14:paraId="553EB81C">
            <w:pPr>
              <w:textAlignment w:val="center"/>
              <w:rPr>
                <w:bCs/>
              </w:rPr>
            </w:pPr>
            <w:r>
              <w:rPr>
                <w:rStyle w:val="64"/>
                <w:rFonts w:hint="default"/>
                <w:bCs/>
                <w:color w:val="auto"/>
              </w:rPr>
              <w:t>□ 3.缺项或不完善且不能补充完整的，</w:t>
            </w:r>
            <w:r>
              <w:rPr>
                <w:rStyle w:val="63"/>
                <w:rFonts w:hint="default"/>
                <w:bCs/>
                <w:color w:val="auto"/>
                <w:sz w:val="24"/>
                <w:szCs w:val="24"/>
              </w:rPr>
              <w:t>不得分</w:t>
            </w:r>
          </w:p>
        </w:tc>
        <w:tc>
          <w:tcPr>
            <w:tcW w:w="668" w:type="dxa"/>
            <w:tcBorders>
              <w:top w:val="single" w:color="000000" w:sz="4" w:space="0"/>
              <w:left w:val="single" w:color="000000" w:sz="4" w:space="0"/>
              <w:bottom w:val="single" w:color="000000" w:sz="4" w:space="0"/>
              <w:right w:val="single" w:color="000000" w:sz="4" w:space="0"/>
            </w:tcBorders>
            <w:vAlign w:val="center"/>
          </w:tcPr>
          <w:p w14:paraId="495D7CC4">
            <w:pPr>
              <w:jc w:val="center"/>
            </w:pPr>
          </w:p>
        </w:tc>
        <w:tc>
          <w:tcPr>
            <w:tcW w:w="3893" w:type="dxa"/>
            <w:tcBorders>
              <w:top w:val="single" w:color="000000" w:sz="4" w:space="0"/>
              <w:left w:val="single" w:color="000000" w:sz="4" w:space="0"/>
              <w:bottom w:val="single" w:color="000000" w:sz="4" w:space="0"/>
              <w:right w:val="single" w:color="000000" w:sz="4" w:space="0"/>
            </w:tcBorders>
            <w:vAlign w:val="center"/>
          </w:tcPr>
          <w:p w14:paraId="373587E9">
            <w:pPr>
              <w:jc w:val="center"/>
            </w:pPr>
          </w:p>
        </w:tc>
      </w:tr>
      <w:tr w14:paraId="0E6593CA">
        <w:tblPrEx>
          <w:tblCellMar>
            <w:top w:w="0" w:type="dxa"/>
            <w:left w:w="108" w:type="dxa"/>
            <w:bottom w:w="0" w:type="dxa"/>
            <w:right w:w="108" w:type="dxa"/>
          </w:tblCellMar>
        </w:tblPrEx>
        <w:trPr>
          <w:trHeight w:val="570" w:hRule="atLeast"/>
          <w:jc w:val="center"/>
        </w:trPr>
        <w:tc>
          <w:tcPr>
            <w:tcW w:w="556" w:type="dxa"/>
            <w:vMerge w:val="continue"/>
            <w:tcBorders>
              <w:top w:val="single" w:color="000000" w:sz="4" w:space="0"/>
              <w:left w:val="single" w:color="000000" w:sz="4" w:space="0"/>
              <w:bottom w:val="nil"/>
              <w:right w:val="single" w:color="000000" w:sz="4" w:space="0"/>
            </w:tcBorders>
            <w:vAlign w:val="center"/>
          </w:tcPr>
          <w:p w14:paraId="27CA6A16">
            <w:pPr>
              <w:jc w:val="center"/>
              <w:rPr>
                <w:bCs/>
              </w:rPr>
            </w:pPr>
          </w:p>
        </w:tc>
        <w:tc>
          <w:tcPr>
            <w:tcW w:w="527" w:type="dxa"/>
            <w:tcBorders>
              <w:top w:val="single" w:color="000000" w:sz="4" w:space="0"/>
              <w:left w:val="single" w:color="000000" w:sz="4" w:space="0"/>
              <w:bottom w:val="single" w:color="000000" w:sz="4" w:space="0"/>
              <w:right w:val="single" w:color="000000" w:sz="4" w:space="0"/>
            </w:tcBorders>
            <w:vAlign w:val="center"/>
          </w:tcPr>
          <w:p w14:paraId="206DD890">
            <w:pPr>
              <w:jc w:val="center"/>
              <w:textAlignment w:val="center"/>
              <w:rPr>
                <w:bCs/>
              </w:rPr>
            </w:pPr>
            <w:r>
              <w:rPr>
                <w:rFonts w:hint="eastAsia"/>
                <w:bCs/>
              </w:rPr>
              <w:t>7</w:t>
            </w:r>
          </w:p>
        </w:tc>
        <w:tc>
          <w:tcPr>
            <w:tcW w:w="1617" w:type="dxa"/>
            <w:tcBorders>
              <w:top w:val="single" w:color="000000" w:sz="4" w:space="0"/>
              <w:left w:val="single" w:color="000000" w:sz="4" w:space="0"/>
              <w:bottom w:val="single" w:color="000000" w:sz="4" w:space="0"/>
              <w:right w:val="single" w:color="000000" w:sz="4" w:space="0"/>
            </w:tcBorders>
            <w:vAlign w:val="center"/>
          </w:tcPr>
          <w:p w14:paraId="1E44DBD2">
            <w:pPr>
              <w:jc w:val="center"/>
              <w:textAlignment w:val="center"/>
              <w:rPr>
                <w:bCs/>
              </w:rPr>
            </w:pPr>
            <w:r>
              <w:rPr>
                <w:rFonts w:hint="eastAsia"/>
                <w:bCs/>
              </w:rPr>
              <w:t>外来人员进出登记</w:t>
            </w:r>
          </w:p>
        </w:tc>
        <w:tc>
          <w:tcPr>
            <w:tcW w:w="3715" w:type="dxa"/>
            <w:tcBorders>
              <w:top w:val="single" w:color="000000" w:sz="4" w:space="0"/>
              <w:left w:val="single" w:color="000000" w:sz="4" w:space="0"/>
              <w:bottom w:val="single" w:color="000000" w:sz="4" w:space="0"/>
              <w:right w:val="single" w:color="000000" w:sz="4" w:space="0"/>
            </w:tcBorders>
            <w:vAlign w:val="center"/>
          </w:tcPr>
          <w:p w14:paraId="691FE0B3">
            <w:pPr>
              <w:textAlignment w:val="center"/>
              <w:rPr>
                <w:bCs/>
              </w:rPr>
            </w:pPr>
            <w:r>
              <w:rPr>
                <w:rFonts w:hint="eastAsia"/>
                <w:bCs/>
              </w:rPr>
              <w:t>◆ 记录及时、完整、无漏记</w:t>
            </w:r>
          </w:p>
          <w:p w14:paraId="0AAC2CE6">
            <w:pPr>
              <w:textAlignment w:val="center"/>
              <w:rPr>
                <w:bCs/>
              </w:rPr>
            </w:pPr>
            <w:r>
              <w:rPr>
                <w:rFonts w:hint="eastAsia"/>
                <w:bCs/>
              </w:rPr>
              <w:t>◆ 外来人员参观检查目地、在岗人员签字记录清晰</w:t>
            </w:r>
          </w:p>
        </w:tc>
        <w:tc>
          <w:tcPr>
            <w:tcW w:w="621" w:type="dxa"/>
            <w:tcBorders>
              <w:top w:val="single" w:color="000000" w:sz="4" w:space="0"/>
              <w:left w:val="single" w:color="000000" w:sz="4" w:space="0"/>
              <w:bottom w:val="single" w:color="000000" w:sz="4" w:space="0"/>
              <w:right w:val="single" w:color="000000" w:sz="4" w:space="0"/>
            </w:tcBorders>
            <w:vAlign w:val="center"/>
          </w:tcPr>
          <w:p w14:paraId="2CE9978C">
            <w:pPr>
              <w:jc w:val="center"/>
              <w:textAlignment w:val="center"/>
              <w:rPr>
                <w:bCs/>
              </w:rPr>
            </w:pPr>
            <w:r>
              <w:rPr>
                <w:rFonts w:hint="eastAsia"/>
                <w:bCs/>
              </w:rPr>
              <w:t>2</w:t>
            </w:r>
          </w:p>
        </w:tc>
        <w:tc>
          <w:tcPr>
            <w:tcW w:w="3493" w:type="dxa"/>
            <w:tcBorders>
              <w:top w:val="single" w:color="000000" w:sz="4" w:space="0"/>
              <w:left w:val="single" w:color="000000" w:sz="4" w:space="0"/>
              <w:bottom w:val="single" w:color="000000" w:sz="4" w:space="0"/>
              <w:right w:val="single" w:color="000000" w:sz="4" w:space="0"/>
            </w:tcBorders>
            <w:vAlign w:val="center"/>
          </w:tcPr>
          <w:p w14:paraId="171DA6AB">
            <w:pPr>
              <w:textAlignment w:val="center"/>
              <w:rPr>
                <w:rStyle w:val="63"/>
                <w:rFonts w:hint="default"/>
                <w:bCs/>
                <w:color w:val="auto"/>
                <w:sz w:val="24"/>
                <w:szCs w:val="24"/>
              </w:rPr>
            </w:pPr>
            <w:r>
              <w:rPr>
                <w:rStyle w:val="64"/>
                <w:rFonts w:hint="default"/>
                <w:bCs/>
                <w:color w:val="auto"/>
              </w:rPr>
              <w:t>□ 1.齐全，</w:t>
            </w:r>
            <w:r>
              <w:rPr>
                <w:rStyle w:val="63"/>
                <w:rFonts w:hint="default"/>
                <w:bCs/>
                <w:color w:val="auto"/>
                <w:sz w:val="24"/>
                <w:szCs w:val="24"/>
              </w:rPr>
              <w:t>得2分</w:t>
            </w:r>
          </w:p>
          <w:p w14:paraId="369CD4D4">
            <w:pPr>
              <w:textAlignment w:val="center"/>
              <w:rPr>
                <w:bCs/>
              </w:rPr>
            </w:pPr>
            <w:r>
              <w:rPr>
                <w:rStyle w:val="64"/>
                <w:rFonts w:hint="default"/>
                <w:bCs/>
                <w:color w:val="auto"/>
              </w:rPr>
              <w:t>□ 2.有缺漏或不完善的</w:t>
            </w:r>
            <w:r>
              <w:rPr>
                <w:rStyle w:val="63"/>
                <w:rFonts w:hint="default"/>
                <w:bCs/>
                <w:color w:val="auto"/>
                <w:sz w:val="24"/>
                <w:szCs w:val="24"/>
              </w:rPr>
              <w:t>不得分</w:t>
            </w:r>
          </w:p>
        </w:tc>
        <w:tc>
          <w:tcPr>
            <w:tcW w:w="668" w:type="dxa"/>
            <w:tcBorders>
              <w:top w:val="single" w:color="000000" w:sz="4" w:space="0"/>
              <w:left w:val="single" w:color="000000" w:sz="4" w:space="0"/>
              <w:bottom w:val="single" w:color="000000" w:sz="4" w:space="0"/>
              <w:right w:val="single" w:color="000000" w:sz="4" w:space="0"/>
            </w:tcBorders>
            <w:vAlign w:val="center"/>
          </w:tcPr>
          <w:p w14:paraId="3429295B">
            <w:pPr>
              <w:jc w:val="center"/>
            </w:pPr>
          </w:p>
        </w:tc>
        <w:tc>
          <w:tcPr>
            <w:tcW w:w="3893" w:type="dxa"/>
            <w:tcBorders>
              <w:top w:val="single" w:color="000000" w:sz="4" w:space="0"/>
              <w:left w:val="single" w:color="000000" w:sz="4" w:space="0"/>
              <w:bottom w:val="single" w:color="000000" w:sz="4" w:space="0"/>
              <w:right w:val="single" w:color="000000" w:sz="4" w:space="0"/>
            </w:tcBorders>
            <w:vAlign w:val="center"/>
          </w:tcPr>
          <w:p w14:paraId="02825C3D">
            <w:pPr>
              <w:jc w:val="center"/>
            </w:pPr>
          </w:p>
        </w:tc>
      </w:tr>
      <w:tr w14:paraId="495E6C48">
        <w:tblPrEx>
          <w:tblCellMar>
            <w:top w:w="0" w:type="dxa"/>
            <w:left w:w="108" w:type="dxa"/>
            <w:bottom w:w="0" w:type="dxa"/>
            <w:right w:w="108" w:type="dxa"/>
          </w:tblCellMar>
        </w:tblPrEx>
        <w:trPr>
          <w:trHeight w:val="855" w:hRule="atLeast"/>
          <w:jc w:val="center"/>
        </w:trPr>
        <w:tc>
          <w:tcPr>
            <w:tcW w:w="556" w:type="dxa"/>
            <w:vMerge w:val="continue"/>
            <w:tcBorders>
              <w:top w:val="single" w:color="000000" w:sz="4" w:space="0"/>
              <w:left w:val="single" w:color="000000" w:sz="4" w:space="0"/>
              <w:bottom w:val="nil"/>
              <w:right w:val="single" w:color="000000" w:sz="4" w:space="0"/>
            </w:tcBorders>
            <w:vAlign w:val="center"/>
          </w:tcPr>
          <w:p w14:paraId="07383B00">
            <w:pPr>
              <w:jc w:val="center"/>
              <w:rPr>
                <w:bCs/>
              </w:rPr>
            </w:pPr>
          </w:p>
        </w:tc>
        <w:tc>
          <w:tcPr>
            <w:tcW w:w="527" w:type="dxa"/>
            <w:tcBorders>
              <w:top w:val="single" w:color="000000" w:sz="4" w:space="0"/>
              <w:left w:val="single" w:color="000000" w:sz="4" w:space="0"/>
              <w:bottom w:val="single" w:color="000000" w:sz="4" w:space="0"/>
              <w:right w:val="single" w:color="000000" w:sz="4" w:space="0"/>
            </w:tcBorders>
            <w:vAlign w:val="center"/>
          </w:tcPr>
          <w:p w14:paraId="13148C57">
            <w:pPr>
              <w:jc w:val="center"/>
              <w:textAlignment w:val="center"/>
              <w:rPr>
                <w:bCs/>
              </w:rPr>
            </w:pPr>
            <w:r>
              <w:rPr>
                <w:rFonts w:hint="eastAsia"/>
                <w:bCs/>
              </w:rPr>
              <w:t>8</w:t>
            </w:r>
          </w:p>
        </w:tc>
        <w:tc>
          <w:tcPr>
            <w:tcW w:w="1617" w:type="dxa"/>
            <w:tcBorders>
              <w:top w:val="single" w:color="000000" w:sz="4" w:space="0"/>
              <w:left w:val="single" w:color="000000" w:sz="4" w:space="0"/>
              <w:bottom w:val="single" w:color="000000" w:sz="4" w:space="0"/>
              <w:right w:val="single" w:color="000000" w:sz="4" w:space="0"/>
            </w:tcBorders>
            <w:vAlign w:val="center"/>
          </w:tcPr>
          <w:p w14:paraId="19149243">
            <w:pPr>
              <w:jc w:val="center"/>
              <w:textAlignment w:val="center"/>
              <w:rPr>
                <w:bCs/>
              </w:rPr>
            </w:pPr>
            <w:r>
              <w:rPr>
                <w:rFonts w:hint="eastAsia"/>
                <w:bCs/>
              </w:rPr>
              <w:t>电脑运行记录</w:t>
            </w:r>
          </w:p>
        </w:tc>
        <w:tc>
          <w:tcPr>
            <w:tcW w:w="3715" w:type="dxa"/>
            <w:tcBorders>
              <w:top w:val="single" w:color="000000" w:sz="4" w:space="0"/>
              <w:left w:val="single" w:color="000000" w:sz="4" w:space="0"/>
              <w:bottom w:val="single" w:color="000000" w:sz="4" w:space="0"/>
              <w:right w:val="single" w:color="000000" w:sz="4" w:space="0"/>
            </w:tcBorders>
            <w:vAlign w:val="center"/>
          </w:tcPr>
          <w:p w14:paraId="7523ABB3">
            <w:pPr>
              <w:textAlignment w:val="center"/>
              <w:rPr>
                <w:bCs/>
              </w:rPr>
            </w:pPr>
            <w:r>
              <w:rPr>
                <w:rFonts w:hint="eastAsia"/>
                <w:bCs/>
              </w:rPr>
              <w:t>◆ 记录及时、完整、无漏记</w:t>
            </w:r>
          </w:p>
          <w:p w14:paraId="590BE6A2">
            <w:pPr>
              <w:textAlignment w:val="center"/>
              <w:rPr>
                <w:bCs/>
              </w:rPr>
            </w:pPr>
            <w:r>
              <w:rPr>
                <w:rFonts w:hint="eastAsia"/>
                <w:bCs/>
              </w:rPr>
              <w:t>◆ 设备接听清晰</w:t>
            </w:r>
          </w:p>
          <w:p w14:paraId="512EEFC9">
            <w:pPr>
              <w:textAlignment w:val="center"/>
              <w:rPr>
                <w:bCs/>
              </w:rPr>
            </w:pPr>
            <w:r>
              <w:rPr>
                <w:rFonts w:hint="eastAsia"/>
                <w:bCs/>
              </w:rPr>
              <w:t>◆ 设备运行及时</w:t>
            </w:r>
          </w:p>
          <w:p w14:paraId="09E9500C">
            <w:pPr>
              <w:textAlignment w:val="center"/>
              <w:rPr>
                <w:bCs/>
              </w:rPr>
            </w:pPr>
            <w:r>
              <w:rPr>
                <w:rFonts w:hint="eastAsia"/>
                <w:bCs/>
              </w:rPr>
              <w:t>◆ 可24小时运行、不间断</w:t>
            </w:r>
          </w:p>
        </w:tc>
        <w:tc>
          <w:tcPr>
            <w:tcW w:w="621" w:type="dxa"/>
            <w:tcBorders>
              <w:top w:val="single" w:color="000000" w:sz="4" w:space="0"/>
              <w:left w:val="single" w:color="000000" w:sz="4" w:space="0"/>
              <w:bottom w:val="single" w:color="000000" w:sz="4" w:space="0"/>
              <w:right w:val="single" w:color="000000" w:sz="4" w:space="0"/>
            </w:tcBorders>
            <w:vAlign w:val="center"/>
          </w:tcPr>
          <w:p w14:paraId="6122F915">
            <w:pPr>
              <w:jc w:val="center"/>
              <w:textAlignment w:val="center"/>
              <w:rPr>
                <w:bCs/>
              </w:rPr>
            </w:pPr>
            <w:r>
              <w:rPr>
                <w:rFonts w:hint="eastAsia"/>
                <w:bCs/>
              </w:rPr>
              <w:t>3</w:t>
            </w:r>
          </w:p>
        </w:tc>
        <w:tc>
          <w:tcPr>
            <w:tcW w:w="3493" w:type="dxa"/>
            <w:tcBorders>
              <w:top w:val="single" w:color="000000" w:sz="4" w:space="0"/>
              <w:left w:val="single" w:color="000000" w:sz="4" w:space="0"/>
              <w:bottom w:val="single" w:color="000000" w:sz="4" w:space="0"/>
              <w:right w:val="single" w:color="000000" w:sz="4" w:space="0"/>
            </w:tcBorders>
            <w:vAlign w:val="center"/>
          </w:tcPr>
          <w:p w14:paraId="3661DDFB">
            <w:pPr>
              <w:textAlignment w:val="center"/>
              <w:rPr>
                <w:rStyle w:val="63"/>
                <w:rFonts w:hint="default"/>
                <w:bCs/>
                <w:color w:val="auto"/>
                <w:sz w:val="24"/>
                <w:szCs w:val="24"/>
              </w:rPr>
            </w:pPr>
            <w:r>
              <w:rPr>
                <w:rStyle w:val="64"/>
                <w:rFonts w:hint="default"/>
                <w:bCs/>
                <w:color w:val="auto"/>
              </w:rPr>
              <w:t>□ 1.齐全，</w:t>
            </w:r>
            <w:r>
              <w:rPr>
                <w:rStyle w:val="63"/>
                <w:rFonts w:hint="default"/>
                <w:bCs/>
                <w:color w:val="auto"/>
                <w:sz w:val="24"/>
                <w:szCs w:val="24"/>
              </w:rPr>
              <w:t>得3分</w:t>
            </w:r>
          </w:p>
          <w:p w14:paraId="0EAF0737">
            <w:pPr>
              <w:textAlignment w:val="center"/>
              <w:rPr>
                <w:rStyle w:val="63"/>
                <w:rFonts w:hint="default"/>
                <w:bCs/>
                <w:color w:val="auto"/>
                <w:sz w:val="24"/>
                <w:szCs w:val="24"/>
              </w:rPr>
            </w:pPr>
            <w:r>
              <w:rPr>
                <w:rStyle w:val="64"/>
                <w:rFonts w:hint="default"/>
                <w:bCs/>
                <w:color w:val="auto"/>
              </w:rPr>
              <w:t>□ 2.缺项或不完善的，能补充完整，可</w:t>
            </w:r>
            <w:r>
              <w:rPr>
                <w:rStyle w:val="63"/>
                <w:rFonts w:hint="default"/>
                <w:bCs/>
                <w:color w:val="auto"/>
                <w:sz w:val="24"/>
                <w:szCs w:val="24"/>
              </w:rPr>
              <w:t>得2分</w:t>
            </w:r>
          </w:p>
          <w:p w14:paraId="16629C72">
            <w:pPr>
              <w:textAlignment w:val="center"/>
              <w:rPr>
                <w:bCs/>
              </w:rPr>
            </w:pPr>
            <w:r>
              <w:rPr>
                <w:rStyle w:val="64"/>
                <w:rFonts w:hint="default"/>
                <w:bCs/>
                <w:color w:val="auto"/>
              </w:rPr>
              <w:t>□ 3.缺项或不完善且不能补充完整的，</w:t>
            </w:r>
            <w:r>
              <w:rPr>
                <w:rStyle w:val="63"/>
                <w:rFonts w:hint="default"/>
                <w:bCs/>
                <w:color w:val="auto"/>
                <w:sz w:val="24"/>
                <w:szCs w:val="24"/>
              </w:rPr>
              <w:t>不得分</w:t>
            </w:r>
          </w:p>
        </w:tc>
        <w:tc>
          <w:tcPr>
            <w:tcW w:w="668" w:type="dxa"/>
            <w:tcBorders>
              <w:top w:val="single" w:color="000000" w:sz="4" w:space="0"/>
              <w:left w:val="single" w:color="000000" w:sz="4" w:space="0"/>
              <w:bottom w:val="single" w:color="000000" w:sz="4" w:space="0"/>
              <w:right w:val="single" w:color="000000" w:sz="4" w:space="0"/>
            </w:tcBorders>
            <w:vAlign w:val="center"/>
          </w:tcPr>
          <w:p w14:paraId="14B317C4">
            <w:pPr>
              <w:jc w:val="center"/>
            </w:pPr>
          </w:p>
        </w:tc>
        <w:tc>
          <w:tcPr>
            <w:tcW w:w="3893" w:type="dxa"/>
            <w:tcBorders>
              <w:top w:val="single" w:color="000000" w:sz="4" w:space="0"/>
              <w:left w:val="single" w:color="000000" w:sz="4" w:space="0"/>
              <w:bottom w:val="single" w:color="000000" w:sz="4" w:space="0"/>
              <w:right w:val="single" w:color="000000" w:sz="4" w:space="0"/>
            </w:tcBorders>
            <w:vAlign w:val="center"/>
          </w:tcPr>
          <w:p w14:paraId="42169014">
            <w:pPr>
              <w:jc w:val="center"/>
            </w:pPr>
          </w:p>
        </w:tc>
      </w:tr>
      <w:tr w14:paraId="5F9D9649">
        <w:tblPrEx>
          <w:tblCellMar>
            <w:top w:w="0" w:type="dxa"/>
            <w:left w:w="108" w:type="dxa"/>
            <w:bottom w:w="0" w:type="dxa"/>
            <w:right w:w="108" w:type="dxa"/>
          </w:tblCellMar>
        </w:tblPrEx>
        <w:trPr>
          <w:trHeight w:val="1140" w:hRule="atLeast"/>
          <w:jc w:val="center"/>
        </w:trPr>
        <w:tc>
          <w:tcPr>
            <w:tcW w:w="556" w:type="dxa"/>
            <w:vMerge w:val="continue"/>
            <w:tcBorders>
              <w:top w:val="single" w:color="000000" w:sz="4" w:space="0"/>
              <w:left w:val="single" w:color="000000" w:sz="4" w:space="0"/>
              <w:bottom w:val="nil"/>
              <w:right w:val="single" w:color="000000" w:sz="4" w:space="0"/>
            </w:tcBorders>
            <w:vAlign w:val="center"/>
          </w:tcPr>
          <w:p w14:paraId="69024986">
            <w:pPr>
              <w:jc w:val="center"/>
              <w:rPr>
                <w:bCs/>
              </w:rPr>
            </w:pPr>
          </w:p>
        </w:tc>
        <w:tc>
          <w:tcPr>
            <w:tcW w:w="527" w:type="dxa"/>
            <w:tcBorders>
              <w:top w:val="single" w:color="000000" w:sz="4" w:space="0"/>
              <w:left w:val="single" w:color="000000" w:sz="4" w:space="0"/>
              <w:bottom w:val="single" w:color="000000" w:sz="4" w:space="0"/>
              <w:right w:val="single" w:color="000000" w:sz="4" w:space="0"/>
            </w:tcBorders>
            <w:vAlign w:val="center"/>
          </w:tcPr>
          <w:p w14:paraId="250AEEB4">
            <w:pPr>
              <w:jc w:val="center"/>
              <w:textAlignment w:val="center"/>
              <w:rPr>
                <w:bCs/>
              </w:rPr>
            </w:pPr>
            <w:r>
              <w:rPr>
                <w:rFonts w:hint="eastAsia"/>
                <w:bCs/>
              </w:rPr>
              <w:t>9</w:t>
            </w:r>
          </w:p>
        </w:tc>
        <w:tc>
          <w:tcPr>
            <w:tcW w:w="1617" w:type="dxa"/>
            <w:tcBorders>
              <w:top w:val="single" w:color="000000" w:sz="4" w:space="0"/>
              <w:left w:val="single" w:color="000000" w:sz="4" w:space="0"/>
              <w:bottom w:val="single" w:color="000000" w:sz="4" w:space="0"/>
              <w:right w:val="single" w:color="000000" w:sz="4" w:space="0"/>
            </w:tcBorders>
            <w:vAlign w:val="center"/>
          </w:tcPr>
          <w:p w14:paraId="6B6498CE">
            <w:pPr>
              <w:jc w:val="center"/>
              <w:textAlignment w:val="center"/>
              <w:rPr>
                <w:bCs/>
              </w:rPr>
            </w:pPr>
            <w:r>
              <w:rPr>
                <w:rFonts w:hint="eastAsia"/>
                <w:bCs/>
              </w:rPr>
              <w:t>接诉记录台账</w:t>
            </w:r>
          </w:p>
        </w:tc>
        <w:tc>
          <w:tcPr>
            <w:tcW w:w="3715" w:type="dxa"/>
            <w:tcBorders>
              <w:top w:val="single" w:color="000000" w:sz="4" w:space="0"/>
              <w:left w:val="single" w:color="000000" w:sz="4" w:space="0"/>
              <w:bottom w:val="single" w:color="000000" w:sz="4" w:space="0"/>
              <w:right w:val="single" w:color="000000" w:sz="4" w:space="0"/>
            </w:tcBorders>
            <w:vAlign w:val="center"/>
          </w:tcPr>
          <w:p w14:paraId="661C1230">
            <w:pPr>
              <w:textAlignment w:val="center"/>
              <w:rPr>
                <w:bCs/>
              </w:rPr>
            </w:pPr>
            <w:r>
              <w:rPr>
                <w:rFonts w:hint="eastAsia"/>
                <w:bCs/>
              </w:rPr>
              <w:t>◆ 记录详细、完整、更新及时</w:t>
            </w:r>
          </w:p>
          <w:p w14:paraId="41DAA874">
            <w:pPr>
              <w:textAlignment w:val="center"/>
              <w:rPr>
                <w:bCs/>
              </w:rPr>
            </w:pPr>
            <w:r>
              <w:rPr>
                <w:rFonts w:hint="eastAsia"/>
                <w:bCs/>
              </w:rPr>
              <w:t>◆ 完整接诉记录信息</w:t>
            </w:r>
          </w:p>
          <w:p w14:paraId="5A22C464">
            <w:pPr>
              <w:pStyle w:val="43"/>
              <w:widowControl/>
              <w:numPr>
                <w:ilvl w:val="0"/>
                <w:numId w:val="7"/>
              </w:numPr>
              <w:ind w:left="5250" w:firstLineChars="0"/>
              <w:textAlignment w:val="center"/>
              <w:rPr>
                <w:rFonts w:ascii="宋体" w:hAnsi="宋体" w:cs="宋体"/>
                <w:bCs/>
                <w:sz w:val="24"/>
                <w:szCs w:val="24"/>
              </w:rPr>
            </w:pPr>
            <w:r>
              <w:rPr>
                <w:rFonts w:hint="eastAsia" w:ascii="宋体" w:hAnsi="宋体" w:cs="宋体"/>
                <w:bCs/>
                <w:sz w:val="24"/>
                <w:szCs w:val="24"/>
              </w:rPr>
              <w:t>季度以及全年数量统计</w:t>
            </w:r>
          </w:p>
        </w:tc>
        <w:tc>
          <w:tcPr>
            <w:tcW w:w="621" w:type="dxa"/>
            <w:tcBorders>
              <w:top w:val="single" w:color="000000" w:sz="4" w:space="0"/>
              <w:left w:val="single" w:color="000000" w:sz="4" w:space="0"/>
              <w:bottom w:val="single" w:color="000000" w:sz="4" w:space="0"/>
              <w:right w:val="single" w:color="000000" w:sz="4" w:space="0"/>
            </w:tcBorders>
            <w:vAlign w:val="center"/>
          </w:tcPr>
          <w:p w14:paraId="5BBC1FE5">
            <w:pPr>
              <w:jc w:val="center"/>
              <w:textAlignment w:val="center"/>
              <w:rPr>
                <w:bCs/>
              </w:rPr>
            </w:pPr>
            <w:r>
              <w:rPr>
                <w:rFonts w:hint="eastAsia"/>
                <w:bCs/>
              </w:rPr>
              <w:t>2</w:t>
            </w:r>
          </w:p>
        </w:tc>
        <w:tc>
          <w:tcPr>
            <w:tcW w:w="3493" w:type="dxa"/>
            <w:tcBorders>
              <w:top w:val="single" w:color="000000" w:sz="4" w:space="0"/>
              <w:left w:val="single" w:color="000000" w:sz="4" w:space="0"/>
              <w:bottom w:val="single" w:color="000000" w:sz="4" w:space="0"/>
              <w:right w:val="single" w:color="000000" w:sz="4" w:space="0"/>
            </w:tcBorders>
            <w:vAlign w:val="center"/>
          </w:tcPr>
          <w:p w14:paraId="08CB80CC">
            <w:pPr>
              <w:textAlignment w:val="center"/>
              <w:rPr>
                <w:rStyle w:val="63"/>
                <w:rFonts w:hint="default"/>
                <w:bCs/>
                <w:color w:val="auto"/>
                <w:sz w:val="24"/>
                <w:szCs w:val="24"/>
              </w:rPr>
            </w:pPr>
            <w:r>
              <w:rPr>
                <w:rStyle w:val="64"/>
                <w:rFonts w:hint="default"/>
                <w:bCs/>
                <w:color w:val="auto"/>
              </w:rPr>
              <w:t>□ 1.齐全，</w:t>
            </w:r>
            <w:r>
              <w:rPr>
                <w:rStyle w:val="63"/>
                <w:rFonts w:hint="default"/>
                <w:bCs/>
                <w:color w:val="auto"/>
                <w:sz w:val="24"/>
                <w:szCs w:val="24"/>
              </w:rPr>
              <w:t>得2分</w:t>
            </w:r>
          </w:p>
          <w:p w14:paraId="3373420D">
            <w:pPr>
              <w:textAlignment w:val="center"/>
              <w:rPr>
                <w:rStyle w:val="63"/>
                <w:rFonts w:hint="default"/>
                <w:bCs/>
                <w:color w:val="auto"/>
                <w:sz w:val="24"/>
                <w:szCs w:val="24"/>
              </w:rPr>
            </w:pPr>
            <w:r>
              <w:rPr>
                <w:rStyle w:val="64"/>
                <w:rFonts w:hint="default"/>
                <w:bCs/>
                <w:color w:val="auto"/>
              </w:rPr>
              <w:t>□ 2.缺项或不完善的，能补充完整的，可</w:t>
            </w:r>
            <w:r>
              <w:rPr>
                <w:rStyle w:val="63"/>
                <w:rFonts w:hint="default"/>
                <w:bCs/>
                <w:color w:val="auto"/>
                <w:sz w:val="24"/>
                <w:szCs w:val="24"/>
              </w:rPr>
              <w:t>得1分</w:t>
            </w:r>
          </w:p>
          <w:p w14:paraId="739BE5F8">
            <w:pPr>
              <w:textAlignment w:val="center"/>
              <w:rPr>
                <w:bCs/>
              </w:rPr>
            </w:pPr>
            <w:r>
              <w:rPr>
                <w:rStyle w:val="64"/>
                <w:rFonts w:hint="default"/>
                <w:bCs/>
                <w:color w:val="auto"/>
              </w:rPr>
              <w:t>□ 3.缺项或不完善且不能补充完整的，</w:t>
            </w:r>
            <w:r>
              <w:rPr>
                <w:rStyle w:val="63"/>
                <w:rFonts w:hint="default"/>
                <w:bCs/>
                <w:color w:val="auto"/>
                <w:sz w:val="24"/>
                <w:szCs w:val="24"/>
              </w:rPr>
              <w:t>不得分</w:t>
            </w:r>
          </w:p>
        </w:tc>
        <w:tc>
          <w:tcPr>
            <w:tcW w:w="668" w:type="dxa"/>
            <w:tcBorders>
              <w:top w:val="single" w:color="000000" w:sz="4" w:space="0"/>
              <w:left w:val="single" w:color="000000" w:sz="4" w:space="0"/>
              <w:bottom w:val="single" w:color="000000" w:sz="4" w:space="0"/>
              <w:right w:val="single" w:color="000000" w:sz="4" w:space="0"/>
            </w:tcBorders>
            <w:vAlign w:val="center"/>
          </w:tcPr>
          <w:p w14:paraId="0FFAD13D">
            <w:pPr>
              <w:jc w:val="center"/>
            </w:pPr>
          </w:p>
        </w:tc>
        <w:tc>
          <w:tcPr>
            <w:tcW w:w="3893" w:type="dxa"/>
            <w:tcBorders>
              <w:top w:val="single" w:color="000000" w:sz="4" w:space="0"/>
              <w:left w:val="single" w:color="000000" w:sz="4" w:space="0"/>
              <w:bottom w:val="single" w:color="000000" w:sz="4" w:space="0"/>
              <w:right w:val="single" w:color="000000" w:sz="4" w:space="0"/>
            </w:tcBorders>
            <w:vAlign w:val="center"/>
          </w:tcPr>
          <w:p w14:paraId="53F4D45A">
            <w:pPr>
              <w:jc w:val="center"/>
            </w:pPr>
          </w:p>
        </w:tc>
      </w:tr>
      <w:tr w14:paraId="39167806">
        <w:tblPrEx>
          <w:tblCellMar>
            <w:top w:w="0" w:type="dxa"/>
            <w:left w:w="108" w:type="dxa"/>
            <w:bottom w:w="0" w:type="dxa"/>
            <w:right w:w="108" w:type="dxa"/>
          </w:tblCellMar>
        </w:tblPrEx>
        <w:trPr>
          <w:trHeight w:val="2500" w:hRule="atLeast"/>
          <w:jc w:val="center"/>
        </w:trPr>
        <w:tc>
          <w:tcPr>
            <w:tcW w:w="556" w:type="dxa"/>
            <w:vMerge w:val="restart"/>
            <w:tcBorders>
              <w:top w:val="single" w:color="000000" w:sz="4" w:space="0"/>
              <w:left w:val="single" w:color="000000" w:sz="4" w:space="0"/>
              <w:bottom w:val="nil"/>
              <w:right w:val="single" w:color="000000" w:sz="4" w:space="0"/>
            </w:tcBorders>
            <w:vAlign w:val="center"/>
          </w:tcPr>
          <w:p w14:paraId="683A9374">
            <w:pPr>
              <w:jc w:val="center"/>
              <w:textAlignment w:val="center"/>
              <w:rPr>
                <w:bCs/>
              </w:rPr>
            </w:pPr>
            <w:r>
              <w:rPr>
                <w:rFonts w:hint="eastAsia"/>
                <w:bCs/>
              </w:rPr>
              <w:t>应急机制</w:t>
            </w:r>
          </w:p>
          <w:p w14:paraId="346417BC">
            <w:pPr>
              <w:jc w:val="center"/>
              <w:textAlignment w:val="center"/>
              <w:rPr>
                <w:bCs/>
              </w:rPr>
            </w:pPr>
          </w:p>
          <w:p w14:paraId="4F34CED0">
            <w:pPr>
              <w:jc w:val="center"/>
              <w:textAlignment w:val="center"/>
              <w:rPr>
                <w:bCs/>
              </w:rPr>
            </w:pPr>
            <w:r>
              <w:rPr>
                <w:rFonts w:hint="eastAsia"/>
                <w:bCs/>
              </w:rPr>
              <w:t>6</w:t>
            </w:r>
          </w:p>
          <w:p w14:paraId="631C4514">
            <w:pPr>
              <w:jc w:val="center"/>
              <w:textAlignment w:val="center"/>
              <w:rPr>
                <w:bCs/>
              </w:rPr>
            </w:pPr>
            <w:r>
              <w:rPr>
                <w:rFonts w:hint="eastAsia"/>
                <w:bCs/>
              </w:rPr>
              <w:t>分</w:t>
            </w:r>
          </w:p>
        </w:tc>
        <w:tc>
          <w:tcPr>
            <w:tcW w:w="527" w:type="dxa"/>
            <w:tcBorders>
              <w:top w:val="single" w:color="000000" w:sz="4" w:space="0"/>
              <w:left w:val="single" w:color="000000" w:sz="4" w:space="0"/>
              <w:bottom w:val="single" w:color="000000" w:sz="4" w:space="0"/>
              <w:right w:val="single" w:color="000000" w:sz="4" w:space="0"/>
            </w:tcBorders>
            <w:vAlign w:val="center"/>
          </w:tcPr>
          <w:p w14:paraId="040156E5">
            <w:pPr>
              <w:jc w:val="center"/>
              <w:textAlignment w:val="center"/>
              <w:rPr>
                <w:bCs/>
              </w:rPr>
            </w:pPr>
            <w:r>
              <w:rPr>
                <w:rFonts w:hint="eastAsia"/>
                <w:bCs/>
              </w:rPr>
              <w:t>10</w:t>
            </w:r>
          </w:p>
        </w:tc>
        <w:tc>
          <w:tcPr>
            <w:tcW w:w="1617" w:type="dxa"/>
            <w:tcBorders>
              <w:top w:val="single" w:color="000000" w:sz="4" w:space="0"/>
              <w:left w:val="single" w:color="000000" w:sz="4" w:space="0"/>
              <w:bottom w:val="single" w:color="000000" w:sz="4" w:space="0"/>
              <w:right w:val="single" w:color="000000" w:sz="4" w:space="0"/>
            </w:tcBorders>
            <w:vAlign w:val="center"/>
          </w:tcPr>
          <w:p w14:paraId="50062C8C">
            <w:pPr>
              <w:jc w:val="center"/>
              <w:textAlignment w:val="center"/>
              <w:rPr>
                <w:bCs/>
              </w:rPr>
            </w:pPr>
            <w:r>
              <w:rPr>
                <w:rFonts w:hint="eastAsia"/>
                <w:bCs/>
              </w:rPr>
              <w:t>应急预案</w:t>
            </w:r>
          </w:p>
        </w:tc>
        <w:tc>
          <w:tcPr>
            <w:tcW w:w="3715" w:type="dxa"/>
            <w:tcBorders>
              <w:top w:val="single" w:color="000000" w:sz="4" w:space="0"/>
              <w:left w:val="single" w:color="000000" w:sz="4" w:space="0"/>
              <w:bottom w:val="single" w:color="000000" w:sz="4" w:space="0"/>
              <w:right w:val="single" w:color="000000" w:sz="4" w:space="0"/>
            </w:tcBorders>
            <w:vAlign w:val="center"/>
          </w:tcPr>
          <w:p w14:paraId="5E6A6282">
            <w:pPr>
              <w:textAlignment w:val="center"/>
              <w:rPr>
                <w:bCs/>
              </w:rPr>
            </w:pPr>
            <w:r>
              <w:rPr>
                <w:rFonts w:hint="eastAsia"/>
                <w:bCs/>
              </w:rPr>
              <w:t>◆ 用电、用水、消防</w:t>
            </w:r>
          </w:p>
          <w:p w14:paraId="07B96BEB">
            <w:pPr>
              <w:textAlignment w:val="center"/>
              <w:rPr>
                <w:bCs/>
              </w:rPr>
            </w:pPr>
            <w:r>
              <w:rPr>
                <w:rFonts w:hint="eastAsia"/>
                <w:bCs/>
              </w:rPr>
              <w:t>◆ 上墙人员明单</w:t>
            </w:r>
          </w:p>
          <w:p w14:paraId="781243BC">
            <w:pPr>
              <w:textAlignment w:val="center"/>
              <w:rPr>
                <w:bCs/>
              </w:rPr>
            </w:pPr>
            <w:r>
              <w:rPr>
                <w:rFonts w:hint="eastAsia"/>
                <w:bCs/>
              </w:rPr>
              <w:t>◆ 齐全并报</w:t>
            </w:r>
            <w:r>
              <w:rPr>
                <w:rFonts w:hint="eastAsia"/>
              </w:rPr>
              <w:t>采购人</w:t>
            </w:r>
            <w:r>
              <w:rPr>
                <w:rFonts w:hint="eastAsia"/>
                <w:bCs/>
              </w:rPr>
              <w:t>备案；</w:t>
            </w:r>
          </w:p>
        </w:tc>
        <w:tc>
          <w:tcPr>
            <w:tcW w:w="621" w:type="dxa"/>
            <w:tcBorders>
              <w:top w:val="single" w:color="000000" w:sz="4" w:space="0"/>
              <w:left w:val="single" w:color="000000" w:sz="4" w:space="0"/>
              <w:bottom w:val="single" w:color="000000" w:sz="4" w:space="0"/>
              <w:right w:val="single" w:color="000000" w:sz="4" w:space="0"/>
            </w:tcBorders>
            <w:vAlign w:val="center"/>
          </w:tcPr>
          <w:p w14:paraId="205C35DB">
            <w:pPr>
              <w:jc w:val="center"/>
              <w:textAlignment w:val="center"/>
              <w:rPr>
                <w:bCs/>
              </w:rPr>
            </w:pPr>
            <w:r>
              <w:rPr>
                <w:rFonts w:hint="eastAsia"/>
                <w:bCs/>
              </w:rPr>
              <w:t>3</w:t>
            </w:r>
          </w:p>
        </w:tc>
        <w:tc>
          <w:tcPr>
            <w:tcW w:w="3493" w:type="dxa"/>
            <w:tcBorders>
              <w:top w:val="single" w:color="000000" w:sz="4" w:space="0"/>
              <w:left w:val="single" w:color="000000" w:sz="4" w:space="0"/>
              <w:bottom w:val="single" w:color="000000" w:sz="4" w:space="0"/>
              <w:right w:val="single" w:color="000000" w:sz="4" w:space="0"/>
            </w:tcBorders>
            <w:vAlign w:val="center"/>
          </w:tcPr>
          <w:p w14:paraId="24E3CF84">
            <w:pPr>
              <w:textAlignment w:val="center"/>
              <w:rPr>
                <w:rStyle w:val="63"/>
                <w:rFonts w:hint="default"/>
                <w:bCs/>
                <w:color w:val="auto"/>
                <w:sz w:val="24"/>
                <w:szCs w:val="24"/>
              </w:rPr>
            </w:pPr>
            <w:r>
              <w:rPr>
                <w:rStyle w:val="64"/>
                <w:rFonts w:hint="default"/>
                <w:bCs/>
                <w:color w:val="auto"/>
              </w:rPr>
              <w:t>□ 1.齐全，</w:t>
            </w:r>
            <w:r>
              <w:rPr>
                <w:rStyle w:val="63"/>
                <w:rFonts w:hint="default"/>
                <w:bCs/>
                <w:color w:val="auto"/>
                <w:sz w:val="24"/>
                <w:szCs w:val="24"/>
              </w:rPr>
              <w:t>得3分</w:t>
            </w:r>
          </w:p>
          <w:p w14:paraId="2AE18792">
            <w:pPr>
              <w:textAlignment w:val="center"/>
              <w:rPr>
                <w:rStyle w:val="63"/>
                <w:rFonts w:hint="default"/>
                <w:bCs/>
                <w:color w:val="auto"/>
                <w:sz w:val="24"/>
                <w:szCs w:val="24"/>
              </w:rPr>
            </w:pPr>
            <w:r>
              <w:rPr>
                <w:rStyle w:val="64"/>
                <w:rFonts w:hint="default"/>
                <w:bCs/>
                <w:color w:val="auto"/>
              </w:rPr>
              <w:t>□ 2.缺项或不完善，1项的，可</w:t>
            </w:r>
            <w:r>
              <w:rPr>
                <w:rStyle w:val="63"/>
                <w:rFonts w:hint="default"/>
                <w:bCs/>
                <w:color w:val="auto"/>
                <w:sz w:val="24"/>
                <w:szCs w:val="24"/>
              </w:rPr>
              <w:t>得2分</w:t>
            </w:r>
          </w:p>
          <w:p w14:paraId="0D0427DD">
            <w:pPr>
              <w:textAlignment w:val="center"/>
              <w:rPr>
                <w:rStyle w:val="63"/>
                <w:rFonts w:hint="default"/>
                <w:bCs/>
                <w:color w:val="auto"/>
                <w:sz w:val="24"/>
                <w:szCs w:val="24"/>
              </w:rPr>
            </w:pPr>
            <w:r>
              <w:rPr>
                <w:rStyle w:val="64"/>
                <w:rFonts w:hint="default"/>
                <w:bCs/>
                <w:color w:val="auto"/>
              </w:rPr>
              <w:t>□ 3.缺项或不完善，2项的，可</w:t>
            </w:r>
            <w:r>
              <w:rPr>
                <w:rStyle w:val="63"/>
                <w:rFonts w:hint="default"/>
                <w:bCs/>
                <w:color w:val="auto"/>
                <w:sz w:val="24"/>
                <w:szCs w:val="24"/>
              </w:rPr>
              <w:t>得1分</w:t>
            </w:r>
          </w:p>
          <w:p w14:paraId="326223A3">
            <w:pPr>
              <w:textAlignment w:val="center"/>
              <w:rPr>
                <w:bCs/>
              </w:rPr>
            </w:pPr>
            <w:r>
              <w:rPr>
                <w:rStyle w:val="64"/>
                <w:rFonts w:hint="default"/>
                <w:bCs/>
                <w:color w:val="auto"/>
              </w:rPr>
              <w:t>□ 4.缺项或不完善，3项以上，</w:t>
            </w:r>
            <w:r>
              <w:rPr>
                <w:rStyle w:val="63"/>
                <w:rFonts w:hint="default"/>
                <w:bCs/>
                <w:color w:val="auto"/>
                <w:sz w:val="24"/>
                <w:szCs w:val="24"/>
              </w:rPr>
              <w:t>不得分</w:t>
            </w:r>
          </w:p>
        </w:tc>
        <w:tc>
          <w:tcPr>
            <w:tcW w:w="668" w:type="dxa"/>
            <w:tcBorders>
              <w:top w:val="single" w:color="000000" w:sz="4" w:space="0"/>
              <w:left w:val="single" w:color="000000" w:sz="4" w:space="0"/>
              <w:bottom w:val="single" w:color="000000" w:sz="4" w:space="0"/>
              <w:right w:val="single" w:color="000000" w:sz="4" w:space="0"/>
            </w:tcBorders>
            <w:vAlign w:val="center"/>
          </w:tcPr>
          <w:p w14:paraId="0CF7351A">
            <w:pPr>
              <w:jc w:val="center"/>
            </w:pPr>
          </w:p>
        </w:tc>
        <w:tc>
          <w:tcPr>
            <w:tcW w:w="3893" w:type="dxa"/>
            <w:tcBorders>
              <w:top w:val="single" w:color="000000" w:sz="4" w:space="0"/>
              <w:left w:val="single" w:color="000000" w:sz="4" w:space="0"/>
              <w:bottom w:val="single" w:color="000000" w:sz="4" w:space="0"/>
              <w:right w:val="single" w:color="000000" w:sz="4" w:space="0"/>
            </w:tcBorders>
            <w:vAlign w:val="center"/>
          </w:tcPr>
          <w:p w14:paraId="1AD602E6">
            <w:pPr>
              <w:jc w:val="center"/>
            </w:pPr>
          </w:p>
        </w:tc>
      </w:tr>
      <w:tr w14:paraId="41DBF8C1">
        <w:tblPrEx>
          <w:tblCellMar>
            <w:top w:w="0" w:type="dxa"/>
            <w:left w:w="108" w:type="dxa"/>
            <w:bottom w:w="0" w:type="dxa"/>
            <w:right w:w="108" w:type="dxa"/>
          </w:tblCellMar>
        </w:tblPrEx>
        <w:trPr>
          <w:trHeight w:val="1425" w:hRule="atLeast"/>
          <w:jc w:val="center"/>
        </w:trPr>
        <w:tc>
          <w:tcPr>
            <w:tcW w:w="556" w:type="dxa"/>
            <w:vMerge w:val="continue"/>
            <w:tcBorders>
              <w:top w:val="single" w:color="000000" w:sz="4" w:space="0"/>
              <w:left w:val="single" w:color="000000" w:sz="4" w:space="0"/>
              <w:bottom w:val="nil"/>
              <w:right w:val="single" w:color="000000" w:sz="4" w:space="0"/>
            </w:tcBorders>
            <w:vAlign w:val="center"/>
          </w:tcPr>
          <w:p w14:paraId="5E969B1D">
            <w:pPr>
              <w:jc w:val="center"/>
              <w:rPr>
                <w:bCs/>
              </w:rPr>
            </w:pPr>
          </w:p>
        </w:tc>
        <w:tc>
          <w:tcPr>
            <w:tcW w:w="527" w:type="dxa"/>
            <w:tcBorders>
              <w:top w:val="single" w:color="000000" w:sz="4" w:space="0"/>
              <w:left w:val="single" w:color="000000" w:sz="4" w:space="0"/>
              <w:bottom w:val="single" w:color="000000" w:sz="4" w:space="0"/>
              <w:right w:val="single" w:color="000000" w:sz="4" w:space="0"/>
            </w:tcBorders>
            <w:vAlign w:val="center"/>
          </w:tcPr>
          <w:p w14:paraId="63232606">
            <w:pPr>
              <w:jc w:val="center"/>
              <w:textAlignment w:val="center"/>
              <w:rPr>
                <w:bCs/>
              </w:rPr>
            </w:pPr>
            <w:r>
              <w:rPr>
                <w:rFonts w:hint="eastAsia"/>
                <w:bCs/>
              </w:rPr>
              <w:t>11</w:t>
            </w:r>
          </w:p>
        </w:tc>
        <w:tc>
          <w:tcPr>
            <w:tcW w:w="1617" w:type="dxa"/>
            <w:tcBorders>
              <w:top w:val="single" w:color="000000" w:sz="4" w:space="0"/>
              <w:left w:val="single" w:color="000000" w:sz="4" w:space="0"/>
              <w:bottom w:val="single" w:color="000000" w:sz="4" w:space="0"/>
              <w:right w:val="single" w:color="000000" w:sz="4" w:space="0"/>
            </w:tcBorders>
            <w:vAlign w:val="center"/>
          </w:tcPr>
          <w:p w14:paraId="60B13287">
            <w:pPr>
              <w:jc w:val="center"/>
              <w:textAlignment w:val="center"/>
              <w:rPr>
                <w:bCs/>
              </w:rPr>
            </w:pPr>
            <w:r>
              <w:rPr>
                <w:rFonts w:hint="eastAsia"/>
                <w:bCs/>
              </w:rPr>
              <w:t>应急演练计划和定期演练及记录总结</w:t>
            </w:r>
          </w:p>
        </w:tc>
        <w:tc>
          <w:tcPr>
            <w:tcW w:w="3715" w:type="dxa"/>
            <w:tcBorders>
              <w:top w:val="single" w:color="000000" w:sz="4" w:space="0"/>
              <w:left w:val="single" w:color="000000" w:sz="4" w:space="0"/>
              <w:bottom w:val="single" w:color="000000" w:sz="4" w:space="0"/>
              <w:right w:val="single" w:color="000000" w:sz="4" w:space="0"/>
            </w:tcBorders>
            <w:vAlign w:val="center"/>
          </w:tcPr>
          <w:p w14:paraId="5E0301E6">
            <w:pPr>
              <w:textAlignment w:val="center"/>
              <w:rPr>
                <w:bCs/>
              </w:rPr>
            </w:pPr>
            <w:r>
              <w:rPr>
                <w:rFonts w:hint="eastAsia"/>
                <w:bCs/>
              </w:rPr>
              <w:t>◆ 按计划完成演练，</w:t>
            </w:r>
          </w:p>
          <w:p w14:paraId="71D42C3E">
            <w:pPr>
              <w:textAlignment w:val="center"/>
              <w:rPr>
                <w:bCs/>
              </w:rPr>
            </w:pPr>
            <w:r>
              <w:rPr>
                <w:rFonts w:hint="eastAsia"/>
                <w:bCs/>
              </w:rPr>
              <w:t>◆ 演练记录和总结</w:t>
            </w:r>
          </w:p>
        </w:tc>
        <w:tc>
          <w:tcPr>
            <w:tcW w:w="621" w:type="dxa"/>
            <w:tcBorders>
              <w:top w:val="single" w:color="000000" w:sz="4" w:space="0"/>
              <w:left w:val="single" w:color="000000" w:sz="4" w:space="0"/>
              <w:bottom w:val="single" w:color="000000" w:sz="4" w:space="0"/>
              <w:right w:val="single" w:color="000000" w:sz="4" w:space="0"/>
            </w:tcBorders>
            <w:vAlign w:val="center"/>
          </w:tcPr>
          <w:p w14:paraId="05652670">
            <w:pPr>
              <w:jc w:val="center"/>
              <w:textAlignment w:val="center"/>
              <w:rPr>
                <w:bCs/>
              </w:rPr>
            </w:pPr>
            <w:r>
              <w:rPr>
                <w:rFonts w:hint="eastAsia"/>
                <w:bCs/>
              </w:rPr>
              <w:t>3</w:t>
            </w:r>
          </w:p>
        </w:tc>
        <w:tc>
          <w:tcPr>
            <w:tcW w:w="3493" w:type="dxa"/>
            <w:tcBorders>
              <w:top w:val="single" w:color="000000" w:sz="4" w:space="0"/>
              <w:left w:val="single" w:color="000000" w:sz="4" w:space="0"/>
              <w:bottom w:val="single" w:color="000000" w:sz="4" w:space="0"/>
              <w:right w:val="single" w:color="000000" w:sz="4" w:space="0"/>
            </w:tcBorders>
            <w:vAlign w:val="center"/>
          </w:tcPr>
          <w:p w14:paraId="317F9F1E">
            <w:pPr>
              <w:textAlignment w:val="center"/>
              <w:rPr>
                <w:rStyle w:val="63"/>
                <w:rFonts w:hint="default"/>
                <w:bCs/>
                <w:color w:val="auto"/>
                <w:sz w:val="24"/>
                <w:szCs w:val="24"/>
              </w:rPr>
            </w:pPr>
            <w:r>
              <w:rPr>
                <w:rStyle w:val="64"/>
                <w:rFonts w:hint="default"/>
                <w:bCs/>
                <w:color w:val="auto"/>
              </w:rPr>
              <w:t>□ 1.有各项演练计划，</w:t>
            </w:r>
            <w:r>
              <w:rPr>
                <w:rStyle w:val="63"/>
                <w:rFonts w:hint="default"/>
                <w:bCs/>
                <w:color w:val="auto"/>
                <w:sz w:val="24"/>
                <w:szCs w:val="24"/>
              </w:rPr>
              <w:t>得3分</w:t>
            </w:r>
          </w:p>
          <w:p w14:paraId="47DE7389">
            <w:pPr>
              <w:textAlignment w:val="center"/>
              <w:rPr>
                <w:rStyle w:val="63"/>
                <w:rFonts w:hint="default"/>
                <w:bCs/>
                <w:color w:val="auto"/>
                <w:sz w:val="24"/>
                <w:szCs w:val="24"/>
              </w:rPr>
            </w:pPr>
            <w:r>
              <w:rPr>
                <w:rStyle w:val="61"/>
                <w:rFonts w:hint="default"/>
                <w:bCs/>
                <w:color w:val="auto"/>
              </w:rPr>
              <w:t>□ 2.按计划完成各项演练，记录总结不及时欠详实，可</w:t>
            </w:r>
            <w:r>
              <w:rPr>
                <w:rStyle w:val="63"/>
                <w:rFonts w:hint="default"/>
                <w:bCs/>
                <w:color w:val="auto"/>
                <w:sz w:val="24"/>
                <w:szCs w:val="24"/>
              </w:rPr>
              <w:t>得2分</w:t>
            </w:r>
          </w:p>
          <w:p w14:paraId="2D0133A9">
            <w:pPr>
              <w:textAlignment w:val="center"/>
              <w:rPr>
                <w:bCs/>
              </w:rPr>
            </w:pPr>
            <w:r>
              <w:rPr>
                <w:rStyle w:val="64"/>
                <w:rFonts w:hint="default"/>
                <w:bCs/>
                <w:color w:val="auto"/>
              </w:rPr>
              <w:t>□ 3.未按计划完成任意一项演练，当月</w:t>
            </w:r>
            <w:r>
              <w:rPr>
                <w:rStyle w:val="63"/>
                <w:rFonts w:hint="default"/>
                <w:bCs/>
                <w:color w:val="auto"/>
                <w:sz w:val="24"/>
                <w:szCs w:val="24"/>
              </w:rPr>
              <w:t>不得分，</w:t>
            </w:r>
          </w:p>
        </w:tc>
        <w:tc>
          <w:tcPr>
            <w:tcW w:w="668" w:type="dxa"/>
            <w:tcBorders>
              <w:top w:val="single" w:color="000000" w:sz="4" w:space="0"/>
              <w:left w:val="single" w:color="000000" w:sz="4" w:space="0"/>
              <w:bottom w:val="single" w:color="000000" w:sz="4" w:space="0"/>
              <w:right w:val="single" w:color="000000" w:sz="4" w:space="0"/>
            </w:tcBorders>
            <w:vAlign w:val="center"/>
          </w:tcPr>
          <w:p w14:paraId="2B3D2C3A">
            <w:pPr>
              <w:jc w:val="center"/>
            </w:pPr>
          </w:p>
        </w:tc>
        <w:tc>
          <w:tcPr>
            <w:tcW w:w="3893" w:type="dxa"/>
            <w:tcBorders>
              <w:top w:val="single" w:color="000000" w:sz="4" w:space="0"/>
              <w:left w:val="single" w:color="000000" w:sz="4" w:space="0"/>
              <w:bottom w:val="single" w:color="000000" w:sz="4" w:space="0"/>
              <w:right w:val="single" w:color="000000" w:sz="4" w:space="0"/>
            </w:tcBorders>
            <w:vAlign w:val="center"/>
          </w:tcPr>
          <w:p w14:paraId="12A7678C">
            <w:pPr>
              <w:jc w:val="center"/>
            </w:pPr>
          </w:p>
        </w:tc>
      </w:tr>
      <w:tr w14:paraId="6508107E">
        <w:tblPrEx>
          <w:tblCellMar>
            <w:top w:w="0" w:type="dxa"/>
            <w:left w:w="108" w:type="dxa"/>
            <w:bottom w:w="0" w:type="dxa"/>
            <w:right w:w="108" w:type="dxa"/>
          </w:tblCellMar>
        </w:tblPrEx>
        <w:trPr>
          <w:trHeight w:val="1360" w:hRule="atLeast"/>
          <w:jc w:val="center"/>
        </w:trPr>
        <w:tc>
          <w:tcPr>
            <w:tcW w:w="556" w:type="dxa"/>
            <w:vMerge w:val="restart"/>
            <w:tcBorders>
              <w:top w:val="single" w:color="000000" w:sz="4" w:space="0"/>
              <w:left w:val="single" w:color="000000" w:sz="4" w:space="0"/>
              <w:bottom w:val="nil"/>
              <w:right w:val="single" w:color="000000" w:sz="4" w:space="0"/>
            </w:tcBorders>
            <w:vAlign w:val="center"/>
          </w:tcPr>
          <w:p w14:paraId="5E9BE4F2">
            <w:pPr>
              <w:jc w:val="center"/>
              <w:textAlignment w:val="center"/>
              <w:rPr>
                <w:bCs/>
              </w:rPr>
            </w:pPr>
            <w:r>
              <w:rPr>
                <w:rFonts w:hint="eastAsia"/>
                <w:bCs/>
              </w:rPr>
              <w:t>安全运行</w:t>
            </w:r>
          </w:p>
          <w:p w14:paraId="0AC1CB51">
            <w:pPr>
              <w:jc w:val="center"/>
              <w:textAlignment w:val="center"/>
              <w:rPr>
                <w:bCs/>
              </w:rPr>
            </w:pPr>
          </w:p>
          <w:p w14:paraId="0F60D855">
            <w:pPr>
              <w:jc w:val="center"/>
              <w:textAlignment w:val="center"/>
              <w:rPr>
                <w:bCs/>
              </w:rPr>
            </w:pPr>
            <w:r>
              <w:rPr>
                <w:rFonts w:hint="eastAsia"/>
                <w:bCs/>
              </w:rPr>
              <w:t>40</w:t>
            </w:r>
          </w:p>
          <w:p w14:paraId="78ACDAED">
            <w:pPr>
              <w:jc w:val="center"/>
              <w:textAlignment w:val="center"/>
              <w:rPr>
                <w:bCs/>
              </w:rPr>
            </w:pPr>
            <w:r>
              <w:rPr>
                <w:rFonts w:hint="eastAsia"/>
                <w:bCs/>
              </w:rPr>
              <w:t>分</w:t>
            </w:r>
          </w:p>
        </w:tc>
        <w:tc>
          <w:tcPr>
            <w:tcW w:w="527" w:type="dxa"/>
            <w:tcBorders>
              <w:top w:val="single" w:color="000000" w:sz="4" w:space="0"/>
              <w:left w:val="single" w:color="000000" w:sz="4" w:space="0"/>
              <w:bottom w:val="single" w:color="000000" w:sz="4" w:space="0"/>
              <w:right w:val="single" w:color="000000" w:sz="4" w:space="0"/>
            </w:tcBorders>
            <w:vAlign w:val="center"/>
          </w:tcPr>
          <w:p w14:paraId="7EC6A604">
            <w:pPr>
              <w:jc w:val="center"/>
              <w:textAlignment w:val="center"/>
              <w:rPr>
                <w:bCs/>
              </w:rPr>
            </w:pPr>
            <w:r>
              <w:rPr>
                <w:rFonts w:hint="eastAsia"/>
                <w:bCs/>
              </w:rPr>
              <w:t>12</w:t>
            </w:r>
          </w:p>
        </w:tc>
        <w:tc>
          <w:tcPr>
            <w:tcW w:w="1617" w:type="dxa"/>
            <w:tcBorders>
              <w:top w:val="single" w:color="000000" w:sz="4" w:space="0"/>
              <w:left w:val="single" w:color="000000" w:sz="4" w:space="0"/>
              <w:bottom w:val="single" w:color="000000" w:sz="4" w:space="0"/>
              <w:right w:val="single" w:color="000000" w:sz="4" w:space="0"/>
            </w:tcBorders>
            <w:vAlign w:val="center"/>
          </w:tcPr>
          <w:p w14:paraId="55756E1B">
            <w:pPr>
              <w:jc w:val="center"/>
              <w:textAlignment w:val="center"/>
              <w:rPr>
                <w:bCs/>
              </w:rPr>
            </w:pPr>
            <w:r>
              <w:rPr>
                <w:rFonts w:hint="eastAsia"/>
                <w:bCs/>
              </w:rPr>
              <w:t>年度服务计划培训</w:t>
            </w:r>
          </w:p>
        </w:tc>
        <w:tc>
          <w:tcPr>
            <w:tcW w:w="3715" w:type="dxa"/>
            <w:tcBorders>
              <w:top w:val="single" w:color="000000" w:sz="4" w:space="0"/>
              <w:left w:val="single" w:color="000000" w:sz="4" w:space="0"/>
              <w:bottom w:val="single" w:color="000000" w:sz="4" w:space="0"/>
              <w:right w:val="single" w:color="000000" w:sz="4" w:space="0"/>
            </w:tcBorders>
            <w:vAlign w:val="center"/>
          </w:tcPr>
          <w:p w14:paraId="463D3C1A">
            <w:pPr>
              <w:textAlignment w:val="center"/>
              <w:rPr>
                <w:bCs/>
              </w:rPr>
            </w:pPr>
            <w:r>
              <w:rPr>
                <w:rFonts w:hint="eastAsia"/>
                <w:bCs/>
              </w:rPr>
              <w:t>◆ 有计划开展人员培训、提高服务意识</w:t>
            </w:r>
          </w:p>
          <w:p w14:paraId="7E97FB86">
            <w:pPr>
              <w:textAlignment w:val="center"/>
              <w:rPr>
                <w:bCs/>
              </w:rPr>
            </w:pPr>
            <w:r>
              <w:rPr>
                <w:rFonts w:hint="eastAsia"/>
                <w:bCs/>
              </w:rPr>
              <w:t>◆ 明确病患咨询的事宜、帮病患解决问题</w:t>
            </w:r>
          </w:p>
        </w:tc>
        <w:tc>
          <w:tcPr>
            <w:tcW w:w="621" w:type="dxa"/>
            <w:tcBorders>
              <w:top w:val="single" w:color="000000" w:sz="4" w:space="0"/>
              <w:left w:val="single" w:color="000000" w:sz="4" w:space="0"/>
              <w:bottom w:val="single" w:color="000000" w:sz="4" w:space="0"/>
              <w:right w:val="single" w:color="000000" w:sz="4" w:space="0"/>
            </w:tcBorders>
            <w:vAlign w:val="center"/>
          </w:tcPr>
          <w:p w14:paraId="4170FF3B">
            <w:pPr>
              <w:jc w:val="center"/>
              <w:textAlignment w:val="center"/>
              <w:rPr>
                <w:bCs/>
              </w:rPr>
            </w:pPr>
            <w:r>
              <w:rPr>
                <w:rFonts w:hint="eastAsia"/>
                <w:bCs/>
              </w:rPr>
              <w:t>4</w:t>
            </w:r>
          </w:p>
        </w:tc>
        <w:tc>
          <w:tcPr>
            <w:tcW w:w="3493" w:type="dxa"/>
            <w:tcBorders>
              <w:top w:val="single" w:color="000000" w:sz="4" w:space="0"/>
              <w:left w:val="single" w:color="000000" w:sz="4" w:space="0"/>
              <w:bottom w:val="single" w:color="000000" w:sz="4" w:space="0"/>
              <w:right w:val="single" w:color="000000" w:sz="4" w:space="0"/>
            </w:tcBorders>
            <w:vAlign w:val="center"/>
          </w:tcPr>
          <w:p w14:paraId="1C02E4E9">
            <w:pPr>
              <w:textAlignment w:val="center"/>
              <w:rPr>
                <w:rStyle w:val="63"/>
                <w:rFonts w:hint="default"/>
                <w:bCs/>
                <w:color w:val="auto"/>
                <w:sz w:val="24"/>
                <w:szCs w:val="24"/>
              </w:rPr>
            </w:pPr>
            <w:r>
              <w:rPr>
                <w:rStyle w:val="64"/>
                <w:rFonts w:hint="default"/>
                <w:bCs/>
                <w:color w:val="auto"/>
              </w:rPr>
              <w:t>□ 1.齐全，</w:t>
            </w:r>
            <w:r>
              <w:rPr>
                <w:rStyle w:val="63"/>
                <w:rFonts w:hint="default"/>
                <w:bCs/>
                <w:color w:val="auto"/>
                <w:sz w:val="24"/>
                <w:szCs w:val="24"/>
              </w:rPr>
              <w:t>得4分</w:t>
            </w:r>
          </w:p>
          <w:p w14:paraId="29B7D3B7">
            <w:pPr>
              <w:textAlignment w:val="center"/>
              <w:rPr>
                <w:rStyle w:val="63"/>
                <w:rFonts w:hint="default"/>
                <w:bCs/>
                <w:color w:val="auto"/>
                <w:sz w:val="24"/>
                <w:szCs w:val="24"/>
              </w:rPr>
            </w:pPr>
            <w:r>
              <w:rPr>
                <w:rStyle w:val="64"/>
                <w:rFonts w:hint="default"/>
                <w:bCs/>
                <w:color w:val="auto"/>
              </w:rPr>
              <w:t>□ 2.不完善需补充的，可</w:t>
            </w:r>
            <w:r>
              <w:rPr>
                <w:rStyle w:val="63"/>
                <w:rFonts w:hint="default"/>
                <w:bCs/>
                <w:color w:val="auto"/>
                <w:sz w:val="24"/>
                <w:szCs w:val="24"/>
              </w:rPr>
              <w:t>得3分</w:t>
            </w:r>
          </w:p>
          <w:p w14:paraId="52D412E1">
            <w:pPr>
              <w:textAlignment w:val="center"/>
              <w:rPr>
                <w:bCs/>
              </w:rPr>
            </w:pPr>
            <w:r>
              <w:rPr>
                <w:rStyle w:val="64"/>
                <w:rFonts w:hint="default"/>
                <w:bCs/>
                <w:color w:val="auto"/>
              </w:rPr>
              <w:t>□ 3.无备案的，</w:t>
            </w:r>
            <w:r>
              <w:rPr>
                <w:rStyle w:val="63"/>
                <w:rFonts w:hint="default"/>
                <w:bCs/>
                <w:color w:val="auto"/>
                <w:sz w:val="24"/>
                <w:szCs w:val="24"/>
              </w:rPr>
              <w:t>不得分</w:t>
            </w:r>
          </w:p>
        </w:tc>
        <w:tc>
          <w:tcPr>
            <w:tcW w:w="668" w:type="dxa"/>
            <w:tcBorders>
              <w:top w:val="single" w:color="000000" w:sz="4" w:space="0"/>
              <w:left w:val="single" w:color="000000" w:sz="4" w:space="0"/>
              <w:bottom w:val="single" w:color="000000" w:sz="4" w:space="0"/>
              <w:right w:val="single" w:color="000000" w:sz="4" w:space="0"/>
            </w:tcBorders>
            <w:vAlign w:val="center"/>
          </w:tcPr>
          <w:p w14:paraId="1CBCEE3F">
            <w:pPr>
              <w:jc w:val="center"/>
            </w:pPr>
          </w:p>
        </w:tc>
        <w:tc>
          <w:tcPr>
            <w:tcW w:w="3893" w:type="dxa"/>
            <w:tcBorders>
              <w:top w:val="single" w:color="000000" w:sz="4" w:space="0"/>
              <w:left w:val="single" w:color="000000" w:sz="4" w:space="0"/>
              <w:bottom w:val="single" w:color="000000" w:sz="4" w:space="0"/>
              <w:right w:val="single" w:color="000000" w:sz="4" w:space="0"/>
            </w:tcBorders>
            <w:vAlign w:val="center"/>
          </w:tcPr>
          <w:p w14:paraId="7043CC23">
            <w:pPr>
              <w:jc w:val="center"/>
            </w:pPr>
          </w:p>
        </w:tc>
      </w:tr>
      <w:tr w14:paraId="6B26E143">
        <w:tblPrEx>
          <w:tblCellMar>
            <w:top w:w="0" w:type="dxa"/>
            <w:left w:w="108" w:type="dxa"/>
            <w:bottom w:w="0" w:type="dxa"/>
            <w:right w:w="108" w:type="dxa"/>
          </w:tblCellMar>
        </w:tblPrEx>
        <w:trPr>
          <w:trHeight w:val="570" w:hRule="atLeast"/>
          <w:jc w:val="center"/>
        </w:trPr>
        <w:tc>
          <w:tcPr>
            <w:tcW w:w="556" w:type="dxa"/>
            <w:vMerge w:val="continue"/>
            <w:tcBorders>
              <w:top w:val="single" w:color="000000" w:sz="4" w:space="0"/>
              <w:left w:val="single" w:color="000000" w:sz="4" w:space="0"/>
              <w:bottom w:val="nil"/>
              <w:right w:val="single" w:color="000000" w:sz="4" w:space="0"/>
            </w:tcBorders>
            <w:vAlign w:val="center"/>
          </w:tcPr>
          <w:p w14:paraId="4E8184AB">
            <w:pPr>
              <w:jc w:val="center"/>
              <w:rPr>
                <w:bCs/>
              </w:rPr>
            </w:pPr>
          </w:p>
        </w:tc>
        <w:tc>
          <w:tcPr>
            <w:tcW w:w="527" w:type="dxa"/>
            <w:tcBorders>
              <w:top w:val="single" w:color="000000" w:sz="4" w:space="0"/>
              <w:left w:val="single" w:color="000000" w:sz="4" w:space="0"/>
              <w:bottom w:val="single" w:color="000000" w:sz="4" w:space="0"/>
              <w:right w:val="single" w:color="000000" w:sz="4" w:space="0"/>
            </w:tcBorders>
            <w:vAlign w:val="center"/>
          </w:tcPr>
          <w:p w14:paraId="029554CE">
            <w:pPr>
              <w:jc w:val="center"/>
              <w:textAlignment w:val="center"/>
              <w:rPr>
                <w:bCs/>
              </w:rPr>
            </w:pPr>
            <w:r>
              <w:rPr>
                <w:rFonts w:hint="eastAsia"/>
                <w:bCs/>
              </w:rPr>
              <w:t>13</w:t>
            </w:r>
          </w:p>
        </w:tc>
        <w:tc>
          <w:tcPr>
            <w:tcW w:w="1617" w:type="dxa"/>
            <w:tcBorders>
              <w:top w:val="single" w:color="000000" w:sz="4" w:space="0"/>
              <w:left w:val="single" w:color="000000" w:sz="4" w:space="0"/>
              <w:bottom w:val="single" w:color="000000" w:sz="4" w:space="0"/>
              <w:right w:val="single" w:color="000000" w:sz="4" w:space="0"/>
            </w:tcBorders>
            <w:vAlign w:val="center"/>
          </w:tcPr>
          <w:p w14:paraId="5F6A99CA">
            <w:pPr>
              <w:jc w:val="center"/>
              <w:textAlignment w:val="center"/>
              <w:rPr>
                <w:bCs/>
              </w:rPr>
            </w:pPr>
            <w:r>
              <w:rPr>
                <w:rFonts w:hint="eastAsia"/>
                <w:bCs/>
              </w:rPr>
              <w:t>排除设备缺陷</w:t>
            </w:r>
          </w:p>
        </w:tc>
        <w:tc>
          <w:tcPr>
            <w:tcW w:w="3715" w:type="dxa"/>
            <w:tcBorders>
              <w:top w:val="single" w:color="000000" w:sz="4" w:space="0"/>
              <w:left w:val="single" w:color="000000" w:sz="4" w:space="0"/>
              <w:bottom w:val="single" w:color="000000" w:sz="4" w:space="0"/>
              <w:right w:val="single" w:color="000000" w:sz="4" w:space="0"/>
            </w:tcBorders>
            <w:vAlign w:val="center"/>
          </w:tcPr>
          <w:p w14:paraId="0F5E714D">
            <w:pPr>
              <w:textAlignment w:val="center"/>
              <w:rPr>
                <w:bCs/>
              </w:rPr>
            </w:pPr>
            <w:r>
              <w:rPr>
                <w:rFonts w:hint="eastAsia"/>
                <w:bCs/>
              </w:rPr>
              <w:t>◆ 及时排除设备挂账缺陷</w:t>
            </w:r>
          </w:p>
          <w:p w14:paraId="5BA884B5">
            <w:pPr>
              <w:textAlignment w:val="center"/>
              <w:rPr>
                <w:bCs/>
              </w:rPr>
            </w:pPr>
            <w:r>
              <w:rPr>
                <w:rFonts w:hint="eastAsia"/>
                <w:bCs/>
              </w:rPr>
              <w:t>◆ 及时排除设备新生缺陷</w:t>
            </w:r>
          </w:p>
        </w:tc>
        <w:tc>
          <w:tcPr>
            <w:tcW w:w="621" w:type="dxa"/>
            <w:tcBorders>
              <w:top w:val="single" w:color="000000" w:sz="4" w:space="0"/>
              <w:left w:val="single" w:color="000000" w:sz="4" w:space="0"/>
              <w:bottom w:val="single" w:color="000000" w:sz="4" w:space="0"/>
              <w:right w:val="single" w:color="000000" w:sz="4" w:space="0"/>
            </w:tcBorders>
            <w:vAlign w:val="center"/>
          </w:tcPr>
          <w:p w14:paraId="15FCEE41">
            <w:pPr>
              <w:jc w:val="center"/>
              <w:textAlignment w:val="center"/>
              <w:rPr>
                <w:bCs/>
              </w:rPr>
            </w:pPr>
            <w:r>
              <w:rPr>
                <w:rFonts w:hint="eastAsia"/>
                <w:bCs/>
              </w:rPr>
              <w:t>3</w:t>
            </w:r>
          </w:p>
        </w:tc>
        <w:tc>
          <w:tcPr>
            <w:tcW w:w="3493" w:type="dxa"/>
            <w:tcBorders>
              <w:top w:val="single" w:color="000000" w:sz="4" w:space="0"/>
              <w:left w:val="single" w:color="000000" w:sz="4" w:space="0"/>
              <w:bottom w:val="single" w:color="000000" w:sz="4" w:space="0"/>
              <w:right w:val="single" w:color="000000" w:sz="4" w:space="0"/>
            </w:tcBorders>
            <w:vAlign w:val="center"/>
          </w:tcPr>
          <w:p w14:paraId="119DB82B">
            <w:pPr>
              <w:textAlignment w:val="center"/>
              <w:rPr>
                <w:rStyle w:val="63"/>
                <w:rFonts w:hint="default"/>
                <w:bCs/>
                <w:color w:val="auto"/>
                <w:sz w:val="24"/>
                <w:szCs w:val="24"/>
              </w:rPr>
            </w:pPr>
            <w:r>
              <w:rPr>
                <w:rStyle w:val="64"/>
                <w:rFonts w:hint="default"/>
                <w:bCs/>
                <w:color w:val="auto"/>
              </w:rPr>
              <w:t>□ 完成，</w:t>
            </w:r>
            <w:r>
              <w:rPr>
                <w:rStyle w:val="63"/>
                <w:rFonts w:hint="default"/>
                <w:bCs/>
                <w:color w:val="auto"/>
                <w:sz w:val="24"/>
                <w:szCs w:val="24"/>
              </w:rPr>
              <w:t>得3分</w:t>
            </w:r>
          </w:p>
          <w:p w14:paraId="57094E94">
            <w:pPr>
              <w:textAlignment w:val="center"/>
              <w:rPr>
                <w:bCs/>
              </w:rPr>
            </w:pPr>
            <w:r>
              <w:rPr>
                <w:rStyle w:val="64"/>
                <w:rFonts w:hint="default"/>
                <w:bCs/>
                <w:color w:val="auto"/>
              </w:rPr>
              <w:t>□ 未完成，</w:t>
            </w:r>
            <w:r>
              <w:rPr>
                <w:rStyle w:val="63"/>
                <w:rFonts w:hint="default"/>
                <w:bCs/>
                <w:color w:val="auto"/>
                <w:sz w:val="24"/>
                <w:szCs w:val="24"/>
              </w:rPr>
              <w:t>不得分</w:t>
            </w:r>
          </w:p>
        </w:tc>
        <w:tc>
          <w:tcPr>
            <w:tcW w:w="668" w:type="dxa"/>
            <w:tcBorders>
              <w:top w:val="single" w:color="000000" w:sz="4" w:space="0"/>
              <w:left w:val="single" w:color="000000" w:sz="4" w:space="0"/>
              <w:bottom w:val="single" w:color="000000" w:sz="4" w:space="0"/>
              <w:right w:val="single" w:color="000000" w:sz="4" w:space="0"/>
            </w:tcBorders>
            <w:vAlign w:val="center"/>
          </w:tcPr>
          <w:p w14:paraId="0E51FBC0">
            <w:pPr>
              <w:jc w:val="center"/>
            </w:pPr>
          </w:p>
        </w:tc>
        <w:tc>
          <w:tcPr>
            <w:tcW w:w="3893" w:type="dxa"/>
            <w:tcBorders>
              <w:top w:val="single" w:color="000000" w:sz="4" w:space="0"/>
              <w:left w:val="single" w:color="000000" w:sz="4" w:space="0"/>
              <w:bottom w:val="single" w:color="000000" w:sz="4" w:space="0"/>
              <w:right w:val="single" w:color="000000" w:sz="4" w:space="0"/>
            </w:tcBorders>
            <w:vAlign w:val="center"/>
          </w:tcPr>
          <w:p w14:paraId="36DC9284">
            <w:pPr>
              <w:jc w:val="center"/>
            </w:pPr>
          </w:p>
        </w:tc>
      </w:tr>
      <w:tr w14:paraId="42B3B3AB">
        <w:tblPrEx>
          <w:tblCellMar>
            <w:top w:w="0" w:type="dxa"/>
            <w:left w:w="108" w:type="dxa"/>
            <w:bottom w:w="0" w:type="dxa"/>
            <w:right w:w="108" w:type="dxa"/>
          </w:tblCellMar>
        </w:tblPrEx>
        <w:trPr>
          <w:trHeight w:val="2840" w:hRule="atLeast"/>
          <w:jc w:val="center"/>
        </w:trPr>
        <w:tc>
          <w:tcPr>
            <w:tcW w:w="556" w:type="dxa"/>
            <w:vMerge w:val="continue"/>
            <w:tcBorders>
              <w:top w:val="single" w:color="000000" w:sz="4" w:space="0"/>
              <w:left w:val="single" w:color="000000" w:sz="4" w:space="0"/>
              <w:bottom w:val="nil"/>
              <w:right w:val="single" w:color="000000" w:sz="4" w:space="0"/>
            </w:tcBorders>
            <w:vAlign w:val="center"/>
          </w:tcPr>
          <w:p w14:paraId="25841A2A">
            <w:pPr>
              <w:jc w:val="center"/>
              <w:rPr>
                <w:bCs/>
              </w:rPr>
            </w:pPr>
          </w:p>
        </w:tc>
        <w:tc>
          <w:tcPr>
            <w:tcW w:w="527" w:type="dxa"/>
            <w:tcBorders>
              <w:top w:val="single" w:color="000000" w:sz="4" w:space="0"/>
              <w:left w:val="single" w:color="000000" w:sz="4" w:space="0"/>
              <w:bottom w:val="single" w:color="000000" w:sz="4" w:space="0"/>
              <w:right w:val="single" w:color="000000" w:sz="4" w:space="0"/>
            </w:tcBorders>
            <w:vAlign w:val="center"/>
          </w:tcPr>
          <w:p w14:paraId="14FB0BA4">
            <w:pPr>
              <w:jc w:val="center"/>
              <w:textAlignment w:val="center"/>
              <w:rPr>
                <w:bCs/>
              </w:rPr>
            </w:pPr>
            <w:r>
              <w:rPr>
                <w:rFonts w:hint="eastAsia"/>
                <w:bCs/>
              </w:rPr>
              <w:t>14</w:t>
            </w:r>
          </w:p>
        </w:tc>
        <w:tc>
          <w:tcPr>
            <w:tcW w:w="1617" w:type="dxa"/>
            <w:tcBorders>
              <w:top w:val="single" w:color="000000" w:sz="4" w:space="0"/>
              <w:left w:val="single" w:color="000000" w:sz="4" w:space="0"/>
              <w:bottom w:val="single" w:color="000000" w:sz="4" w:space="0"/>
              <w:right w:val="single" w:color="000000" w:sz="4" w:space="0"/>
            </w:tcBorders>
            <w:vAlign w:val="center"/>
          </w:tcPr>
          <w:p w14:paraId="7C787590">
            <w:pPr>
              <w:jc w:val="center"/>
              <w:textAlignment w:val="center"/>
              <w:rPr>
                <w:bCs/>
              </w:rPr>
            </w:pPr>
            <w:r>
              <w:rPr>
                <w:rFonts w:hint="eastAsia"/>
                <w:bCs/>
              </w:rPr>
              <w:t>电话机房维护</w:t>
            </w:r>
          </w:p>
        </w:tc>
        <w:tc>
          <w:tcPr>
            <w:tcW w:w="3715" w:type="dxa"/>
            <w:tcBorders>
              <w:top w:val="single" w:color="000000" w:sz="4" w:space="0"/>
              <w:left w:val="single" w:color="000000" w:sz="4" w:space="0"/>
              <w:bottom w:val="single" w:color="000000" w:sz="4" w:space="0"/>
              <w:right w:val="single" w:color="000000" w:sz="4" w:space="0"/>
            </w:tcBorders>
            <w:vAlign w:val="center"/>
          </w:tcPr>
          <w:p w14:paraId="7B821ECA">
            <w:pPr>
              <w:textAlignment w:val="center"/>
              <w:rPr>
                <w:bCs/>
              </w:rPr>
            </w:pPr>
            <w:r>
              <w:rPr>
                <w:rFonts w:hint="eastAsia"/>
                <w:bCs/>
              </w:rPr>
              <w:t>◆ 门窗完好牢固通风设施良好</w:t>
            </w:r>
          </w:p>
          <w:p w14:paraId="7479AC4A">
            <w:pPr>
              <w:textAlignment w:val="center"/>
              <w:rPr>
                <w:bCs/>
              </w:rPr>
            </w:pPr>
            <w:r>
              <w:rPr>
                <w:rFonts w:hint="eastAsia"/>
                <w:bCs/>
              </w:rPr>
              <w:t>◆ 无尘土、垃圾、杂物、易燃、易爆和有毒危险物品及可能造成环境污染的物品等，无鼠、虫害</w:t>
            </w:r>
          </w:p>
          <w:p w14:paraId="51B8D1F5">
            <w:pPr>
              <w:textAlignment w:val="center"/>
              <w:rPr>
                <w:bCs/>
              </w:rPr>
            </w:pPr>
            <w:r>
              <w:rPr>
                <w:rFonts w:hint="eastAsia"/>
                <w:bCs/>
              </w:rPr>
              <w:t>◆ 设备定期检查、保障</w:t>
            </w:r>
            <w:r>
              <w:rPr>
                <w:rFonts w:hint="eastAsia"/>
              </w:rPr>
              <w:t>采购人</w:t>
            </w:r>
            <w:r>
              <w:rPr>
                <w:rFonts w:hint="eastAsia"/>
                <w:bCs/>
              </w:rPr>
              <w:t>窗口接通质量</w:t>
            </w:r>
          </w:p>
        </w:tc>
        <w:tc>
          <w:tcPr>
            <w:tcW w:w="621" w:type="dxa"/>
            <w:tcBorders>
              <w:top w:val="single" w:color="000000" w:sz="4" w:space="0"/>
              <w:left w:val="single" w:color="000000" w:sz="4" w:space="0"/>
              <w:bottom w:val="single" w:color="000000" w:sz="4" w:space="0"/>
              <w:right w:val="single" w:color="000000" w:sz="4" w:space="0"/>
            </w:tcBorders>
            <w:vAlign w:val="center"/>
          </w:tcPr>
          <w:p w14:paraId="2EC85EB5">
            <w:pPr>
              <w:jc w:val="center"/>
              <w:textAlignment w:val="center"/>
              <w:rPr>
                <w:bCs/>
              </w:rPr>
            </w:pPr>
            <w:r>
              <w:rPr>
                <w:rFonts w:hint="eastAsia"/>
                <w:bCs/>
              </w:rPr>
              <w:t>4</w:t>
            </w:r>
          </w:p>
        </w:tc>
        <w:tc>
          <w:tcPr>
            <w:tcW w:w="3493" w:type="dxa"/>
            <w:tcBorders>
              <w:top w:val="single" w:color="000000" w:sz="4" w:space="0"/>
              <w:left w:val="single" w:color="000000" w:sz="4" w:space="0"/>
              <w:bottom w:val="single" w:color="000000" w:sz="4" w:space="0"/>
              <w:right w:val="single" w:color="000000" w:sz="4" w:space="0"/>
            </w:tcBorders>
            <w:vAlign w:val="center"/>
          </w:tcPr>
          <w:p w14:paraId="2196721A">
            <w:pPr>
              <w:textAlignment w:val="center"/>
              <w:rPr>
                <w:rStyle w:val="63"/>
                <w:rFonts w:hint="default"/>
                <w:bCs/>
                <w:color w:val="auto"/>
                <w:sz w:val="24"/>
                <w:szCs w:val="24"/>
              </w:rPr>
            </w:pPr>
            <w:r>
              <w:rPr>
                <w:rStyle w:val="64"/>
                <w:rFonts w:hint="default"/>
                <w:bCs/>
                <w:color w:val="auto"/>
              </w:rPr>
              <w:t>□ 1.正常，</w:t>
            </w:r>
            <w:r>
              <w:rPr>
                <w:rStyle w:val="63"/>
                <w:rFonts w:hint="default"/>
                <w:bCs/>
                <w:color w:val="auto"/>
                <w:sz w:val="24"/>
                <w:szCs w:val="24"/>
              </w:rPr>
              <w:t>得4分</w:t>
            </w:r>
          </w:p>
          <w:p w14:paraId="46E47BF2">
            <w:pPr>
              <w:textAlignment w:val="center"/>
              <w:rPr>
                <w:rStyle w:val="63"/>
                <w:rFonts w:hint="default"/>
                <w:bCs/>
                <w:color w:val="auto"/>
                <w:sz w:val="24"/>
                <w:szCs w:val="24"/>
              </w:rPr>
            </w:pPr>
            <w:r>
              <w:rPr>
                <w:rStyle w:val="64"/>
                <w:rFonts w:hint="default"/>
                <w:bCs/>
                <w:color w:val="auto"/>
              </w:rPr>
              <w:t>□ 2.有2处以内的，可</w:t>
            </w:r>
            <w:r>
              <w:rPr>
                <w:rStyle w:val="63"/>
                <w:rFonts w:hint="default"/>
                <w:bCs/>
                <w:color w:val="auto"/>
                <w:sz w:val="24"/>
                <w:szCs w:val="24"/>
              </w:rPr>
              <w:t>得2分</w:t>
            </w:r>
          </w:p>
          <w:p w14:paraId="056B1728">
            <w:pPr>
              <w:textAlignment w:val="center"/>
              <w:rPr>
                <w:bCs/>
              </w:rPr>
            </w:pPr>
            <w:r>
              <w:rPr>
                <w:rStyle w:val="64"/>
                <w:rFonts w:hint="default"/>
                <w:bCs/>
                <w:color w:val="auto"/>
              </w:rPr>
              <w:t>□ 3.有2处以上的，</w:t>
            </w:r>
            <w:r>
              <w:rPr>
                <w:rStyle w:val="63"/>
                <w:rFonts w:hint="default"/>
                <w:bCs/>
                <w:color w:val="auto"/>
                <w:sz w:val="24"/>
                <w:szCs w:val="24"/>
              </w:rPr>
              <w:t>不得分</w:t>
            </w:r>
          </w:p>
        </w:tc>
        <w:tc>
          <w:tcPr>
            <w:tcW w:w="668" w:type="dxa"/>
            <w:tcBorders>
              <w:top w:val="single" w:color="000000" w:sz="4" w:space="0"/>
              <w:left w:val="single" w:color="000000" w:sz="4" w:space="0"/>
              <w:bottom w:val="single" w:color="000000" w:sz="4" w:space="0"/>
              <w:right w:val="single" w:color="000000" w:sz="4" w:space="0"/>
            </w:tcBorders>
            <w:vAlign w:val="center"/>
          </w:tcPr>
          <w:p w14:paraId="3ECB103B"/>
        </w:tc>
        <w:tc>
          <w:tcPr>
            <w:tcW w:w="3893" w:type="dxa"/>
            <w:tcBorders>
              <w:top w:val="single" w:color="000000" w:sz="4" w:space="0"/>
              <w:left w:val="single" w:color="000000" w:sz="4" w:space="0"/>
              <w:bottom w:val="single" w:color="000000" w:sz="4" w:space="0"/>
              <w:right w:val="single" w:color="000000" w:sz="4" w:space="0"/>
            </w:tcBorders>
            <w:vAlign w:val="center"/>
          </w:tcPr>
          <w:p w14:paraId="17648B39"/>
        </w:tc>
      </w:tr>
      <w:tr w14:paraId="4420B737">
        <w:tblPrEx>
          <w:tblCellMar>
            <w:top w:w="0" w:type="dxa"/>
            <w:left w:w="108" w:type="dxa"/>
            <w:bottom w:w="0" w:type="dxa"/>
            <w:right w:w="108" w:type="dxa"/>
          </w:tblCellMar>
        </w:tblPrEx>
        <w:trPr>
          <w:trHeight w:val="3420" w:hRule="atLeast"/>
          <w:jc w:val="center"/>
        </w:trPr>
        <w:tc>
          <w:tcPr>
            <w:tcW w:w="556" w:type="dxa"/>
            <w:vMerge w:val="continue"/>
            <w:tcBorders>
              <w:top w:val="single" w:color="000000" w:sz="4" w:space="0"/>
              <w:left w:val="single" w:color="000000" w:sz="4" w:space="0"/>
              <w:bottom w:val="nil"/>
              <w:right w:val="single" w:color="000000" w:sz="4" w:space="0"/>
            </w:tcBorders>
            <w:vAlign w:val="center"/>
          </w:tcPr>
          <w:p w14:paraId="5DADEFB0">
            <w:pPr>
              <w:jc w:val="center"/>
              <w:rPr>
                <w:bCs/>
              </w:rPr>
            </w:pPr>
          </w:p>
        </w:tc>
        <w:tc>
          <w:tcPr>
            <w:tcW w:w="527" w:type="dxa"/>
            <w:tcBorders>
              <w:top w:val="single" w:color="000000" w:sz="4" w:space="0"/>
              <w:left w:val="single" w:color="000000" w:sz="4" w:space="0"/>
              <w:bottom w:val="single" w:color="000000" w:sz="4" w:space="0"/>
              <w:right w:val="single" w:color="000000" w:sz="4" w:space="0"/>
            </w:tcBorders>
            <w:vAlign w:val="center"/>
          </w:tcPr>
          <w:p w14:paraId="3FBB6EAF">
            <w:pPr>
              <w:jc w:val="center"/>
              <w:textAlignment w:val="center"/>
              <w:rPr>
                <w:bCs/>
              </w:rPr>
            </w:pPr>
            <w:r>
              <w:rPr>
                <w:rFonts w:hint="eastAsia"/>
                <w:bCs/>
              </w:rPr>
              <w:t>15</w:t>
            </w:r>
          </w:p>
        </w:tc>
        <w:tc>
          <w:tcPr>
            <w:tcW w:w="1617" w:type="dxa"/>
            <w:tcBorders>
              <w:top w:val="single" w:color="000000" w:sz="4" w:space="0"/>
              <w:left w:val="single" w:color="000000" w:sz="4" w:space="0"/>
              <w:bottom w:val="nil"/>
              <w:right w:val="single" w:color="000000" w:sz="4" w:space="0"/>
            </w:tcBorders>
            <w:vAlign w:val="center"/>
          </w:tcPr>
          <w:p w14:paraId="14813900">
            <w:pPr>
              <w:jc w:val="center"/>
              <w:textAlignment w:val="center"/>
              <w:rPr>
                <w:bCs/>
              </w:rPr>
            </w:pPr>
            <w:r>
              <w:rPr>
                <w:rFonts w:hint="eastAsia"/>
                <w:bCs/>
              </w:rPr>
              <w:t>安全警示</w:t>
            </w:r>
          </w:p>
        </w:tc>
        <w:tc>
          <w:tcPr>
            <w:tcW w:w="3715" w:type="dxa"/>
            <w:tcBorders>
              <w:top w:val="single" w:color="000000" w:sz="4" w:space="0"/>
              <w:left w:val="single" w:color="000000" w:sz="4" w:space="0"/>
              <w:bottom w:val="single" w:color="000000" w:sz="4" w:space="0"/>
              <w:right w:val="single" w:color="000000" w:sz="4" w:space="0"/>
            </w:tcBorders>
            <w:vAlign w:val="center"/>
          </w:tcPr>
          <w:p w14:paraId="5D8D781C">
            <w:pPr>
              <w:textAlignment w:val="center"/>
              <w:rPr>
                <w:bCs/>
              </w:rPr>
            </w:pPr>
            <w:r>
              <w:rPr>
                <w:rFonts w:hint="eastAsia"/>
                <w:bCs/>
              </w:rPr>
              <w:t>◆ 配置相适应的并在有效期内的灭火器具</w:t>
            </w:r>
          </w:p>
          <w:p w14:paraId="6B055061">
            <w:pPr>
              <w:textAlignment w:val="center"/>
              <w:rPr>
                <w:bCs/>
              </w:rPr>
            </w:pPr>
            <w:r>
              <w:rPr>
                <w:rFonts w:hint="eastAsia"/>
                <w:bCs/>
              </w:rPr>
              <w:t>◆ 运行人员会使用灭火器具，会报警</w:t>
            </w:r>
          </w:p>
          <w:p w14:paraId="361B7A0E">
            <w:pPr>
              <w:textAlignment w:val="center"/>
              <w:rPr>
                <w:bCs/>
              </w:rPr>
            </w:pPr>
            <w:r>
              <w:rPr>
                <w:rFonts w:hint="eastAsia"/>
                <w:bCs/>
              </w:rPr>
              <w:t>◆ 清晰、稳固的设施设备安全警示标识</w:t>
            </w:r>
          </w:p>
          <w:p w14:paraId="52C017C9">
            <w:pPr>
              <w:textAlignment w:val="center"/>
              <w:rPr>
                <w:bCs/>
              </w:rPr>
            </w:pPr>
            <w:r>
              <w:rPr>
                <w:rFonts w:hint="eastAsia"/>
                <w:bCs/>
              </w:rPr>
              <w:t>◆ 严禁吸烟警示</w:t>
            </w:r>
          </w:p>
          <w:p w14:paraId="6DEE6A45">
            <w:pPr>
              <w:textAlignment w:val="center"/>
              <w:rPr>
                <w:bCs/>
              </w:rPr>
            </w:pPr>
            <w:r>
              <w:rPr>
                <w:rFonts w:hint="eastAsia"/>
                <w:bCs/>
              </w:rPr>
              <w:t>◆ 非工作人间不得进入警示</w:t>
            </w:r>
          </w:p>
        </w:tc>
        <w:tc>
          <w:tcPr>
            <w:tcW w:w="621" w:type="dxa"/>
            <w:tcBorders>
              <w:top w:val="single" w:color="000000" w:sz="4" w:space="0"/>
              <w:left w:val="single" w:color="000000" w:sz="4" w:space="0"/>
              <w:bottom w:val="single" w:color="000000" w:sz="4" w:space="0"/>
              <w:right w:val="single" w:color="000000" w:sz="4" w:space="0"/>
            </w:tcBorders>
            <w:vAlign w:val="center"/>
          </w:tcPr>
          <w:p w14:paraId="567D56B2">
            <w:pPr>
              <w:jc w:val="center"/>
              <w:textAlignment w:val="center"/>
              <w:rPr>
                <w:bCs/>
              </w:rPr>
            </w:pPr>
            <w:r>
              <w:rPr>
                <w:rFonts w:hint="eastAsia"/>
                <w:bCs/>
              </w:rPr>
              <w:t>5</w:t>
            </w:r>
          </w:p>
        </w:tc>
        <w:tc>
          <w:tcPr>
            <w:tcW w:w="3493" w:type="dxa"/>
            <w:tcBorders>
              <w:top w:val="single" w:color="000000" w:sz="4" w:space="0"/>
              <w:left w:val="single" w:color="000000" w:sz="4" w:space="0"/>
              <w:bottom w:val="single" w:color="000000" w:sz="4" w:space="0"/>
              <w:right w:val="single" w:color="000000" w:sz="4" w:space="0"/>
            </w:tcBorders>
            <w:vAlign w:val="center"/>
          </w:tcPr>
          <w:p w14:paraId="0A6D8B9E">
            <w:pPr>
              <w:textAlignment w:val="center"/>
              <w:rPr>
                <w:rStyle w:val="63"/>
                <w:rFonts w:hint="default"/>
                <w:bCs/>
                <w:color w:val="auto"/>
                <w:sz w:val="24"/>
                <w:szCs w:val="24"/>
              </w:rPr>
            </w:pPr>
            <w:r>
              <w:rPr>
                <w:rStyle w:val="64"/>
                <w:rFonts w:hint="default"/>
                <w:bCs/>
                <w:color w:val="auto"/>
              </w:rPr>
              <w:t>□ 1.齐全，</w:t>
            </w:r>
            <w:r>
              <w:rPr>
                <w:rStyle w:val="63"/>
                <w:rFonts w:hint="default"/>
                <w:bCs/>
                <w:color w:val="auto"/>
                <w:sz w:val="24"/>
                <w:szCs w:val="24"/>
              </w:rPr>
              <w:t>得5分</w:t>
            </w:r>
          </w:p>
          <w:p w14:paraId="22DE2A4D">
            <w:pPr>
              <w:textAlignment w:val="center"/>
              <w:rPr>
                <w:bCs/>
              </w:rPr>
            </w:pPr>
            <w:r>
              <w:rPr>
                <w:rStyle w:val="64"/>
                <w:rFonts w:hint="default"/>
                <w:bCs/>
                <w:color w:val="auto"/>
              </w:rPr>
              <w:t>□ 2.不完善，</w:t>
            </w:r>
            <w:r>
              <w:rPr>
                <w:rStyle w:val="63"/>
                <w:rFonts w:hint="default"/>
                <w:bCs/>
                <w:color w:val="auto"/>
                <w:sz w:val="24"/>
                <w:szCs w:val="24"/>
              </w:rPr>
              <w:t>不得分</w:t>
            </w:r>
          </w:p>
        </w:tc>
        <w:tc>
          <w:tcPr>
            <w:tcW w:w="668" w:type="dxa"/>
            <w:tcBorders>
              <w:top w:val="single" w:color="000000" w:sz="4" w:space="0"/>
              <w:left w:val="single" w:color="000000" w:sz="4" w:space="0"/>
              <w:bottom w:val="single" w:color="000000" w:sz="4" w:space="0"/>
              <w:right w:val="single" w:color="000000" w:sz="4" w:space="0"/>
            </w:tcBorders>
            <w:vAlign w:val="center"/>
          </w:tcPr>
          <w:p w14:paraId="0493B004"/>
        </w:tc>
        <w:tc>
          <w:tcPr>
            <w:tcW w:w="3893" w:type="dxa"/>
            <w:tcBorders>
              <w:top w:val="single" w:color="000000" w:sz="4" w:space="0"/>
              <w:left w:val="single" w:color="000000" w:sz="4" w:space="0"/>
              <w:bottom w:val="single" w:color="000000" w:sz="4" w:space="0"/>
              <w:right w:val="single" w:color="000000" w:sz="4" w:space="0"/>
            </w:tcBorders>
            <w:vAlign w:val="center"/>
          </w:tcPr>
          <w:p w14:paraId="5196953D"/>
        </w:tc>
      </w:tr>
      <w:tr w14:paraId="42052AE1">
        <w:tblPrEx>
          <w:tblCellMar>
            <w:top w:w="0" w:type="dxa"/>
            <w:left w:w="108" w:type="dxa"/>
            <w:bottom w:w="0" w:type="dxa"/>
            <w:right w:w="108" w:type="dxa"/>
          </w:tblCellMar>
        </w:tblPrEx>
        <w:trPr>
          <w:trHeight w:val="1995" w:hRule="atLeast"/>
          <w:jc w:val="center"/>
        </w:trPr>
        <w:tc>
          <w:tcPr>
            <w:tcW w:w="556" w:type="dxa"/>
            <w:vMerge w:val="continue"/>
            <w:tcBorders>
              <w:top w:val="single" w:color="000000" w:sz="4" w:space="0"/>
              <w:left w:val="single" w:color="000000" w:sz="4" w:space="0"/>
              <w:bottom w:val="nil"/>
              <w:right w:val="single" w:color="000000" w:sz="4" w:space="0"/>
            </w:tcBorders>
            <w:vAlign w:val="center"/>
          </w:tcPr>
          <w:p w14:paraId="4F0E4F4E">
            <w:pPr>
              <w:jc w:val="center"/>
              <w:rPr>
                <w:bCs/>
              </w:rPr>
            </w:pPr>
          </w:p>
        </w:tc>
        <w:tc>
          <w:tcPr>
            <w:tcW w:w="527" w:type="dxa"/>
            <w:tcBorders>
              <w:top w:val="single" w:color="000000" w:sz="4" w:space="0"/>
              <w:left w:val="single" w:color="000000" w:sz="4" w:space="0"/>
              <w:bottom w:val="single" w:color="000000" w:sz="4" w:space="0"/>
              <w:right w:val="single" w:color="000000" w:sz="4" w:space="0"/>
            </w:tcBorders>
            <w:vAlign w:val="center"/>
          </w:tcPr>
          <w:p w14:paraId="11F4040E">
            <w:pPr>
              <w:jc w:val="center"/>
              <w:textAlignment w:val="center"/>
              <w:rPr>
                <w:bCs/>
              </w:rPr>
            </w:pPr>
            <w:r>
              <w:rPr>
                <w:rFonts w:hint="eastAsia"/>
                <w:bCs/>
              </w:rPr>
              <w:t>16</w:t>
            </w:r>
          </w:p>
        </w:tc>
        <w:tc>
          <w:tcPr>
            <w:tcW w:w="1617" w:type="dxa"/>
            <w:tcBorders>
              <w:top w:val="single" w:color="000000" w:sz="4" w:space="0"/>
              <w:left w:val="single" w:color="000000" w:sz="4" w:space="0"/>
              <w:bottom w:val="single" w:color="000000" w:sz="4" w:space="0"/>
              <w:right w:val="single" w:color="000000" w:sz="4" w:space="0"/>
            </w:tcBorders>
            <w:vAlign w:val="center"/>
          </w:tcPr>
          <w:p w14:paraId="22B1300D">
            <w:pPr>
              <w:jc w:val="center"/>
              <w:textAlignment w:val="center"/>
              <w:rPr>
                <w:bCs/>
              </w:rPr>
            </w:pPr>
            <w:r>
              <w:rPr>
                <w:rFonts w:hint="eastAsia"/>
                <w:bCs/>
              </w:rPr>
              <w:t>报修一般性问题处理</w:t>
            </w:r>
          </w:p>
        </w:tc>
        <w:tc>
          <w:tcPr>
            <w:tcW w:w="3715" w:type="dxa"/>
            <w:tcBorders>
              <w:top w:val="single" w:color="000000" w:sz="4" w:space="0"/>
              <w:left w:val="single" w:color="000000" w:sz="4" w:space="0"/>
              <w:bottom w:val="single" w:color="000000" w:sz="4" w:space="0"/>
              <w:right w:val="single" w:color="000000" w:sz="4" w:space="0"/>
            </w:tcBorders>
            <w:vAlign w:val="center"/>
          </w:tcPr>
          <w:p w14:paraId="41B93EEF">
            <w:pPr>
              <w:textAlignment w:val="center"/>
              <w:rPr>
                <w:bCs/>
              </w:rPr>
            </w:pPr>
            <w:r>
              <w:rPr>
                <w:rFonts w:hint="eastAsia"/>
                <w:bCs/>
              </w:rPr>
              <w:t>◆ 为</w:t>
            </w:r>
            <w:r>
              <w:rPr>
                <w:rFonts w:hint="eastAsia"/>
              </w:rPr>
              <w:t>采购人</w:t>
            </w:r>
            <w:r>
              <w:rPr>
                <w:rFonts w:hint="eastAsia"/>
                <w:bCs/>
              </w:rPr>
              <w:t>科室提供快速、优质服务体验、一般性问题及时完成</w:t>
            </w:r>
          </w:p>
          <w:p w14:paraId="32158FB1">
            <w:pPr>
              <w:textAlignment w:val="center"/>
              <w:rPr>
                <w:bCs/>
              </w:rPr>
            </w:pPr>
            <w:r>
              <w:rPr>
                <w:rFonts w:hint="eastAsia"/>
                <w:bCs/>
              </w:rPr>
              <w:t>◆ 优化服务流程、报修服务、保洁服务、膳食服务、按时完成订单</w:t>
            </w:r>
          </w:p>
        </w:tc>
        <w:tc>
          <w:tcPr>
            <w:tcW w:w="621" w:type="dxa"/>
            <w:tcBorders>
              <w:top w:val="single" w:color="000000" w:sz="4" w:space="0"/>
              <w:left w:val="single" w:color="000000" w:sz="4" w:space="0"/>
              <w:bottom w:val="single" w:color="000000" w:sz="4" w:space="0"/>
              <w:right w:val="single" w:color="000000" w:sz="4" w:space="0"/>
            </w:tcBorders>
            <w:vAlign w:val="center"/>
          </w:tcPr>
          <w:p w14:paraId="4BC4FB4F">
            <w:pPr>
              <w:jc w:val="center"/>
              <w:textAlignment w:val="center"/>
              <w:rPr>
                <w:bCs/>
              </w:rPr>
            </w:pPr>
            <w:r>
              <w:rPr>
                <w:rFonts w:hint="eastAsia"/>
                <w:bCs/>
              </w:rPr>
              <w:t>4</w:t>
            </w:r>
          </w:p>
        </w:tc>
        <w:tc>
          <w:tcPr>
            <w:tcW w:w="3493" w:type="dxa"/>
            <w:tcBorders>
              <w:top w:val="single" w:color="000000" w:sz="4" w:space="0"/>
              <w:left w:val="single" w:color="000000" w:sz="4" w:space="0"/>
              <w:bottom w:val="single" w:color="000000" w:sz="4" w:space="0"/>
              <w:right w:val="single" w:color="000000" w:sz="4" w:space="0"/>
            </w:tcBorders>
            <w:vAlign w:val="center"/>
          </w:tcPr>
          <w:p w14:paraId="3A0E9339">
            <w:pPr>
              <w:textAlignment w:val="center"/>
              <w:rPr>
                <w:rStyle w:val="63"/>
                <w:rFonts w:hint="default"/>
                <w:bCs/>
                <w:color w:val="auto"/>
                <w:sz w:val="24"/>
                <w:szCs w:val="24"/>
              </w:rPr>
            </w:pPr>
            <w:r>
              <w:rPr>
                <w:rStyle w:val="64"/>
                <w:rFonts w:hint="default"/>
                <w:bCs/>
                <w:color w:val="auto"/>
              </w:rPr>
              <w:t>□ 1.正常，</w:t>
            </w:r>
            <w:r>
              <w:rPr>
                <w:rStyle w:val="63"/>
                <w:rFonts w:hint="default"/>
                <w:bCs/>
                <w:color w:val="auto"/>
                <w:sz w:val="24"/>
                <w:szCs w:val="24"/>
              </w:rPr>
              <w:t>得4分</w:t>
            </w:r>
          </w:p>
          <w:p w14:paraId="17A1282D">
            <w:pPr>
              <w:textAlignment w:val="center"/>
              <w:rPr>
                <w:rStyle w:val="63"/>
                <w:rFonts w:hint="default"/>
                <w:bCs/>
                <w:color w:val="auto"/>
                <w:sz w:val="24"/>
                <w:szCs w:val="24"/>
              </w:rPr>
            </w:pPr>
            <w:r>
              <w:rPr>
                <w:rStyle w:val="64"/>
                <w:rFonts w:hint="default"/>
                <w:bCs/>
                <w:color w:val="auto"/>
              </w:rPr>
              <w:t>□ 2.有1处的，</w:t>
            </w:r>
            <w:r>
              <w:rPr>
                <w:rStyle w:val="61"/>
                <w:rFonts w:hint="default"/>
                <w:bCs/>
                <w:color w:val="auto"/>
              </w:rPr>
              <w:t>可</w:t>
            </w:r>
            <w:r>
              <w:rPr>
                <w:rStyle w:val="63"/>
                <w:rFonts w:hint="default"/>
                <w:bCs/>
                <w:color w:val="auto"/>
                <w:sz w:val="24"/>
                <w:szCs w:val="24"/>
              </w:rPr>
              <w:t>得2分</w:t>
            </w:r>
          </w:p>
          <w:p w14:paraId="1B48E1BC">
            <w:pPr>
              <w:textAlignment w:val="center"/>
              <w:rPr>
                <w:bCs/>
              </w:rPr>
            </w:pPr>
            <w:r>
              <w:rPr>
                <w:rStyle w:val="64"/>
                <w:rFonts w:hint="default"/>
                <w:bCs/>
                <w:color w:val="auto"/>
              </w:rPr>
              <w:t>□ 3.1处以上的，</w:t>
            </w:r>
            <w:r>
              <w:rPr>
                <w:rStyle w:val="61"/>
                <w:rFonts w:hint="default"/>
                <w:bCs/>
                <w:color w:val="auto"/>
              </w:rPr>
              <w:t>不得分</w:t>
            </w:r>
          </w:p>
        </w:tc>
        <w:tc>
          <w:tcPr>
            <w:tcW w:w="668" w:type="dxa"/>
            <w:tcBorders>
              <w:top w:val="single" w:color="000000" w:sz="4" w:space="0"/>
              <w:left w:val="single" w:color="000000" w:sz="4" w:space="0"/>
              <w:bottom w:val="single" w:color="000000" w:sz="4" w:space="0"/>
              <w:right w:val="single" w:color="000000" w:sz="4" w:space="0"/>
            </w:tcBorders>
            <w:vAlign w:val="center"/>
          </w:tcPr>
          <w:p w14:paraId="5BDD1AFA"/>
        </w:tc>
        <w:tc>
          <w:tcPr>
            <w:tcW w:w="3893" w:type="dxa"/>
            <w:tcBorders>
              <w:top w:val="single" w:color="000000" w:sz="4" w:space="0"/>
              <w:left w:val="single" w:color="000000" w:sz="4" w:space="0"/>
              <w:bottom w:val="single" w:color="000000" w:sz="4" w:space="0"/>
              <w:right w:val="single" w:color="000000" w:sz="4" w:space="0"/>
            </w:tcBorders>
            <w:vAlign w:val="center"/>
          </w:tcPr>
          <w:p w14:paraId="3C6BAF4C"/>
        </w:tc>
      </w:tr>
      <w:tr w14:paraId="7074A21A">
        <w:tblPrEx>
          <w:tblCellMar>
            <w:top w:w="0" w:type="dxa"/>
            <w:left w:w="108" w:type="dxa"/>
            <w:bottom w:w="0" w:type="dxa"/>
            <w:right w:w="108" w:type="dxa"/>
          </w:tblCellMar>
        </w:tblPrEx>
        <w:trPr>
          <w:trHeight w:val="1710" w:hRule="atLeast"/>
          <w:jc w:val="center"/>
        </w:trPr>
        <w:tc>
          <w:tcPr>
            <w:tcW w:w="556" w:type="dxa"/>
            <w:vMerge w:val="continue"/>
            <w:tcBorders>
              <w:top w:val="single" w:color="000000" w:sz="4" w:space="0"/>
              <w:left w:val="single" w:color="000000" w:sz="4" w:space="0"/>
              <w:bottom w:val="nil"/>
              <w:right w:val="single" w:color="000000" w:sz="4" w:space="0"/>
            </w:tcBorders>
            <w:vAlign w:val="center"/>
          </w:tcPr>
          <w:p w14:paraId="69ABBE26">
            <w:pPr>
              <w:jc w:val="center"/>
              <w:rPr>
                <w:bCs/>
              </w:rPr>
            </w:pPr>
          </w:p>
        </w:tc>
        <w:tc>
          <w:tcPr>
            <w:tcW w:w="527" w:type="dxa"/>
            <w:tcBorders>
              <w:top w:val="single" w:color="000000" w:sz="4" w:space="0"/>
              <w:left w:val="single" w:color="000000" w:sz="4" w:space="0"/>
              <w:bottom w:val="single" w:color="000000" w:sz="4" w:space="0"/>
              <w:right w:val="single" w:color="000000" w:sz="4" w:space="0"/>
            </w:tcBorders>
            <w:vAlign w:val="center"/>
          </w:tcPr>
          <w:p w14:paraId="7FC5ACE3">
            <w:pPr>
              <w:jc w:val="center"/>
              <w:textAlignment w:val="center"/>
              <w:rPr>
                <w:bCs/>
              </w:rPr>
            </w:pPr>
            <w:r>
              <w:rPr>
                <w:rFonts w:hint="eastAsia"/>
                <w:bCs/>
              </w:rPr>
              <w:t>17</w:t>
            </w:r>
          </w:p>
        </w:tc>
        <w:tc>
          <w:tcPr>
            <w:tcW w:w="1617" w:type="dxa"/>
            <w:tcBorders>
              <w:top w:val="single" w:color="000000" w:sz="4" w:space="0"/>
              <w:left w:val="single" w:color="000000" w:sz="4" w:space="0"/>
              <w:bottom w:val="single" w:color="000000" w:sz="4" w:space="0"/>
              <w:right w:val="single" w:color="000000" w:sz="4" w:space="0"/>
            </w:tcBorders>
            <w:vAlign w:val="center"/>
          </w:tcPr>
          <w:p w14:paraId="187DF5D3">
            <w:pPr>
              <w:jc w:val="center"/>
              <w:textAlignment w:val="center"/>
              <w:rPr>
                <w:bCs/>
              </w:rPr>
            </w:pPr>
            <w:r>
              <w:rPr>
                <w:rFonts w:hint="eastAsia"/>
                <w:bCs/>
              </w:rPr>
              <w:t>统一处理流程</w:t>
            </w:r>
          </w:p>
          <w:p w14:paraId="716F46A0">
            <w:pPr>
              <w:jc w:val="center"/>
              <w:textAlignment w:val="center"/>
              <w:rPr>
                <w:bCs/>
              </w:rPr>
            </w:pPr>
            <w:r>
              <w:rPr>
                <w:rFonts w:hint="eastAsia"/>
                <w:bCs/>
              </w:rPr>
              <w:t>规范服务方案</w:t>
            </w:r>
          </w:p>
        </w:tc>
        <w:tc>
          <w:tcPr>
            <w:tcW w:w="3715" w:type="dxa"/>
            <w:tcBorders>
              <w:top w:val="single" w:color="000000" w:sz="4" w:space="0"/>
              <w:left w:val="single" w:color="000000" w:sz="4" w:space="0"/>
              <w:bottom w:val="single" w:color="000000" w:sz="4" w:space="0"/>
              <w:right w:val="single" w:color="000000" w:sz="4" w:space="0"/>
            </w:tcBorders>
            <w:vAlign w:val="center"/>
          </w:tcPr>
          <w:p w14:paraId="2CA20852">
            <w:pPr>
              <w:textAlignment w:val="center"/>
              <w:rPr>
                <w:bCs/>
              </w:rPr>
            </w:pPr>
            <w:r>
              <w:rPr>
                <w:rFonts w:hint="eastAsia"/>
                <w:bCs/>
              </w:rPr>
              <w:t>◆集中受理各项服务需求</w:t>
            </w:r>
          </w:p>
          <w:p w14:paraId="1B559D0A">
            <w:pPr>
              <w:textAlignment w:val="center"/>
              <w:rPr>
                <w:bCs/>
              </w:rPr>
            </w:pPr>
            <w:r>
              <w:rPr>
                <w:rFonts w:hint="eastAsia"/>
                <w:bCs/>
              </w:rPr>
              <w:t>◆及时汇报服务开展完成情况及纯在问题</w:t>
            </w:r>
          </w:p>
          <w:p w14:paraId="123BEEB5">
            <w:pPr>
              <w:textAlignment w:val="center"/>
              <w:rPr>
                <w:bCs/>
              </w:rPr>
            </w:pPr>
            <w:r>
              <w:rPr>
                <w:rFonts w:hint="eastAsia"/>
                <w:bCs/>
              </w:rPr>
              <w:t>◆定期对工作人员业务技能、服务观念、服务用语、服务态度等方面培训，留有照片</w:t>
            </w:r>
          </w:p>
        </w:tc>
        <w:tc>
          <w:tcPr>
            <w:tcW w:w="621" w:type="dxa"/>
            <w:tcBorders>
              <w:top w:val="single" w:color="000000" w:sz="4" w:space="0"/>
              <w:left w:val="single" w:color="000000" w:sz="4" w:space="0"/>
              <w:bottom w:val="nil"/>
              <w:right w:val="single" w:color="000000" w:sz="4" w:space="0"/>
            </w:tcBorders>
            <w:vAlign w:val="center"/>
          </w:tcPr>
          <w:p w14:paraId="757D2D88">
            <w:pPr>
              <w:jc w:val="center"/>
              <w:textAlignment w:val="center"/>
              <w:rPr>
                <w:bCs/>
              </w:rPr>
            </w:pPr>
            <w:r>
              <w:rPr>
                <w:rFonts w:hint="eastAsia"/>
                <w:bCs/>
              </w:rPr>
              <w:t>6</w:t>
            </w:r>
          </w:p>
        </w:tc>
        <w:tc>
          <w:tcPr>
            <w:tcW w:w="3493" w:type="dxa"/>
            <w:tcBorders>
              <w:top w:val="single" w:color="000000" w:sz="4" w:space="0"/>
              <w:left w:val="single" w:color="000000" w:sz="4" w:space="0"/>
              <w:bottom w:val="single" w:color="000000" w:sz="4" w:space="0"/>
              <w:right w:val="single" w:color="000000" w:sz="4" w:space="0"/>
            </w:tcBorders>
            <w:vAlign w:val="center"/>
          </w:tcPr>
          <w:p w14:paraId="618BDFDA">
            <w:pPr>
              <w:textAlignment w:val="center"/>
              <w:rPr>
                <w:rStyle w:val="63"/>
                <w:rFonts w:hint="default"/>
                <w:bCs/>
                <w:color w:val="auto"/>
                <w:sz w:val="24"/>
                <w:szCs w:val="24"/>
              </w:rPr>
            </w:pPr>
            <w:r>
              <w:rPr>
                <w:rStyle w:val="64"/>
                <w:rFonts w:hint="default"/>
                <w:bCs/>
                <w:color w:val="auto"/>
              </w:rPr>
              <w:t>□ 1.正常，</w:t>
            </w:r>
            <w:r>
              <w:rPr>
                <w:rStyle w:val="63"/>
                <w:rFonts w:hint="default"/>
                <w:bCs/>
                <w:color w:val="auto"/>
                <w:sz w:val="24"/>
                <w:szCs w:val="24"/>
              </w:rPr>
              <w:t>得6分</w:t>
            </w:r>
          </w:p>
          <w:p w14:paraId="29113E95">
            <w:pPr>
              <w:textAlignment w:val="center"/>
              <w:rPr>
                <w:rStyle w:val="63"/>
                <w:rFonts w:hint="default"/>
                <w:bCs/>
                <w:color w:val="auto"/>
                <w:sz w:val="24"/>
                <w:szCs w:val="24"/>
              </w:rPr>
            </w:pPr>
            <w:r>
              <w:rPr>
                <w:rStyle w:val="64"/>
                <w:rFonts w:hint="default"/>
                <w:bCs/>
                <w:color w:val="auto"/>
              </w:rPr>
              <w:t>□ 2.有1处，可</w:t>
            </w:r>
            <w:r>
              <w:rPr>
                <w:rStyle w:val="63"/>
                <w:rFonts w:hint="default"/>
                <w:bCs/>
                <w:color w:val="auto"/>
                <w:sz w:val="24"/>
                <w:szCs w:val="24"/>
              </w:rPr>
              <w:t>得4分</w:t>
            </w:r>
          </w:p>
          <w:p w14:paraId="5BFFA430">
            <w:pPr>
              <w:textAlignment w:val="center"/>
              <w:rPr>
                <w:bCs/>
              </w:rPr>
            </w:pPr>
            <w:r>
              <w:rPr>
                <w:rStyle w:val="64"/>
                <w:rFonts w:hint="default"/>
                <w:bCs/>
                <w:color w:val="auto"/>
              </w:rPr>
              <w:t>□ 3.有1处以上，</w:t>
            </w:r>
            <w:r>
              <w:rPr>
                <w:rStyle w:val="63"/>
                <w:rFonts w:hint="default"/>
                <w:bCs/>
                <w:color w:val="auto"/>
                <w:sz w:val="24"/>
                <w:szCs w:val="24"/>
              </w:rPr>
              <w:t>不得分</w:t>
            </w:r>
          </w:p>
        </w:tc>
        <w:tc>
          <w:tcPr>
            <w:tcW w:w="668" w:type="dxa"/>
            <w:tcBorders>
              <w:top w:val="single" w:color="000000" w:sz="4" w:space="0"/>
              <w:left w:val="single" w:color="000000" w:sz="4" w:space="0"/>
              <w:bottom w:val="single" w:color="000000" w:sz="4" w:space="0"/>
              <w:right w:val="single" w:color="000000" w:sz="4" w:space="0"/>
            </w:tcBorders>
            <w:vAlign w:val="center"/>
          </w:tcPr>
          <w:p w14:paraId="698E4258"/>
        </w:tc>
        <w:tc>
          <w:tcPr>
            <w:tcW w:w="3893" w:type="dxa"/>
            <w:tcBorders>
              <w:top w:val="single" w:color="000000" w:sz="4" w:space="0"/>
              <w:left w:val="single" w:color="000000" w:sz="4" w:space="0"/>
              <w:bottom w:val="single" w:color="000000" w:sz="4" w:space="0"/>
              <w:right w:val="single" w:color="000000" w:sz="4" w:space="0"/>
            </w:tcBorders>
            <w:vAlign w:val="center"/>
          </w:tcPr>
          <w:p w14:paraId="1CC16215"/>
        </w:tc>
      </w:tr>
      <w:tr w14:paraId="7F61E06B">
        <w:tblPrEx>
          <w:tblCellMar>
            <w:top w:w="0" w:type="dxa"/>
            <w:left w:w="108" w:type="dxa"/>
            <w:bottom w:w="0" w:type="dxa"/>
            <w:right w:w="108" w:type="dxa"/>
          </w:tblCellMar>
        </w:tblPrEx>
        <w:trPr>
          <w:trHeight w:val="1710" w:hRule="atLeast"/>
          <w:jc w:val="center"/>
        </w:trPr>
        <w:tc>
          <w:tcPr>
            <w:tcW w:w="556" w:type="dxa"/>
            <w:vMerge w:val="continue"/>
            <w:tcBorders>
              <w:top w:val="single" w:color="000000" w:sz="4" w:space="0"/>
              <w:left w:val="single" w:color="000000" w:sz="4" w:space="0"/>
              <w:bottom w:val="nil"/>
              <w:right w:val="single" w:color="000000" w:sz="4" w:space="0"/>
            </w:tcBorders>
            <w:vAlign w:val="center"/>
          </w:tcPr>
          <w:p w14:paraId="1F584AF9">
            <w:pPr>
              <w:jc w:val="center"/>
              <w:rPr>
                <w:bCs/>
              </w:rPr>
            </w:pPr>
          </w:p>
        </w:tc>
        <w:tc>
          <w:tcPr>
            <w:tcW w:w="527" w:type="dxa"/>
            <w:tcBorders>
              <w:top w:val="single" w:color="000000" w:sz="4" w:space="0"/>
              <w:left w:val="single" w:color="000000" w:sz="4" w:space="0"/>
              <w:bottom w:val="single" w:color="000000" w:sz="4" w:space="0"/>
              <w:right w:val="single" w:color="000000" w:sz="4" w:space="0"/>
            </w:tcBorders>
            <w:vAlign w:val="center"/>
          </w:tcPr>
          <w:p w14:paraId="3BEC4C9A">
            <w:pPr>
              <w:jc w:val="center"/>
              <w:textAlignment w:val="center"/>
              <w:rPr>
                <w:bCs/>
              </w:rPr>
            </w:pPr>
            <w:r>
              <w:rPr>
                <w:rFonts w:hint="eastAsia"/>
                <w:bCs/>
              </w:rPr>
              <w:t>18</w:t>
            </w:r>
          </w:p>
        </w:tc>
        <w:tc>
          <w:tcPr>
            <w:tcW w:w="1617" w:type="dxa"/>
            <w:tcBorders>
              <w:top w:val="single" w:color="000000" w:sz="4" w:space="0"/>
              <w:left w:val="single" w:color="000000" w:sz="4" w:space="0"/>
              <w:bottom w:val="single" w:color="000000" w:sz="4" w:space="0"/>
              <w:right w:val="single" w:color="000000" w:sz="4" w:space="0"/>
            </w:tcBorders>
            <w:vAlign w:val="center"/>
          </w:tcPr>
          <w:p w14:paraId="61214885">
            <w:pPr>
              <w:jc w:val="center"/>
              <w:textAlignment w:val="center"/>
              <w:rPr>
                <w:bCs/>
              </w:rPr>
            </w:pPr>
            <w:r>
              <w:rPr>
                <w:rFonts w:hint="eastAsia"/>
                <w:bCs/>
              </w:rPr>
              <w:t>照明系统</w:t>
            </w:r>
          </w:p>
        </w:tc>
        <w:tc>
          <w:tcPr>
            <w:tcW w:w="3715" w:type="dxa"/>
            <w:tcBorders>
              <w:top w:val="single" w:color="000000" w:sz="4" w:space="0"/>
              <w:left w:val="single" w:color="000000" w:sz="4" w:space="0"/>
              <w:bottom w:val="single" w:color="000000" w:sz="4" w:space="0"/>
              <w:right w:val="single" w:color="000000" w:sz="4" w:space="0"/>
            </w:tcBorders>
            <w:vAlign w:val="center"/>
          </w:tcPr>
          <w:p w14:paraId="47EF81AA">
            <w:pPr>
              <w:textAlignment w:val="center"/>
              <w:rPr>
                <w:bCs/>
              </w:rPr>
            </w:pPr>
            <w:r>
              <w:rPr>
                <w:rFonts w:hint="eastAsia"/>
                <w:bCs/>
              </w:rPr>
              <w:t>◆  照明灯具应有网罩设施齐全、完好、清洁</w:t>
            </w:r>
          </w:p>
          <w:p w14:paraId="675A79D3">
            <w:pPr>
              <w:textAlignment w:val="center"/>
              <w:rPr>
                <w:bCs/>
              </w:rPr>
            </w:pPr>
            <w:r>
              <w:rPr>
                <w:rFonts w:hint="eastAsia"/>
                <w:bCs/>
              </w:rPr>
              <w:t>◆  应急照明设施齐全、完好、有效</w:t>
            </w:r>
          </w:p>
          <w:p w14:paraId="3245F64F">
            <w:pPr>
              <w:textAlignment w:val="center"/>
              <w:rPr>
                <w:bCs/>
              </w:rPr>
            </w:pPr>
            <w:r>
              <w:rPr>
                <w:rFonts w:hint="eastAsia"/>
                <w:bCs/>
              </w:rPr>
              <w:t>◆  疏散指示设施齐全、指示明确、清晰</w:t>
            </w:r>
          </w:p>
        </w:tc>
        <w:tc>
          <w:tcPr>
            <w:tcW w:w="621" w:type="dxa"/>
            <w:tcBorders>
              <w:top w:val="single" w:color="000000" w:sz="4" w:space="0"/>
              <w:left w:val="single" w:color="000000" w:sz="4" w:space="0"/>
              <w:bottom w:val="single" w:color="000000" w:sz="4" w:space="0"/>
              <w:right w:val="single" w:color="000000" w:sz="4" w:space="0"/>
            </w:tcBorders>
            <w:vAlign w:val="center"/>
          </w:tcPr>
          <w:p w14:paraId="25F3CDD5">
            <w:pPr>
              <w:jc w:val="center"/>
              <w:textAlignment w:val="center"/>
              <w:rPr>
                <w:bCs/>
              </w:rPr>
            </w:pPr>
            <w:r>
              <w:rPr>
                <w:rFonts w:hint="eastAsia"/>
                <w:bCs/>
              </w:rPr>
              <w:t>5</w:t>
            </w:r>
          </w:p>
        </w:tc>
        <w:tc>
          <w:tcPr>
            <w:tcW w:w="3493" w:type="dxa"/>
            <w:tcBorders>
              <w:top w:val="single" w:color="000000" w:sz="4" w:space="0"/>
              <w:left w:val="single" w:color="000000" w:sz="4" w:space="0"/>
              <w:bottom w:val="single" w:color="000000" w:sz="4" w:space="0"/>
              <w:right w:val="single" w:color="000000" w:sz="4" w:space="0"/>
            </w:tcBorders>
            <w:vAlign w:val="center"/>
          </w:tcPr>
          <w:p w14:paraId="71038F8D">
            <w:pPr>
              <w:textAlignment w:val="center"/>
              <w:rPr>
                <w:rStyle w:val="63"/>
                <w:rFonts w:hint="default"/>
                <w:bCs/>
                <w:color w:val="auto"/>
                <w:sz w:val="24"/>
                <w:szCs w:val="24"/>
              </w:rPr>
            </w:pPr>
            <w:r>
              <w:rPr>
                <w:rStyle w:val="64"/>
                <w:rFonts w:hint="default"/>
                <w:bCs/>
                <w:color w:val="auto"/>
              </w:rPr>
              <w:t>□ 1.正常，</w:t>
            </w:r>
            <w:r>
              <w:rPr>
                <w:rStyle w:val="63"/>
                <w:rFonts w:hint="default"/>
                <w:bCs/>
                <w:color w:val="auto"/>
                <w:sz w:val="24"/>
                <w:szCs w:val="24"/>
              </w:rPr>
              <w:t>得5分</w:t>
            </w:r>
          </w:p>
          <w:p w14:paraId="3D780C65">
            <w:pPr>
              <w:textAlignment w:val="center"/>
              <w:rPr>
                <w:rStyle w:val="63"/>
                <w:rFonts w:hint="default"/>
                <w:bCs/>
                <w:color w:val="auto"/>
                <w:sz w:val="24"/>
                <w:szCs w:val="24"/>
              </w:rPr>
            </w:pPr>
            <w:r>
              <w:rPr>
                <w:rStyle w:val="64"/>
                <w:rFonts w:hint="default"/>
                <w:bCs/>
                <w:color w:val="auto"/>
              </w:rPr>
              <w:t>□ 2.有2处以内的，可</w:t>
            </w:r>
            <w:r>
              <w:rPr>
                <w:rStyle w:val="63"/>
                <w:rFonts w:hint="default"/>
                <w:bCs/>
                <w:color w:val="auto"/>
                <w:sz w:val="24"/>
                <w:szCs w:val="24"/>
              </w:rPr>
              <w:t>得2分</w:t>
            </w:r>
          </w:p>
          <w:p w14:paraId="3C541398">
            <w:pPr>
              <w:textAlignment w:val="center"/>
              <w:rPr>
                <w:bCs/>
              </w:rPr>
            </w:pPr>
            <w:r>
              <w:rPr>
                <w:rStyle w:val="64"/>
                <w:rFonts w:hint="default"/>
                <w:bCs/>
                <w:color w:val="auto"/>
              </w:rPr>
              <w:t>□ 3.有2处以上的，</w:t>
            </w:r>
            <w:r>
              <w:rPr>
                <w:rStyle w:val="63"/>
                <w:rFonts w:hint="default"/>
                <w:bCs/>
                <w:color w:val="auto"/>
                <w:sz w:val="24"/>
                <w:szCs w:val="24"/>
              </w:rPr>
              <w:t>不得分</w:t>
            </w:r>
          </w:p>
        </w:tc>
        <w:tc>
          <w:tcPr>
            <w:tcW w:w="668" w:type="dxa"/>
            <w:tcBorders>
              <w:top w:val="single" w:color="000000" w:sz="4" w:space="0"/>
              <w:left w:val="single" w:color="000000" w:sz="4" w:space="0"/>
              <w:bottom w:val="single" w:color="000000" w:sz="4" w:space="0"/>
              <w:right w:val="single" w:color="000000" w:sz="4" w:space="0"/>
            </w:tcBorders>
            <w:vAlign w:val="center"/>
          </w:tcPr>
          <w:p w14:paraId="45B42F15"/>
        </w:tc>
        <w:tc>
          <w:tcPr>
            <w:tcW w:w="3893" w:type="dxa"/>
            <w:tcBorders>
              <w:top w:val="single" w:color="000000" w:sz="4" w:space="0"/>
              <w:left w:val="single" w:color="000000" w:sz="4" w:space="0"/>
              <w:bottom w:val="single" w:color="000000" w:sz="4" w:space="0"/>
              <w:right w:val="single" w:color="000000" w:sz="4" w:space="0"/>
            </w:tcBorders>
            <w:vAlign w:val="center"/>
          </w:tcPr>
          <w:p w14:paraId="5B763B60"/>
        </w:tc>
      </w:tr>
      <w:tr w14:paraId="6617147F">
        <w:tblPrEx>
          <w:tblCellMar>
            <w:top w:w="0" w:type="dxa"/>
            <w:left w:w="108" w:type="dxa"/>
            <w:bottom w:w="0" w:type="dxa"/>
            <w:right w:w="108" w:type="dxa"/>
          </w:tblCellMar>
        </w:tblPrEx>
        <w:trPr>
          <w:trHeight w:val="2561" w:hRule="atLeast"/>
          <w:jc w:val="center"/>
        </w:trPr>
        <w:tc>
          <w:tcPr>
            <w:tcW w:w="556" w:type="dxa"/>
            <w:vMerge w:val="continue"/>
            <w:tcBorders>
              <w:top w:val="single" w:color="000000" w:sz="4" w:space="0"/>
              <w:left w:val="single" w:color="000000" w:sz="4" w:space="0"/>
              <w:bottom w:val="nil"/>
              <w:right w:val="single" w:color="000000" w:sz="4" w:space="0"/>
            </w:tcBorders>
            <w:vAlign w:val="center"/>
          </w:tcPr>
          <w:p w14:paraId="0E93C742">
            <w:pPr>
              <w:jc w:val="center"/>
              <w:rPr>
                <w:bCs/>
              </w:rPr>
            </w:pPr>
          </w:p>
        </w:tc>
        <w:tc>
          <w:tcPr>
            <w:tcW w:w="527" w:type="dxa"/>
            <w:tcBorders>
              <w:top w:val="single" w:color="000000" w:sz="4" w:space="0"/>
              <w:left w:val="single" w:color="000000" w:sz="4" w:space="0"/>
              <w:bottom w:val="single" w:color="000000" w:sz="4" w:space="0"/>
              <w:right w:val="single" w:color="000000" w:sz="4" w:space="0"/>
            </w:tcBorders>
            <w:vAlign w:val="center"/>
          </w:tcPr>
          <w:p w14:paraId="5B1D6D64">
            <w:pPr>
              <w:jc w:val="center"/>
              <w:textAlignment w:val="center"/>
              <w:rPr>
                <w:bCs/>
              </w:rPr>
            </w:pPr>
            <w:r>
              <w:rPr>
                <w:rFonts w:hint="eastAsia"/>
                <w:bCs/>
              </w:rPr>
              <w:t>19</w:t>
            </w:r>
          </w:p>
        </w:tc>
        <w:tc>
          <w:tcPr>
            <w:tcW w:w="1617" w:type="dxa"/>
            <w:vMerge w:val="restart"/>
            <w:tcBorders>
              <w:top w:val="single" w:color="000000" w:sz="4" w:space="0"/>
              <w:left w:val="single" w:color="000000" w:sz="4" w:space="0"/>
              <w:bottom w:val="single" w:color="000000" w:sz="4" w:space="0"/>
              <w:right w:val="single" w:color="000000" w:sz="4" w:space="0"/>
            </w:tcBorders>
            <w:vAlign w:val="center"/>
          </w:tcPr>
          <w:p w14:paraId="11B786D2">
            <w:pPr>
              <w:jc w:val="center"/>
              <w:textAlignment w:val="center"/>
              <w:rPr>
                <w:bCs/>
              </w:rPr>
            </w:pPr>
            <w:r>
              <w:rPr>
                <w:rFonts w:hint="eastAsia"/>
                <w:bCs/>
                <w:lang w:bidi="ar"/>
              </w:rPr>
              <w:t>总机接线系统</w:t>
            </w:r>
          </w:p>
        </w:tc>
        <w:tc>
          <w:tcPr>
            <w:tcW w:w="3715" w:type="dxa"/>
            <w:tcBorders>
              <w:top w:val="single" w:color="000000" w:sz="4" w:space="0"/>
              <w:left w:val="single" w:color="000000" w:sz="4" w:space="0"/>
              <w:bottom w:val="single" w:color="000000" w:sz="4" w:space="0"/>
              <w:right w:val="single" w:color="000000" w:sz="4" w:space="0"/>
            </w:tcBorders>
            <w:vAlign w:val="center"/>
          </w:tcPr>
          <w:p w14:paraId="4D7B931B">
            <w:pPr>
              <w:textAlignment w:val="center"/>
              <w:rPr>
                <w:bCs/>
                <w:lang w:bidi="ar"/>
              </w:rPr>
            </w:pPr>
            <w:r>
              <w:rPr>
                <w:rFonts w:hint="eastAsia"/>
                <w:bCs/>
                <w:lang w:bidi="ar"/>
              </w:rPr>
              <w:t>◆  接线系统的应用操作</w:t>
            </w:r>
          </w:p>
          <w:p w14:paraId="5EB6457C">
            <w:pPr>
              <w:textAlignment w:val="center"/>
              <w:rPr>
                <w:bCs/>
                <w:lang w:bidi="ar"/>
              </w:rPr>
            </w:pPr>
            <w:r>
              <w:rPr>
                <w:rFonts w:hint="eastAsia"/>
                <w:bCs/>
                <w:lang w:bidi="ar"/>
              </w:rPr>
              <w:t>◆  如何修改密码</w:t>
            </w:r>
          </w:p>
          <w:p w14:paraId="3550F570">
            <w:pPr>
              <w:textAlignment w:val="center"/>
              <w:rPr>
                <w:bCs/>
                <w:lang w:bidi="ar"/>
              </w:rPr>
            </w:pPr>
            <w:r>
              <w:rPr>
                <w:rFonts w:hint="eastAsia"/>
                <w:bCs/>
                <w:lang w:bidi="ar"/>
              </w:rPr>
              <w:t>◆  录入新增电话</w:t>
            </w:r>
          </w:p>
          <w:p w14:paraId="54C5EAAF">
            <w:pPr>
              <w:textAlignment w:val="center"/>
              <w:rPr>
                <w:bCs/>
                <w:lang w:bidi="ar"/>
              </w:rPr>
            </w:pPr>
            <w:r>
              <w:rPr>
                <w:rFonts w:hint="eastAsia"/>
                <w:bCs/>
                <w:lang w:bidi="ar"/>
              </w:rPr>
              <w:t>◆  查看来电咨询量</w:t>
            </w:r>
          </w:p>
          <w:p w14:paraId="6D32D2C4">
            <w:pPr>
              <w:textAlignment w:val="center"/>
              <w:rPr>
                <w:bCs/>
                <w:lang w:bidi="ar"/>
              </w:rPr>
            </w:pPr>
            <w:r>
              <w:rPr>
                <w:rFonts w:hint="eastAsia"/>
                <w:bCs/>
                <w:lang w:bidi="ar"/>
              </w:rPr>
              <w:t>◆  查看电话录音</w:t>
            </w:r>
          </w:p>
          <w:p w14:paraId="20C44F09">
            <w:pPr>
              <w:textAlignment w:val="center"/>
              <w:rPr>
                <w:bCs/>
              </w:rPr>
            </w:pPr>
            <w:r>
              <w:rPr>
                <w:rFonts w:hint="eastAsia"/>
                <w:bCs/>
                <w:lang w:bidi="ar"/>
              </w:rPr>
              <w:t>◆  查看系统知识库内容</w:t>
            </w:r>
          </w:p>
        </w:tc>
        <w:tc>
          <w:tcPr>
            <w:tcW w:w="621" w:type="dxa"/>
            <w:tcBorders>
              <w:top w:val="single" w:color="000000" w:sz="4" w:space="0"/>
              <w:left w:val="nil"/>
              <w:bottom w:val="single" w:color="000000" w:sz="4" w:space="0"/>
              <w:right w:val="single" w:color="000000" w:sz="4" w:space="0"/>
            </w:tcBorders>
            <w:vAlign w:val="center"/>
          </w:tcPr>
          <w:p w14:paraId="2F3DA96A">
            <w:pPr>
              <w:jc w:val="center"/>
              <w:textAlignment w:val="center"/>
              <w:rPr>
                <w:bCs/>
              </w:rPr>
            </w:pPr>
            <w:r>
              <w:rPr>
                <w:rFonts w:hint="eastAsia"/>
                <w:bCs/>
                <w:lang w:bidi="ar"/>
              </w:rPr>
              <w:t>5</w:t>
            </w:r>
          </w:p>
        </w:tc>
        <w:tc>
          <w:tcPr>
            <w:tcW w:w="3493" w:type="dxa"/>
            <w:tcBorders>
              <w:top w:val="single" w:color="000000" w:sz="4" w:space="0"/>
              <w:left w:val="single" w:color="000000" w:sz="4" w:space="0"/>
              <w:bottom w:val="single" w:color="000000" w:sz="4" w:space="0"/>
              <w:right w:val="single" w:color="000000" w:sz="4" w:space="0"/>
            </w:tcBorders>
            <w:vAlign w:val="center"/>
          </w:tcPr>
          <w:p w14:paraId="5F03B43B">
            <w:pPr>
              <w:textAlignment w:val="center"/>
              <w:rPr>
                <w:rStyle w:val="63"/>
                <w:rFonts w:hint="default"/>
                <w:bCs/>
                <w:color w:val="auto"/>
                <w:sz w:val="24"/>
                <w:szCs w:val="24"/>
                <w:lang w:bidi="ar"/>
              </w:rPr>
            </w:pPr>
            <w:r>
              <w:rPr>
                <w:rStyle w:val="64"/>
                <w:rFonts w:hint="default"/>
                <w:bCs/>
                <w:color w:val="auto"/>
                <w:lang w:bidi="ar"/>
              </w:rPr>
              <w:t>□ 1.会操作，</w:t>
            </w:r>
            <w:r>
              <w:rPr>
                <w:rStyle w:val="63"/>
                <w:rFonts w:hint="default"/>
                <w:bCs/>
                <w:color w:val="auto"/>
                <w:sz w:val="24"/>
                <w:szCs w:val="24"/>
                <w:lang w:bidi="ar"/>
              </w:rPr>
              <w:t>得5分</w:t>
            </w:r>
          </w:p>
          <w:p w14:paraId="081AEBCB">
            <w:pPr>
              <w:textAlignment w:val="center"/>
              <w:rPr>
                <w:bCs/>
              </w:rPr>
            </w:pPr>
            <w:r>
              <w:rPr>
                <w:rStyle w:val="64"/>
                <w:rFonts w:hint="default"/>
                <w:bCs/>
                <w:color w:val="auto"/>
                <w:lang w:bidi="ar"/>
              </w:rPr>
              <w:t>□ 2.不会操作，</w:t>
            </w:r>
            <w:r>
              <w:rPr>
                <w:rStyle w:val="63"/>
                <w:rFonts w:hint="default"/>
                <w:bCs/>
                <w:color w:val="auto"/>
                <w:sz w:val="24"/>
                <w:szCs w:val="24"/>
                <w:lang w:bidi="ar"/>
              </w:rPr>
              <w:t>不得分</w:t>
            </w:r>
          </w:p>
        </w:tc>
        <w:tc>
          <w:tcPr>
            <w:tcW w:w="668" w:type="dxa"/>
            <w:tcBorders>
              <w:top w:val="single" w:color="000000" w:sz="4" w:space="0"/>
              <w:left w:val="single" w:color="000000" w:sz="4" w:space="0"/>
              <w:bottom w:val="single" w:color="000000" w:sz="4" w:space="0"/>
              <w:right w:val="single" w:color="000000" w:sz="4" w:space="0"/>
            </w:tcBorders>
            <w:vAlign w:val="center"/>
          </w:tcPr>
          <w:p w14:paraId="126FCC96"/>
        </w:tc>
        <w:tc>
          <w:tcPr>
            <w:tcW w:w="3893" w:type="dxa"/>
            <w:tcBorders>
              <w:top w:val="single" w:color="000000" w:sz="4" w:space="0"/>
              <w:left w:val="single" w:color="000000" w:sz="4" w:space="0"/>
              <w:bottom w:val="single" w:color="000000" w:sz="4" w:space="0"/>
              <w:right w:val="single" w:color="000000" w:sz="4" w:space="0"/>
            </w:tcBorders>
            <w:vAlign w:val="center"/>
          </w:tcPr>
          <w:p w14:paraId="25E86AA7"/>
        </w:tc>
      </w:tr>
      <w:tr w14:paraId="54879030">
        <w:tblPrEx>
          <w:tblCellMar>
            <w:top w:w="0" w:type="dxa"/>
            <w:left w:w="108" w:type="dxa"/>
            <w:bottom w:w="0" w:type="dxa"/>
            <w:right w:w="108" w:type="dxa"/>
          </w:tblCellMar>
        </w:tblPrEx>
        <w:trPr>
          <w:trHeight w:val="2319" w:hRule="atLeast"/>
          <w:jc w:val="center"/>
        </w:trPr>
        <w:tc>
          <w:tcPr>
            <w:tcW w:w="556" w:type="dxa"/>
            <w:vMerge w:val="continue"/>
            <w:tcBorders>
              <w:top w:val="single" w:color="000000" w:sz="4" w:space="0"/>
              <w:left w:val="single" w:color="000000" w:sz="4" w:space="0"/>
              <w:bottom w:val="nil"/>
              <w:right w:val="single" w:color="000000" w:sz="4" w:space="0"/>
            </w:tcBorders>
            <w:vAlign w:val="center"/>
          </w:tcPr>
          <w:p w14:paraId="370EF0A0">
            <w:pPr>
              <w:jc w:val="center"/>
              <w:rPr>
                <w:bCs/>
              </w:rPr>
            </w:pPr>
          </w:p>
        </w:tc>
        <w:tc>
          <w:tcPr>
            <w:tcW w:w="527" w:type="dxa"/>
            <w:tcBorders>
              <w:top w:val="single" w:color="000000" w:sz="4" w:space="0"/>
              <w:left w:val="single" w:color="000000" w:sz="4" w:space="0"/>
              <w:bottom w:val="single" w:color="000000" w:sz="4" w:space="0"/>
              <w:right w:val="single" w:color="000000" w:sz="4" w:space="0"/>
            </w:tcBorders>
            <w:vAlign w:val="center"/>
          </w:tcPr>
          <w:p w14:paraId="6296CDAA">
            <w:pPr>
              <w:jc w:val="center"/>
              <w:textAlignment w:val="center"/>
              <w:rPr>
                <w:bCs/>
              </w:rPr>
            </w:pPr>
            <w:r>
              <w:rPr>
                <w:rFonts w:hint="eastAsia"/>
                <w:bCs/>
              </w:rPr>
              <w:t>20</w:t>
            </w:r>
          </w:p>
        </w:tc>
        <w:tc>
          <w:tcPr>
            <w:tcW w:w="1617" w:type="dxa"/>
            <w:vMerge w:val="continue"/>
            <w:tcBorders>
              <w:top w:val="single" w:color="000000" w:sz="4" w:space="0"/>
              <w:left w:val="single" w:color="000000" w:sz="4" w:space="0"/>
              <w:bottom w:val="single" w:color="000000" w:sz="4" w:space="0"/>
              <w:right w:val="single" w:color="000000" w:sz="4" w:space="0"/>
            </w:tcBorders>
            <w:vAlign w:val="center"/>
          </w:tcPr>
          <w:p w14:paraId="531938FA">
            <w:pPr>
              <w:jc w:val="center"/>
              <w:rPr>
                <w:bCs/>
              </w:rPr>
            </w:pPr>
          </w:p>
        </w:tc>
        <w:tc>
          <w:tcPr>
            <w:tcW w:w="3715" w:type="dxa"/>
            <w:tcBorders>
              <w:top w:val="single" w:color="000000" w:sz="4" w:space="0"/>
              <w:left w:val="single" w:color="000000" w:sz="4" w:space="0"/>
              <w:bottom w:val="single" w:color="000000" w:sz="4" w:space="0"/>
              <w:right w:val="single" w:color="000000" w:sz="4" w:space="0"/>
            </w:tcBorders>
            <w:vAlign w:val="center"/>
          </w:tcPr>
          <w:p w14:paraId="34CFC5A0">
            <w:pPr>
              <w:ind w:firstLine="480" w:firstLineChars="200"/>
              <w:textAlignment w:val="center"/>
              <w:rPr>
                <w:bCs/>
                <w:lang w:bidi="ar"/>
              </w:rPr>
            </w:pPr>
          </w:p>
          <w:p w14:paraId="0AC622B0">
            <w:pPr>
              <w:textAlignment w:val="center"/>
              <w:rPr>
                <w:bCs/>
                <w:lang w:bidi="ar"/>
              </w:rPr>
            </w:pPr>
            <w:r>
              <w:rPr>
                <w:rFonts w:hint="eastAsia"/>
                <w:bCs/>
                <w:lang w:bidi="ar"/>
              </w:rPr>
              <w:t>◆  系统运行正常</w:t>
            </w:r>
          </w:p>
          <w:p w14:paraId="0B60D206">
            <w:pPr>
              <w:textAlignment w:val="center"/>
              <w:rPr>
                <w:bCs/>
                <w:lang w:bidi="ar"/>
              </w:rPr>
            </w:pPr>
            <w:r>
              <w:rPr>
                <w:rFonts w:hint="eastAsia"/>
                <w:bCs/>
                <w:lang w:bidi="ar"/>
              </w:rPr>
              <w:t>◆  呼叫系统正常</w:t>
            </w:r>
          </w:p>
          <w:p w14:paraId="75A81DCC">
            <w:pPr>
              <w:textAlignment w:val="center"/>
              <w:rPr>
                <w:bCs/>
                <w:lang w:bidi="ar"/>
              </w:rPr>
            </w:pPr>
            <w:r>
              <w:rPr>
                <w:rFonts w:hint="eastAsia"/>
                <w:bCs/>
                <w:lang w:bidi="ar"/>
              </w:rPr>
              <w:t>◆  录音系统正常</w:t>
            </w:r>
          </w:p>
          <w:p w14:paraId="38BACEF1">
            <w:pPr>
              <w:textAlignment w:val="center"/>
              <w:rPr>
                <w:bCs/>
                <w:lang w:bidi="ar"/>
              </w:rPr>
            </w:pPr>
            <w:r>
              <w:rPr>
                <w:rFonts w:hint="eastAsia"/>
                <w:bCs/>
                <w:lang w:bidi="ar"/>
              </w:rPr>
              <w:t>◆  转接系统正常</w:t>
            </w:r>
          </w:p>
          <w:p w14:paraId="46E00ED5">
            <w:pPr>
              <w:textAlignment w:val="center"/>
              <w:rPr>
                <w:bCs/>
                <w:lang w:bidi="ar"/>
              </w:rPr>
            </w:pPr>
          </w:p>
          <w:p w14:paraId="1EE7D68B">
            <w:pPr>
              <w:textAlignment w:val="center"/>
              <w:rPr>
                <w:bCs/>
              </w:rPr>
            </w:pPr>
          </w:p>
        </w:tc>
        <w:tc>
          <w:tcPr>
            <w:tcW w:w="621" w:type="dxa"/>
            <w:tcBorders>
              <w:top w:val="single" w:color="000000" w:sz="4" w:space="0"/>
              <w:left w:val="nil"/>
              <w:bottom w:val="single" w:color="000000" w:sz="4" w:space="0"/>
              <w:right w:val="single" w:color="000000" w:sz="4" w:space="0"/>
            </w:tcBorders>
            <w:vAlign w:val="center"/>
          </w:tcPr>
          <w:p w14:paraId="4FF1F053">
            <w:pPr>
              <w:jc w:val="center"/>
              <w:textAlignment w:val="center"/>
              <w:rPr>
                <w:bCs/>
              </w:rPr>
            </w:pPr>
            <w:r>
              <w:rPr>
                <w:rFonts w:hint="eastAsia"/>
                <w:bCs/>
                <w:lang w:bidi="ar"/>
              </w:rPr>
              <w:t>4</w:t>
            </w:r>
          </w:p>
        </w:tc>
        <w:tc>
          <w:tcPr>
            <w:tcW w:w="3493" w:type="dxa"/>
            <w:tcBorders>
              <w:top w:val="single" w:color="000000" w:sz="4" w:space="0"/>
              <w:left w:val="single" w:color="000000" w:sz="4" w:space="0"/>
              <w:bottom w:val="single" w:color="000000" w:sz="4" w:space="0"/>
              <w:right w:val="single" w:color="000000" w:sz="4" w:space="0"/>
            </w:tcBorders>
            <w:vAlign w:val="center"/>
          </w:tcPr>
          <w:p w14:paraId="26F92704">
            <w:pPr>
              <w:textAlignment w:val="center"/>
              <w:rPr>
                <w:rStyle w:val="63"/>
                <w:rFonts w:hint="default"/>
                <w:bCs/>
                <w:color w:val="auto"/>
                <w:sz w:val="24"/>
                <w:szCs w:val="24"/>
                <w:lang w:bidi="ar"/>
              </w:rPr>
            </w:pPr>
            <w:r>
              <w:rPr>
                <w:rStyle w:val="64"/>
                <w:rFonts w:hint="default"/>
                <w:bCs/>
                <w:color w:val="auto"/>
                <w:lang w:bidi="ar"/>
              </w:rPr>
              <w:t>□ 1.正常，</w:t>
            </w:r>
            <w:r>
              <w:rPr>
                <w:rStyle w:val="63"/>
                <w:rFonts w:hint="default"/>
                <w:bCs/>
                <w:color w:val="auto"/>
                <w:sz w:val="24"/>
                <w:szCs w:val="24"/>
                <w:lang w:bidi="ar"/>
              </w:rPr>
              <w:t>得4分</w:t>
            </w:r>
          </w:p>
          <w:p w14:paraId="68400ECD">
            <w:pPr>
              <w:textAlignment w:val="center"/>
              <w:rPr>
                <w:rStyle w:val="63"/>
                <w:rFonts w:hint="default"/>
                <w:bCs/>
                <w:color w:val="auto"/>
                <w:sz w:val="24"/>
                <w:szCs w:val="24"/>
                <w:lang w:bidi="ar"/>
              </w:rPr>
            </w:pPr>
            <w:r>
              <w:rPr>
                <w:rStyle w:val="64"/>
                <w:rFonts w:hint="default"/>
                <w:bCs/>
                <w:color w:val="auto"/>
                <w:lang w:bidi="ar"/>
              </w:rPr>
              <w:t>□ 2.有2处的，可</w:t>
            </w:r>
            <w:r>
              <w:rPr>
                <w:rStyle w:val="63"/>
                <w:rFonts w:hint="default"/>
                <w:bCs/>
                <w:color w:val="auto"/>
                <w:sz w:val="24"/>
                <w:szCs w:val="24"/>
                <w:lang w:bidi="ar"/>
              </w:rPr>
              <w:t>得3分</w:t>
            </w:r>
          </w:p>
          <w:p w14:paraId="26682612">
            <w:pPr>
              <w:textAlignment w:val="center"/>
              <w:rPr>
                <w:bCs/>
              </w:rPr>
            </w:pPr>
            <w:r>
              <w:rPr>
                <w:rStyle w:val="64"/>
                <w:rFonts w:hint="default"/>
                <w:bCs/>
                <w:color w:val="auto"/>
                <w:lang w:bidi="ar"/>
              </w:rPr>
              <w:t>□ 3.有2处以上的，</w:t>
            </w:r>
            <w:r>
              <w:rPr>
                <w:rStyle w:val="63"/>
                <w:rFonts w:hint="default"/>
                <w:bCs/>
                <w:color w:val="auto"/>
                <w:sz w:val="24"/>
                <w:szCs w:val="24"/>
                <w:lang w:bidi="ar"/>
              </w:rPr>
              <w:t>不得分</w:t>
            </w:r>
          </w:p>
        </w:tc>
        <w:tc>
          <w:tcPr>
            <w:tcW w:w="668" w:type="dxa"/>
            <w:tcBorders>
              <w:top w:val="single" w:color="000000" w:sz="4" w:space="0"/>
              <w:left w:val="single" w:color="000000" w:sz="4" w:space="0"/>
              <w:bottom w:val="single" w:color="000000" w:sz="4" w:space="0"/>
              <w:right w:val="single" w:color="000000" w:sz="4" w:space="0"/>
            </w:tcBorders>
            <w:vAlign w:val="center"/>
          </w:tcPr>
          <w:p w14:paraId="352F72FE"/>
        </w:tc>
        <w:tc>
          <w:tcPr>
            <w:tcW w:w="3893" w:type="dxa"/>
            <w:tcBorders>
              <w:top w:val="single" w:color="000000" w:sz="4" w:space="0"/>
              <w:left w:val="single" w:color="000000" w:sz="4" w:space="0"/>
              <w:bottom w:val="single" w:color="000000" w:sz="4" w:space="0"/>
              <w:right w:val="single" w:color="000000" w:sz="4" w:space="0"/>
            </w:tcBorders>
            <w:vAlign w:val="center"/>
          </w:tcPr>
          <w:p w14:paraId="716F2BB9"/>
        </w:tc>
      </w:tr>
      <w:tr w14:paraId="1B37E78F">
        <w:tblPrEx>
          <w:tblCellMar>
            <w:top w:w="0" w:type="dxa"/>
            <w:left w:w="108" w:type="dxa"/>
            <w:bottom w:w="0" w:type="dxa"/>
            <w:right w:w="108" w:type="dxa"/>
          </w:tblCellMar>
        </w:tblPrEx>
        <w:trPr>
          <w:trHeight w:val="1362" w:hRule="atLeast"/>
          <w:jc w:val="center"/>
        </w:trPr>
        <w:tc>
          <w:tcPr>
            <w:tcW w:w="556" w:type="dxa"/>
            <w:vMerge w:val="restart"/>
            <w:tcBorders>
              <w:top w:val="single" w:color="000000" w:sz="4" w:space="0"/>
              <w:left w:val="single" w:color="000000" w:sz="4" w:space="0"/>
              <w:right w:val="single" w:color="000000" w:sz="4" w:space="0"/>
            </w:tcBorders>
            <w:vAlign w:val="center"/>
          </w:tcPr>
          <w:p w14:paraId="091C90F3">
            <w:pPr>
              <w:jc w:val="center"/>
              <w:rPr>
                <w:bCs/>
              </w:rPr>
            </w:pPr>
          </w:p>
          <w:p w14:paraId="7380AEE0">
            <w:pPr>
              <w:jc w:val="center"/>
              <w:rPr>
                <w:bCs/>
              </w:rPr>
            </w:pPr>
          </w:p>
          <w:p w14:paraId="010E692E">
            <w:pPr>
              <w:jc w:val="center"/>
              <w:rPr>
                <w:bCs/>
              </w:rPr>
            </w:pPr>
          </w:p>
          <w:p w14:paraId="6091F4D9">
            <w:pPr>
              <w:jc w:val="center"/>
              <w:rPr>
                <w:bCs/>
              </w:rPr>
            </w:pPr>
          </w:p>
          <w:p w14:paraId="62A94ED6">
            <w:pPr>
              <w:jc w:val="center"/>
              <w:rPr>
                <w:bCs/>
              </w:rPr>
            </w:pPr>
          </w:p>
          <w:p w14:paraId="7D3A891D">
            <w:pPr>
              <w:jc w:val="center"/>
              <w:rPr>
                <w:bCs/>
              </w:rPr>
            </w:pPr>
          </w:p>
          <w:p w14:paraId="6A246DDE">
            <w:pPr>
              <w:jc w:val="center"/>
              <w:rPr>
                <w:bCs/>
              </w:rPr>
            </w:pPr>
          </w:p>
          <w:p w14:paraId="5404577A">
            <w:pPr>
              <w:jc w:val="center"/>
              <w:rPr>
                <w:bCs/>
              </w:rPr>
            </w:pPr>
          </w:p>
          <w:p w14:paraId="66F46A84">
            <w:pPr>
              <w:jc w:val="center"/>
              <w:rPr>
                <w:bCs/>
              </w:rPr>
            </w:pPr>
          </w:p>
          <w:p w14:paraId="59A7F27D">
            <w:pPr>
              <w:jc w:val="center"/>
              <w:rPr>
                <w:bCs/>
              </w:rPr>
            </w:pPr>
          </w:p>
          <w:p w14:paraId="4507824B">
            <w:pPr>
              <w:jc w:val="center"/>
              <w:rPr>
                <w:bCs/>
              </w:rPr>
            </w:pPr>
            <w:r>
              <w:rPr>
                <w:rFonts w:hint="eastAsia"/>
                <w:bCs/>
              </w:rPr>
              <w:t>服务质量</w:t>
            </w:r>
          </w:p>
          <w:p w14:paraId="2EC65D45">
            <w:pPr>
              <w:jc w:val="center"/>
              <w:rPr>
                <w:bCs/>
              </w:rPr>
            </w:pPr>
          </w:p>
          <w:p w14:paraId="48C56C9A">
            <w:pPr>
              <w:jc w:val="center"/>
              <w:rPr>
                <w:bCs/>
              </w:rPr>
            </w:pPr>
          </w:p>
          <w:p w14:paraId="7F50B686">
            <w:pPr>
              <w:textAlignment w:val="center"/>
              <w:rPr>
                <w:bCs/>
              </w:rPr>
            </w:pPr>
            <w:r>
              <w:rPr>
                <w:rFonts w:hint="eastAsia"/>
                <w:bCs/>
              </w:rPr>
              <w:t>30</w:t>
            </w:r>
          </w:p>
          <w:p w14:paraId="295D647B">
            <w:pPr>
              <w:jc w:val="center"/>
              <w:textAlignment w:val="center"/>
              <w:rPr>
                <w:bCs/>
              </w:rPr>
            </w:pPr>
            <w:r>
              <w:rPr>
                <w:rFonts w:hint="eastAsia"/>
                <w:bCs/>
              </w:rPr>
              <w:t>分</w:t>
            </w:r>
          </w:p>
          <w:p w14:paraId="116DD6F0">
            <w:pPr>
              <w:rPr>
                <w:bCs/>
              </w:rPr>
            </w:pPr>
          </w:p>
        </w:tc>
        <w:tc>
          <w:tcPr>
            <w:tcW w:w="527" w:type="dxa"/>
            <w:tcBorders>
              <w:top w:val="single" w:color="000000" w:sz="4" w:space="0"/>
              <w:left w:val="single" w:color="000000" w:sz="4" w:space="0"/>
              <w:bottom w:val="single" w:color="000000" w:sz="4" w:space="0"/>
              <w:right w:val="single" w:color="000000" w:sz="4" w:space="0"/>
            </w:tcBorders>
            <w:vAlign w:val="center"/>
          </w:tcPr>
          <w:p w14:paraId="0F6C32CE">
            <w:pPr>
              <w:jc w:val="center"/>
              <w:textAlignment w:val="center"/>
              <w:rPr>
                <w:bCs/>
                <w:lang w:bidi="ar"/>
              </w:rPr>
            </w:pPr>
            <w:r>
              <w:rPr>
                <w:rFonts w:hint="eastAsia"/>
                <w:bCs/>
                <w:lang w:bidi="ar"/>
              </w:rPr>
              <w:t>21</w:t>
            </w:r>
          </w:p>
        </w:tc>
        <w:tc>
          <w:tcPr>
            <w:tcW w:w="1617" w:type="dxa"/>
            <w:vMerge w:val="restart"/>
            <w:tcBorders>
              <w:top w:val="single" w:color="000000" w:sz="4" w:space="0"/>
              <w:left w:val="single" w:color="000000" w:sz="4" w:space="0"/>
              <w:right w:val="single" w:color="000000" w:sz="4" w:space="0"/>
            </w:tcBorders>
            <w:vAlign w:val="center"/>
          </w:tcPr>
          <w:p w14:paraId="02783EEA">
            <w:pPr>
              <w:jc w:val="center"/>
              <w:textAlignment w:val="center"/>
              <w:rPr>
                <w:bCs/>
                <w:lang w:bidi="ar"/>
              </w:rPr>
            </w:pPr>
            <w:r>
              <w:rPr>
                <w:rFonts w:hint="eastAsia"/>
                <w:bCs/>
                <w:lang w:bidi="ar"/>
              </w:rPr>
              <w:t>办公环境与基础设施、人员配置</w:t>
            </w:r>
          </w:p>
        </w:tc>
        <w:tc>
          <w:tcPr>
            <w:tcW w:w="3715" w:type="dxa"/>
            <w:tcBorders>
              <w:top w:val="single" w:color="000000" w:sz="4" w:space="0"/>
              <w:left w:val="single" w:color="000000" w:sz="4" w:space="0"/>
              <w:bottom w:val="single" w:color="000000" w:sz="4" w:space="0"/>
              <w:right w:val="single" w:color="000000" w:sz="4" w:space="0"/>
            </w:tcBorders>
            <w:vAlign w:val="center"/>
          </w:tcPr>
          <w:p w14:paraId="0BF5EDBB">
            <w:pPr>
              <w:textAlignment w:val="center"/>
              <w:rPr>
                <w:bCs/>
                <w:lang w:bidi="ar"/>
              </w:rPr>
            </w:pPr>
            <w:r>
              <w:rPr>
                <w:rFonts w:hint="eastAsia"/>
                <w:bCs/>
                <w:lang w:bidi="ar"/>
              </w:rPr>
              <w:t>◆  办公桌椅设备摆放整齐，布局合理</w:t>
            </w:r>
          </w:p>
          <w:p w14:paraId="4F2CA25F">
            <w:pPr>
              <w:textAlignment w:val="center"/>
              <w:rPr>
                <w:bCs/>
                <w:lang w:bidi="ar"/>
              </w:rPr>
            </w:pPr>
            <w:r>
              <w:rPr>
                <w:rFonts w:hint="eastAsia"/>
                <w:bCs/>
                <w:lang w:bidi="ar"/>
              </w:rPr>
              <w:t xml:space="preserve">◆  </w:t>
            </w:r>
            <w:r>
              <w:rPr>
                <w:rFonts w:hint="eastAsia"/>
                <w:bCs/>
              </w:rPr>
              <w:t>办公设备干净卫生</w:t>
            </w:r>
          </w:p>
        </w:tc>
        <w:tc>
          <w:tcPr>
            <w:tcW w:w="621" w:type="dxa"/>
            <w:tcBorders>
              <w:top w:val="single" w:color="000000" w:sz="4" w:space="0"/>
              <w:left w:val="single" w:color="000000" w:sz="4" w:space="0"/>
              <w:bottom w:val="single" w:color="000000" w:sz="4" w:space="0"/>
              <w:right w:val="single" w:color="000000" w:sz="4" w:space="0"/>
            </w:tcBorders>
            <w:vAlign w:val="center"/>
          </w:tcPr>
          <w:p w14:paraId="2CBDB216">
            <w:pPr>
              <w:jc w:val="center"/>
              <w:textAlignment w:val="center"/>
              <w:rPr>
                <w:bCs/>
                <w:lang w:bidi="ar"/>
              </w:rPr>
            </w:pPr>
            <w:r>
              <w:rPr>
                <w:rFonts w:hint="eastAsia"/>
                <w:bCs/>
                <w:lang w:bidi="ar"/>
              </w:rPr>
              <w:t>2</w:t>
            </w:r>
          </w:p>
        </w:tc>
        <w:tc>
          <w:tcPr>
            <w:tcW w:w="3493" w:type="dxa"/>
            <w:tcBorders>
              <w:top w:val="single" w:color="000000" w:sz="4" w:space="0"/>
              <w:left w:val="single" w:color="000000" w:sz="4" w:space="0"/>
              <w:bottom w:val="single" w:color="000000" w:sz="4" w:space="0"/>
              <w:right w:val="single" w:color="000000" w:sz="4" w:space="0"/>
            </w:tcBorders>
            <w:vAlign w:val="center"/>
          </w:tcPr>
          <w:p w14:paraId="5DC89521">
            <w:pPr>
              <w:textAlignment w:val="center"/>
              <w:rPr>
                <w:rStyle w:val="63"/>
                <w:rFonts w:hint="default"/>
                <w:bCs/>
                <w:color w:val="auto"/>
                <w:sz w:val="24"/>
                <w:szCs w:val="24"/>
                <w:lang w:bidi="ar"/>
              </w:rPr>
            </w:pPr>
            <w:r>
              <w:rPr>
                <w:rStyle w:val="64"/>
                <w:rFonts w:hint="default"/>
                <w:bCs/>
                <w:color w:val="auto"/>
                <w:lang w:bidi="ar"/>
              </w:rPr>
              <w:t>□ 1.正常，</w:t>
            </w:r>
            <w:r>
              <w:rPr>
                <w:rStyle w:val="63"/>
                <w:rFonts w:hint="default"/>
                <w:bCs/>
                <w:color w:val="auto"/>
                <w:sz w:val="24"/>
                <w:szCs w:val="24"/>
                <w:lang w:bidi="ar"/>
              </w:rPr>
              <w:t>得2分</w:t>
            </w:r>
          </w:p>
          <w:p w14:paraId="5336A190">
            <w:pPr>
              <w:textAlignment w:val="center"/>
              <w:rPr>
                <w:rStyle w:val="64"/>
                <w:rFonts w:hint="default"/>
                <w:bCs/>
                <w:color w:val="auto"/>
                <w:lang w:bidi="ar"/>
              </w:rPr>
            </w:pPr>
            <w:r>
              <w:rPr>
                <w:rStyle w:val="64"/>
                <w:rFonts w:hint="default"/>
                <w:bCs/>
                <w:color w:val="auto"/>
                <w:lang w:bidi="ar"/>
              </w:rPr>
              <w:t>□ 不正常，</w:t>
            </w:r>
            <w:r>
              <w:rPr>
                <w:rStyle w:val="63"/>
                <w:rFonts w:hint="default"/>
                <w:bCs/>
                <w:color w:val="auto"/>
                <w:sz w:val="24"/>
                <w:szCs w:val="24"/>
                <w:lang w:bidi="ar"/>
              </w:rPr>
              <w:t>不得分</w:t>
            </w:r>
          </w:p>
        </w:tc>
        <w:tc>
          <w:tcPr>
            <w:tcW w:w="668" w:type="dxa"/>
            <w:tcBorders>
              <w:top w:val="single" w:color="000000" w:sz="4" w:space="0"/>
              <w:left w:val="single" w:color="000000" w:sz="4" w:space="0"/>
              <w:bottom w:val="single" w:color="000000" w:sz="4" w:space="0"/>
              <w:right w:val="single" w:color="000000" w:sz="4" w:space="0"/>
            </w:tcBorders>
            <w:vAlign w:val="center"/>
          </w:tcPr>
          <w:p w14:paraId="4A92E923"/>
        </w:tc>
        <w:tc>
          <w:tcPr>
            <w:tcW w:w="3893" w:type="dxa"/>
            <w:tcBorders>
              <w:top w:val="single" w:color="000000" w:sz="4" w:space="0"/>
              <w:left w:val="single" w:color="000000" w:sz="4" w:space="0"/>
              <w:bottom w:val="single" w:color="000000" w:sz="4" w:space="0"/>
              <w:right w:val="single" w:color="000000" w:sz="4" w:space="0"/>
            </w:tcBorders>
            <w:vAlign w:val="center"/>
          </w:tcPr>
          <w:p w14:paraId="3BCC3CB2"/>
        </w:tc>
      </w:tr>
      <w:tr w14:paraId="678DBDDF">
        <w:tblPrEx>
          <w:tblCellMar>
            <w:top w:w="0" w:type="dxa"/>
            <w:left w:w="108" w:type="dxa"/>
            <w:bottom w:w="0" w:type="dxa"/>
            <w:right w:w="108" w:type="dxa"/>
          </w:tblCellMar>
        </w:tblPrEx>
        <w:trPr>
          <w:trHeight w:val="1362" w:hRule="atLeast"/>
          <w:jc w:val="center"/>
        </w:trPr>
        <w:tc>
          <w:tcPr>
            <w:tcW w:w="556" w:type="dxa"/>
            <w:vMerge w:val="continue"/>
            <w:tcBorders>
              <w:left w:val="single" w:color="000000" w:sz="4" w:space="0"/>
              <w:right w:val="single" w:color="000000" w:sz="4" w:space="0"/>
            </w:tcBorders>
            <w:vAlign w:val="center"/>
          </w:tcPr>
          <w:p w14:paraId="6307E930">
            <w:pPr>
              <w:jc w:val="center"/>
              <w:rPr>
                <w:bCs/>
              </w:rPr>
            </w:pPr>
          </w:p>
        </w:tc>
        <w:tc>
          <w:tcPr>
            <w:tcW w:w="527" w:type="dxa"/>
            <w:tcBorders>
              <w:top w:val="single" w:color="000000" w:sz="4" w:space="0"/>
              <w:left w:val="single" w:color="000000" w:sz="4" w:space="0"/>
              <w:bottom w:val="single" w:color="000000" w:sz="4" w:space="0"/>
              <w:right w:val="single" w:color="000000" w:sz="4" w:space="0"/>
            </w:tcBorders>
            <w:vAlign w:val="center"/>
          </w:tcPr>
          <w:p w14:paraId="1D93FEF7">
            <w:pPr>
              <w:jc w:val="center"/>
              <w:textAlignment w:val="center"/>
              <w:rPr>
                <w:bCs/>
                <w:lang w:bidi="ar"/>
              </w:rPr>
            </w:pPr>
            <w:r>
              <w:rPr>
                <w:rFonts w:hint="eastAsia"/>
                <w:bCs/>
                <w:lang w:bidi="ar"/>
              </w:rPr>
              <w:t>22</w:t>
            </w:r>
          </w:p>
        </w:tc>
        <w:tc>
          <w:tcPr>
            <w:tcW w:w="1617" w:type="dxa"/>
            <w:vMerge w:val="continue"/>
            <w:tcBorders>
              <w:left w:val="single" w:color="000000" w:sz="4" w:space="0"/>
              <w:right w:val="single" w:color="000000" w:sz="4" w:space="0"/>
            </w:tcBorders>
            <w:vAlign w:val="center"/>
          </w:tcPr>
          <w:p w14:paraId="5800B0E3">
            <w:pPr>
              <w:jc w:val="center"/>
              <w:rPr>
                <w:bCs/>
                <w:lang w:bidi="ar"/>
              </w:rPr>
            </w:pPr>
          </w:p>
        </w:tc>
        <w:tc>
          <w:tcPr>
            <w:tcW w:w="3715" w:type="dxa"/>
            <w:tcBorders>
              <w:top w:val="single" w:color="000000" w:sz="4" w:space="0"/>
              <w:left w:val="single" w:color="000000" w:sz="4" w:space="0"/>
              <w:bottom w:val="single" w:color="000000" w:sz="4" w:space="0"/>
              <w:right w:val="single" w:color="000000" w:sz="4" w:space="0"/>
            </w:tcBorders>
            <w:vAlign w:val="center"/>
          </w:tcPr>
          <w:p w14:paraId="68F5E7CE">
            <w:pPr>
              <w:textAlignment w:val="center"/>
              <w:rPr>
                <w:bCs/>
                <w:lang w:bidi="ar"/>
              </w:rPr>
            </w:pPr>
            <w:r>
              <w:rPr>
                <w:rFonts w:hint="eastAsia"/>
                <w:bCs/>
                <w:lang w:bidi="ar"/>
              </w:rPr>
              <w:t>◆  门窗（玻璃、窗台）无浮尘</w:t>
            </w:r>
          </w:p>
          <w:p w14:paraId="591840B9">
            <w:pPr>
              <w:textAlignment w:val="center"/>
              <w:rPr>
                <w:bCs/>
              </w:rPr>
            </w:pPr>
            <w:r>
              <w:rPr>
                <w:rFonts w:hint="eastAsia"/>
                <w:bCs/>
                <w:lang w:bidi="ar"/>
              </w:rPr>
              <w:t xml:space="preserve">◆  </w:t>
            </w:r>
            <w:r>
              <w:rPr>
                <w:rFonts w:hint="eastAsia"/>
                <w:bCs/>
              </w:rPr>
              <w:t>地面无灰尘、污水、污迹</w:t>
            </w:r>
          </w:p>
          <w:p w14:paraId="5041D863">
            <w:pPr>
              <w:textAlignment w:val="center"/>
              <w:rPr>
                <w:bCs/>
                <w:lang w:bidi="ar"/>
              </w:rPr>
            </w:pPr>
            <w:r>
              <w:rPr>
                <w:rFonts w:hint="eastAsia"/>
                <w:bCs/>
                <w:lang w:bidi="ar"/>
              </w:rPr>
              <w:t>◆  爱护机台、电脑、打印机等设备无浮尘</w:t>
            </w:r>
          </w:p>
        </w:tc>
        <w:tc>
          <w:tcPr>
            <w:tcW w:w="621" w:type="dxa"/>
            <w:tcBorders>
              <w:top w:val="single" w:color="000000" w:sz="4" w:space="0"/>
              <w:left w:val="single" w:color="000000" w:sz="4" w:space="0"/>
              <w:bottom w:val="single" w:color="000000" w:sz="4" w:space="0"/>
              <w:right w:val="single" w:color="000000" w:sz="4" w:space="0"/>
            </w:tcBorders>
            <w:vAlign w:val="center"/>
          </w:tcPr>
          <w:p w14:paraId="1365ED06">
            <w:pPr>
              <w:jc w:val="center"/>
              <w:textAlignment w:val="center"/>
              <w:rPr>
                <w:bCs/>
                <w:lang w:bidi="ar"/>
              </w:rPr>
            </w:pPr>
            <w:r>
              <w:rPr>
                <w:rFonts w:hint="eastAsia"/>
                <w:bCs/>
                <w:lang w:bidi="ar"/>
              </w:rPr>
              <w:t>3</w:t>
            </w:r>
          </w:p>
        </w:tc>
        <w:tc>
          <w:tcPr>
            <w:tcW w:w="3493" w:type="dxa"/>
            <w:tcBorders>
              <w:top w:val="single" w:color="000000" w:sz="4" w:space="0"/>
              <w:left w:val="single" w:color="000000" w:sz="4" w:space="0"/>
              <w:bottom w:val="single" w:color="000000" w:sz="4" w:space="0"/>
              <w:right w:val="single" w:color="000000" w:sz="4" w:space="0"/>
            </w:tcBorders>
            <w:vAlign w:val="center"/>
          </w:tcPr>
          <w:p w14:paraId="63038202">
            <w:pPr>
              <w:textAlignment w:val="center"/>
              <w:rPr>
                <w:rStyle w:val="63"/>
                <w:rFonts w:hint="default"/>
                <w:bCs/>
                <w:color w:val="auto"/>
                <w:sz w:val="24"/>
                <w:szCs w:val="24"/>
                <w:lang w:bidi="ar"/>
              </w:rPr>
            </w:pPr>
            <w:r>
              <w:rPr>
                <w:rStyle w:val="64"/>
                <w:rFonts w:hint="default"/>
                <w:bCs/>
                <w:color w:val="auto"/>
                <w:lang w:bidi="ar"/>
              </w:rPr>
              <w:t>□ 1.正常，</w:t>
            </w:r>
            <w:r>
              <w:rPr>
                <w:rStyle w:val="63"/>
                <w:rFonts w:hint="default"/>
                <w:bCs/>
                <w:color w:val="auto"/>
                <w:sz w:val="24"/>
                <w:szCs w:val="24"/>
                <w:lang w:bidi="ar"/>
              </w:rPr>
              <w:t>得3分</w:t>
            </w:r>
          </w:p>
          <w:p w14:paraId="58F9AF7B">
            <w:pPr>
              <w:textAlignment w:val="center"/>
              <w:rPr>
                <w:rStyle w:val="64"/>
                <w:rFonts w:hint="default"/>
                <w:bCs/>
                <w:color w:val="auto"/>
                <w:lang w:bidi="ar"/>
              </w:rPr>
            </w:pPr>
            <w:r>
              <w:rPr>
                <w:rStyle w:val="64"/>
                <w:rFonts w:hint="default"/>
                <w:bCs/>
                <w:color w:val="auto"/>
                <w:lang w:bidi="ar"/>
              </w:rPr>
              <w:t>□ 不正常，</w:t>
            </w:r>
            <w:r>
              <w:rPr>
                <w:rStyle w:val="63"/>
                <w:rFonts w:hint="default"/>
                <w:bCs/>
                <w:color w:val="auto"/>
                <w:sz w:val="24"/>
                <w:szCs w:val="24"/>
                <w:lang w:bidi="ar"/>
              </w:rPr>
              <w:t>不得分</w:t>
            </w:r>
          </w:p>
        </w:tc>
        <w:tc>
          <w:tcPr>
            <w:tcW w:w="668" w:type="dxa"/>
            <w:tcBorders>
              <w:top w:val="single" w:color="000000" w:sz="4" w:space="0"/>
              <w:left w:val="single" w:color="000000" w:sz="4" w:space="0"/>
              <w:bottom w:val="single" w:color="000000" w:sz="4" w:space="0"/>
              <w:right w:val="single" w:color="000000" w:sz="4" w:space="0"/>
            </w:tcBorders>
            <w:vAlign w:val="center"/>
          </w:tcPr>
          <w:p w14:paraId="31D98720"/>
        </w:tc>
        <w:tc>
          <w:tcPr>
            <w:tcW w:w="3893" w:type="dxa"/>
            <w:tcBorders>
              <w:top w:val="single" w:color="000000" w:sz="4" w:space="0"/>
              <w:left w:val="single" w:color="000000" w:sz="4" w:space="0"/>
              <w:bottom w:val="single" w:color="000000" w:sz="4" w:space="0"/>
              <w:right w:val="single" w:color="000000" w:sz="4" w:space="0"/>
            </w:tcBorders>
            <w:vAlign w:val="center"/>
          </w:tcPr>
          <w:p w14:paraId="4EECE1FA"/>
        </w:tc>
      </w:tr>
      <w:tr w14:paraId="7197DE2A">
        <w:tblPrEx>
          <w:tblCellMar>
            <w:top w:w="0" w:type="dxa"/>
            <w:left w:w="108" w:type="dxa"/>
            <w:bottom w:w="0" w:type="dxa"/>
            <w:right w:w="108" w:type="dxa"/>
          </w:tblCellMar>
        </w:tblPrEx>
        <w:trPr>
          <w:trHeight w:val="1362" w:hRule="atLeast"/>
          <w:jc w:val="center"/>
        </w:trPr>
        <w:tc>
          <w:tcPr>
            <w:tcW w:w="556" w:type="dxa"/>
            <w:vMerge w:val="continue"/>
            <w:tcBorders>
              <w:left w:val="single" w:color="000000" w:sz="4" w:space="0"/>
              <w:right w:val="single" w:color="000000" w:sz="4" w:space="0"/>
            </w:tcBorders>
            <w:vAlign w:val="center"/>
          </w:tcPr>
          <w:p w14:paraId="73A1BA94">
            <w:pPr>
              <w:jc w:val="center"/>
              <w:rPr>
                <w:bCs/>
              </w:rPr>
            </w:pPr>
          </w:p>
        </w:tc>
        <w:tc>
          <w:tcPr>
            <w:tcW w:w="527" w:type="dxa"/>
            <w:tcBorders>
              <w:top w:val="single" w:color="000000" w:sz="4" w:space="0"/>
              <w:left w:val="single" w:color="000000" w:sz="4" w:space="0"/>
              <w:bottom w:val="single" w:color="000000" w:sz="4" w:space="0"/>
              <w:right w:val="single" w:color="000000" w:sz="4" w:space="0"/>
            </w:tcBorders>
            <w:vAlign w:val="center"/>
          </w:tcPr>
          <w:p w14:paraId="0D5599B3">
            <w:pPr>
              <w:jc w:val="center"/>
              <w:textAlignment w:val="center"/>
              <w:rPr>
                <w:bCs/>
                <w:lang w:bidi="ar"/>
              </w:rPr>
            </w:pPr>
            <w:r>
              <w:rPr>
                <w:rFonts w:hint="eastAsia"/>
                <w:bCs/>
                <w:lang w:bidi="ar"/>
              </w:rPr>
              <w:t>23</w:t>
            </w:r>
          </w:p>
        </w:tc>
        <w:tc>
          <w:tcPr>
            <w:tcW w:w="1617" w:type="dxa"/>
            <w:vMerge w:val="continue"/>
            <w:tcBorders>
              <w:left w:val="single" w:color="000000" w:sz="4" w:space="0"/>
              <w:right w:val="single" w:color="000000" w:sz="4" w:space="0"/>
            </w:tcBorders>
            <w:vAlign w:val="center"/>
          </w:tcPr>
          <w:p w14:paraId="2E78BBC2">
            <w:pPr>
              <w:jc w:val="center"/>
              <w:rPr>
                <w:bCs/>
                <w:lang w:bidi="ar"/>
              </w:rPr>
            </w:pPr>
          </w:p>
        </w:tc>
        <w:tc>
          <w:tcPr>
            <w:tcW w:w="3715" w:type="dxa"/>
            <w:tcBorders>
              <w:top w:val="single" w:color="000000" w:sz="4" w:space="0"/>
              <w:left w:val="single" w:color="000000" w:sz="4" w:space="0"/>
              <w:bottom w:val="single" w:color="000000" w:sz="4" w:space="0"/>
              <w:right w:val="single" w:color="000000" w:sz="4" w:space="0"/>
            </w:tcBorders>
            <w:vAlign w:val="center"/>
          </w:tcPr>
          <w:p w14:paraId="63F629C5">
            <w:pPr>
              <w:textAlignment w:val="center"/>
              <w:rPr>
                <w:bCs/>
              </w:rPr>
            </w:pPr>
            <w:r>
              <w:rPr>
                <w:rFonts w:hint="eastAsia"/>
                <w:bCs/>
                <w:lang w:bidi="ar"/>
              </w:rPr>
              <w:t xml:space="preserve">◆  </w:t>
            </w:r>
            <w:r>
              <w:rPr>
                <w:rFonts w:hint="eastAsia"/>
                <w:bCs/>
              </w:rPr>
              <w:t>人员穿戴工服、头花、衣着整洁</w:t>
            </w:r>
          </w:p>
          <w:p w14:paraId="628256D0">
            <w:pPr>
              <w:textAlignment w:val="center"/>
              <w:rPr>
                <w:bCs/>
                <w:lang w:bidi="ar"/>
              </w:rPr>
            </w:pPr>
            <w:r>
              <w:rPr>
                <w:rFonts w:hint="eastAsia"/>
                <w:bCs/>
                <w:lang w:bidi="ar"/>
              </w:rPr>
              <w:t>◆  工作岗位大声喧哗、空岗、言谈举止符合规范</w:t>
            </w:r>
          </w:p>
        </w:tc>
        <w:tc>
          <w:tcPr>
            <w:tcW w:w="621" w:type="dxa"/>
            <w:tcBorders>
              <w:top w:val="single" w:color="000000" w:sz="4" w:space="0"/>
              <w:left w:val="single" w:color="000000" w:sz="4" w:space="0"/>
              <w:bottom w:val="single" w:color="000000" w:sz="4" w:space="0"/>
              <w:right w:val="single" w:color="000000" w:sz="4" w:space="0"/>
            </w:tcBorders>
            <w:vAlign w:val="center"/>
          </w:tcPr>
          <w:p w14:paraId="5608379E">
            <w:pPr>
              <w:jc w:val="center"/>
              <w:textAlignment w:val="center"/>
              <w:rPr>
                <w:bCs/>
                <w:lang w:bidi="ar"/>
              </w:rPr>
            </w:pPr>
            <w:r>
              <w:rPr>
                <w:rFonts w:hint="eastAsia"/>
                <w:bCs/>
                <w:lang w:bidi="ar"/>
              </w:rPr>
              <w:t>2</w:t>
            </w:r>
          </w:p>
        </w:tc>
        <w:tc>
          <w:tcPr>
            <w:tcW w:w="3493" w:type="dxa"/>
            <w:tcBorders>
              <w:top w:val="single" w:color="000000" w:sz="4" w:space="0"/>
              <w:left w:val="single" w:color="000000" w:sz="4" w:space="0"/>
              <w:bottom w:val="single" w:color="000000" w:sz="4" w:space="0"/>
              <w:right w:val="single" w:color="000000" w:sz="4" w:space="0"/>
            </w:tcBorders>
            <w:vAlign w:val="center"/>
          </w:tcPr>
          <w:p w14:paraId="1D825080">
            <w:pPr>
              <w:textAlignment w:val="center"/>
              <w:rPr>
                <w:rStyle w:val="63"/>
                <w:rFonts w:hint="default"/>
                <w:bCs/>
                <w:color w:val="auto"/>
                <w:sz w:val="24"/>
                <w:szCs w:val="24"/>
                <w:lang w:bidi="ar"/>
              </w:rPr>
            </w:pPr>
            <w:r>
              <w:rPr>
                <w:rStyle w:val="64"/>
                <w:rFonts w:hint="default"/>
                <w:bCs/>
                <w:color w:val="auto"/>
                <w:lang w:bidi="ar"/>
              </w:rPr>
              <w:t>□ 1.正常，</w:t>
            </w:r>
            <w:r>
              <w:rPr>
                <w:rStyle w:val="63"/>
                <w:rFonts w:hint="default"/>
                <w:bCs/>
                <w:color w:val="auto"/>
                <w:sz w:val="24"/>
                <w:szCs w:val="24"/>
                <w:lang w:bidi="ar"/>
              </w:rPr>
              <w:t>得2分</w:t>
            </w:r>
          </w:p>
          <w:p w14:paraId="4F12BA5E">
            <w:pPr>
              <w:textAlignment w:val="center"/>
              <w:rPr>
                <w:rStyle w:val="64"/>
                <w:rFonts w:hint="default"/>
                <w:bCs/>
                <w:color w:val="auto"/>
                <w:lang w:bidi="ar"/>
              </w:rPr>
            </w:pPr>
            <w:r>
              <w:rPr>
                <w:rStyle w:val="64"/>
                <w:rFonts w:hint="default"/>
                <w:bCs/>
                <w:color w:val="auto"/>
                <w:lang w:bidi="ar"/>
              </w:rPr>
              <w:t>□ 不正常，</w:t>
            </w:r>
            <w:r>
              <w:rPr>
                <w:rStyle w:val="63"/>
                <w:rFonts w:hint="default"/>
                <w:bCs/>
                <w:color w:val="auto"/>
                <w:sz w:val="24"/>
                <w:szCs w:val="24"/>
                <w:lang w:bidi="ar"/>
              </w:rPr>
              <w:t>不得分</w:t>
            </w:r>
          </w:p>
        </w:tc>
        <w:tc>
          <w:tcPr>
            <w:tcW w:w="668" w:type="dxa"/>
            <w:tcBorders>
              <w:top w:val="single" w:color="000000" w:sz="4" w:space="0"/>
              <w:left w:val="single" w:color="000000" w:sz="4" w:space="0"/>
              <w:bottom w:val="single" w:color="000000" w:sz="4" w:space="0"/>
              <w:right w:val="single" w:color="000000" w:sz="4" w:space="0"/>
            </w:tcBorders>
            <w:vAlign w:val="center"/>
          </w:tcPr>
          <w:p w14:paraId="5748F949"/>
        </w:tc>
        <w:tc>
          <w:tcPr>
            <w:tcW w:w="3893" w:type="dxa"/>
            <w:tcBorders>
              <w:top w:val="single" w:color="000000" w:sz="4" w:space="0"/>
              <w:left w:val="single" w:color="000000" w:sz="4" w:space="0"/>
              <w:bottom w:val="single" w:color="000000" w:sz="4" w:space="0"/>
              <w:right w:val="single" w:color="000000" w:sz="4" w:space="0"/>
            </w:tcBorders>
            <w:vAlign w:val="center"/>
          </w:tcPr>
          <w:p w14:paraId="2EB0D4B5"/>
        </w:tc>
      </w:tr>
      <w:tr w14:paraId="50627D9F">
        <w:tblPrEx>
          <w:tblCellMar>
            <w:top w:w="0" w:type="dxa"/>
            <w:left w:w="108" w:type="dxa"/>
            <w:bottom w:w="0" w:type="dxa"/>
            <w:right w:w="108" w:type="dxa"/>
          </w:tblCellMar>
        </w:tblPrEx>
        <w:trPr>
          <w:trHeight w:val="1362" w:hRule="atLeast"/>
          <w:jc w:val="center"/>
        </w:trPr>
        <w:tc>
          <w:tcPr>
            <w:tcW w:w="556" w:type="dxa"/>
            <w:vMerge w:val="continue"/>
            <w:tcBorders>
              <w:left w:val="single" w:color="000000" w:sz="4" w:space="0"/>
              <w:right w:val="single" w:color="000000" w:sz="4" w:space="0"/>
            </w:tcBorders>
            <w:vAlign w:val="center"/>
          </w:tcPr>
          <w:p w14:paraId="0B5AAC72">
            <w:pPr>
              <w:jc w:val="center"/>
              <w:rPr>
                <w:bCs/>
              </w:rPr>
            </w:pPr>
          </w:p>
        </w:tc>
        <w:tc>
          <w:tcPr>
            <w:tcW w:w="527" w:type="dxa"/>
            <w:tcBorders>
              <w:top w:val="single" w:color="000000" w:sz="4" w:space="0"/>
              <w:left w:val="single" w:color="000000" w:sz="4" w:space="0"/>
              <w:bottom w:val="single" w:color="000000" w:sz="4" w:space="0"/>
              <w:right w:val="single" w:color="000000" w:sz="4" w:space="0"/>
            </w:tcBorders>
            <w:vAlign w:val="center"/>
          </w:tcPr>
          <w:p w14:paraId="1A624F55">
            <w:pPr>
              <w:jc w:val="center"/>
              <w:textAlignment w:val="center"/>
              <w:rPr>
                <w:bCs/>
                <w:lang w:bidi="ar"/>
              </w:rPr>
            </w:pPr>
            <w:r>
              <w:rPr>
                <w:rFonts w:hint="eastAsia"/>
                <w:bCs/>
                <w:lang w:bidi="ar"/>
              </w:rPr>
              <w:t>24</w:t>
            </w:r>
          </w:p>
        </w:tc>
        <w:tc>
          <w:tcPr>
            <w:tcW w:w="1617" w:type="dxa"/>
            <w:vMerge w:val="continue"/>
            <w:tcBorders>
              <w:left w:val="single" w:color="000000" w:sz="4" w:space="0"/>
              <w:bottom w:val="single" w:color="000000" w:sz="4" w:space="0"/>
              <w:right w:val="single" w:color="000000" w:sz="4" w:space="0"/>
            </w:tcBorders>
            <w:vAlign w:val="center"/>
          </w:tcPr>
          <w:p w14:paraId="6A128A2E">
            <w:pPr>
              <w:jc w:val="center"/>
              <w:textAlignment w:val="center"/>
              <w:rPr>
                <w:bCs/>
                <w:lang w:bidi="ar"/>
              </w:rPr>
            </w:pPr>
          </w:p>
        </w:tc>
        <w:tc>
          <w:tcPr>
            <w:tcW w:w="3715" w:type="dxa"/>
            <w:tcBorders>
              <w:top w:val="single" w:color="000000" w:sz="4" w:space="0"/>
              <w:left w:val="single" w:color="000000" w:sz="4" w:space="0"/>
              <w:bottom w:val="single" w:color="000000" w:sz="4" w:space="0"/>
              <w:right w:val="single" w:color="000000" w:sz="4" w:space="0"/>
            </w:tcBorders>
            <w:vAlign w:val="center"/>
          </w:tcPr>
          <w:p w14:paraId="4311349D">
            <w:pPr>
              <w:textAlignment w:val="center"/>
              <w:rPr>
                <w:bCs/>
                <w:lang w:bidi="ar"/>
              </w:rPr>
            </w:pPr>
            <w:r>
              <w:rPr>
                <w:rFonts w:hint="eastAsia"/>
                <w:bCs/>
                <w:lang w:bidi="ar"/>
              </w:rPr>
              <w:t>◆ 人员配备齐全、保证岗位24小时专人值守</w:t>
            </w:r>
          </w:p>
          <w:p w14:paraId="2CD759FE">
            <w:pPr>
              <w:textAlignment w:val="center"/>
              <w:rPr>
                <w:bCs/>
                <w:lang w:bidi="ar"/>
              </w:rPr>
            </w:pPr>
            <w:r>
              <w:rPr>
                <w:rFonts w:hint="eastAsia"/>
                <w:bCs/>
                <w:lang w:bidi="ar"/>
              </w:rPr>
              <w:t>◆ 及时发现各种故障，保证通信畅通</w:t>
            </w:r>
          </w:p>
        </w:tc>
        <w:tc>
          <w:tcPr>
            <w:tcW w:w="621" w:type="dxa"/>
            <w:tcBorders>
              <w:top w:val="single" w:color="000000" w:sz="4" w:space="0"/>
              <w:left w:val="single" w:color="000000" w:sz="4" w:space="0"/>
              <w:bottom w:val="single" w:color="000000" w:sz="4" w:space="0"/>
              <w:right w:val="single" w:color="000000" w:sz="4" w:space="0"/>
            </w:tcBorders>
            <w:vAlign w:val="center"/>
          </w:tcPr>
          <w:p w14:paraId="0B874916">
            <w:pPr>
              <w:jc w:val="center"/>
              <w:textAlignment w:val="center"/>
              <w:rPr>
                <w:bCs/>
                <w:lang w:bidi="ar"/>
              </w:rPr>
            </w:pPr>
            <w:r>
              <w:rPr>
                <w:rFonts w:hint="eastAsia"/>
                <w:bCs/>
                <w:lang w:bidi="ar"/>
              </w:rPr>
              <w:t>3</w:t>
            </w:r>
          </w:p>
        </w:tc>
        <w:tc>
          <w:tcPr>
            <w:tcW w:w="3493" w:type="dxa"/>
            <w:tcBorders>
              <w:top w:val="single" w:color="000000" w:sz="4" w:space="0"/>
              <w:left w:val="single" w:color="000000" w:sz="4" w:space="0"/>
              <w:bottom w:val="single" w:color="000000" w:sz="4" w:space="0"/>
              <w:right w:val="single" w:color="000000" w:sz="4" w:space="0"/>
            </w:tcBorders>
            <w:vAlign w:val="center"/>
          </w:tcPr>
          <w:p w14:paraId="7F4CB377">
            <w:pPr>
              <w:textAlignment w:val="center"/>
              <w:rPr>
                <w:rStyle w:val="63"/>
                <w:rFonts w:hint="default"/>
                <w:bCs/>
                <w:color w:val="auto"/>
                <w:sz w:val="24"/>
                <w:szCs w:val="24"/>
                <w:lang w:bidi="ar"/>
              </w:rPr>
            </w:pPr>
            <w:r>
              <w:rPr>
                <w:rStyle w:val="64"/>
                <w:rFonts w:hint="default"/>
                <w:bCs/>
                <w:color w:val="auto"/>
                <w:lang w:bidi="ar"/>
              </w:rPr>
              <w:t>□ 1.正常，</w:t>
            </w:r>
            <w:r>
              <w:rPr>
                <w:rStyle w:val="63"/>
                <w:rFonts w:hint="default"/>
                <w:bCs/>
                <w:color w:val="auto"/>
                <w:sz w:val="24"/>
                <w:szCs w:val="24"/>
                <w:lang w:bidi="ar"/>
              </w:rPr>
              <w:t>得3分</w:t>
            </w:r>
          </w:p>
          <w:p w14:paraId="24084625">
            <w:pPr>
              <w:textAlignment w:val="center"/>
              <w:rPr>
                <w:rStyle w:val="64"/>
                <w:rFonts w:hint="default"/>
                <w:bCs/>
                <w:color w:val="auto"/>
                <w:lang w:bidi="ar"/>
              </w:rPr>
            </w:pPr>
            <w:r>
              <w:rPr>
                <w:rStyle w:val="64"/>
                <w:rFonts w:hint="default"/>
                <w:bCs/>
                <w:color w:val="auto"/>
                <w:lang w:bidi="ar"/>
              </w:rPr>
              <w:t>□ 不正常，</w:t>
            </w:r>
            <w:r>
              <w:rPr>
                <w:rStyle w:val="63"/>
                <w:rFonts w:hint="default"/>
                <w:bCs/>
                <w:color w:val="auto"/>
                <w:sz w:val="24"/>
                <w:szCs w:val="24"/>
                <w:lang w:bidi="ar"/>
              </w:rPr>
              <w:t xml:space="preserve">不得分                                                                                                                                                                                                     </w:t>
            </w:r>
          </w:p>
        </w:tc>
        <w:tc>
          <w:tcPr>
            <w:tcW w:w="668" w:type="dxa"/>
            <w:tcBorders>
              <w:top w:val="single" w:color="000000" w:sz="4" w:space="0"/>
              <w:left w:val="single" w:color="000000" w:sz="4" w:space="0"/>
              <w:bottom w:val="single" w:color="000000" w:sz="4" w:space="0"/>
              <w:right w:val="single" w:color="000000" w:sz="4" w:space="0"/>
            </w:tcBorders>
            <w:vAlign w:val="center"/>
          </w:tcPr>
          <w:p w14:paraId="54FC6C8C"/>
        </w:tc>
        <w:tc>
          <w:tcPr>
            <w:tcW w:w="3893" w:type="dxa"/>
            <w:tcBorders>
              <w:top w:val="single" w:color="000000" w:sz="4" w:space="0"/>
              <w:left w:val="single" w:color="000000" w:sz="4" w:space="0"/>
              <w:bottom w:val="single" w:color="000000" w:sz="4" w:space="0"/>
              <w:right w:val="single" w:color="000000" w:sz="4" w:space="0"/>
            </w:tcBorders>
            <w:vAlign w:val="center"/>
          </w:tcPr>
          <w:p w14:paraId="7C561486"/>
        </w:tc>
      </w:tr>
      <w:tr w14:paraId="3BC41DBB">
        <w:tblPrEx>
          <w:tblCellMar>
            <w:top w:w="0" w:type="dxa"/>
            <w:left w:w="108" w:type="dxa"/>
            <w:bottom w:w="0" w:type="dxa"/>
            <w:right w:w="108" w:type="dxa"/>
          </w:tblCellMar>
        </w:tblPrEx>
        <w:trPr>
          <w:trHeight w:val="1362" w:hRule="atLeast"/>
          <w:jc w:val="center"/>
        </w:trPr>
        <w:tc>
          <w:tcPr>
            <w:tcW w:w="556" w:type="dxa"/>
            <w:vMerge w:val="continue"/>
            <w:tcBorders>
              <w:left w:val="single" w:color="000000" w:sz="4" w:space="0"/>
              <w:right w:val="single" w:color="000000" w:sz="4" w:space="0"/>
            </w:tcBorders>
            <w:vAlign w:val="center"/>
          </w:tcPr>
          <w:p w14:paraId="75468A07">
            <w:pPr>
              <w:jc w:val="center"/>
              <w:rPr>
                <w:bCs/>
              </w:rPr>
            </w:pPr>
          </w:p>
        </w:tc>
        <w:tc>
          <w:tcPr>
            <w:tcW w:w="527" w:type="dxa"/>
            <w:tcBorders>
              <w:top w:val="single" w:color="000000" w:sz="4" w:space="0"/>
              <w:left w:val="single" w:color="000000" w:sz="4" w:space="0"/>
              <w:bottom w:val="single" w:color="000000" w:sz="4" w:space="0"/>
              <w:right w:val="single" w:color="000000" w:sz="4" w:space="0"/>
            </w:tcBorders>
            <w:vAlign w:val="center"/>
          </w:tcPr>
          <w:p w14:paraId="73C36171">
            <w:pPr>
              <w:jc w:val="center"/>
              <w:textAlignment w:val="center"/>
              <w:rPr>
                <w:bCs/>
                <w:lang w:bidi="ar"/>
              </w:rPr>
            </w:pPr>
            <w:r>
              <w:rPr>
                <w:rFonts w:hint="eastAsia"/>
                <w:bCs/>
                <w:lang w:bidi="ar"/>
              </w:rPr>
              <w:t>25</w:t>
            </w:r>
          </w:p>
        </w:tc>
        <w:tc>
          <w:tcPr>
            <w:tcW w:w="1617" w:type="dxa"/>
            <w:tcBorders>
              <w:top w:val="single" w:color="000000" w:sz="4" w:space="0"/>
              <w:left w:val="single" w:color="000000" w:sz="4" w:space="0"/>
              <w:bottom w:val="single" w:color="000000" w:sz="4" w:space="0"/>
              <w:right w:val="single" w:color="000000" w:sz="4" w:space="0"/>
            </w:tcBorders>
            <w:vAlign w:val="center"/>
          </w:tcPr>
          <w:p w14:paraId="68924795">
            <w:pPr>
              <w:jc w:val="center"/>
              <w:textAlignment w:val="center"/>
              <w:rPr>
                <w:bCs/>
                <w:lang w:bidi="ar"/>
              </w:rPr>
            </w:pPr>
            <w:r>
              <w:rPr>
                <w:rFonts w:hint="eastAsia"/>
                <w:bCs/>
                <w:lang w:bidi="ar"/>
              </w:rPr>
              <w:t>8585技能掌握情况</w:t>
            </w:r>
          </w:p>
        </w:tc>
        <w:tc>
          <w:tcPr>
            <w:tcW w:w="3715" w:type="dxa"/>
            <w:tcBorders>
              <w:top w:val="single" w:color="000000" w:sz="4" w:space="0"/>
              <w:left w:val="single" w:color="000000" w:sz="4" w:space="0"/>
              <w:bottom w:val="single" w:color="000000" w:sz="4" w:space="0"/>
              <w:right w:val="single" w:color="000000" w:sz="4" w:space="0"/>
            </w:tcBorders>
            <w:vAlign w:val="center"/>
          </w:tcPr>
          <w:p w14:paraId="6D9C30AB">
            <w:pPr>
              <w:textAlignment w:val="center"/>
              <w:rPr>
                <w:bCs/>
                <w:lang w:bidi="ar"/>
              </w:rPr>
            </w:pPr>
            <w:r>
              <w:rPr>
                <w:rFonts w:hint="eastAsia"/>
                <w:bCs/>
                <w:lang w:bidi="ar"/>
              </w:rPr>
              <w:t>◆  熟练掌握8585系统设备性能工作原理</w:t>
            </w:r>
          </w:p>
          <w:p w14:paraId="26A7DE6D">
            <w:pPr>
              <w:textAlignment w:val="center"/>
              <w:rPr>
                <w:bCs/>
                <w:lang w:bidi="ar"/>
              </w:rPr>
            </w:pPr>
            <w:r>
              <w:rPr>
                <w:rFonts w:hint="eastAsia"/>
                <w:bCs/>
                <w:lang w:bidi="ar"/>
              </w:rPr>
              <w:t>◆  熟练掌握8585知识和技能</w:t>
            </w:r>
          </w:p>
          <w:p w14:paraId="466A88EE">
            <w:pPr>
              <w:textAlignment w:val="center"/>
              <w:rPr>
                <w:bCs/>
                <w:lang w:bidi="ar"/>
              </w:rPr>
            </w:pPr>
            <w:r>
              <w:rPr>
                <w:rFonts w:hint="eastAsia"/>
                <w:bCs/>
                <w:lang w:bidi="ar"/>
              </w:rPr>
              <w:t>◆  及时发现各类问题及解决</w:t>
            </w:r>
          </w:p>
          <w:p w14:paraId="4A0C1CF0">
            <w:pPr>
              <w:textAlignment w:val="center"/>
              <w:rPr>
                <w:bCs/>
                <w:lang w:bidi="ar"/>
              </w:rPr>
            </w:pPr>
            <w:r>
              <w:rPr>
                <w:rFonts w:hint="eastAsia"/>
                <w:bCs/>
                <w:lang w:bidi="ar"/>
              </w:rPr>
              <w:t>◆  掌握常用热线电话，有关部门电话</w:t>
            </w:r>
          </w:p>
          <w:p w14:paraId="6BE27885">
            <w:pPr>
              <w:textAlignment w:val="center"/>
              <w:rPr>
                <w:bCs/>
                <w:lang w:bidi="ar"/>
              </w:rPr>
            </w:pPr>
            <w:r>
              <w:rPr>
                <w:rFonts w:hint="eastAsia"/>
                <w:bCs/>
                <w:lang w:bidi="ar"/>
              </w:rPr>
              <w:t>◆  在突发事件的应急处理中，发挥沟通和协调辅助作用</w:t>
            </w:r>
          </w:p>
        </w:tc>
        <w:tc>
          <w:tcPr>
            <w:tcW w:w="621" w:type="dxa"/>
            <w:tcBorders>
              <w:top w:val="single" w:color="000000" w:sz="4" w:space="0"/>
              <w:left w:val="single" w:color="000000" w:sz="4" w:space="0"/>
              <w:bottom w:val="single" w:color="000000" w:sz="4" w:space="0"/>
              <w:right w:val="single" w:color="000000" w:sz="4" w:space="0"/>
            </w:tcBorders>
            <w:vAlign w:val="center"/>
          </w:tcPr>
          <w:p w14:paraId="6A08CF9E">
            <w:pPr>
              <w:jc w:val="center"/>
              <w:textAlignment w:val="center"/>
              <w:rPr>
                <w:bCs/>
                <w:lang w:bidi="ar"/>
              </w:rPr>
            </w:pPr>
            <w:r>
              <w:rPr>
                <w:rFonts w:hint="eastAsia"/>
                <w:bCs/>
                <w:lang w:bidi="ar"/>
              </w:rPr>
              <w:t xml:space="preserve">5                                                                                                                                                                                                                                                                                                                                                                                                                     </w:t>
            </w:r>
          </w:p>
        </w:tc>
        <w:tc>
          <w:tcPr>
            <w:tcW w:w="3493" w:type="dxa"/>
            <w:tcBorders>
              <w:top w:val="single" w:color="000000" w:sz="4" w:space="0"/>
              <w:left w:val="single" w:color="000000" w:sz="4" w:space="0"/>
              <w:bottom w:val="single" w:color="000000" w:sz="4" w:space="0"/>
              <w:right w:val="single" w:color="000000" w:sz="4" w:space="0"/>
            </w:tcBorders>
            <w:vAlign w:val="center"/>
          </w:tcPr>
          <w:p w14:paraId="0A5E6ABF">
            <w:pPr>
              <w:textAlignment w:val="center"/>
              <w:rPr>
                <w:rStyle w:val="63"/>
                <w:rFonts w:hint="default"/>
                <w:bCs/>
                <w:color w:val="auto"/>
                <w:sz w:val="24"/>
                <w:szCs w:val="24"/>
                <w:lang w:bidi="ar"/>
              </w:rPr>
            </w:pPr>
            <w:r>
              <w:rPr>
                <w:rStyle w:val="64"/>
                <w:rFonts w:hint="default"/>
                <w:bCs/>
                <w:color w:val="auto"/>
                <w:lang w:bidi="ar"/>
              </w:rPr>
              <w:t>□ 1.能熟练掌握，</w:t>
            </w:r>
            <w:r>
              <w:rPr>
                <w:rStyle w:val="63"/>
                <w:rFonts w:hint="default"/>
                <w:bCs/>
                <w:color w:val="auto"/>
                <w:sz w:val="24"/>
                <w:szCs w:val="24"/>
                <w:lang w:bidi="ar"/>
              </w:rPr>
              <w:t>得5分</w:t>
            </w:r>
          </w:p>
          <w:p w14:paraId="460B5A02">
            <w:pPr>
              <w:textAlignment w:val="center"/>
              <w:rPr>
                <w:rStyle w:val="63"/>
                <w:rFonts w:hint="default"/>
                <w:bCs/>
                <w:color w:val="auto"/>
                <w:sz w:val="24"/>
                <w:szCs w:val="24"/>
                <w:lang w:bidi="ar"/>
              </w:rPr>
            </w:pPr>
            <w:r>
              <w:rPr>
                <w:rStyle w:val="64"/>
                <w:rFonts w:hint="default"/>
                <w:bCs/>
                <w:color w:val="auto"/>
                <w:lang w:bidi="ar"/>
              </w:rPr>
              <w:t>□ 2.有2处以内的，可</w:t>
            </w:r>
            <w:r>
              <w:rPr>
                <w:rStyle w:val="63"/>
                <w:rFonts w:hint="default"/>
                <w:bCs/>
                <w:color w:val="auto"/>
                <w:sz w:val="24"/>
                <w:szCs w:val="24"/>
                <w:lang w:bidi="ar"/>
              </w:rPr>
              <w:t>得3分</w:t>
            </w:r>
          </w:p>
          <w:p w14:paraId="74A937D4">
            <w:pPr>
              <w:textAlignment w:val="center"/>
              <w:rPr>
                <w:rStyle w:val="64"/>
                <w:rFonts w:hint="default"/>
                <w:bCs/>
                <w:color w:val="auto"/>
                <w:lang w:bidi="ar"/>
              </w:rPr>
            </w:pPr>
            <w:r>
              <w:rPr>
                <w:rStyle w:val="64"/>
                <w:rFonts w:hint="default"/>
                <w:bCs/>
                <w:color w:val="auto"/>
                <w:lang w:bidi="ar"/>
              </w:rPr>
              <w:t>□ 3.有2处以上的，</w:t>
            </w:r>
            <w:r>
              <w:rPr>
                <w:rStyle w:val="63"/>
                <w:rFonts w:hint="default"/>
                <w:bCs/>
                <w:color w:val="auto"/>
                <w:sz w:val="24"/>
                <w:szCs w:val="24"/>
                <w:lang w:bidi="ar"/>
              </w:rPr>
              <w:t>不得分</w:t>
            </w:r>
          </w:p>
        </w:tc>
        <w:tc>
          <w:tcPr>
            <w:tcW w:w="668" w:type="dxa"/>
            <w:tcBorders>
              <w:top w:val="single" w:color="000000" w:sz="4" w:space="0"/>
              <w:left w:val="single" w:color="000000" w:sz="4" w:space="0"/>
              <w:bottom w:val="single" w:color="000000" w:sz="4" w:space="0"/>
              <w:right w:val="single" w:color="000000" w:sz="4" w:space="0"/>
            </w:tcBorders>
            <w:vAlign w:val="center"/>
          </w:tcPr>
          <w:p w14:paraId="13BAF4A3"/>
        </w:tc>
        <w:tc>
          <w:tcPr>
            <w:tcW w:w="3893" w:type="dxa"/>
            <w:tcBorders>
              <w:top w:val="single" w:color="000000" w:sz="4" w:space="0"/>
              <w:left w:val="single" w:color="000000" w:sz="4" w:space="0"/>
              <w:bottom w:val="single" w:color="000000" w:sz="4" w:space="0"/>
              <w:right w:val="single" w:color="000000" w:sz="4" w:space="0"/>
            </w:tcBorders>
            <w:vAlign w:val="center"/>
          </w:tcPr>
          <w:p w14:paraId="340AC68C"/>
        </w:tc>
      </w:tr>
      <w:tr w14:paraId="679764BD">
        <w:tblPrEx>
          <w:tblCellMar>
            <w:top w:w="0" w:type="dxa"/>
            <w:left w:w="108" w:type="dxa"/>
            <w:bottom w:w="0" w:type="dxa"/>
            <w:right w:w="108" w:type="dxa"/>
          </w:tblCellMar>
        </w:tblPrEx>
        <w:trPr>
          <w:trHeight w:val="1140" w:hRule="atLeast"/>
          <w:jc w:val="center"/>
        </w:trPr>
        <w:tc>
          <w:tcPr>
            <w:tcW w:w="556" w:type="dxa"/>
            <w:vMerge w:val="continue"/>
            <w:tcBorders>
              <w:left w:val="single" w:color="000000" w:sz="4" w:space="0"/>
              <w:right w:val="single" w:color="000000" w:sz="4" w:space="0"/>
            </w:tcBorders>
            <w:vAlign w:val="center"/>
          </w:tcPr>
          <w:p w14:paraId="334C9C20">
            <w:pPr>
              <w:jc w:val="center"/>
              <w:rPr>
                <w:bCs/>
              </w:rPr>
            </w:pPr>
          </w:p>
        </w:tc>
        <w:tc>
          <w:tcPr>
            <w:tcW w:w="527" w:type="dxa"/>
            <w:tcBorders>
              <w:top w:val="single" w:color="000000" w:sz="4" w:space="0"/>
              <w:left w:val="single" w:color="000000" w:sz="4" w:space="0"/>
              <w:bottom w:val="single" w:color="000000" w:sz="4" w:space="0"/>
              <w:right w:val="single" w:color="000000" w:sz="4" w:space="0"/>
            </w:tcBorders>
            <w:vAlign w:val="center"/>
          </w:tcPr>
          <w:p w14:paraId="73C673BF">
            <w:pPr>
              <w:jc w:val="center"/>
              <w:textAlignment w:val="center"/>
              <w:rPr>
                <w:bCs/>
              </w:rPr>
            </w:pPr>
            <w:r>
              <w:rPr>
                <w:rFonts w:hint="eastAsia"/>
                <w:bCs/>
                <w:lang w:bidi="ar"/>
              </w:rPr>
              <w:t>26</w:t>
            </w:r>
          </w:p>
        </w:tc>
        <w:tc>
          <w:tcPr>
            <w:tcW w:w="1617" w:type="dxa"/>
            <w:vMerge w:val="restart"/>
            <w:tcBorders>
              <w:top w:val="single" w:color="000000" w:sz="4" w:space="0"/>
              <w:left w:val="single" w:color="000000" w:sz="4" w:space="0"/>
              <w:bottom w:val="single" w:color="000000" w:sz="4" w:space="0"/>
              <w:right w:val="single" w:color="000000" w:sz="4" w:space="0"/>
            </w:tcBorders>
            <w:vAlign w:val="center"/>
          </w:tcPr>
          <w:p w14:paraId="3638640D">
            <w:pPr>
              <w:jc w:val="center"/>
              <w:textAlignment w:val="center"/>
              <w:rPr>
                <w:bCs/>
              </w:rPr>
            </w:pPr>
            <w:r>
              <w:rPr>
                <w:rFonts w:hint="eastAsia"/>
                <w:bCs/>
                <w:lang w:bidi="ar"/>
              </w:rPr>
              <w:t>被有效投诉或表扬</w:t>
            </w:r>
          </w:p>
        </w:tc>
        <w:tc>
          <w:tcPr>
            <w:tcW w:w="3715" w:type="dxa"/>
            <w:tcBorders>
              <w:top w:val="single" w:color="000000" w:sz="4" w:space="0"/>
              <w:left w:val="single" w:color="000000" w:sz="4" w:space="0"/>
              <w:bottom w:val="single" w:color="000000" w:sz="4" w:space="0"/>
              <w:right w:val="single" w:color="000000" w:sz="4" w:space="0"/>
            </w:tcBorders>
            <w:vAlign w:val="center"/>
          </w:tcPr>
          <w:p w14:paraId="434F3B6D">
            <w:pPr>
              <w:textAlignment w:val="center"/>
              <w:rPr>
                <w:bCs/>
              </w:rPr>
            </w:pPr>
            <w:r>
              <w:rPr>
                <w:rFonts w:hint="eastAsia"/>
                <w:bCs/>
                <w:lang w:bidi="ar"/>
              </w:rPr>
              <w:t>◆ 被以各种形式有效投诉或表扬至</w:t>
            </w:r>
            <w:r>
              <w:rPr>
                <w:rFonts w:hint="eastAsia"/>
              </w:rPr>
              <w:t>采购人</w:t>
            </w:r>
            <w:r>
              <w:rPr>
                <w:rFonts w:hint="eastAsia"/>
                <w:bCs/>
                <w:lang w:bidi="ar"/>
              </w:rPr>
              <w:t>的</w:t>
            </w:r>
          </w:p>
        </w:tc>
        <w:tc>
          <w:tcPr>
            <w:tcW w:w="621" w:type="dxa"/>
            <w:tcBorders>
              <w:top w:val="single" w:color="000000" w:sz="4" w:space="0"/>
              <w:left w:val="nil"/>
              <w:bottom w:val="single" w:color="000000" w:sz="4" w:space="0"/>
              <w:right w:val="single" w:color="000000" w:sz="4" w:space="0"/>
            </w:tcBorders>
            <w:vAlign w:val="center"/>
          </w:tcPr>
          <w:p w14:paraId="2A10E811">
            <w:pPr>
              <w:jc w:val="center"/>
              <w:textAlignment w:val="center"/>
              <w:rPr>
                <w:bCs/>
              </w:rPr>
            </w:pPr>
            <w:r>
              <w:rPr>
                <w:rFonts w:hint="eastAsia"/>
                <w:bCs/>
                <w:lang w:bidi="ar"/>
              </w:rPr>
              <w:t>3</w:t>
            </w:r>
          </w:p>
        </w:tc>
        <w:tc>
          <w:tcPr>
            <w:tcW w:w="3493" w:type="dxa"/>
            <w:tcBorders>
              <w:top w:val="single" w:color="000000" w:sz="4" w:space="0"/>
              <w:left w:val="single" w:color="000000" w:sz="4" w:space="0"/>
              <w:bottom w:val="single" w:color="000000" w:sz="4" w:space="0"/>
              <w:right w:val="single" w:color="000000" w:sz="4" w:space="0"/>
            </w:tcBorders>
            <w:vAlign w:val="center"/>
          </w:tcPr>
          <w:p w14:paraId="4140DF12">
            <w:pPr>
              <w:textAlignment w:val="center"/>
              <w:rPr>
                <w:rStyle w:val="63"/>
                <w:rFonts w:hint="default"/>
                <w:bCs/>
                <w:color w:val="auto"/>
                <w:sz w:val="24"/>
                <w:szCs w:val="24"/>
                <w:lang w:bidi="ar"/>
              </w:rPr>
            </w:pPr>
            <w:r>
              <w:rPr>
                <w:rStyle w:val="64"/>
                <w:rFonts w:hint="default"/>
                <w:bCs/>
                <w:color w:val="auto"/>
                <w:lang w:bidi="ar"/>
              </w:rPr>
              <w:t>□ 1.无，</w:t>
            </w:r>
            <w:r>
              <w:rPr>
                <w:rStyle w:val="63"/>
                <w:rFonts w:hint="default"/>
                <w:bCs/>
                <w:color w:val="auto"/>
                <w:sz w:val="24"/>
                <w:szCs w:val="24"/>
                <w:lang w:bidi="ar"/>
              </w:rPr>
              <w:t>得3分</w:t>
            </w:r>
          </w:p>
          <w:p w14:paraId="7C960DDB">
            <w:pPr>
              <w:textAlignment w:val="center"/>
              <w:rPr>
                <w:rStyle w:val="63"/>
                <w:rFonts w:hint="default"/>
                <w:bCs/>
                <w:color w:val="auto"/>
                <w:sz w:val="24"/>
                <w:szCs w:val="24"/>
                <w:lang w:bidi="ar"/>
              </w:rPr>
            </w:pPr>
            <w:r>
              <w:rPr>
                <w:rStyle w:val="61"/>
                <w:rFonts w:hint="default"/>
                <w:bCs/>
                <w:color w:val="auto"/>
                <w:lang w:bidi="ar"/>
              </w:rPr>
              <w:t>□ 2.有表扬1次，</w:t>
            </w:r>
            <w:r>
              <w:rPr>
                <w:rStyle w:val="63"/>
                <w:rFonts w:hint="default"/>
                <w:bCs/>
                <w:color w:val="auto"/>
                <w:sz w:val="24"/>
                <w:szCs w:val="24"/>
                <w:lang w:bidi="ar"/>
              </w:rPr>
              <w:t>得2分</w:t>
            </w:r>
          </w:p>
          <w:p w14:paraId="54EBADDE">
            <w:pPr>
              <w:textAlignment w:val="center"/>
              <w:rPr>
                <w:rStyle w:val="63"/>
                <w:rFonts w:hint="default"/>
                <w:bCs/>
                <w:color w:val="auto"/>
                <w:sz w:val="24"/>
                <w:szCs w:val="24"/>
                <w:lang w:bidi="ar"/>
              </w:rPr>
            </w:pPr>
            <w:r>
              <w:rPr>
                <w:rStyle w:val="64"/>
                <w:rFonts w:hint="default"/>
                <w:bCs/>
                <w:color w:val="auto"/>
                <w:lang w:bidi="ar"/>
              </w:rPr>
              <w:t>□ 3.有3-5次，可</w:t>
            </w:r>
            <w:r>
              <w:rPr>
                <w:rStyle w:val="63"/>
                <w:rFonts w:hint="default"/>
                <w:bCs/>
                <w:color w:val="auto"/>
                <w:sz w:val="24"/>
                <w:szCs w:val="24"/>
                <w:lang w:bidi="ar"/>
              </w:rPr>
              <w:t>得1分</w:t>
            </w:r>
          </w:p>
          <w:p w14:paraId="5CC130C1">
            <w:pPr>
              <w:textAlignment w:val="center"/>
              <w:rPr>
                <w:bCs/>
              </w:rPr>
            </w:pPr>
            <w:r>
              <w:rPr>
                <w:rStyle w:val="64"/>
                <w:rFonts w:hint="default"/>
                <w:bCs/>
                <w:color w:val="auto"/>
                <w:lang w:bidi="ar"/>
              </w:rPr>
              <w:t>□ 4.有投诉3次以上，</w:t>
            </w:r>
            <w:r>
              <w:rPr>
                <w:rStyle w:val="63"/>
                <w:rFonts w:hint="default"/>
                <w:bCs/>
                <w:color w:val="auto"/>
                <w:sz w:val="24"/>
                <w:szCs w:val="24"/>
                <w:lang w:bidi="ar"/>
              </w:rPr>
              <w:t>不得分</w:t>
            </w:r>
          </w:p>
        </w:tc>
        <w:tc>
          <w:tcPr>
            <w:tcW w:w="668" w:type="dxa"/>
            <w:tcBorders>
              <w:top w:val="single" w:color="000000" w:sz="4" w:space="0"/>
              <w:left w:val="single" w:color="000000" w:sz="4" w:space="0"/>
              <w:bottom w:val="single" w:color="000000" w:sz="4" w:space="0"/>
              <w:right w:val="single" w:color="000000" w:sz="4" w:space="0"/>
            </w:tcBorders>
            <w:vAlign w:val="center"/>
          </w:tcPr>
          <w:p w14:paraId="77268314"/>
        </w:tc>
        <w:tc>
          <w:tcPr>
            <w:tcW w:w="3893" w:type="dxa"/>
            <w:tcBorders>
              <w:top w:val="single" w:color="000000" w:sz="4" w:space="0"/>
              <w:left w:val="single" w:color="000000" w:sz="4" w:space="0"/>
              <w:bottom w:val="single" w:color="000000" w:sz="4" w:space="0"/>
              <w:right w:val="single" w:color="000000" w:sz="4" w:space="0"/>
            </w:tcBorders>
            <w:vAlign w:val="center"/>
          </w:tcPr>
          <w:p w14:paraId="3FD061C0"/>
        </w:tc>
      </w:tr>
      <w:tr w14:paraId="6F0E3B72">
        <w:tblPrEx>
          <w:tblCellMar>
            <w:top w:w="0" w:type="dxa"/>
            <w:left w:w="108" w:type="dxa"/>
            <w:bottom w:w="0" w:type="dxa"/>
            <w:right w:w="108" w:type="dxa"/>
          </w:tblCellMar>
        </w:tblPrEx>
        <w:trPr>
          <w:trHeight w:val="855" w:hRule="atLeast"/>
          <w:jc w:val="center"/>
        </w:trPr>
        <w:tc>
          <w:tcPr>
            <w:tcW w:w="556" w:type="dxa"/>
            <w:vMerge w:val="continue"/>
            <w:tcBorders>
              <w:left w:val="single" w:color="000000" w:sz="4" w:space="0"/>
              <w:right w:val="single" w:color="000000" w:sz="4" w:space="0"/>
            </w:tcBorders>
            <w:vAlign w:val="center"/>
          </w:tcPr>
          <w:p w14:paraId="3C92D771">
            <w:pPr>
              <w:jc w:val="center"/>
              <w:rPr>
                <w:bCs/>
              </w:rPr>
            </w:pPr>
          </w:p>
        </w:tc>
        <w:tc>
          <w:tcPr>
            <w:tcW w:w="527" w:type="dxa"/>
            <w:tcBorders>
              <w:top w:val="single" w:color="000000" w:sz="4" w:space="0"/>
              <w:left w:val="single" w:color="000000" w:sz="4" w:space="0"/>
              <w:bottom w:val="single" w:color="000000" w:sz="4" w:space="0"/>
              <w:right w:val="single" w:color="000000" w:sz="4" w:space="0"/>
            </w:tcBorders>
            <w:vAlign w:val="center"/>
          </w:tcPr>
          <w:p w14:paraId="00000654">
            <w:pPr>
              <w:jc w:val="center"/>
              <w:textAlignment w:val="center"/>
              <w:rPr>
                <w:bCs/>
              </w:rPr>
            </w:pPr>
            <w:r>
              <w:rPr>
                <w:rFonts w:hint="eastAsia"/>
                <w:bCs/>
                <w:lang w:bidi="ar"/>
              </w:rPr>
              <w:t>27</w:t>
            </w:r>
          </w:p>
        </w:tc>
        <w:tc>
          <w:tcPr>
            <w:tcW w:w="1617" w:type="dxa"/>
            <w:vMerge w:val="continue"/>
            <w:tcBorders>
              <w:top w:val="single" w:color="000000" w:sz="4" w:space="0"/>
              <w:left w:val="single" w:color="000000" w:sz="4" w:space="0"/>
              <w:bottom w:val="single" w:color="000000" w:sz="4" w:space="0"/>
              <w:right w:val="single" w:color="000000" w:sz="4" w:space="0"/>
            </w:tcBorders>
            <w:vAlign w:val="center"/>
          </w:tcPr>
          <w:p w14:paraId="4B4B5B35">
            <w:pPr>
              <w:jc w:val="center"/>
              <w:rPr>
                <w:bCs/>
              </w:rPr>
            </w:pPr>
          </w:p>
        </w:tc>
        <w:tc>
          <w:tcPr>
            <w:tcW w:w="3715" w:type="dxa"/>
            <w:tcBorders>
              <w:top w:val="single" w:color="000000" w:sz="4" w:space="0"/>
              <w:left w:val="single" w:color="000000" w:sz="4" w:space="0"/>
              <w:bottom w:val="single" w:color="000000" w:sz="4" w:space="0"/>
              <w:right w:val="single" w:color="000000" w:sz="4" w:space="0"/>
            </w:tcBorders>
            <w:vAlign w:val="center"/>
          </w:tcPr>
          <w:p w14:paraId="48A0220E">
            <w:pPr>
              <w:textAlignment w:val="center"/>
              <w:rPr>
                <w:bCs/>
              </w:rPr>
            </w:pPr>
            <w:r>
              <w:rPr>
                <w:rFonts w:hint="eastAsia"/>
                <w:bCs/>
                <w:lang w:bidi="ar"/>
              </w:rPr>
              <w:t>◆ 被有效投诉或表扬至</w:t>
            </w:r>
            <w:r>
              <w:rPr>
                <w:rFonts w:hint="eastAsia"/>
              </w:rPr>
              <w:t>采购人</w:t>
            </w:r>
          </w:p>
        </w:tc>
        <w:tc>
          <w:tcPr>
            <w:tcW w:w="621" w:type="dxa"/>
            <w:tcBorders>
              <w:top w:val="nil"/>
              <w:left w:val="nil"/>
              <w:bottom w:val="nil"/>
              <w:right w:val="nil"/>
            </w:tcBorders>
            <w:vAlign w:val="center"/>
          </w:tcPr>
          <w:p w14:paraId="44BB5AB5">
            <w:pPr>
              <w:jc w:val="center"/>
              <w:textAlignment w:val="center"/>
              <w:rPr>
                <w:bCs/>
              </w:rPr>
            </w:pPr>
            <w:r>
              <w:rPr>
                <w:rFonts w:hint="eastAsia"/>
                <w:bCs/>
                <w:lang w:bidi="ar"/>
              </w:rPr>
              <w:t>3</w:t>
            </w:r>
          </w:p>
        </w:tc>
        <w:tc>
          <w:tcPr>
            <w:tcW w:w="3493" w:type="dxa"/>
            <w:tcBorders>
              <w:top w:val="single" w:color="000000" w:sz="4" w:space="0"/>
              <w:left w:val="single" w:color="000000" w:sz="4" w:space="0"/>
              <w:bottom w:val="single" w:color="000000" w:sz="4" w:space="0"/>
              <w:right w:val="single" w:color="000000" w:sz="4" w:space="0"/>
            </w:tcBorders>
            <w:vAlign w:val="center"/>
          </w:tcPr>
          <w:p w14:paraId="57D74D01">
            <w:pPr>
              <w:textAlignment w:val="center"/>
              <w:rPr>
                <w:rStyle w:val="63"/>
                <w:rFonts w:hint="default"/>
                <w:bCs/>
                <w:color w:val="auto"/>
                <w:sz w:val="24"/>
                <w:szCs w:val="24"/>
                <w:lang w:bidi="ar"/>
              </w:rPr>
            </w:pPr>
            <w:r>
              <w:rPr>
                <w:rStyle w:val="64"/>
                <w:rFonts w:hint="default"/>
                <w:bCs/>
                <w:color w:val="auto"/>
                <w:lang w:bidi="ar"/>
              </w:rPr>
              <w:t>□ 1.无，</w:t>
            </w:r>
            <w:r>
              <w:rPr>
                <w:rStyle w:val="63"/>
                <w:rFonts w:hint="default"/>
                <w:bCs/>
                <w:color w:val="auto"/>
                <w:sz w:val="24"/>
                <w:szCs w:val="24"/>
                <w:lang w:bidi="ar"/>
              </w:rPr>
              <w:t>得3分</w:t>
            </w:r>
          </w:p>
          <w:p w14:paraId="50315D9B">
            <w:pPr>
              <w:textAlignment w:val="center"/>
              <w:rPr>
                <w:rStyle w:val="63"/>
                <w:rFonts w:hint="default"/>
                <w:bCs/>
                <w:color w:val="auto"/>
                <w:sz w:val="24"/>
                <w:szCs w:val="24"/>
                <w:lang w:bidi="ar"/>
              </w:rPr>
            </w:pPr>
            <w:r>
              <w:rPr>
                <w:rStyle w:val="61"/>
                <w:rFonts w:hint="default"/>
                <w:bCs/>
                <w:color w:val="auto"/>
                <w:lang w:bidi="ar"/>
              </w:rPr>
              <w:t>□ 2.有表扬，</w:t>
            </w:r>
            <w:r>
              <w:rPr>
                <w:rStyle w:val="63"/>
                <w:rFonts w:hint="default"/>
                <w:bCs/>
                <w:color w:val="auto"/>
                <w:sz w:val="24"/>
                <w:szCs w:val="24"/>
                <w:lang w:bidi="ar"/>
              </w:rPr>
              <w:t>可得2分</w:t>
            </w:r>
          </w:p>
          <w:p w14:paraId="2155CE75">
            <w:pPr>
              <w:textAlignment w:val="center"/>
              <w:rPr>
                <w:bCs/>
              </w:rPr>
            </w:pPr>
            <w:r>
              <w:rPr>
                <w:rStyle w:val="61"/>
                <w:rFonts w:hint="default"/>
                <w:bCs/>
                <w:color w:val="auto"/>
                <w:lang w:bidi="ar"/>
              </w:rPr>
              <w:t>□ 3.有投诉3次以上，</w:t>
            </w:r>
            <w:r>
              <w:rPr>
                <w:rStyle w:val="63"/>
                <w:rFonts w:hint="default"/>
                <w:bCs/>
                <w:color w:val="auto"/>
                <w:sz w:val="24"/>
                <w:szCs w:val="24"/>
                <w:lang w:bidi="ar"/>
              </w:rPr>
              <w:t>不得分</w:t>
            </w:r>
          </w:p>
        </w:tc>
        <w:tc>
          <w:tcPr>
            <w:tcW w:w="668" w:type="dxa"/>
            <w:tcBorders>
              <w:top w:val="single" w:color="000000" w:sz="4" w:space="0"/>
              <w:left w:val="single" w:color="000000" w:sz="4" w:space="0"/>
              <w:bottom w:val="nil"/>
              <w:right w:val="single" w:color="000000" w:sz="4" w:space="0"/>
            </w:tcBorders>
            <w:vAlign w:val="center"/>
          </w:tcPr>
          <w:p w14:paraId="5F594EEF"/>
        </w:tc>
        <w:tc>
          <w:tcPr>
            <w:tcW w:w="3893" w:type="dxa"/>
            <w:tcBorders>
              <w:top w:val="single" w:color="000000" w:sz="4" w:space="0"/>
              <w:left w:val="single" w:color="000000" w:sz="4" w:space="0"/>
              <w:bottom w:val="single" w:color="000000" w:sz="4" w:space="0"/>
              <w:right w:val="single" w:color="000000" w:sz="4" w:space="0"/>
            </w:tcBorders>
            <w:vAlign w:val="center"/>
          </w:tcPr>
          <w:p w14:paraId="1AC802A7"/>
        </w:tc>
      </w:tr>
      <w:tr w14:paraId="6560C059">
        <w:tblPrEx>
          <w:tblCellMar>
            <w:top w:w="0" w:type="dxa"/>
            <w:left w:w="108" w:type="dxa"/>
            <w:bottom w:w="0" w:type="dxa"/>
            <w:right w:w="108" w:type="dxa"/>
          </w:tblCellMar>
        </w:tblPrEx>
        <w:trPr>
          <w:trHeight w:val="570" w:hRule="atLeast"/>
          <w:jc w:val="center"/>
        </w:trPr>
        <w:tc>
          <w:tcPr>
            <w:tcW w:w="556" w:type="dxa"/>
            <w:vMerge w:val="continue"/>
            <w:tcBorders>
              <w:left w:val="single" w:color="000000" w:sz="4" w:space="0"/>
              <w:right w:val="single" w:color="000000" w:sz="4" w:space="0"/>
            </w:tcBorders>
            <w:vAlign w:val="center"/>
          </w:tcPr>
          <w:p w14:paraId="00BA0B02">
            <w:pPr>
              <w:jc w:val="center"/>
              <w:rPr>
                <w:bCs/>
              </w:rPr>
            </w:pPr>
          </w:p>
        </w:tc>
        <w:tc>
          <w:tcPr>
            <w:tcW w:w="527" w:type="dxa"/>
            <w:tcBorders>
              <w:top w:val="single" w:color="000000" w:sz="4" w:space="0"/>
              <w:left w:val="single" w:color="000000" w:sz="4" w:space="0"/>
              <w:bottom w:val="single" w:color="000000" w:sz="4" w:space="0"/>
              <w:right w:val="single" w:color="000000" w:sz="4" w:space="0"/>
            </w:tcBorders>
            <w:vAlign w:val="center"/>
          </w:tcPr>
          <w:p w14:paraId="794C61B8">
            <w:pPr>
              <w:jc w:val="center"/>
              <w:textAlignment w:val="center"/>
              <w:rPr>
                <w:bCs/>
              </w:rPr>
            </w:pPr>
            <w:r>
              <w:rPr>
                <w:rFonts w:hint="eastAsia"/>
                <w:bCs/>
                <w:lang w:bidi="ar"/>
              </w:rPr>
              <w:t>28</w:t>
            </w:r>
          </w:p>
        </w:tc>
        <w:tc>
          <w:tcPr>
            <w:tcW w:w="1617" w:type="dxa"/>
            <w:vMerge w:val="continue"/>
            <w:tcBorders>
              <w:top w:val="single" w:color="000000" w:sz="4" w:space="0"/>
              <w:left w:val="single" w:color="000000" w:sz="4" w:space="0"/>
              <w:bottom w:val="single" w:color="000000" w:sz="4" w:space="0"/>
              <w:right w:val="single" w:color="000000" w:sz="4" w:space="0"/>
            </w:tcBorders>
            <w:vAlign w:val="center"/>
          </w:tcPr>
          <w:p w14:paraId="45F1BD90">
            <w:pPr>
              <w:jc w:val="center"/>
              <w:rPr>
                <w:bCs/>
              </w:rPr>
            </w:pPr>
          </w:p>
        </w:tc>
        <w:tc>
          <w:tcPr>
            <w:tcW w:w="3715" w:type="dxa"/>
            <w:tcBorders>
              <w:top w:val="single" w:color="000000" w:sz="4" w:space="0"/>
              <w:left w:val="single" w:color="000000" w:sz="4" w:space="0"/>
              <w:bottom w:val="single" w:color="000000" w:sz="4" w:space="0"/>
              <w:right w:val="single" w:color="000000" w:sz="4" w:space="0"/>
            </w:tcBorders>
            <w:vAlign w:val="center"/>
          </w:tcPr>
          <w:p w14:paraId="2407234A">
            <w:pPr>
              <w:textAlignment w:val="center"/>
              <w:rPr>
                <w:bCs/>
              </w:rPr>
            </w:pPr>
            <w:r>
              <w:rPr>
                <w:rFonts w:hint="eastAsia"/>
                <w:bCs/>
                <w:lang w:bidi="ar"/>
              </w:rPr>
              <w:t>◆ 被有效投诉或表扬至12345</w:t>
            </w:r>
          </w:p>
        </w:tc>
        <w:tc>
          <w:tcPr>
            <w:tcW w:w="621" w:type="dxa"/>
            <w:tcBorders>
              <w:top w:val="single" w:color="000000" w:sz="4" w:space="0"/>
              <w:left w:val="nil"/>
              <w:bottom w:val="single" w:color="000000" w:sz="4" w:space="0"/>
              <w:right w:val="single" w:color="000000" w:sz="4" w:space="0"/>
            </w:tcBorders>
            <w:vAlign w:val="center"/>
          </w:tcPr>
          <w:p w14:paraId="74179FD3">
            <w:pPr>
              <w:jc w:val="center"/>
              <w:textAlignment w:val="center"/>
              <w:rPr>
                <w:bCs/>
              </w:rPr>
            </w:pPr>
            <w:r>
              <w:rPr>
                <w:rFonts w:hint="eastAsia"/>
                <w:bCs/>
                <w:lang w:bidi="ar"/>
              </w:rPr>
              <w:t>6</w:t>
            </w:r>
          </w:p>
        </w:tc>
        <w:tc>
          <w:tcPr>
            <w:tcW w:w="3493" w:type="dxa"/>
            <w:tcBorders>
              <w:top w:val="single" w:color="000000" w:sz="4" w:space="0"/>
              <w:left w:val="single" w:color="000000" w:sz="4" w:space="0"/>
              <w:bottom w:val="single" w:color="000000" w:sz="4" w:space="0"/>
              <w:right w:val="single" w:color="000000" w:sz="4" w:space="0"/>
            </w:tcBorders>
            <w:vAlign w:val="center"/>
          </w:tcPr>
          <w:p w14:paraId="0D76F3C6">
            <w:pPr>
              <w:textAlignment w:val="center"/>
              <w:rPr>
                <w:rStyle w:val="63"/>
                <w:rFonts w:hint="default"/>
                <w:bCs/>
                <w:color w:val="auto"/>
                <w:sz w:val="24"/>
                <w:szCs w:val="24"/>
                <w:lang w:bidi="ar"/>
              </w:rPr>
            </w:pPr>
            <w:r>
              <w:rPr>
                <w:rStyle w:val="64"/>
                <w:rFonts w:hint="default"/>
                <w:bCs/>
                <w:color w:val="auto"/>
                <w:lang w:bidi="ar"/>
              </w:rPr>
              <w:t>□ 1.无投诉与表扬，</w:t>
            </w:r>
            <w:r>
              <w:rPr>
                <w:rStyle w:val="63"/>
                <w:rFonts w:hint="default"/>
                <w:bCs/>
                <w:color w:val="auto"/>
                <w:sz w:val="24"/>
                <w:szCs w:val="24"/>
                <w:lang w:bidi="ar"/>
              </w:rPr>
              <w:t>得6分</w:t>
            </w:r>
          </w:p>
          <w:p w14:paraId="2A75596C">
            <w:pPr>
              <w:textAlignment w:val="center"/>
              <w:rPr>
                <w:rStyle w:val="63"/>
                <w:rFonts w:hint="default"/>
                <w:bCs/>
                <w:color w:val="auto"/>
                <w:sz w:val="24"/>
                <w:szCs w:val="24"/>
                <w:lang w:bidi="ar"/>
              </w:rPr>
            </w:pPr>
            <w:r>
              <w:rPr>
                <w:rStyle w:val="64"/>
                <w:rFonts w:hint="default"/>
                <w:bCs/>
                <w:color w:val="auto"/>
                <w:lang w:bidi="ar"/>
              </w:rPr>
              <w:t>□ 2.有表扬，</w:t>
            </w:r>
            <w:r>
              <w:rPr>
                <w:rStyle w:val="63"/>
                <w:rFonts w:hint="default"/>
                <w:bCs/>
                <w:color w:val="auto"/>
                <w:sz w:val="24"/>
                <w:szCs w:val="24"/>
                <w:lang w:bidi="ar"/>
              </w:rPr>
              <w:t>得2分</w:t>
            </w:r>
          </w:p>
          <w:p w14:paraId="2EC47C98">
            <w:pPr>
              <w:textAlignment w:val="center"/>
              <w:rPr>
                <w:bCs/>
              </w:rPr>
            </w:pPr>
            <w:r>
              <w:rPr>
                <w:rStyle w:val="64"/>
                <w:rFonts w:hint="default"/>
                <w:bCs/>
                <w:color w:val="auto"/>
                <w:lang w:bidi="ar"/>
              </w:rPr>
              <w:t>□ 2.有投诉，</w:t>
            </w:r>
            <w:r>
              <w:rPr>
                <w:rStyle w:val="63"/>
                <w:rFonts w:hint="default"/>
                <w:bCs/>
                <w:color w:val="auto"/>
                <w:sz w:val="24"/>
                <w:szCs w:val="24"/>
                <w:lang w:bidi="ar"/>
              </w:rPr>
              <w:t>不得分</w:t>
            </w:r>
          </w:p>
        </w:tc>
        <w:tc>
          <w:tcPr>
            <w:tcW w:w="668" w:type="dxa"/>
            <w:tcBorders>
              <w:top w:val="single" w:color="000000" w:sz="4" w:space="0"/>
              <w:left w:val="single" w:color="000000" w:sz="4" w:space="0"/>
              <w:bottom w:val="nil"/>
              <w:right w:val="single" w:color="000000" w:sz="4" w:space="0"/>
            </w:tcBorders>
            <w:vAlign w:val="center"/>
          </w:tcPr>
          <w:p w14:paraId="61B766A4"/>
        </w:tc>
        <w:tc>
          <w:tcPr>
            <w:tcW w:w="3893" w:type="dxa"/>
            <w:tcBorders>
              <w:top w:val="single" w:color="000000" w:sz="4" w:space="0"/>
              <w:left w:val="single" w:color="000000" w:sz="4" w:space="0"/>
              <w:bottom w:val="single" w:color="000000" w:sz="4" w:space="0"/>
              <w:right w:val="single" w:color="000000" w:sz="4" w:space="0"/>
            </w:tcBorders>
            <w:vAlign w:val="center"/>
          </w:tcPr>
          <w:p w14:paraId="666D50B7"/>
        </w:tc>
      </w:tr>
      <w:tr w14:paraId="6B30B501">
        <w:tblPrEx>
          <w:tblCellMar>
            <w:top w:w="0" w:type="dxa"/>
            <w:left w:w="108" w:type="dxa"/>
            <w:bottom w:w="0" w:type="dxa"/>
            <w:right w:w="108" w:type="dxa"/>
          </w:tblCellMar>
        </w:tblPrEx>
        <w:trPr>
          <w:trHeight w:val="570" w:hRule="atLeast"/>
          <w:jc w:val="center"/>
        </w:trPr>
        <w:tc>
          <w:tcPr>
            <w:tcW w:w="556" w:type="dxa"/>
            <w:vMerge w:val="continue"/>
            <w:tcBorders>
              <w:left w:val="single" w:color="000000" w:sz="4" w:space="0"/>
              <w:bottom w:val="single" w:color="000000" w:sz="4" w:space="0"/>
              <w:right w:val="single" w:color="000000" w:sz="4" w:space="0"/>
            </w:tcBorders>
            <w:vAlign w:val="center"/>
          </w:tcPr>
          <w:p w14:paraId="5CF7331F">
            <w:pPr>
              <w:jc w:val="center"/>
              <w:rPr>
                <w:bCs/>
              </w:rPr>
            </w:pPr>
          </w:p>
        </w:tc>
        <w:tc>
          <w:tcPr>
            <w:tcW w:w="527" w:type="dxa"/>
            <w:tcBorders>
              <w:top w:val="single" w:color="000000" w:sz="4" w:space="0"/>
              <w:left w:val="single" w:color="000000" w:sz="4" w:space="0"/>
              <w:bottom w:val="single" w:color="000000" w:sz="4" w:space="0"/>
              <w:right w:val="single" w:color="000000" w:sz="4" w:space="0"/>
            </w:tcBorders>
            <w:vAlign w:val="center"/>
          </w:tcPr>
          <w:p w14:paraId="6BB19E86">
            <w:pPr>
              <w:jc w:val="center"/>
              <w:textAlignment w:val="center"/>
              <w:rPr>
                <w:bCs/>
              </w:rPr>
            </w:pPr>
            <w:r>
              <w:rPr>
                <w:rFonts w:hint="eastAsia"/>
                <w:bCs/>
                <w:lang w:bidi="ar"/>
              </w:rPr>
              <w:t>29</w:t>
            </w:r>
          </w:p>
        </w:tc>
        <w:tc>
          <w:tcPr>
            <w:tcW w:w="1617" w:type="dxa"/>
            <w:tcBorders>
              <w:top w:val="single" w:color="000000" w:sz="4" w:space="0"/>
              <w:left w:val="single" w:color="000000" w:sz="4" w:space="0"/>
              <w:bottom w:val="single" w:color="000000" w:sz="4" w:space="0"/>
              <w:right w:val="single" w:color="000000" w:sz="4" w:space="0"/>
            </w:tcBorders>
            <w:vAlign w:val="center"/>
          </w:tcPr>
          <w:p w14:paraId="4DF13B3B">
            <w:pPr>
              <w:jc w:val="center"/>
              <w:textAlignment w:val="center"/>
              <w:rPr>
                <w:bCs/>
              </w:rPr>
            </w:pPr>
            <w:r>
              <w:rPr>
                <w:rFonts w:hint="eastAsia"/>
                <w:bCs/>
                <w:lang w:bidi="ar"/>
              </w:rPr>
              <w:t>配合服务</w:t>
            </w:r>
          </w:p>
        </w:tc>
        <w:tc>
          <w:tcPr>
            <w:tcW w:w="3715" w:type="dxa"/>
            <w:tcBorders>
              <w:top w:val="single" w:color="000000" w:sz="4" w:space="0"/>
              <w:left w:val="single" w:color="000000" w:sz="4" w:space="0"/>
              <w:bottom w:val="single" w:color="000000" w:sz="4" w:space="0"/>
              <w:right w:val="single" w:color="000000" w:sz="4" w:space="0"/>
            </w:tcBorders>
            <w:vAlign w:val="center"/>
          </w:tcPr>
          <w:p w14:paraId="6F7994DF">
            <w:pPr>
              <w:textAlignment w:val="center"/>
              <w:rPr>
                <w:bCs/>
                <w:lang w:bidi="ar"/>
              </w:rPr>
            </w:pPr>
            <w:r>
              <w:rPr>
                <w:rFonts w:hint="eastAsia"/>
                <w:bCs/>
                <w:lang w:bidi="ar"/>
              </w:rPr>
              <w:t>◆  配合及监督第三方工作</w:t>
            </w:r>
          </w:p>
          <w:p w14:paraId="3BFA73D6">
            <w:pPr>
              <w:textAlignment w:val="center"/>
              <w:rPr>
                <w:bCs/>
              </w:rPr>
            </w:pPr>
            <w:r>
              <w:rPr>
                <w:rFonts w:hint="eastAsia"/>
                <w:bCs/>
                <w:lang w:bidi="ar"/>
              </w:rPr>
              <w:t>◆  配合其他科室交办的工作（1）门诊政策（2）接诉工作（3）日常咨询</w:t>
            </w:r>
          </w:p>
        </w:tc>
        <w:tc>
          <w:tcPr>
            <w:tcW w:w="621" w:type="dxa"/>
            <w:tcBorders>
              <w:top w:val="single" w:color="000000" w:sz="4" w:space="0"/>
              <w:left w:val="nil"/>
              <w:bottom w:val="single" w:color="000000" w:sz="4" w:space="0"/>
              <w:right w:val="single" w:color="000000" w:sz="4" w:space="0"/>
            </w:tcBorders>
            <w:vAlign w:val="center"/>
          </w:tcPr>
          <w:p w14:paraId="170018D3">
            <w:pPr>
              <w:jc w:val="center"/>
              <w:textAlignment w:val="center"/>
              <w:rPr>
                <w:bCs/>
              </w:rPr>
            </w:pPr>
            <w:r>
              <w:rPr>
                <w:rFonts w:hint="eastAsia"/>
                <w:bCs/>
                <w:lang w:bidi="ar"/>
              </w:rPr>
              <w:t>3</w:t>
            </w:r>
          </w:p>
        </w:tc>
        <w:tc>
          <w:tcPr>
            <w:tcW w:w="3493" w:type="dxa"/>
            <w:tcBorders>
              <w:top w:val="single" w:color="000000" w:sz="4" w:space="0"/>
              <w:left w:val="single" w:color="000000" w:sz="4" w:space="0"/>
              <w:bottom w:val="single" w:color="000000" w:sz="4" w:space="0"/>
              <w:right w:val="single" w:color="000000" w:sz="4" w:space="0"/>
            </w:tcBorders>
            <w:vAlign w:val="center"/>
          </w:tcPr>
          <w:p w14:paraId="7418F46C">
            <w:pPr>
              <w:textAlignment w:val="center"/>
              <w:rPr>
                <w:rStyle w:val="63"/>
                <w:rFonts w:hint="default"/>
                <w:bCs/>
                <w:color w:val="auto"/>
                <w:sz w:val="24"/>
                <w:szCs w:val="24"/>
                <w:lang w:bidi="ar"/>
              </w:rPr>
            </w:pPr>
            <w:r>
              <w:rPr>
                <w:rStyle w:val="64"/>
                <w:rFonts w:hint="default"/>
                <w:bCs/>
                <w:color w:val="auto"/>
                <w:lang w:bidi="ar"/>
              </w:rPr>
              <w:t>□ 1.积极落实的，</w:t>
            </w:r>
            <w:r>
              <w:rPr>
                <w:rStyle w:val="63"/>
                <w:rFonts w:hint="default"/>
                <w:bCs/>
                <w:color w:val="auto"/>
                <w:sz w:val="24"/>
                <w:szCs w:val="24"/>
                <w:lang w:bidi="ar"/>
              </w:rPr>
              <w:t>得3分</w:t>
            </w:r>
          </w:p>
          <w:p w14:paraId="179443FC">
            <w:pPr>
              <w:textAlignment w:val="center"/>
              <w:rPr>
                <w:bCs/>
              </w:rPr>
            </w:pPr>
            <w:r>
              <w:rPr>
                <w:rStyle w:val="64"/>
                <w:rFonts w:hint="default"/>
                <w:bCs/>
                <w:color w:val="auto"/>
                <w:lang w:bidi="ar"/>
              </w:rPr>
              <w:t>□ 2.消极不落实的，</w:t>
            </w:r>
            <w:r>
              <w:rPr>
                <w:rStyle w:val="63"/>
                <w:rFonts w:hint="default"/>
                <w:bCs/>
                <w:color w:val="auto"/>
                <w:sz w:val="24"/>
                <w:szCs w:val="24"/>
                <w:lang w:bidi="ar"/>
              </w:rPr>
              <w:t>不得分</w:t>
            </w:r>
          </w:p>
        </w:tc>
        <w:tc>
          <w:tcPr>
            <w:tcW w:w="668" w:type="dxa"/>
            <w:tcBorders>
              <w:top w:val="single" w:color="000000" w:sz="4" w:space="0"/>
              <w:left w:val="single" w:color="000000" w:sz="4" w:space="0"/>
              <w:bottom w:val="nil"/>
              <w:right w:val="single" w:color="000000" w:sz="4" w:space="0"/>
            </w:tcBorders>
            <w:vAlign w:val="center"/>
          </w:tcPr>
          <w:p w14:paraId="59E0684F"/>
        </w:tc>
        <w:tc>
          <w:tcPr>
            <w:tcW w:w="3893" w:type="dxa"/>
            <w:tcBorders>
              <w:top w:val="single" w:color="000000" w:sz="4" w:space="0"/>
              <w:left w:val="single" w:color="000000" w:sz="4" w:space="0"/>
              <w:bottom w:val="single" w:color="000000" w:sz="4" w:space="0"/>
              <w:right w:val="single" w:color="000000" w:sz="4" w:space="0"/>
            </w:tcBorders>
            <w:vAlign w:val="center"/>
          </w:tcPr>
          <w:p w14:paraId="3053CFE0"/>
        </w:tc>
      </w:tr>
      <w:tr w14:paraId="55FE973E">
        <w:tblPrEx>
          <w:tblCellMar>
            <w:top w:w="0" w:type="dxa"/>
            <w:left w:w="108" w:type="dxa"/>
            <w:bottom w:w="0" w:type="dxa"/>
            <w:right w:w="108" w:type="dxa"/>
          </w:tblCellMar>
        </w:tblPrEx>
        <w:trPr>
          <w:trHeight w:val="90" w:hRule="atLeast"/>
          <w:jc w:val="center"/>
        </w:trPr>
        <w:tc>
          <w:tcPr>
            <w:tcW w:w="6415" w:type="dxa"/>
            <w:gridSpan w:val="4"/>
            <w:tcBorders>
              <w:top w:val="single" w:color="000000" w:sz="4" w:space="0"/>
              <w:left w:val="single" w:color="000000" w:sz="4" w:space="0"/>
              <w:bottom w:val="single" w:color="000000" w:sz="4" w:space="0"/>
              <w:right w:val="single" w:color="000000" w:sz="4" w:space="0"/>
            </w:tcBorders>
            <w:vAlign w:val="center"/>
          </w:tcPr>
          <w:p w14:paraId="4B2E720C"/>
        </w:tc>
        <w:tc>
          <w:tcPr>
            <w:tcW w:w="621" w:type="dxa"/>
            <w:tcBorders>
              <w:top w:val="single" w:color="000000" w:sz="4" w:space="0"/>
              <w:left w:val="single" w:color="000000" w:sz="4" w:space="0"/>
              <w:bottom w:val="single" w:color="000000" w:sz="4" w:space="0"/>
              <w:right w:val="single" w:color="000000" w:sz="4" w:space="0"/>
            </w:tcBorders>
            <w:vAlign w:val="center"/>
          </w:tcPr>
          <w:p w14:paraId="5E744D1C">
            <w:pPr>
              <w:jc w:val="center"/>
              <w:textAlignment w:val="center"/>
            </w:pPr>
            <w:r>
              <w:rPr>
                <w:rFonts w:hint="eastAsia"/>
                <w:bCs/>
                <w:lang w:bidi="ar"/>
              </w:rPr>
              <w:t>100</w:t>
            </w:r>
          </w:p>
        </w:tc>
        <w:tc>
          <w:tcPr>
            <w:tcW w:w="3493" w:type="dxa"/>
            <w:tcBorders>
              <w:top w:val="single" w:color="000000" w:sz="4" w:space="0"/>
              <w:left w:val="single" w:color="000000" w:sz="4" w:space="0"/>
              <w:bottom w:val="single" w:color="000000" w:sz="4" w:space="0"/>
              <w:right w:val="single" w:color="000000" w:sz="4" w:space="0"/>
            </w:tcBorders>
            <w:vAlign w:val="center"/>
          </w:tcPr>
          <w:p w14:paraId="71F87E87">
            <w:pPr>
              <w:jc w:val="right"/>
              <w:textAlignment w:val="center"/>
              <w:rPr>
                <w:bCs/>
              </w:rPr>
            </w:pPr>
            <w:r>
              <w:rPr>
                <w:rFonts w:hint="eastAsia"/>
                <w:bCs/>
                <w:lang w:bidi="ar"/>
              </w:rPr>
              <w:t>得分合计</w:t>
            </w:r>
          </w:p>
        </w:tc>
        <w:tc>
          <w:tcPr>
            <w:tcW w:w="4561" w:type="dxa"/>
            <w:gridSpan w:val="2"/>
            <w:tcBorders>
              <w:top w:val="single" w:color="000000" w:sz="4" w:space="0"/>
              <w:left w:val="single" w:color="000000" w:sz="4" w:space="0"/>
              <w:bottom w:val="single" w:color="000000" w:sz="4" w:space="0"/>
              <w:right w:val="single" w:color="000000" w:sz="4" w:space="0"/>
            </w:tcBorders>
            <w:vAlign w:val="center"/>
          </w:tcPr>
          <w:p w14:paraId="01A37670"/>
        </w:tc>
      </w:tr>
    </w:tbl>
    <w:p w14:paraId="1FF0527D">
      <w:pPr>
        <w:rPr>
          <w:szCs w:val="21"/>
        </w:rPr>
      </w:pPr>
    </w:p>
    <w:p w14:paraId="1F9CCF78">
      <w:pPr>
        <w:outlineLvl w:val="9"/>
        <w:pPrChange w:id="3872" w:author="zhhx" w:date="2024-10-17T11:46:57Z">
          <w:pPr>
            <w:pStyle w:val="2"/>
          </w:pPr>
        </w:pPrChange>
      </w:pPr>
      <w:r>
        <w:br w:type="page"/>
      </w:r>
    </w:p>
    <w:p w14:paraId="599FB204">
      <w:pPr>
        <w:rPr>
          <w:szCs w:val="21"/>
        </w:rPr>
      </w:pPr>
    </w:p>
    <w:p w14:paraId="29A5E2BC">
      <w:pPr>
        <w:shd w:val="clear" w:color="auto" w:fill="FFFFFF"/>
        <w:tabs>
          <w:tab w:val="left" w:pos="722"/>
          <w:tab w:val="left" w:pos="1625"/>
          <w:tab w:val="left" w:pos="2311"/>
          <w:tab w:val="left" w:pos="6993"/>
          <w:tab w:val="left" w:pos="7864"/>
        </w:tabs>
        <w:snapToGrid w:val="0"/>
        <w:rPr>
          <w:rFonts w:cs="仿宋_GB2312"/>
          <w:bCs/>
        </w:rPr>
      </w:pPr>
      <w:r>
        <w:rPr>
          <w:rFonts w:hint="eastAsia" w:cs="仿宋_GB2312"/>
          <w:bCs/>
        </w:rPr>
        <w:t>9</w:t>
      </w:r>
      <w:r>
        <w:rPr>
          <w:rFonts w:cs="仿宋_GB2312"/>
          <w:bCs/>
        </w:rPr>
        <w:t>.</w:t>
      </w:r>
      <w:r>
        <w:rPr>
          <w:rFonts w:hint="eastAsia" w:cs="仿宋_GB2312"/>
          <w:bCs/>
        </w:rPr>
        <w:t>消防监控考核表</w:t>
      </w:r>
    </w:p>
    <w:p w14:paraId="774CCEA5">
      <w:pPr>
        <w:shd w:val="clear" w:color="auto" w:fill="FFFFFF"/>
        <w:tabs>
          <w:tab w:val="left" w:pos="722"/>
          <w:tab w:val="left" w:pos="1625"/>
          <w:tab w:val="left" w:pos="2311"/>
          <w:tab w:val="left" w:pos="6993"/>
          <w:tab w:val="left" w:pos="7864"/>
        </w:tabs>
        <w:snapToGrid w:val="0"/>
        <w:jc w:val="center"/>
        <w:rPr>
          <w:rFonts w:hint="eastAsia"/>
          <w:b/>
          <w:bCs/>
          <w:szCs w:val="21"/>
        </w:rPr>
      </w:pPr>
      <w:r>
        <w:rPr>
          <w:rFonts w:hint="eastAsia"/>
          <w:b/>
          <w:bCs/>
          <w:szCs w:val="21"/>
        </w:rPr>
        <w:t>消防监控考核表</w:t>
      </w:r>
    </w:p>
    <w:p w14:paraId="64592C5B">
      <w:pPr>
        <w:wordWrap w:val="0"/>
        <w:spacing w:line="360" w:lineRule="exact"/>
        <w:ind w:right="480"/>
        <w:rPr>
          <w:b/>
        </w:rPr>
      </w:pPr>
      <w:r>
        <w:rPr>
          <w:rFonts w:hint="eastAsia"/>
          <w:b/>
        </w:rPr>
        <w:t>日期：      年    月    日                                                                考核总得分：      分</w:t>
      </w:r>
    </w:p>
    <w:tbl>
      <w:tblPr>
        <w:tblStyle w:val="32"/>
        <w:tblpPr w:leftFromText="180" w:rightFromText="180" w:vertAnchor="text" w:horzAnchor="page" w:tblpX="1746" w:tblpY="779"/>
        <w:tblOverlap w:val="never"/>
        <w:tblW w:w="13620" w:type="dxa"/>
        <w:tblInd w:w="0" w:type="dxa"/>
        <w:tblLayout w:type="fixed"/>
        <w:tblCellMar>
          <w:top w:w="0" w:type="dxa"/>
          <w:left w:w="108" w:type="dxa"/>
          <w:bottom w:w="0" w:type="dxa"/>
          <w:right w:w="108" w:type="dxa"/>
        </w:tblCellMar>
      </w:tblPr>
      <w:tblGrid>
        <w:gridCol w:w="3337"/>
        <w:gridCol w:w="7179"/>
        <w:gridCol w:w="1552"/>
        <w:gridCol w:w="1552"/>
      </w:tblGrid>
      <w:tr w14:paraId="02734F65">
        <w:tblPrEx>
          <w:tblCellMar>
            <w:top w:w="0" w:type="dxa"/>
            <w:left w:w="108" w:type="dxa"/>
            <w:bottom w:w="0" w:type="dxa"/>
            <w:right w:w="108" w:type="dxa"/>
          </w:tblCellMar>
        </w:tblPrEx>
        <w:trPr>
          <w:trHeight w:val="604" w:hRule="atLeast"/>
        </w:trPr>
        <w:tc>
          <w:tcPr>
            <w:tcW w:w="3337" w:type="dxa"/>
            <w:tcBorders>
              <w:top w:val="single" w:color="000000" w:sz="4" w:space="0"/>
              <w:left w:val="single" w:color="000000" w:sz="4" w:space="0"/>
              <w:bottom w:val="single" w:color="000000" w:sz="4" w:space="0"/>
              <w:right w:val="single" w:color="000000" w:sz="4" w:space="0"/>
            </w:tcBorders>
            <w:noWrap/>
            <w:vAlign w:val="center"/>
          </w:tcPr>
          <w:p w14:paraId="0EC3C411">
            <w:pPr>
              <w:jc w:val="center"/>
              <w:textAlignment w:val="center"/>
            </w:pPr>
            <w:r>
              <w:rPr>
                <w:rFonts w:hint="eastAsia"/>
                <w:lang w:bidi="ar"/>
              </w:rPr>
              <w:t>考核内容</w:t>
            </w:r>
          </w:p>
        </w:tc>
        <w:tc>
          <w:tcPr>
            <w:tcW w:w="7179" w:type="dxa"/>
            <w:tcBorders>
              <w:top w:val="single" w:color="000000" w:sz="4" w:space="0"/>
              <w:left w:val="single" w:color="000000" w:sz="4" w:space="0"/>
              <w:bottom w:val="single" w:color="000000" w:sz="4" w:space="0"/>
              <w:right w:val="single" w:color="000000" w:sz="4" w:space="0"/>
            </w:tcBorders>
            <w:noWrap/>
            <w:vAlign w:val="center"/>
          </w:tcPr>
          <w:p w14:paraId="17189AF4">
            <w:pPr>
              <w:jc w:val="center"/>
              <w:textAlignment w:val="center"/>
            </w:pPr>
            <w:r>
              <w:rPr>
                <w:rFonts w:hint="eastAsia"/>
                <w:lang w:bidi="ar"/>
              </w:rPr>
              <w:t>考核标准、分值</w:t>
            </w:r>
          </w:p>
        </w:tc>
        <w:tc>
          <w:tcPr>
            <w:tcW w:w="1552" w:type="dxa"/>
            <w:tcBorders>
              <w:top w:val="single" w:color="000000" w:sz="4" w:space="0"/>
              <w:left w:val="single" w:color="000000" w:sz="4" w:space="0"/>
              <w:bottom w:val="single" w:color="000000" w:sz="4" w:space="0"/>
              <w:right w:val="single" w:color="000000" w:sz="4" w:space="0"/>
            </w:tcBorders>
            <w:noWrap/>
            <w:vAlign w:val="center"/>
          </w:tcPr>
          <w:p w14:paraId="42E5638C">
            <w:pPr>
              <w:jc w:val="center"/>
              <w:textAlignment w:val="center"/>
            </w:pPr>
            <w:r>
              <w:rPr>
                <w:rFonts w:hint="eastAsia"/>
                <w:lang w:bidi="ar"/>
              </w:rPr>
              <w:t>得分</w:t>
            </w:r>
          </w:p>
        </w:tc>
        <w:tc>
          <w:tcPr>
            <w:tcW w:w="1552" w:type="dxa"/>
            <w:tcBorders>
              <w:top w:val="single" w:color="000000" w:sz="4" w:space="0"/>
              <w:left w:val="single" w:color="000000" w:sz="4" w:space="0"/>
              <w:bottom w:val="single" w:color="000000" w:sz="4" w:space="0"/>
              <w:right w:val="single" w:color="000000" w:sz="4" w:space="0"/>
            </w:tcBorders>
            <w:noWrap/>
            <w:vAlign w:val="center"/>
          </w:tcPr>
          <w:p w14:paraId="7A842B4F">
            <w:pPr>
              <w:jc w:val="center"/>
              <w:textAlignment w:val="center"/>
            </w:pPr>
            <w:r>
              <w:rPr>
                <w:rFonts w:hint="eastAsia"/>
                <w:lang w:bidi="ar"/>
              </w:rPr>
              <w:t>扣分</w:t>
            </w:r>
          </w:p>
        </w:tc>
      </w:tr>
      <w:tr w14:paraId="060081DA">
        <w:tblPrEx>
          <w:tblCellMar>
            <w:top w:w="0" w:type="dxa"/>
            <w:left w:w="108" w:type="dxa"/>
            <w:bottom w:w="0" w:type="dxa"/>
            <w:right w:w="108" w:type="dxa"/>
          </w:tblCellMar>
        </w:tblPrEx>
        <w:trPr>
          <w:trHeight w:val="460" w:hRule="atLeast"/>
        </w:trPr>
        <w:tc>
          <w:tcPr>
            <w:tcW w:w="3337" w:type="dxa"/>
            <w:vMerge w:val="restart"/>
            <w:tcBorders>
              <w:top w:val="single" w:color="000000" w:sz="4" w:space="0"/>
              <w:left w:val="single" w:color="000000" w:sz="4" w:space="0"/>
              <w:bottom w:val="single" w:color="000000" w:sz="4" w:space="0"/>
              <w:right w:val="single" w:color="000000" w:sz="4" w:space="0"/>
            </w:tcBorders>
            <w:noWrap/>
            <w:vAlign w:val="center"/>
          </w:tcPr>
          <w:p w14:paraId="5649D27F">
            <w:pPr>
              <w:jc w:val="center"/>
              <w:textAlignment w:val="center"/>
            </w:pPr>
            <w:r>
              <w:rPr>
                <w:rFonts w:hint="eastAsia"/>
                <w:lang w:bidi="ar"/>
              </w:rPr>
              <w:t>人员管理</w:t>
            </w:r>
          </w:p>
        </w:tc>
        <w:tc>
          <w:tcPr>
            <w:tcW w:w="7179" w:type="dxa"/>
            <w:tcBorders>
              <w:top w:val="single" w:color="000000" w:sz="4" w:space="0"/>
              <w:left w:val="single" w:color="000000" w:sz="4" w:space="0"/>
              <w:bottom w:val="single" w:color="000000" w:sz="4" w:space="0"/>
              <w:right w:val="single" w:color="000000" w:sz="4" w:space="0"/>
            </w:tcBorders>
            <w:noWrap/>
            <w:vAlign w:val="center"/>
          </w:tcPr>
          <w:p w14:paraId="7D4505A4">
            <w:pPr>
              <w:textAlignment w:val="center"/>
            </w:pPr>
            <w:r>
              <w:rPr>
                <w:rFonts w:hint="eastAsia"/>
                <w:lang w:bidi="ar"/>
              </w:rPr>
              <w:t>未着工装上岗（2分）</w:t>
            </w:r>
          </w:p>
        </w:tc>
        <w:tc>
          <w:tcPr>
            <w:tcW w:w="1552" w:type="dxa"/>
            <w:tcBorders>
              <w:top w:val="single" w:color="000000" w:sz="4" w:space="0"/>
              <w:left w:val="single" w:color="000000" w:sz="4" w:space="0"/>
              <w:bottom w:val="single" w:color="000000" w:sz="4" w:space="0"/>
              <w:right w:val="single" w:color="000000" w:sz="4" w:space="0"/>
            </w:tcBorders>
            <w:noWrap/>
            <w:vAlign w:val="center"/>
          </w:tcPr>
          <w:p w14:paraId="3F1D8ADF"/>
        </w:tc>
        <w:tc>
          <w:tcPr>
            <w:tcW w:w="1552" w:type="dxa"/>
            <w:tcBorders>
              <w:top w:val="single" w:color="000000" w:sz="4" w:space="0"/>
              <w:left w:val="single" w:color="000000" w:sz="4" w:space="0"/>
              <w:bottom w:val="single" w:color="000000" w:sz="4" w:space="0"/>
              <w:right w:val="single" w:color="000000" w:sz="4" w:space="0"/>
            </w:tcBorders>
            <w:noWrap/>
            <w:vAlign w:val="center"/>
          </w:tcPr>
          <w:p w14:paraId="5E95B4F6"/>
        </w:tc>
      </w:tr>
      <w:tr w14:paraId="69CAFCE9">
        <w:tblPrEx>
          <w:tblCellMar>
            <w:top w:w="0" w:type="dxa"/>
            <w:left w:w="108" w:type="dxa"/>
            <w:bottom w:w="0" w:type="dxa"/>
            <w:right w:w="108" w:type="dxa"/>
          </w:tblCellMar>
        </w:tblPrEx>
        <w:trPr>
          <w:trHeight w:val="460" w:hRule="atLeast"/>
        </w:trPr>
        <w:tc>
          <w:tcPr>
            <w:tcW w:w="3337" w:type="dxa"/>
            <w:vMerge w:val="continue"/>
            <w:tcBorders>
              <w:top w:val="single" w:color="000000" w:sz="4" w:space="0"/>
              <w:left w:val="single" w:color="000000" w:sz="4" w:space="0"/>
              <w:bottom w:val="single" w:color="000000" w:sz="4" w:space="0"/>
              <w:right w:val="single" w:color="000000" w:sz="4" w:space="0"/>
            </w:tcBorders>
            <w:noWrap/>
            <w:vAlign w:val="center"/>
          </w:tcPr>
          <w:p w14:paraId="1016B396">
            <w:pPr>
              <w:jc w:val="center"/>
            </w:pPr>
          </w:p>
        </w:tc>
        <w:tc>
          <w:tcPr>
            <w:tcW w:w="7179" w:type="dxa"/>
            <w:tcBorders>
              <w:top w:val="single" w:color="000000" w:sz="4" w:space="0"/>
              <w:left w:val="single" w:color="000000" w:sz="4" w:space="0"/>
              <w:bottom w:val="single" w:color="000000" w:sz="4" w:space="0"/>
              <w:right w:val="single" w:color="000000" w:sz="4" w:space="0"/>
            </w:tcBorders>
            <w:noWrap/>
            <w:vAlign w:val="center"/>
          </w:tcPr>
          <w:p w14:paraId="03794439">
            <w:pPr>
              <w:textAlignment w:val="center"/>
            </w:pPr>
            <w:r>
              <w:rPr>
                <w:rFonts w:hint="eastAsia"/>
                <w:lang w:bidi="ar"/>
              </w:rPr>
              <w:t>头发不整、化浓妆（2分）</w:t>
            </w:r>
          </w:p>
        </w:tc>
        <w:tc>
          <w:tcPr>
            <w:tcW w:w="1552" w:type="dxa"/>
            <w:tcBorders>
              <w:top w:val="single" w:color="000000" w:sz="4" w:space="0"/>
              <w:left w:val="single" w:color="000000" w:sz="4" w:space="0"/>
              <w:bottom w:val="single" w:color="000000" w:sz="4" w:space="0"/>
              <w:right w:val="single" w:color="000000" w:sz="4" w:space="0"/>
            </w:tcBorders>
            <w:noWrap/>
            <w:vAlign w:val="center"/>
          </w:tcPr>
          <w:p w14:paraId="0BD3F36E"/>
        </w:tc>
        <w:tc>
          <w:tcPr>
            <w:tcW w:w="1552" w:type="dxa"/>
            <w:tcBorders>
              <w:top w:val="single" w:color="000000" w:sz="4" w:space="0"/>
              <w:left w:val="single" w:color="000000" w:sz="4" w:space="0"/>
              <w:bottom w:val="single" w:color="000000" w:sz="4" w:space="0"/>
              <w:right w:val="single" w:color="000000" w:sz="4" w:space="0"/>
            </w:tcBorders>
            <w:noWrap/>
            <w:vAlign w:val="center"/>
          </w:tcPr>
          <w:p w14:paraId="65F8D3F5"/>
        </w:tc>
      </w:tr>
      <w:tr w14:paraId="0FDED268">
        <w:tblPrEx>
          <w:tblCellMar>
            <w:top w:w="0" w:type="dxa"/>
            <w:left w:w="108" w:type="dxa"/>
            <w:bottom w:w="0" w:type="dxa"/>
            <w:right w:w="108" w:type="dxa"/>
          </w:tblCellMar>
        </w:tblPrEx>
        <w:trPr>
          <w:trHeight w:val="460" w:hRule="atLeast"/>
        </w:trPr>
        <w:tc>
          <w:tcPr>
            <w:tcW w:w="3337" w:type="dxa"/>
            <w:vMerge w:val="continue"/>
            <w:tcBorders>
              <w:top w:val="single" w:color="000000" w:sz="4" w:space="0"/>
              <w:left w:val="single" w:color="000000" w:sz="4" w:space="0"/>
              <w:bottom w:val="single" w:color="000000" w:sz="4" w:space="0"/>
              <w:right w:val="single" w:color="000000" w:sz="4" w:space="0"/>
            </w:tcBorders>
            <w:noWrap/>
            <w:vAlign w:val="center"/>
          </w:tcPr>
          <w:p w14:paraId="3D56B45D">
            <w:pPr>
              <w:jc w:val="center"/>
            </w:pPr>
          </w:p>
        </w:tc>
        <w:tc>
          <w:tcPr>
            <w:tcW w:w="7179" w:type="dxa"/>
            <w:tcBorders>
              <w:top w:val="single" w:color="000000" w:sz="4" w:space="0"/>
              <w:left w:val="single" w:color="000000" w:sz="4" w:space="0"/>
              <w:bottom w:val="single" w:color="000000" w:sz="4" w:space="0"/>
              <w:right w:val="single" w:color="000000" w:sz="4" w:space="0"/>
            </w:tcBorders>
            <w:noWrap/>
            <w:vAlign w:val="center"/>
          </w:tcPr>
          <w:p w14:paraId="2A32B337">
            <w:pPr>
              <w:textAlignment w:val="center"/>
            </w:pPr>
            <w:r>
              <w:rPr>
                <w:rFonts w:hint="eastAsia"/>
                <w:lang w:bidi="ar"/>
              </w:rPr>
              <w:t>留长指甲（1分）</w:t>
            </w:r>
          </w:p>
        </w:tc>
        <w:tc>
          <w:tcPr>
            <w:tcW w:w="1552" w:type="dxa"/>
            <w:tcBorders>
              <w:top w:val="single" w:color="000000" w:sz="4" w:space="0"/>
              <w:left w:val="single" w:color="000000" w:sz="4" w:space="0"/>
              <w:bottom w:val="single" w:color="000000" w:sz="4" w:space="0"/>
              <w:right w:val="single" w:color="000000" w:sz="4" w:space="0"/>
            </w:tcBorders>
            <w:noWrap/>
            <w:vAlign w:val="center"/>
          </w:tcPr>
          <w:p w14:paraId="30CD34F0"/>
        </w:tc>
        <w:tc>
          <w:tcPr>
            <w:tcW w:w="1552" w:type="dxa"/>
            <w:tcBorders>
              <w:top w:val="single" w:color="000000" w:sz="4" w:space="0"/>
              <w:left w:val="single" w:color="000000" w:sz="4" w:space="0"/>
              <w:bottom w:val="single" w:color="000000" w:sz="4" w:space="0"/>
              <w:right w:val="single" w:color="000000" w:sz="4" w:space="0"/>
            </w:tcBorders>
            <w:noWrap/>
            <w:vAlign w:val="center"/>
          </w:tcPr>
          <w:p w14:paraId="2254CE1F"/>
        </w:tc>
      </w:tr>
      <w:tr w14:paraId="34F10473">
        <w:tblPrEx>
          <w:tblCellMar>
            <w:top w:w="0" w:type="dxa"/>
            <w:left w:w="108" w:type="dxa"/>
            <w:bottom w:w="0" w:type="dxa"/>
            <w:right w:w="108" w:type="dxa"/>
          </w:tblCellMar>
        </w:tblPrEx>
        <w:trPr>
          <w:trHeight w:val="460" w:hRule="atLeast"/>
        </w:trPr>
        <w:tc>
          <w:tcPr>
            <w:tcW w:w="3337" w:type="dxa"/>
            <w:vMerge w:val="restart"/>
            <w:tcBorders>
              <w:top w:val="single" w:color="000000" w:sz="4" w:space="0"/>
              <w:left w:val="single" w:color="000000" w:sz="4" w:space="0"/>
              <w:bottom w:val="single" w:color="000000" w:sz="4" w:space="0"/>
              <w:right w:val="single" w:color="000000" w:sz="4" w:space="0"/>
            </w:tcBorders>
            <w:noWrap/>
            <w:vAlign w:val="center"/>
          </w:tcPr>
          <w:p w14:paraId="6DAA1814">
            <w:pPr>
              <w:jc w:val="center"/>
              <w:textAlignment w:val="center"/>
            </w:pPr>
            <w:r>
              <w:rPr>
                <w:rFonts w:hint="eastAsia"/>
                <w:lang w:bidi="ar"/>
              </w:rPr>
              <w:t>行为举止</w:t>
            </w:r>
          </w:p>
        </w:tc>
        <w:tc>
          <w:tcPr>
            <w:tcW w:w="7179" w:type="dxa"/>
            <w:tcBorders>
              <w:top w:val="single" w:color="000000" w:sz="4" w:space="0"/>
              <w:left w:val="single" w:color="000000" w:sz="4" w:space="0"/>
              <w:bottom w:val="single" w:color="000000" w:sz="4" w:space="0"/>
              <w:right w:val="single" w:color="000000" w:sz="4" w:space="0"/>
            </w:tcBorders>
            <w:noWrap/>
            <w:vAlign w:val="center"/>
          </w:tcPr>
          <w:p w14:paraId="5AA59025">
            <w:pPr>
              <w:textAlignment w:val="center"/>
            </w:pPr>
            <w:r>
              <w:rPr>
                <w:rFonts w:hint="eastAsia"/>
                <w:lang w:bidi="ar"/>
              </w:rPr>
              <w:t>工作懒散（2分）</w:t>
            </w:r>
          </w:p>
        </w:tc>
        <w:tc>
          <w:tcPr>
            <w:tcW w:w="1552" w:type="dxa"/>
            <w:tcBorders>
              <w:top w:val="single" w:color="000000" w:sz="4" w:space="0"/>
              <w:left w:val="single" w:color="000000" w:sz="4" w:space="0"/>
              <w:bottom w:val="single" w:color="000000" w:sz="4" w:space="0"/>
              <w:right w:val="single" w:color="000000" w:sz="4" w:space="0"/>
            </w:tcBorders>
            <w:noWrap/>
            <w:vAlign w:val="center"/>
          </w:tcPr>
          <w:p w14:paraId="5F6A8162"/>
        </w:tc>
        <w:tc>
          <w:tcPr>
            <w:tcW w:w="1552" w:type="dxa"/>
            <w:tcBorders>
              <w:top w:val="single" w:color="000000" w:sz="4" w:space="0"/>
              <w:left w:val="single" w:color="000000" w:sz="4" w:space="0"/>
              <w:bottom w:val="single" w:color="000000" w:sz="4" w:space="0"/>
              <w:right w:val="single" w:color="000000" w:sz="4" w:space="0"/>
            </w:tcBorders>
            <w:noWrap/>
            <w:vAlign w:val="center"/>
          </w:tcPr>
          <w:p w14:paraId="16F66600"/>
        </w:tc>
      </w:tr>
      <w:tr w14:paraId="45DF32C9">
        <w:tblPrEx>
          <w:tblCellMar>
            <w:top w:w="0" w:type="dxa"/>
            <w:left w:w="108" w:type="dxa"/>
            <w:bottom w:w="0" w:type="dxa"/>
            <w:right w:w="108" w:type="dxa"/>
          </w:tblCellMar>
        </w:tblPrEx>
        <w:trPr>
          <w:trHeight w:val="460" w:hRule="atLeast"/>
        </w:trPr>
        <w:tc>
          <w:tcPr>
            <w:tcW w:w="3337" w:type="dxa"/>
            <w:vMerge w:val="continue"/>
            <w:tcBorders>
              <w:top w:val="single" w:color="000000" w:sz="4" w:space="0"/>
              <w:left w:val="single" w:color="000000" w:sz="4" w:space="0"/>
              <w:bottom w:val="single" w:color="000000" w:sz="4" w:space="0"/>
              <w:right w:val="single" w:color="000000" w:sz="4" w:space="0"/>
            </w:tcBorders>
            <w:noWrap/>
            <w:vAlign w:val="center"/>
          </w:tcPr>
          <w:p w14:paraId="32938A0F">
            <w:pPr>
              <w:jc w:val="center"/>
            </w:pPr>
          </w:p>
        </w:tc>
        <w:tc>
          <w:tcPr>
            <w:tcW w:w="7179" w:type="dxa"/>
            <w:tcBorders>
              <w:top w:val="single" w:color="000000" w:sz="4" w:space="0"/>
              <w:left w:val="single" w:color="000000" w:sz="4" w:space="0"/>
              <w:bottom w:val="single" w:color="000000" w:sz="4" w:space="0"/>
              <w:right w:val="single" w:color="000000" w:sz="4" w:space="0"/>
            </w:tcBorders>
            <w:noWrap/>
            <w:vAlign w:val="center"/>
          </w:tcPr>
          <w:p w14:paraId="557B5B8E">
            <w:pPr>
              <w:textAlignment w:val="center"/>
            </w:pPr>
            <w:r>
              <w:rPr>
                <w:rFonts w:hint="eastAsia"/>
                <w:lang w:bidi="ar"/>
              </w:rPr>
              <w:t>做与工作无关的事（3分）</w:t>
            </w:r>
          </w:p>
        </w:tc>
        <w:tc>
          <w:tcPr>
            <w:tcW w:w="1552" w:type="dxa"/>
            <w:tcBorders>
              <w:top w:val="single" w:color="000000" w:sz="4" w:space="0"/>
              <w:left w:val="single" w:color="000000" w:sz="4" w:space="0"/>
              <w:bottom w:val="single" w:color="000000" w:sz="4" w:space="0"/>
              <w:right w:val="single" w:color="000000" w:sz="4" w:space="0"/>
            </w:tcBorders>
            <w:noWrap/>
            <w:vAlign w:val="center"/>
          </w:tcPr>
          <w:p w14:paraId="7802550D"/>
        </w:tc>
        <w:tc>
          <w:tcPr>
            <w:tcW w:w="1552" w:type="dxa"/>
            <w:tcBorders>
              <w:top w:val="single" w:color="000000" w:sz="4" w:space="0"/>
              <w:left w:val="single" w:color="000000" w:sz="4" w:space="0"/>
              <w:bottom w:val="single" w:color="000000" w:sz="4" w:space="0"/>
              <w:right w:val="single" w:color="000000" w:sz="4" w:space="0"/>
            </w:tcBorders>
            <w:noWrap/>
            <w:vAlign w:val="center"/>
          </w:tcPr>
          <w:p w14:paraId="672197F5"/>
        </w:tc>
      </w:tr>
      <w:tr w14:paraId="076C34FE">
        <w:tblPrEx>
          <w:tblCellMar>
            <w:top w:w="0" w:type="dxa"/>
            <w:left w:w="108" w:type="dxa"/>
            <w:bottom w:w="0" w:type="dxa"/>
            <w:right w:w="108" w:type="dxa"/>
          </w:tblCellMar>
        </w:tblPrEx>
        <w:trPr>
          <w:trHeight w:val="460" w:hRule="atLeast"/>
        </w:trPr>
        <w:tc>
          <w:tcPr>
            <w:tcW w:w="3337" w:type="dxa"/>
            <w:vMerge w:val="restart"/>
            <w:tcBorders>
              <w:top w:val="single" w:color="000000" w:sz="4" w:space="0"/>
              <w:left w:val="single" w:color="000000" w:sz="4" w:space="0"/>
              <w:bottom w:val="single" w:color="000000" w:sz="4" w:space="0"/>
              <w:right w:val="single" w:color="000000" w:sz="4" w:space="0"/>
            </w:tcBorders>
            <w:noWrap/>
            <w:vAlign w:val="center"/>
          </w:tcPr>
          <w:p w14:paraId="01A99EAB">
            <w:pPr>
              <w:jc w:val="center"/>
              <w:textAlignment w:val="center"/>
            </w:pPr>
            <w:r>
              <w:rPr>
                <w:rFonts w:hint="eastAsia"/>
                <w:lang w:bidi="ar"/>
              </w:rPr>
              <w:t>文明礼貌</w:t>
            </w:r>
          </w:p>
        </w:tc>
        <w:tc>
          <w:tcPr>
            <w:tcW w:w="7179" w:type="dxa"/>
            <w:tcBorders>
              <w:top w:val="single" w:color="000000" w:sz="4" w:space="0"/>
              <w:left w:val="single" w:color="000000" w:sz="4" w:space="0"/>
              <w:bottom w:val="single" w:color="000000" w:sz="4" w:space="0"/>
              <w:right w:val="single" w:color="000000" w:sz="4" w:space="0"/>
            </w:tcBorders>
            <w:noWrap/>
            <w:vAlign w:val="center"/>
          </w:tcPr>
          <w:p w14:paraId="2BCDF8F6">
            <w:pPr>
              <w:textAlignment w:val="center"/>
            </w:pPr>
            <w:r>
              <w:rPr>
                <w:rFonts w:hint="eastAsia"/>
                <w:lang w:bidi="ar"/>
              </w:rPr>
              <w:t>不使用文明用语（2分）</w:t>
            </w:r>
          </w:p>
        </w:tc>
        <w:tc>
          <w:tcPr>
            <w:tcW w:w="1552" w:type="dxa"/>
            <w:tcBorders>
              <w:top w:val="single" w:color="000000" w:sz="4" w:space="0"/>
              <w:left w:val="single" w:color="000000" w:sz="4" w:space="0"/>
              <w:bottom w:val="single" w:color="000000" w:sz="4" w:space="0"/>
              <w:right w:val="single" w:color="000000" w:sz="4" w:space="0"/>
            </w:tcBorders>
            <w:noWrap/>
            <w:vAlign w:val="center"/>
          </w:tcPr>
          <w:p w14:paraId="56E4E396"/>
        </w:tc>
        <w:tc>
          <w:tcPr>
            <w:tcW w:w="1552" w:type="dxa"/>
            <w:tcBorders>
              <w:top w:val="single" w:color="000000" w:sz="4" w:space="0"/>
              <w:left w:val="single" w:color="000000" w:sz="4" w:space="0"/>
              <w:bottom w:val="single" w:color="000000" w:sz="4" w:space="0"/>
              <w:right w:val="single" w:color="000000" w:sz="4" w:space="0"/>
            </w:tcBorders>
            <w:noWrap/>
            <w:vAlign w:val="center"/>
          </w:tcPr>
          <w:p w14:paraId="6C3B3FA5"/>
        </w:tc>
      </w:tr>
      <w:tr w14:paraId="11B44F9A">
        <w:tblPrEx>
          <w:tblCellMar>
            <w:top w:w="0" w:type="dxa"/>
            <w:left w:w="108" w:type="dxa"/>
            <w:bottom w:w="0" w:type="dxa"/>
            <w:right w:w="108" w:type="dxa"/>
          </w:tblCellMar>
        </w:tblPrEx>
        <w:trPr>
          <w:trHeight w:val="460" w:hRule="atLeast"/>
        </w:trPr>
        <w:tc>
          <w:tcPr>
            <w:tcW w:w="3337" w:type="dxa"/>
            <w:vMerge w:val="continue"/>
            <w:tcBorders>
              <w:top w:val="single" w:color="000000" w:sz="4" w:space="0"/>
              <w:left w:val="single" w:color="000000" w:sz="4" w:space="0"/>
              <w:bottom w:val="single" w:color="000000" w:sz="4" w:space="0"/>
              <w:right w:val="single" w:color="000000" w:sz="4" w:space="0"/>
            </w:tcBorders>
            <w:noWrap/>
            <w:vAlign w:val="center"/>
          </w:tcPr>
          <w:p w14:paraId="5EF87CFF">
            <w:pPr>
              <w:jc w:val="center"/>
            </w:pPr>
          </w:p>
        </w:tc>
        <w:tc>
          <w:tcPr>
            <w:tcW w:w="7179" w:type="dxa"/>
            <w:tcBorders>
              <w:top w:val="single" w:color="000000" w:sz="4" w:space="0"/>
              <w:left w:val="single" w:color="000000" w:sz="4" w:space="0"/>
              <w:bottom w:val="single" w:color="000000" w:sz="4" w:space="0"/>
              <w:right w:val="single" w:color="000000" w:sz="4" w:space="0"/>
            </w:tcBorders>
            <w:noWrap/>
            <w:vAlign w:val="center"/>
          </w:tcPr>
          <w:p w14:paraId="3FF51F7D">
            <w:pPr>
              <w:textAlignment w:val="center"/>
            </w:pPr>
            <w:r>
              <w:rPr>
                <w:rFonts w:hint="eastAsia"/>
                <w:lang w:bidi="ar"/>
              </w:rPr>
              <w:t>不认真回答问题（2分）</w:t>
            </w:r>
          </w:p>
        </w:tc>
        <w:tc>
          <w:tcPr>
            <w:tcW w:w="1552" w:type="dxa"/>
            <w:tcBorders>
              <w:top w:val="single" w:color="000000" w:sz="4" w:space="0"/>
              <w:left w:val="single" w:color="000000" w:sz="4" w:space="0"/>
              <w:bottom w:val="single" w:color="000000" w:sz="4" w:space="0"/>
              <w:right w:val="single" w:color="000000" w:sz="4" w:space="0"/>
            </w:tcBorders>
            <w:noWrap/>
            <w:vAlign w:val="center"/>
          </w:tcPr>
          <w:p w14:paraId="63FD31DE"/>
        </w:tc>
        <w:tc>
          <w:tcPr>
            <w:tcW w:w="1552" w:type="dxa"/>
            <w:tcBorders>
              <w:top w:val="single" w:color="000000" w:sz="4" w:space="0"/>
              <w:left w:val="single" w:color="000000" w:sz="4" w:space="0"/>
              <w:bottom w:val="single" w:color="000000" w:sz="4" w:space="0"/>
              <w:right w:val="single" w:color="000000" w:sz="4" w:space="0"/>
            </w:tcBorders>
            <w:noWrap/>
            <w:vAlign w:val="center"/>
          </w:tcPr>
          <w:p w14:paraId="1CE1EB81"/>
        </w:tc>
      </w:tr>
      <w:tr w14:paraId="430C6BD5">
        <w:tblPrEx>
          <w:tblCellMar>
            <w:top w:w="0" w:type="dxa"/>
            <w:left w:w="108" w:type="dxa"/>
            <w:bottom w:w="0" w:type="dxa"/>
            <w:right w:w="108" w:type="dxa"/>
          </w:tblCellMar>
        </w:tblPrEx>
        <w:trPr>
          <w:trHeight w:val="460" w:hRule="atLeast"/>
        </w:trPr>
        <w:tc>
          <w:tcPr>
            <w:tcW w:w="3337" w:type="dxa"/>
            <w:vMerge w:val="continue"/>
            <w:tcBorders>
              <w:top w:val="single" w:color="000000" w:sz="4" w:space="0"/>
              <w:left w:val="single" w:color="000000" w:sz="4" w:space="0"/>
              <w:bottom w:val="single" w:color="000000" w:sz="4" w:space="0"/>
              <w:right w:val="single" w:color="000000" w:sz="4" w:space="0"/>
            </w:tcBorders>
            <w:noWrap/>
            <w:vAlign w:val="center"/>
          </w:tcPr>
          <w:p w14:paraId="3D55F25E">
            <w:pPr>
              <w:jc w:val="center"/>
            </w:pPr>
          </w:p>
        </w:tc>
        <w:tc>
          <w:tcPr>
            <w:tcW w:w="7179" w:type="dxa"/>
            <w:tcBorders>
              <w:top w:val="single" w:color="000000" w:sz="4" w:space="0"/>
              <w:left w:val="single" w:color="000000" w:sz="4" w:space="0"/>
              <w:bottom w:val="single" w:color="000000" w:sz="4" w:space="0"/>
              <w:right w:val="single" w:color="000000" w:sz="4" w:space="0"/>
            </w:tcBorders>
            <w:noWrap/>
            <w:vAlign w:val="center"/>
          </w:tcPr>
          <w:p w14:paraId="4500E459">
            <w:pPr>
              <w:textAlignment w:val="center"/>
            </w:pPr>
            <w:r>
              <w:rPr>
                <w:rFonts w:hint="eastAsia"/>
                <w:lang w:bidi="ar"/>
              </w:rPr>
              <w:t>不听取他人意见（2分）</w:t>
            </w:r>
          </w:p>
        </w:tc>
        <w:tc>
          <w:tcPr>
            <w:tcW w:w="1552" w:type="dxa"/>
            <w:tcBorders>
              <w:top w:val="single" w:color="000000" w:sz="4" w:space="0"/>
              <w:left w:val="single" w:color="000000" w:sz="4" w:space="0"/>
              <w:bottom w:val="single" w:color="000000" w:sz="4" w:space="0"/>
              <w:right w:val="single" w:color="000000" w:sz="4" w:space="0"/>
            </w:tcBorders>
            <w:noWrap/>
            <w:vAlign w:val="center"/>
          </w:tcPr>
          <w:p w14:paraId="101E8B09"/>
        </w:tc>
        <w:tc>
          <w:tcPr>
            <w:tcW w:w="1552" w:type="dxa"/>
            <w:tcBorders>
              <w:top w:val="single" w:color="000000" w:sz="4" w:space="0"/>
              <w:left w:val="single" w:color="000000" w:sz="4" w:space="0"/>
              <w:bottom w:val="single" w:color="000000" w:sz="4" w:space="0"/>
              <w:right w:val="single" w:color="000000" w:sz="4" w:space="0"/>
            </w:tcBorders>
            <w:noWrap/>
            <w:vAlign w:val="center"/>
          </w:tcPr>
          <w:p w14:paraId="0932F220"/>
        </w:tc>
      </w:tr>
      <w:tr w14:paraId="04E73059">
        <w:tblPrEx>
          <w:tblCellMar>
            <w:top w:w="0" w:type="dxa"/>
            <w:left w:w="108" w:type="dxa"/>
            <w:bottom w:w="0" w:type="dxa"/>
            <w:right w:w="108" w:type="dxa"/>
          </w:tblCellMar>
        </w:tblPrEx>
        <w:trPr>
          <w:trHeight w:val="460" w:hRule="atLeast"/>
        </w:trPr>
        <w:tc>
          <w:tcPr>
            <w:tcW w:w="3337" w:type="dxa"/>
            <w:tcBorders>
              <w:top w:val="single" w:color="000000" w:sz="4" w:space="0"/>
              <w:left w:val="single" w:color="000000" w:sz="4" w:space="0"/>
              <w:bottom w:val="single" w:color="000000" w:sz="4" w:space="0"/>
              <w:right w:val="single" w:color="000000" w:sz="4" w:space="0"/>
            </w:tcBorders>
            <w:noWrap/>
            <w:vAlign w:val="center"/>
          </w:tcPr>
          <w:p w14:paraId="2032D9EF">
            <w:pPr>
              <w:jc w:val="center"/>
              <w:textAlignment w:val="center"/>
            </w:pPr>
            <w:r>
              <w:rPr>
                <w:rFonts w:hint="eastAsia"/>
                <w:lang w:bidi="ar"/>
              </w:rPr>
              <w:t>岗位职责</w:t>
            </w:r>
          </w:p>
        </w:tc>
        <w:tc>
          <w:tcPr>
            <w:tcW w:w="7179" w:type="dxa"/>
            <w:tcBorders>
              <w:top w:val="single" w:color="000000" w:sz="4" w:space="0"/>
              <w:left w:val="single" w:color="000000" w:sz="4" w:space="0"/>
              <w:bottom w:val="single" w:color="000000" w:sz="4" w:space="0"/>
              <w:right w:val="single" w:color="000000" w:sz="4" w:space="0"/>
            </w:tcBorders>
            <w:noWrap/>
            <w:vAlign w:val="center"/>
          </w:tcPr>
          <w:p w14:paraId="292D299C">
            <w:pPr>
              <w:textAlignment w:val="center"/>
            </w:pPr>
            <w:r>
              <w:rPr>
                <w:rFonts w:hint="eastAsia"/>
                <w:lang w:bidi="ar"/>
              </w:rPr>
              <w:t>齐全（10分）</w:t>
            </w:r>
          </w:p>
        </w:tc>
        <w:tc>
          <w:tcPr>
            <w:tcW w:w="1552" w:type="dxa"/>
            <w:tcBorders>
              <w:top w:val="single" w:color="000000" w:sz="4" w:space="0"/>
              <w:left w:val="single" w:color="000000" w:sz="4" w:space="0"/>
              <w:bottom w:val="single" w:color="000000" w:sz="4" w:space="0"/>
              <w:right w:val="single" w:color="000000" w:sz="4" w:space="0"/>
            </w:tcBorders>
            <w:noWrap/>
            <w:vAlign w:val="center"/>
          </w:tcPr>
          <w:p w14:paraId="3088C46E"/>
        </w:tc>
        <w:tc>
          <w:tcPr>
            <w:tcW w:w="1552" w:type="dxa"/>
            <w:tcBorders>
              <w:top w:val="single" w:color="000000" w:sz="4" w:space="0"/>
              <w:left w:val="single" w:color="000000" w:sz="4" w:space="0"/>
              <w:bottom w:val="single" w:color="000000" w:sz="4" w:space="0"/>
              <w:right w:val="single" w:color="000000" w:sz="4" w:space="0"/>
            </w:tcBorders>
            <w:noWrap/>
            <w:vAlign w:val="center"/>
          </w:tcPr>
          <w:p w14:paraId="0B9DCCE9"/>
        </w:tc>
      </w:tr>
      <w:tr w14:paraId="1FD88E0D">
        <w:tblPrEx>
          <w:tblCellMar>
            <w:top w:w="0" w:type="dxa"/>
            <w:left w:w="108" w:type="dxa"/>
            <w:bottom w:w="0" w:type="dxa"/>
            <w:right w:w="108" w:type="dxa"/>
          </w:tblCellMar>
        </w:tblPrEx>
        <w:trPr>
          <w:trHeight w:val="460" w:hRule="atLeast"/>
        </w:trPr>
        <w:tc>
          <w:tcPr>
            <w:tcW w:w="3337" w:type="dxa"/>
            <w:tcBorders>
              <w:top w:val="single" w:color="000000" w:sz="4" w:space="0"/>
              <w:left w:val="single" w:color="000000" w:sz="4" w:space="0"/>
              <w:bottom w:val="single" w:color="000000" w:sz="4" w:space="0"/>
              <w:right w:val="single" w:color="000000" w:sz="4" w:space="0"/>
            </w:tcBorders>
            <w:noWrap/>
            <w:vAlign w:val="center"/>
          </w:tcPr>
          <w:p w14:paraId="1BD6B365">
            <w:pPr>
              <w:jc w:val="center"/>
              <w:textAlignment w:val="center"/>
            </w:pPr>
            <w:r>
              <w:rPr>
                <w:rFonts w:hint="eastAsia"/>
                <w:lang w:bidi="ar"/>
              </w:rPr>
              <w:t>管理制度</w:t>
            </w:r>
          </w:p>
        </w:tc>
        <w:tc>
          <w:tcPr>
            <w:tcW w:w="7179" w:type="dxa"/>
            <w:tcBorders>
              <w:top w:val="single" w:color="000000" w:sz="4" w:space="0"/>
              <w:left w:val="single" w:color="000000" w:sz="4" w:space="0"/>
              <w:bottom w:val="single" w:color="000000" w:sz="4" w:space="0"/>
              <w:right w:val="single" w:color="000000" w:sz="4" w:space="0"/>
            </w:tcBorders>
            <w:noWrap/>
            <w:vAlign w:val="center"/>
          </w:tcPr>
          <w:p w14:paraId="4546EC7C">
            <w:pPr>
              <w:textAlignment w:val="center"/>
            </w:pPr>
            <w:r>
              <w:rPr>
                <w:rFonts w:hint="eastAsia"/>
                <w:lang w:bidi="ar"/>
              </w:rPr>
              <w:t>齐全（10分）</w:t>
            </w:r>
          </w:p>
        </w:tc>
        <w:tc>
          <w:tcPr>
            <w:tcW w:w="1552" w:type="dxa"/>
            <w:tcBorders>
              <w:top w:val="single" w:color="000000" w:sz="4" w:space="0"/>
              <w:left w:val="single" w:color="000000" w:sz="4" w:space="0"/>
              <w:bottom w:val="single" w:color="000000" w:sz="4" w:space="0"/>
              <w:right w:val="single" w:color="000000" w:sz="4" w:space="0"/>
            </w:tcBorders>
            <w:noWrap/>
            <w:vAlign w:val="center"/>
          </w:tcPr>
          <w:p w14:paraId="3CDB1740"/>
        </w:tc>
        <w:tc>
          <w:tcPr>
            <w:tcW w:w="1552" w:type="dxa"/>
            <w:tcBorders>
              <w:top w:val="single" w:color="000000" w:sz="4" w:space="0"/>
              <w:left w:val="single" w:color="000000" w:sz="4" w:space="0"/>
              <w:bottom w:val="single" w:color="000000" w:sz="4" w:space="0"/>
              <w:right w:val="single" w:color="000000" w:sz="4" w:space="0"/>
            </w:tcBorders>
            <w:noWrap/>
            <w:vAlign w:val="center"/>
          </w:tcPr>
          <w:p w14:paraId="29CDA3C8"/>
        </w:tc>
      </w:tr>
      <w:tr w14:paraId="6557E786">
        <w:tblPrEx>
          <w:tblCellMar>
            <w:top w:w="0" w:type="dxa"/>
            <w:left w:w="108" w:type="dxa"/>
            <w:bottom w:w="0" w:type="dxa"/>
            <w:right w:w="108" w:type="dxa"/>
          </w:tblCellMar>
        </w:tblPrEx>
        <w:trPr>
          <w:trHeight w:val="460" w:hRule="atLeast"/>
        </w:trPr>
        <w:tc>
          <w:tcPr>
            <w:tcW w:w="3337" w:type="dxa"/>
            <w:tcBorders>
              <w:top w:val="single" w:color="000000" w:sz="4" w:space="0"/>
              <w:left w:val="single" w:color="000000" w:sz="4" w:space="0"/>
              <w:bottom w:val="single" w:color="000000" w:sz="4" w:space="0"/>
              <w:right w:val="single" w:color="000000" w:sz="4" w:space="0"/>
            </w:tcBorders>
            <w:noWrap/>
            <w:vAlign w:val="center"/>
          </w:tcPr>
          <w:p w14:paraId="2910EC72">
            <w:pPr>
              <w:jc w:val="center"/>
              <w:textAlignment w:val="center"/>
            </w:pPr>
            <w:r>
              <w:rPr>
                <w:rFonts w:hint="eastAsia"/>
                <w:lang w:bidi="ar"/>
              </w:rPr>
              <w:t>操作流程</w:t>
            </w:r>
          </w:p>
        </w:tc>
        <w:tc>
          <w:tcPr>
            <w:tcW w:w="7179" w:type="dxa"/>
            <w:tcBorders>
              <w:top w:val="single" w:color="000000" w:sz="4" w:space="0"/>
              <w:left w:val="single" w:color="000000" w:sz="4" w:space="0"/>
              <w:bottom w:val="single" w:color="000000" w:sz="4" w:space="0"/>
              <w:right w:val="single" w:color="000000" w:sz="4" w:space="0"/>
            </w:tcBorders>
            <w:noWrap/>
            <w:vAlign w:val="center"/>
          </w:tcPr>
          <w:p w14:paraId="10374EF8">
            <w:pPr>
              <w:textAlignment w:val="center"/>
            </w:pPr>
            <w:r>
              <w:rPr>
                <w:rFonts w:hint="eastAsia"/>
                <w:lang w:bidi="ar"/>
              </w:rPr>
              <w:t>齐全（10分）</w:t>
            </w:r>
          </w:p>
        </w:tc>
        <w:tc>
          <w:tcPr>
            <w:tcW w:w="1552" w:type="dxa"/>
            <w:tcBorders>
              <w:top w:val="single" w:color="000000" w:sz="4" w:space="0"/>
              <w:left w:val="single" w:color="000000" w:sz="4" w:space="0"/>
              <w:bottom w:val="single" w:color="000000" w:sz="4" w:space="0"/>
              <w:right w:val="single" w:color="000000" w:sz="4" w:space="0"/>
            </w:tcBorders>
            <w:noWrap/>
            <w:vAlign w:val="center"/>
          </w:tcPr>
          <w:p w14:paraId="341BDFD7"/>
        </w:tc>
        <w:tc>
          <w:tcPr>
            <w:tcW w:w="1552" w:type="dxa"/>
            <w:tcBorders>
              <w:top w:val="single" w:color="000000" w:sz="4" w:space="0"/>
              <w:left w:val="single" w:color="000000" w:sz="4" w:space="0"/>
              <w:bottom w:val="single" w:color="000000" w:sz="4" w:space="0"/>
              <w:right w:val="single" w:color="000000" w:sz="4" w:space="0"/>
            </w:tcBorders>
            <w:noWrap/>
            <w:vAlign w:val="center"/>
          </w:tcPr>
          <w:p w14:paraId="0BAEC383"/>
        </w:tc>
      </w:tr>
      <w:tr w14:paraId="72A1F44F">
        <w:tblPrEx>
          <w:tblCellMar>
            <w:top w:w="0" w:type="dxa"/>
            <w:left w:w="108" w:type="dxa"/>
            <w:bottom w:w="0" w:type="dxa"/>
            <w:right w:w="108" w:type="dxa"/>
          </w:tblCellMar>
        </w:tblPrEx>
        <w:trPr>
          <w:trHeight w:val="460" w:hRule="atLeast"/>
        </w:trPr>
        <w:tc>
          <w:tcPr>
            <w:tcW w:w="3337" w:type="dxa"/>
            <w:tcBorders>
              <w:top w:val="single" w:color="000000" w:sz="4" w:space="0"/>
              <w:left w:val="single" w:color="000000" w:sz="4" w:space="0"/>
              <w:bottom w:val="single" w:color="000000" w:sz="4" w:space="0"/>
              <w:right w:val="single" w:color="000000" w:sz="4" w:space="0"/>
            </w:tcBorders>
            <w:noWrap/>
            <w:vAlign w:val="center"/>
          </w:tcPr>
          <w:p w14:paraId="25BF3FEA">
            <w:pPr>
              <w:jc w:val="center"/>
              <w:textAlignment w:val="center"/>
            </w:pPr>
            <w:r>
              <w:rPr>
                <w:rFonts w:hint="eastAsia"/>
                <w:lang w:bidi="ar"/>
              </w:rPr>
              <w:t>应急预案</w:t>
            </w:r>
          </w:p>
        </w:tc>
        <w:tc>
          <w:tcPr>
            <w:tcW w:w="7179" w:type="dxa"/>
            <w:tcBorders>
              <w:top w:val="single" w:color="000000" w:sz="4" w:space="0"/>
              <w:left w:val="single" w:color="000000" w:sz="4" w:space="0"/>
              <w:bottom w:val="single" w:color="000000" w:sz="4" w:space="0"/>
              <w:right w:val="single" w:color="000000" w:sz="4" w:space="0"/>
            </w:tcBorders>
            <w:noWrap/>
            <w:vAlign w:val="center"/>
          </w:tcPr>
          <w:p w14:paraId="66C6B5F0">
            <w:pPr>
              <w:textAlignment w:val="center"/>
            </w:pPr>
            <w:r>
              <w:rPr>
                <w:rFonts w:hint="eastAsia"/>
                <w:lang w:bidi="ar"/>
              </w:rPr>
              <w:t>齐全（8分）</w:t>
            </w:r>
          </w:p>
        </w:tc>
        <w:tc>
          <w:tcPr>
            <w:tcW w:w="1552" w:type="dxa"/>
            <w:tcBorders>
              <w:top w:val="single" w:color="000000" w:sz="4" w:space="0"/>
              <w:left w:val="single" w:color="000000" w:sz="4" w:space="0"/>
              <w:bottom w:val="single" w:color="000000" w:sz="4" w:space="0"/>
              <w:right w:val="single" w:color="000000" w:sz="4" w:space="0"/>
            </w:tcBorders>
            <w:noWrap/>
            <w:vAlign w:val="center"/>
          </w:tcPr>
          <w:p w14:paraId="1D0A391A"/>
        </w:tc>
        <w:tc>
          <w:tcPr>
            <w:tcW w:w="1552" w:type="dxa"/>
            <w:tcBorders>
              <w:top w:val="single" w:color="000000" w:sz="4" w:space="0"/>
              <w:left w:val="single" w:color="000000" w:sz="4" w:space="0"/>
              <w:bottom w:val="single" w:color="000000" w:sz="4" w:space="0"/>
              <w:right w:val="single" w:color="000000" w:sz="4" w:space="0"/>
            </w:tcBorders>
            <w:noWrap/>
            <w:vAlign w:val="center"/>
          </w:tcPr>
          <w:p w14:paraId="7686ACDE"/>
        </w:tc>
      </w:tr>
      <w:tr w14:paraId="25C7D9DE">
        <w:tblPrEx>
          <w:tblCellMar>
            <w:top w:w="0" w:type="dxa"/>
            <w:left w:w="108" w:type="dxa"/>
            <w:bottom w:w="0" w:type="dxa"/>
            <w:right w:w="108" w:type="dxa"/>
          </w:tblCellMar>
        </w:tblPrEx>
        <w:trPr>
          <w:trHeight w:val="460" w:hRule="atLeast"/>
        </w:trPr>
        <w:tc>
          <w:tcPr>
            <w:tcW w:w="3337" w:type="dxa"/>
            <w:tcBorders>
              <w:top w:val="single" w:color="000000" w:sz="4" w:space="0"/>
              <w:left w:val="single" w:color="000000" w:sz="4" w:space="0"/>
              <w:bottom w:val="single" w:color="000000" w:sz="4" w:space="0"/>
              <w:right w:val="single" w:color="000000" w:sz="4" w:space="0"/>
            </w:tcBorders>
            <w:noWrap/>
            <w:vAlign w:val="center"/>
          </w:tcPr>
          <w:p w14:paraId="3FD11F5B">
            <w:pPr>
              <w:jc w:val="center"/>
              <w:textAlignment w:val="center"/>
            </w:pPr>
            <w:r>
              <w:rPr>
                <w:rFonts w:hint="eastAsia"/>
                <w:lang w:bidi="ar"/>
              </w:rPr>
              <w:t>岗位人员情况</w:t>
            </w:r>
          </w:p>
        </w:tc>
        <w:tc>
          <w:tcPr>
            <w:tcW w:w="7179" w:type="dxa"/>
            <w:tcBorders>
              <w:top w:val="single" w:color="000000" w:sz="4" w:space="0"/>
              <w:left w:val="single" w:color="000000" w:sz="4" w:space="0"/>
              <w:bottom w:val="single" w:color="000000" w:sz="4" w:space="0"/>
              <w:right w:val="single" w:color="000000" w:sz="4" w:space="0"/>
            </w:tcBorders>
            <w:noWrap/>
            <w:vAlign w:val="center"/>
          </w:tcPr>
          <w:p w14:paraId="6892E09D">
            <w:pPr>
              <w:textAlignment w:val="center"/>
            </w:pPr>
            <w:r>
              <w:rPr>
                <w:rFonts w:hint="eastAsia"/>
                <w:lang w:bidi="ar"/>
              </w:rPr>
              <w:t>在岗在位（10分）</w:t>
            </w:r>
          </w:p>
        </w:tc>
        <w:tc>
          <w:tcPr>
            <w:tcW w:w="1552" w:type="dxa"/>
            <w:tcBorders>
              <w:top w:val="single" w:color="000000" w:sz="4" w:space="0"/>
              <w:left w:val="single" w:color="000000" w:sz="4" w:space="0"/>
              <w:bottom w:val="single" w:color="000000" w:sz="4" w:space="0"/>
              <w:right w:val="single" w:color="000000" w:sz="4" w:space="0"/>
            </w:tcBorders>
            <w:noWrap/>
            <w:vAlign w:val="center"/>
          </w:tcPr>
          <w:p w14:paraId="3A609A22"/>
        </w:tc>
        <w:tc>
          <w:tcPr>
            <w:tcW w:w="1552" w:type="dxa"/>
            <w:tcBorders>
              <w:top w:val="single" w:color="000000" w:sz="4" w:space="0"/>
              <w:left w:val="single" w:color="000000" w:sz="4" w:space="0"/>
              <w:bottom w:val="single" w:color="000000" w:sz="4" w:space="0"/>
              <w:right w:val="single" w:color="000000" w:sz="4" w:space="0"/>
            </w:tcBorders>
            <w:noWrap/>
            <w:vAlign w:val="center"/>
          </w:tcPr>
          <w:p w14:paraId="22DC0A4A"/>
        </w:tc>
      </w:tr>
      <w:tr w14:paraId="38636713">
        <w:tblPrEx>
          <w:tblCellMar>
            <w:top w:w="0" w:type="dxa"/>
            <w:left w:w="108" w:type="dxa"/>
            <w:bottom w:w="0" w:type="dxa"/>
            <w:right w:w="108" w:type="dxa"/>
          </w:tblCellMar>
        </w:tblPrEx>
        <w:trPr>
          <w:trHeight w:val="90" w:hRule="atLeast"/>
        </w:trPr>
        <w:tc>
          <w:tcPr>
            <w:tcW w:w="3337" w:type="dxa"/>
            <w:tcBorders>
              <w:top w:val="single" w:color="000000" w:sz="4" w:space="0"/>
              <w:left w:val="single" w:color="000000" w:sz="4" w:space="0"/>
              <w:bottom w:val="single" w:color="000000" w:sz="4" w:space="0"/>
              <w:right w:val="single" w:color="000000" w:sz="4" w:space="0"/>
            </w:tcBorders>
            <w:noWrap/>
            <w:vAlign w:val="center"/>
          </w:tcPr>
          <w:p w14:paraId="30E80564">
            <w:pPr>
              <w:jc w:val="center"/>
              <w:textAlignment w:val="center"/>
            </w:pPr>
            <w:r>
              <w:rPr>
                <w:rFonts w:hint="eastAsia"/>
                <w:lang w:bidi="ar"/>
              </w:rPr>
              <w:t>人员值班情况</w:t>
            </w:r>
          </w:p>
        </w:tc>
        <w:tc>
          <w:tcPr>
            <w:tcW w:w="7179" w:type="dxa"/>
            <w:tcBorders>
              <w:top w:val="single" w:color="000000" w:sz="4" w:space="0"/>
              <w:left w:val="single" w:color="000000" w:sz="4" w:space="0"/>
              <w:bottom w:val="single" w:color="000000" w:sz="4" w:space="0"/>
              <w:right w:val="single" w:color="000000" w:sz="4" w:space="0"/>
            </w:tcBorders>
            <w:noWrap/>
            <w:vAlign w:val="center"/>
          </w:tcPr>
          <w:p w14:paraId="2B1A43C5">
            <w:pPr>
              <w:textAlignment w:val="center"/>
            </w:pPr>
            <w:r>
              <w:rPr>
                <w:rFonts w:hint="eastAsia"/>
                <w:lang w:bidi="ar"/>
              </w:rPr>
              <w:t>在岗在位（10分）</w:t>
            </w:r>
          </w:p>
        </w:tc>
        <w:tc>
          <w:tcPr>
            <w:tcW w:w="1552" w:type="dxa"/>
            <w:tcBorders>
              <w:top w:val="single" w:color="000000" w:sz="4" w:space="0"/>
              <w:left w:val="single" w:color="000000" w:sz="4" w:space="0"/>
              <w:bottom w:val="single" w:color="000000" w:sz="4" w:space="0"/>
              <w:right w:val="single" w:color="000000" w:sz="4" w:space="0"/>
            </w:tcBorders>
            <w:noWrap/>
            <w:vAlign w:val="center"/>
          </w:tcPr>
          <w:p w14:paraId="02A39CF2"/>
        </w:tc>
        <w:tc>
          <w:tcPr>
            <w:tcW w:w="1552" w:type="dxa"/>
            <w:tcBorders>
              <w:top w:val="single" w:color="000000" w:sz="4" w:space="0"/>
              <w:left w:val="single" w:color="000000" w:sz="4" w:space="0"/>
              <w:bottom w:val="single" w:color="000000" w:sz="4" w:space="0"/>
              <w:right w:val="single" w:color="000000" w:sz="4" w:space="0"/>
            </w:tcBorders>
            <w:noWrap/>
            <w:vAlign w:val="center"/>
          </w:tcPr>
          <w:p w14:paraId="1E5C6938"/>
        </w:tc>
      </w:tr>
      <w:tr w14:paraId="28BE2E06">
        <w:tblPrEx>
          <w:tblCellMar>
            <w:top w:w="0" w:type="dxa"/>
            <w:left w:w="108" w:type="dxa"/>
            <w:bottom w:w="0" w:type="dxa"/>
            <w:right w:w="108" w:type="dxa"/>
          </w:tblCellMar>
        </w:tblPrEx>
        <w:trPr>
          <w:trHeight w:val="460" w:hRule="atLeast"/>
        </w:trPr>
        <w:tc>
          <w:tcPr>
            <w:tcW w:w="3337" w:type="dxa"/>
            <w:tcBorders>
              <w:top w:val="single" w:color="000000" w:sz="4" w:space="0"/>
              <w:left w:val="single" w:color="000000" w:sz="4" w:space="0"/>
              <w:bottom w:val="single" w:color="000000" w:sz="4" w:space="0"/>
              <w:right w:val="single" w:color="000000" w:sz="4" w:space="0"/>
            </w:tcBorders>
            <w:noWrap/>
            <w:vAlign w:val="center"/>
          </w:tcPr>
          <w:p w14:paraId="20850EE9">
            <w:pPr>
              <w:jc w:val="center"/>
              <w:textAlignment w:val="center"/>
            </w:pPr>
            <w:r>
              <w:rPr>
                <w:rFonts w:hint="eastAsia"/>
                <w:lang w:bidi="ar"/>
              </w:rPr>
              <w:t>消防知识掌握情况</w:t>
            </w:r>
          </w:p>
        </w:tc>
        <w:tc>
          <w:tcPr>
            <w:tcW w:w="7179" w:type="dxa"/>
            <w:tcBorders>
              <w:top w:val="single" w:color="000000" w:sz="4" w:space="0"/>
              <w:left w:val="single" w:color="000000" w:sz="4" w:space="0"/>
              <w:bottom w:val="single" w:color="000000" w:sz="4" w:space="0"/>
              <w:right w:val="single" w:color="000000" w:sz="4" w:space="0"/>
            </w:tcBorders>
            <w:noWrap/>
            <w:vAlign w:val="center"/>
          </w:tcPr>
          <w:p w14:paraId="2C3B35F7">
            <w:pPr>
              <w:textAlignment w:val="center"/>
            </w:pPr>
            <w:r>
              <w:rPr>
                <w:rFonts w:hint="eastAsia"/>
                <w:lang w:bidi="ar"/>
              </w:rPr>
              <w:t>规范、熟练（10分）</w:t>
            </w:r>
          </w:p>
        </w:tc>
        <w:tc>
          <w:tcPr>
            <w:tcW w:w="1552" w:type="dxa"/>
            <w:tcBorders>
              <w:top w:val="single" w:color="000000" w:sz="4" w:space="0"/>
              <w:left w:val="single" w:color="000000" w:sz="4" w:space="0"/>
              <w:bottom w:val="single" w:color="000000" w:sz="4" w:space="0"/>
              <w:right w:val="single" w:color="000000" w:sz="4" w:space="0"/>
            </w:tcBorders>
            <w:noWrap/>
            <w:vAlign w:val="center"/>
          </w:tcPr>
          <w:p w14:paraId="1925FB84"/>
        </w:tc>
        <w:tc>
          <w:tcPr>
            <w:tcW w:w="1552" w:type="dxa"/>
            <w:tcBorders>
              <w:top w:val="single" w:color="000000" w:sz="4" w:space="0"/>
              <w:left w:val="single" w:color="000000" w:sz="4" w:space="0"/>
              <w:bottom w:val="single" w:color="000000" w:sz="4" w:space="0"/>
              <w:right w:val="single" w:color="000000" w:sz="4" w:space="0"/>
            </w:tcBorders>
            <w:noWrap/>
            <w:vAlign w:val="center"/>
          </w:tcPr>
          <w:p w14:paraId="7612CB62"/>
        </w:tc>
      </w:tr>
      <w:tr w14:paraId="2B8CEDAC">
        <w:tblPrEx>
          <w:tblCellMar>
            <w:top w:w="0" w:type="dxa"/>
            <w:left w:w="108" w:type="dxa"/>
            <w:bottom w:w="0" w:type="dxa"/>
            <w:right w:w="108" w:type="dxa"/>
          </w:tblCellMar>
        </w:tblPrEx>
        <w:trPr>
          <w:trHeight w:val="460" w:hRule="atLeast"/>
        </w:trPr>
        <w:tc>
          <w:tcPr>
            <w:tcW w:w="3337" w:type="dxa"/>
            <w:tcBorders>
              <w:top w:val="single" w:color="000000" w:sz="4" w:space="0"/>
              <w:left w:val="single" w:color="000000" w:sz="4" w:space="0"/>
              <w:bottom w:val="single" w:color="000000" w:sz="4" w:space="0"/>
              <w:right w:val="single" w:color="000000" w:sz="4" w:space="0"/>
            </w:tcBorders>
            <w:noWrap/>
            <w:vAlign w:val="center"/>
          </w:tcPr>
          <w:p w14:paraId="4B2CA72B">
            <w:pPr>
              <w:jc w:val="center"/>
              <w:textAlignment w:val="center"/>
            </w:pPr>
            <w:r>
              <w:rPr>
                <w:rFonts w:hint="eastAsia"/>
                <w:lang w:bidi="ar"/>
              </w:rPr>
              <w:t>档案资料</w:t>
            </w:r>
          </w:p>
        </w:tc>
        <w:tc>
          <w:tcPr>
            <w:tcW w:w="7179" w:type="dxa"/>
            <w:tcBorders>
              <w:top w:val="single" w:color="000000" w:sz="4" w:space="0"/>
              <w:left w:val="single" w:color="000000" w:sz="4" w:space="0"/>
              <w:bottom w:val="single" w:color="000000" w:sz="4" w:space="0"/>
              <w:right w:val="single" w:color="000000" w:sz="4" w:space="0"/>
            </w:tcBorders>
            <w:noWrap/>
            <w:vAlign w:val="center"/>
          </w:tcPr>
          <w:p w14:paraId="485D0ACB">
            <w:pPr>
              <w:textAlignment w:val="center"/>
            </w:pPr>
            <w:r>
              <w:rPr>
                <w:rFonts w:hint="eastAsia"/>
                <w:lang w:bidi="ar"/>
              </w:rPr>
              <w:t>齐全（6分）</w:t>
            </w:r>
          </w:p>
        </w:tc>
        <w:tc>
          <w:tcPr>
            <w:tcW w:w="1552" w:type="dxa"/>
            <w:tcBorders>
              <w:top w:val="single" w:color="000000" w:sz="4" w:space="0"/>
              <w:left w:val="single" w:color="000000" w:sz="4" w:space="0"/>
              <w:bottom w:val="single" w:color="000000" w:sz="4" w:space="0"/>
              <w:right w:val="single" w:color="000000" w:sz="4" w:space="0"/>
            </w:tcBorders>
            <w:noWrap/>
            <w:vAlign w:val="center"/>
          </w:tcPr>
          <w:p w14:paraId="4CB5DCB8"/>
        </w:tc>
        <w:tc>
          <w:tcPr>
            <w:tcW w:w="1552" w:type="dxa"/>
            <w:tcBorders>
              <w:top w:val="single" w:color="000000" w:sz="4" w:space="0"/>
              <w:left w:val="single" w:color="000000" w:sz="4" w:space="0"/>
              <w:bottom w:val="single" w:color="000000" w:sz="4" w:space="0"/>
              <w:right w:val="single" w:color="000000" w:sz="4" w:space="0"/>
            </w:tcBorders>
            <w:noWrap/>
            <w:vAlign w:val="center"/>
          </w:tcPr>
          <w:p w14:paraId="66A42F45"/>
        </w:tc>
      </w:tr>
      <w:tr w14:paraId="423B2C51">
        <w:tblPrEx>
          <w:tblCellMar>
            <w:top w:w="0" w:type="dxa"/>
            <w:left w:w="108" w:type="dxa"/>
            <w:bottom w:w="0" w:type="dxa"/>
            <w:right w:w="108" w:type="dxa"/>
          </w:tblCellMar>
        </w:tblPrEx>
        <w:trPr>
          <w:trHeight w:val="460" w:hRule="atLeast"/>
        </w:trPr>
        <w:tc>
          <w:tcPr>
            <w:tcW w:w="3337" w:type="dxa"/>
            <w:tcBorders>
              <w:top w:val="single" w:color="000000" w:sz="4" w:space="0"/>
              <w:left w:val="single" w:color="000000" w:sz="4" w:space="0"/>
              <w:bottom w:val="single" w:color="000000" w:sz="4" w:space="0"/>
              <w:right w:val="single" w:color="000000" w:sz="4" w:space="0"/>
            </w:tcBorders>
            <w:noWrap/>
            <w:vAlign w:val="center"/>
          </w:tcPr>
          <w:p w14:paraId="5BA4D127">
            <w:pPr>
              <w:jc w:val="center"/>
              <w:textAlignment w:val="center"/>
            </w:pPr>
            <w:r>
              <w:rPr>
                <w:rFonts w:hint="eastAsia"/>
                <w:lang w:bidi="ar"/>
              </w:rPr>
              <w:t>服务意见</w:t>
            </w:r>
          </w:p>
        </w:tc>
        <w:tc>
          <w:tcPr>
            <w:tcW w:w="7179" w:type="dxa"/>
            <w:tcBorders>
              <w:top w:val="single" w:color="000000" w:sz="4" w:space="0"/>
              <w:left w:val="single" w:color="000000" w:sz="4" w:space="0"/>
              <w:bottom w:val="single" w:color="000000" w:sz="4" w:space="0"/>
              <w:right w:val="single" w:color="000000" w:sz="4" w:space="0"/>
            </w:tcBorders>
            <w:noWrap/>
            <w:vAlign w:val="center"/>
          </w:tcPr>
          <w:p w14:paraId="0A7BF862">
            <w:pPr>
              <w:textAlignment w:val="center"/>
            </w:pPr>
            <w:r>
              <w:rPr>
                <w:rFonts w:hint="eastAsia"/>
                <w:lang w:bidi="ar"/>
              </w:rPr>
              <w:t>服务热情周到，无意见、无投诉（10分）</w:t>
            </w:r>
          </w:p>
        </w:tc>
        <w:tc>
          <w:tcPr>
            <w:tcW w:w="1552" w:type="dxa"/>
            <w:tcBorders>
              <w:top w:val="single" w:color="000000" w:sz="4" w:space="0"/>
              <w:left w:val="single" w:color="000000" w:sz="4" w:space="0"/>
              <w:bottom w:val="single" w:color="000000" w:sz="4" w:space="0"/>
              <w:right w:val="single" w:color="000000" w:sz="4" w:space="0"/>
            </w:tcBorders>
            <w:noWrap/>
            <w:vAlign w:val="center"/>
          </w:tcPr>
          <w:p w14:paraId="4FE018B6"/>
        </w:tc>
        <w:tc>
          <w:tcPr>
            <w:tcW w:w="1552" w:type="dxa"/>
            <w:tcBorders>
              <w:top w:val="single" w:color="000000" w:sz="4" w:space="0"/>
              <w:left w:val="single" w:color="000000" w:sz="4" w:space="0"/>
              <w:bottom w:val="single" w:color="000000" w:sz="4" w:space="0"/>
              <w:right w:val="single" w:color="000000" w:sz="4" w:space="0"/>
            </w:tcBorders>
            <w:noWrap/>
            <w:vAlign w:val="center"/>
          </w:tcPr>
          <w:p w14:paraId="0CA153BC"/>
        </w:tc>
      </w:tr>
      <w:tr w14:paraId="48F025AF">
        <w:tblPrEx>
          <w:tblCellMar>
            <w:top w:w="0" w:type="dxa"/>
            <w:left w:w="108" w:type="dxa"/>
            <w:bottom w:w="0" w:type="dxa"/>
            <w:right w:w="108" w:type="dxa"/>
          </w:tblCellMar>
        </w:tblPrEx>
        <w:trPr>
          <w:trHeight w:val="471" w:hRule="atLeast"/>
        </w:trPr>
        <w:tc>
          <w:tcPr>
            <w:tcW w:w="10516" w:type="dxa"/>
            <w:gridSpan w:val="2"/>
            <w:tcBorders>
              <w:top w:val="single" w:color="000000" w:sz="4" w:space="0"/>
              <w:left w:val="single" w:color="000000" w:sz="4" w:space="0"/>
              <w:bottom w:val="single" w:color="000000" w:sz="4" w:space="0"/>
              <w:right w:val="single" w:color="000000" w:sz="4" w:space="0"/>
            </w:tcBorders>
            <w:noWrap/>
            <w:vAlign w:val="center"/>
          </w:tcPr>
          <w:p w14:paraId="02F491C8">
            <w:pPr>
              <w:jc w:val="center"/>
              <w:textAlignment w:val="center"/>
            </w:pPr>
            <w:r>
              <w:rPr>
                <w:rFonts w:hint="eastAsia"/>
                <w:lang w:bidi="ar"/>
              </w:rPr>
              <w:t>合计</w:t>
            </w:r>
          </w:p>
        </w:tc>
        <w:tc>
          <w:tcPr>
            <w:tcW w:w="1552" w:type="dxa"/>
            <w:tcBorders>
              <w:top w:val="single" w:color="000000" w:sz="4" w:space="0"/>
              <w:left w:val="single" w:color="000000" w:sz="4" w:space="0"/>
              <w:bottom w:val="single" w:color="000000" w:sz="4" w:space="0"/>
              <w:right w:val="single" w:color="000000" w:sz="4" w:space="0"/>
            </w:tcBorders>
            <w:noWrap/>
            <w:vAlign w:val="center"/>
          </w:tcPr>
          <w:p w14:paraId="53384AB8"/>
        </w:tc>
        <w:tc>
          <w:tcPr>
            <w:tcW w:w="1552" w:type="dxa"/>
            <w:tcBorders>
              <w:top w:val="single" w:color="000000" w:sz="4" w:space="0"/>
              <w:left w:val="single" w:color="000000" w:sz="4" w:space="0"/>
              <w:bottom w:val="single" w:color="000000" w:sz="4" w:space="0"/>
              <w:right w:val="single" w:color="000000" w:sz="4" w:space="0"/>
            </w:tcBorders>
            <w:noWrap/>
            <w:vAlign w:val="center"/>
          </w:tcPr>
          <w:p w14:paraId="58235F35"/>
        </w:tc>
      </w:tr>
    </w:tbl>
    <w:p w14:paraId="22791FAF"/>
    <w:p w14:paraId="19478D00">
      <w:pPr>
        <w:outlineLvl w:val="9"/>
        <w:pPrChange w:id="3873" w:author="zhhx" w:date="2024-10-17T11:47:01Z">
          <w:pPr>
            <w:pStyle w:val="2"/>
          </w:pPr>
        </w:pPrChange>
      </w:pPr>
      <w:r>
        <w:br w:type="page"/>
      </w:r>
    </w:p>
    <w:p w14:paraId="05E0DD46"/>
    <w:p w14:paraId="06031CD5">
      <w:pPr>
        <w:shd w:val="clear" w:color="auto" w:fill="FFFFFF"/>
        <w:tabs>
          <w:tab w:val="left" w:pos="722"/>
          <w:tab w:val="left" w:pos="1625"/>
          <w:tab w:val="left" w:pos="2311"/>
          <w:tab w:val="left" w:pos="6993"/>
          <w:tab w:val="left" w:pos="7864"/>
        </w:tabs>
        <w:snapToGrid w:val="0"/>
        <w:ind w:right="560"/>
        <w:rPr>
          <w:bCs/>
        </w:rPr>
      </w:pPr>
      <w:r>
        <w:rPr>
          <w:rFonts w:hint="eastAsia"/>
          <w:bCs/>
        </w:rPr>
        <w:t>1</w:t>
      </w:r>
      <w:r>
        <w:rPr>
          <w:bCs/>
        </w:rPr>
        <w:t>0.</w:t>
      </w:r>
      <w:r>
        <w:rPr>
          <w:rFonts w:hint="eastAsia"/>
          <w:bCs/>
        </w:rPr>
        <w:t>电梯司机考核表</w:t>
      </w:r>
    </w:p>
    <w:p w14:paraId="1CB97C7B">
      <w:pPr>
        <w:shd w:val="clear" w:color="auto" w:fill="FFFFFF"/>
        <w:tabs>
          <w:tab w:val="left" w:pos="722"/>
          <w:tab w:val="left" w:pos="1625"/>
          <w:tab w:val="left" w:pos="2311"/>
          <w:tab w:val="left" w:pos="6993"/>
          <w:tab w:val="left" w:pos="7864"/>
        </w:tabs>
        <w:snapToGrid w:val="0"/>
        <w:jc w:val="center"/>
        <w:rPr>
          <w:rFonts w:hint="eastAsia"/>
          <w:b/>
          <w:bCs/>
        </w:rPr>
      </w:pPr>
      <w:r>
        <w:rPr>
          <w:rFonts w:hint="eastAsia"/>
          <w:b/>
          <w:bCs/>
        </w:rPr>
        <w:t>电梯司机考核表</w:t>
      </w:r>
    </w:p>
    <w:p w14:paraId="3F7CE040">
      <w:pPr>
        <w:wordWrap w:val="0"/>
        <w:spacing w:line="360" w:lineRule="exact"/>
        <w:ind w:right="480"/>
        <w:rPr>
          <w:b/>
        </w:rPr>
      </w:pPr>
      <w:r>
        <w:rPr>
          <w:rFonts w:hint="eastAsia"/>
          <w:b/>
        </w:rPr>
        <w:t>日期：      年    月    日                                                                考核总得分：      分</w:t>
      </w:r>
    </w:p>
    <w:tbl>
      <w:tblPr>
        <w:tblStyle w:val="32"/>
        <w:tblpPr w:leftFromText="180" w:rightFromText="180" w:vertAnchor="text" w:horzAnchor="page" w:tblpX="2040" w:tblpY="495"/>
        <w:tblOverlap w:val="never"/>
        <w:tblW w:w="13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5"/>
        <w:gridCol w:w="2341"/>
        <w:gridCol w:w="5502"/>
        <w:gridCol w:w="1973"/>
        <w:gridCol w:w="1749"/>
      </w:tblGrid>
      <w:tr w14:paraId="27D52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3836" w:type="dxa"/>
            <w:gridSpan w:val="2"/>
            <w:noWrap/>
            <w:vAlign w:val="center"/>
          </w:tcPr>
          <w:p w14:paraId="147A3247">
            <w:pPr>
              <w:jc w:val="center"/>
              <w:textAlignment w:val="center"/>
            </w:pPr>
            <w:r>
              <w:rPr>
                <w:rFonts w:hint="eastAsia"/>
                <w:lang w:bidi="ar"/>
              </w:rPr>
              <w:t>考核内容</w:t>
            </w:r>
          </w:p>
        </w:tc>
        <w:tc>
          <w:tcPr>
            <w:tcW w:w="5502" w:type="dxa"/>
            <w:noWrap/>
            <w:vAlign w:val="center"/>
          </w:tcPr>
          <w:p w14:paraId="7094B28B">
            <w:pPr>
              <w:jc w:val="center"/>
              <w:textAlignment w:val="center"/>
            </w:pPr>
            <w:r>
              <w:rPr>
                <w:rFonts w:hint="eastAsia"/>
                <w:lang w:bidi="ar"/>
              </w:rPr>
              <w:t>考核标准</w:t>
            </w:r>
          </w:p>
        </w:tc>
        <w:tc>
          <w:tcPr>
            <w:tcW w:w="1973" w:type="dxa"/>
            <w:noWrap/>
            <w:vAlign w:val="center"/>
          </w:tcPr>
          <w:p w14:paraId="7DED5AE2">
            <w:pPr>
              <w:jc w:val="center"/>
              <w:textAlignment w:val="center"/>
            </w:pPr>
            <w:r>
              <w:rPr>
                <w:rFonts w:hint="eastAsia"/>
                <w:lang w:bidi="ar"/>
              </w:rPr>
              <w:t>项目分值</w:t>
            </w:r>
          </w:p>
        </w:tc>
        <w:tc>
          <w:tcPr>
            <w:tcW w:w="1749" w:type="dxa"/>
            <w:noWrap/>
            <w:vAlign w:val="center"/>
          </w:tcPr>
          <w:p w14:paraId="6AE72296">
            <w:pPr>
              <w:jc w:val="center"/>
              <w:textAlignment w:val="center"/>
            </w:pPr>
            <w:r>
              <w:rPr>
                <w:rFonts w:hint="eastAsia"/>
                <w:lang w:bidi="ar"/>
              </w:rPr>
              <w:t>扣分</w:t>
            </w:r>
          </w:p>
        </w:tc>
      </w:tr>
      <w:tr w14:paraId="116B2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1495" w:type="dxa"/>
            <w:vMerge w:val="restart"/>
            <w:vAlign w:val="center"/>
          </w:tcPr>
          <w:p w14:paraId="4B115B32">
            <w:pPr>
              <w:jc w:val="center"/>
              <w:textAlignment w:val="center"/>
              <w:rPr>
                <w:lang w:bidi="ar"/>
              </w:rPr>
            </w:pPr>
            <w:r>
              <w:rPr>
                <w:rFonts w:hint="eastAsia"/>
                <w:lang w:bidi="ar"/>
              </w:rPr>
              <w:t>各种</w:t>
            </w:r>
          </w:p>
          <w:p w14:paraId="5E8BC678">
            <w:pPr>
              <w:jc w:val="center"/>
              <w:textAlignment w:val="center"/>
            </w:pPr>
            <w:r>
              <w:rPr>
                <w:rFonts w:hint="eastAsia"/>
                <w:lang w:bidi="ar"/>
              </w:rPr>
              <w:t>制度</w:t>
            </w:r>
          </w:p>
        </w:tc>
        <w:tc>
          <w:tcPr>
            <w:tcW w:w="2341" w:type="dxa"/>
            <w:noWrap/>
            <w:vAlign w:val="center"/>
          </w:tcPr>
          <w:p w14:paraId="622CCB64">
            <w:pPr>
              <w:textAlignment w:val="center"/>
            </w:pPr>
            <w:r>
              <w:rPr>
                <w:rFonts w:hint="eastAsia"/>
                <w:lang w:bidi="ar"/>
              </w:rPr>
              <w:t>上岗证书</w:t>
            </w:r>
          </w:p>
        </w:tc>
        <w:tc>
          <w:tcPr>
            <w:tcW w:w="5502" w:type="dxa"/>
            <w:noWrap/>
            <w:vAlign w:val="center"/>
          </w:tcPr>
          <w:p w14:paraId="793978DB">
            <w:pPr>
              <w:textAlignment w:val="center"/>
            </w:pPr>
            <w:r>
              <w:rPr>
                <w:rFonts w:hint="eastAsia"/>
                <w:lang w:bidi="ar"/>
              </w:rPr>
              <w:t>100%</w:t>
            </w:r>
          </w:p>
        </w:tc>
        <w:tc>
          <w:tcPr>
            <w:tcW w:w="1973" w:type="dxa"/>
            <w:noWrap/>
            <w:vAlign w:val="center"/>
          </w:tcPr>
          <w:p w14:paraId="0DA47B08">
            <w:pPr>
              <w:jc w:val="center"/>
              <w:textAlignment w:val="center"/>
            </w:pPr>
            <w:r>
              <w:rPr>
                <w:rFonts w:hint="eastAsia"/>
                <w:lang w:bidi="ar"/>
              </w:rPr>
              <w:t>8</w:t>
            </w:r>
          </w:p>
        </w:tc>
        <w:tc>
          <w:tcPr>
            <w:tcW w:w="1749" w:type="dxa"/>
            <w:noWrap/>
            <w:vAlign w:val="center"/>
          </w:tcPr>
          <w:p w14:paraId="54DA8E3E"/>
        </w:tc>
      </w:tr>
      <w:tr w14:paraId="04FCE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1495" w:type="dxa"/>
            <w:vMerge w:val="continue"/>
            <w:vAlign w:val="center"/>
          </w:tcPr>
          <w:p w14:paraId="28DA99F3">
            <w:pPr>
              <w:jc w:val="center"/>
            </w:pPr>
          </w:p>
        </w:tc>
        <w:tc>
          <w:tcPr>
            <w:tcW w:w="2341" w:type="dxa"/>
            <w:noWrap/>
            <w:vAlign w:val="center"/>
          </w:tcPr>
          <w:p w14:paraId="4EEE8673">
            <w:pPr>
              <w:textAlignment w:val="center"/>
            </w:pPr>
            <w:r>
              <w:rPr>
                <w:rFonts w:hint="eastAsia"/>
                <w:lang w:bidi="ar"/>
              </w:rPr>
              <w:t>岗位职责</w:t>
            </w:r>
          </w:p>
        </w:tc>
        <w:tc>
          <w:tcPr>
            <w:tcW w:w="5502" w:type="dxa"/>
            <w:noWrap/>
            <w:vAlign w:val="center"/>
          </w:tcPr>
          <w:p w14:paraId="0F0798C1">
            <w:pPr>
              <w:textAlignment w:val="center"/>
            </w:pPr>
            <w:r>
              <w:rPr>
                <w:rFonts w:hint="eastAsia"/>
                <w:lang w:bidi="ar"/>
              </w:rPr>
              <w:t>齐全</w:t>
            </w:r>
          </w:p>
        </w:tc>
        <w:tc>
          <w:tcPr>
            <w:tcW w:w="1973" w:type="dxa"/>
            <w:noWrap/>
            <w:vAlign w:val="center"/>
          </w:tcPr>
          <w:p w14:paraId="6DA04016">
            <w:pPr>
              <w:jc w:val="center"/>
              <w:textAlignment w:val="center"/>
            </w:pPr>
            <w:r>
              <w:rPr>
                <w:rFonts w:hint="eastAsia"/>
                <w:lang w:bidi="ar"/>
              </w:rPr>
              <w:t>8</w:t>
            </w:r>
          </w:p>
        </w:tc>
        <w:tc>
          <w:tcPr>
            <w:tcW w:w="1749" w:type="dxa"/>
            <w:noWrap/>
            <w:vAlign w:val="center"/>
          </w:tcPr>
          <w:p w14:paraId="00D42D70"/>
        </w:tc>
      </w:tr>
      <w:tr w14:paraId="786CF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1495" w:type="dxa"/>
            <w:vMerge w:val="continue"/>
            <w:vAlign w:val="center"/>
          </w:tcPr>
          <w:p w14:paraId="57836196">
            <w:pPr>
              <w:jc w:val="center"/>
            </w:pPr>
          </w:p>
        </w:tc>
        <w:tc>
          <w:tcPr>
            <w:tcW w:w="2341" w:type="dxa"/>
            <w:noWrap/>
            <w:vAlign w:val="center"/>
          </w:tcPr>
          <w:p w14:paraId="4BBB50CA">
            <w:pPr>
              <w:textAlignment w:val="center"/>
            </w:pPr>
            <w:r>
              <w:rPr>
                <w:rFonts w:hint="eastAsia"/>
                <w:lang w:bidi="ar"/>
              </w:rPr>
              <w:t>管理制度</w:t>
            </w:r>
          </w:p>
        </w:tc>
        <w:tc>
          <w:tcPr>
            <w:tcW w:w="5502" w:type="dxa"/>
            <w:noWrap/>
            <w:vAlign w:val="center"/>
          </w:tcPr>
          <w:p w14:paraId="649BD564">
            <w:pPr>
              <w:textAlignment w:val="center"/>
            </w:pPr>
            <w:r>
              <w:rPr>
                <w:rFonts w:hint="eastAsia"/>
                <w:lang w:bidi="ar"/>
              </w:rPr>
              <w:t>齐全</w:t>
            </w:r>
          </w:p>
        </w:tc>
        <w:tc>
          <w:tcPr>
            <w:tcW w:w="1973" w:type="dxa"/>
            <w:noWrap/>
            <w:vAlign w:val="center"/>
          </w:tcPr>
          <w:p w14:paraId="12DC4E5C">
            <w:pPr>
              <w:jc w:val="center"/>
              <w:textAlignment w:val="center"/>
            </w:pPr>
            <w:r>
              <w:rPr>
                <w:rFonts w:hint="eastAsia"/>
                <w:lang w:bidi="ar"/>
              </w:rPr>
              <w:t>8</w:t>
            </w:r>
          </w:p>
        </w:tc>
        <w:tc>
          <w:tcPr>
            <w:tcW w:w="1749" w:type="dxa"/>
            <w:noWrap/>
            <w:vAlign w:val="center"/>
          </w:tcPr>
          <w:p w14:paraId="4E72191A"/>
        </w:tc>
      </w:tr>
      <w:tr w14:paraId="6C9AC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1495" w:type="dxa"/>
            <w:vMerge w:val="continue"/>
            <w:vAlign w:val="center"/>
          </w:tcPr>
          <w:p w14:paraId="2CA16049">
            <w:pPr>
              <w:jc w:val="center"/>
            </w:pPr>
          </w:p>
        </w:tc>
        <w:tc>
          <w:tcPr>
            <w:tcW w:w="2341" w:type="dxa"/>
            <w:noWrap/>
            <w:vAlign w:val="center"/>
          </w:tcPr>
          <w:p w14:paraId="7FCF91A8">
            <w:pPr>
              <w:textAlignment w:val="center"/>
            </w:pPr>
            <w:r>
              <w:rPr>
                <w:rFonts w:hint="eastAsia"/>
                <w:lang w:bidi="ar"/>
              </w:rPr>
              <w:t>操作流程</w:t>
            </w:r>
          </w:p>
        </w:tc>
        <w:tc>
          <w:tcPr>
            <w:tcW w:w="5502" w:type="dxa"/>
            <w:noWrap/>
            <w:vAlign w:val="center"/>
          </w:tcPr>
          <w:p w14:paraId="6B02D827">
            <w:pPr>
              <w:textAlignment w:val="center"/>
            </w:pPr>
            <w:r>
              <w:rPr>
                <w:rFonts w:hint="eastAsia"/>
                <w:lang w:bidi="ar"/>
              </w:rPr>
              <w:t>齐全</w:t>
            </w:r>
          </w:p>
        </w:tc>
        <w:tc>
          <w:tcPr>
            <w:tcW w:w="1973" w:type="dxa"/>
            <w:noWrap/>
            <w:vAlign w:val="center"/>
          </w:tcPr>
          <w:p w14:paraId="510AD834">
            <w:pPr>
              <w:jc w:val="center"/>
              <w:textAlignment w:val="center"/>
            </w:pPr>
            <w:r>
              <w:rPr>
                <w:rFonts w:hint="eastAsia"/>
                <w:lang w:bidi="ar"/>
              </w:rPr>
              <w:t>8</w:t>
            </w:r>
          </w:p>
        </w:tc>
        <w:tc>
          <w:tcPr>
            <w:tcW w:w="1749" w:type="dxa"/>
            <w:noWrap/>
            <w:vAlign w:val="center"/>
          </w:tcPr>
          <w:p w14:paraId="5C406C9B"/>
        </w:tc>
      </w:tr>
      <w:tr w14:paraId="38AA3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1495" w:type="dxa"/>
            <w:vMerge w:val="continue"/>
            <w:vAlign w:val="center"/>
          </w:tcPr>
          <w:p w14:paraId="4A8FCF10">
            <w:pPr>
              <w:jc w:val="center"/>
            </w:pPr>
          </w:p>
        </w:tc>
        <w:tc>
          <w:tcPr>
            <w:tcW w:w="2341" w:type="dxa"/>
            <w:noWrap/>
            <w:vAlign w:val="center"/>
          </w:tcPr>
          <w:p w14:paraId="358298DD">
            <w:pPr>
              <w:textAlignment w:val="center"/>
            </w:pPr>
            <w:r>
              <w:rPr>
                <w:rFonts w:hint="eastAsia"/>
                <w:lang w:bidi="ar"/>
              </w:rPr>
              <w:t>应急预案</w:t>
            </w:r>
          </w:p>
        </w:tc>
        <w:tc>
          <w:tcPr>
            <w:tcW w:w="5502" w:type="dxa"/>
            <w:noWrap/>
            <w:vAlign w:val="center"/>
          </w:tcPr>
          <w:p w14:paraId="089EA9B8">
            <w:pPr>
              <w:textAlignment w:val="center"/>
            </w:pPr>
            <w:r>
              <w:rPr>
                <w:rFonts w:hint="eastAsia"/>
                <w:lang w:bidi="ar"/>
              </w:rPr>
              <w:t>齐全</w:t>
            </w:r>
          </w:p>
        </w:tc>
        <w:tc>
          <w:tcPr>
            <w:tcW w:w="1973" w:type="dxa"/>
            <w:noWrap/>
            <w:vAlign w:val="center"/>
          </w:tcPr>
          <w:p w14:paraId="4707BFDC">
            <w:pPr>
              <w:jc w:val="center"/>
              <w:textAlignment w:val="center"/>
            </w:pPr>
            <w:r>
              <w:rPr>
                <w:rFonts w:hint="eastAsia"/>
                <w:lang w:bidi="ar"/>
              </w:rPr>
              <w:t>8</w:t>
            </w:r>
          </w:p>
        </w:tc>
        <w:tc>
          <w:tcPr>
            <w:tcW w:w="1749" w:type="dxa"/>
            <w:noWrap/>
            <w:vAlign w:val="center"/>
          </w:tcPr>
          <w:p w14:paraId="5B8653DF"/>
        </w:tc>
      </w:tr>
      <w:tr w14:paraId="1D04A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1495" w:type="dxa"/>
            <w:vMerge w:val="continue"/>
            <w:vAlign w:val="center"/>
          </w:tcPr>
          <w:p w14:paraId="3170D399">
            <w:pPr>
              <w:jc w:val="center"/>
            </w:pPr>
          </w:p>
        </w:tc>
        <w:tc>
          <w:tcPr>
            <w:tcW w:w="2341" w:type="dxa"/>
            <w:noWrap/>
            <w:vAlign w:val="center"/>
          </w:tcPr>
          <w:p w14:paraId="78D558C5">
            <w:pPr>
              <w:textAlignment w:val="center"/>
            </w:pPr>
            <w:r>
              <w:rPr>
                <w:rFonts w:hint="eastAsia"/>
                <w:lang w:bidi="ar"/>
              </w:rPr>
              <w:t>24小时值班</w:t>
            </w:r>
          </w:p>
        </w:tc>
        <w:tc>
          <w:tcPr>
            <w:tcW w:w="5502" w:type="dxa"/>
            <w:noWrap/>
            <w:vAlign w:val="center"/>
          </w:tcPr>
          <w:p w14:paraId="6D19DB63">
            <w:pPr>
              <w:textAlignment w:val="center"/>
            </w:pPr>
            <w:r>
              <w:rPr>
                <w:rFonts w:hint="eastAsia"/>
                <w:lang w:bidi="ar"/>
              </w:rPr>
              <w:t>在位、尽责</w:t>
            </w:r>
          </w:p>
        </w:tc>
        <w:tc>
          <w:tcPr>
            <w:tcW w:w="1973" w:type="dxa"/>
            <w:noWrap/>
            <w:vAlign w:val="center"/>
          </w:tcPr>
          <w:p w14:paraId="5C0B625E">
            <w:pPr>
              <w:jc w:val="center"/>
              <w:textAlignment w:val="center"/>
            </w:pPr>
            <w:r>
              <w:rPr>
                <w:rFonts w:hint="eastAsia"/>
                <w:lang w:bidi="ar"/>
              </w:rPr>
              <w:t>10</w:t>
            </w:r>
          </w:p>
        </w:tc>
        <w:tc>
          <w:tcPr>
            <w:tcW w:w="1749" w:type="dxa"/>
            <w:noWrap/>
            <w:vAlign w:val="center"/>
          </w:tcPr>
          <w:p w14:paraId="0C6FFE36"/>
        </w:tc>
      </w:tr>
      <w:tr w14:paraId="058C5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1495" w:type="dxa"/>
            <w:vMerge w:val="restart"/>
            <w:vAlign w:val="center"/>
          </w:tcPr>
          <w:p w14:paraId="5F80D70D">
            <w:pPr>
              <w:jc w:val="center"/>
              <w:textAlignment w:val="center"/>
            </w:pPr>
            <w:r>
              <w:rPr>
                <w:rFonts w:hint="eastAsia"/>
                <w:lang w:bidi="ar"/>
              </w:rPr>
              <w:t>司梯员</w:t>
            </w:r>
          </w:p>
        </w:tc>
        <w:tc>
          <w:tcPr>
            <w:tcW w:w="2341" w:type="dxa"/>
            <w:noWrap/>
            <w:vAlign w:val="center"/>
          </w:tcPr>
          <w:p w14:paraId="3B0B43F7">
            <w:pPr>
              <w:textAlignment w:val="center"/>
            </w:pPr>
            <w:r>
              <w:rPr>
                <w:rFonts w:hint="eastAsia"/>
                <w:lang w:bidi="ar"/>
              </w:rPr>
              <w:t>劳动纪律</w:t>
            </w:r>
          </w:p>
        </w:tc>
        <w:tc>
          <w:tcPr>
            <w:tcW w:w="5502" w:type="dxa"/>
            <w:noWrap/>
            <w:vAlign w:val="center"/>
          </w:tcPr>
          <w:p w14:paraId="0533F6B7">
            <w:pPr>
              <w:textAlignment w:val="center"/>
            </w:pPr>
            <w:r>
              <w:rPr>
                <w:rFonts w:hint="eastAsia"/>
                <w:lang w:bidi="ar"/>
              </w:rPr>
              <w:t>寻守纪律、不脱岗、不聊天</w:t>
            </w:r>
          </w:p>
        </w:tc>
        <w:tc>
          <w:tcPr>
            <w:tcW w:w="1973" w:type="dxa"/>
            <w:noWrap/>
            <w:vAlign w:val="center"/>
          </w:tcPr>
          <w:p w14:paraId="48B5779A">
            <w:pPr>
              <w:jc w:val="center"/>
              <w:textAlignment w:val="center"/>
            </w:pPr>
            <w:r>
              <w:rPr>
                <w:rFonts w:hint="eastAsia"/>
                <w:lang w:bidi="ar"/>
              </w:rPr>
              <w:t>10</w:t>
            </w:r>
          </w:p>
        </w:tc>
        <w:tc>
          <w:tcPr>
            <w:tcW w:w="1749" w:type="dxa"/>
            <w:noWrap/>
            <w:vAlign w:val="center"/>
          </w:tcPr>
          <w:p w14:paraId="5D575C48"/>
        </w:tc>
      </w:tr>
      <w:tr w14:paraId="65DDB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1495" w:type="dxa"/>
            <w:vMerge w:val="continue"/>
            <w:vAlign w:val="center"/>
          </w:tcPr>
          <w:p w14:paraId="6949F778">
            <w:pPr>
              <w:jc w:val="center"/>
            </w:pPr>
          </w:p>
        </w:tc>
        <w:tc>
          <w:tcPr>
            <w:tcW w:w="2341" w:type="dxa"/>
            <w:noWrap/>
            <w:vAlign w:val="center"/>
          </w:tcPr>
          <w:p w14:paraId="0F27C3F6">
            <w:pPr>
              <w:textAlignment w:val="center"/>
            </w:pPr>
            <w:r>
              <w:rPr>
                <w:rFonts w:hint="eastAsia"/>
                <w:lang w:bidi="ar"/>
              </w:rPr>
              <w:t>文明用语</w:t>
            </w:r>
          </w:p>
        </w:tc>
        <w:tc>
          <w:tcPr>
            <w:tcW w:w="5502" w:type="dxa"/>
            <w:noWrap/>
            <w:vAlign w:val="center"/>
          </w:tcPr>
          <w:p w14:paraId="3EBA4F45">
            <w:pPr>
              <w:textAlignment w:val="center"/>
            </w:pPr>
            <w:r>
              <w:rPr>
                <w:rFonts w:hint="eastAsia"/>
                <w:lang w:bidi="ar"/>
              </w:rPr>
              <w:t>仪表端庄、规范用语</w:t>
            </w:r>
          </w:p>
        </w:tc>
        <w:tc>
          <w:tcPr>
            <w:tcW w:w="1973" w:type="dxa"/>
            <w:noWrap/>
            <w:vAlign w:val="center"/>
          </w:tcPr>
          <w:p w14:paraId="22B91304">
            <w:pPr>
              <w:jc w:val="center"/>
              <w:textAlignment w:val="center"/>
            </w:pPr>
            <w:r>
              <w:rPr>
                <w:rFonts w:hint="eastAsia"/>
                <w:lang w:bidi="ar"/>
              </w:rPr>
              <w:t>10</w:t>
            </w:r>
          </w:p>
        </w:tc>
        <w:tc>
          <w:tcPr>
            <w:tcW w:w="1749" w:type="dxa"/>
            <w:noWrap/>
            <w:vAlign w:val="center"/>
          </w:tcPr>
          <w:p w14:paraId="4DEE1A1C"/>
        </w:tc>
      </w:tr>
      <w:tr w14:paraId="47942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1495" w:type="dxa"/>
            <w:vMerge w:val="continue"/>
            <w:vAlign w:val="center"/>
          </w:tcPr>
          <w:p w14:paraId="3531D987">
            <w:pPr>
              <w:jc w:val="center"/>
            </w:pPr>
          </w:p>
        </w:tc>
        <w:tc>
          <w:tcPr>
            <w:tcW w:w="2341" w:type="dxa"/>
            <w:noWrap/>
            <w:vAlign w:val="center"/>
          </w:tcPr>
          <w:p w14:paraId="02B20C6C">
            <w:pPr>
              <w:textAlignment w:val="center"/>
            </w:pPr>
            <w:r>
              <w:rPr>
                <w:rFonts w:hint="eastAsia"/>
                <w:lang w:bidi="ar"/>
              </w:rPr>
              <w:t>电梯维护</w:t>
            </w:r>
          </w:p>
        </w:tc>
        <w:tc>
          <w:tcPr>
            <w:tcW w:w="5502" w:type="dxa"/>
            <w:noWrap/>
            <w:vAlign w:val="center"/>
          </w:tcPr>
          <w:p w14:paraId="664A36B2">
            <w:pPr>
              <w:textAlignment w:val="center"/>
            </w:pPr>
            <w:r>
              <w:rPr>
                <w:rFonts w:hint="eastAsia"/>
                <w:lang w:bidi="ar"/>
              </w:rPr>
              <w:t>轿箱清洁、打扫及时</w:t>
            </w:r>
          </w:p>
        </w:tc>
        <w:tc>
          <w:tcPr>
            <w:tcW w:w="1973" w:type="dxa"/>
            <w:noWrap/>
            <w:vAlign w:val="center"/>
          </w:tcPr>
          <w:p w14:paraId="00F15088">
            <w:pPr>
              <w:jc w:val="center"/>
              <w:textAlignment w:val="center"/>
            </w:pPr>
            <w:r>
              <w:rPr>
                <w:rFonts w:hint="eastAsia"/>
                <w:lang w:bidi="ar"/>
              </w:rPr>
              <w:t>10</w:t>
            </w:r>
          </w:p>
        </w:tc>
        <w:tc>
          <w:tcPr>
            <w:tcW w:w="1749" w:type="dxa"/>
            <w:noWrap/>
            <w:vAlign w:val="center"/>
          </w:tcPr>
          <w:p w14:paraId="0FDC2C08"/>
        </w:tc>
      </w:tr>
      <w:tr w14:paraId="0D4DF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1495" w:type="dxa"/>
            <w:vMerge w:val="restart"/>
            <w:noWrap/>
            <w:vAlign w:val="center"/>
          </w:tcPr>
          <w:p w14:paraId="49740168">
            <w:pPr>
              <w:jc w:val="center"/>
              <w:textAlignment w:val="center"/>
            </w:pPr>
            <w:r>
              <w:rPr>
                <w:rFonts w:hint="eastAsia"/>
                <w:lang w:bidi="ar"/>
              </w:rPr>
              <w:t>记录</w:t>
            </w:r>
          </w:p>
        </w:tc>
        <w:tc>
          <w:tcPr>
            <w:tcW w:w="2341" w:type="dxa"/>
            <w:noWrap/>
            <w:vAlign w:val="center"/>
          </w:tcPr>
          <w:p w14:paraId="288F8E38">
            <w:pPr>
              <w:textAlignment w:val="center"/>
            </w:pPr>
            <w:r>
              <w:rPr>
                <w:rFonts w:hint="eastAsia"/>
                <w:lang w:bidi="ar"/>
              </w:rPr>
              <w:t>值班、巡视</w:t>
            </w:r>
          </w:p>
        </w:tc>
        <w:tc>
          <w:tcPr>
            <w:tcW w:w="5502" w:type="dxa"/>
            <w:noWrap/>
            <w:vAlign w:val="center"/>
          </w:tcPr>
          <w:p w14:paraId="4C5FFC27">
            <w:pPr>
              <w:textAlignment w:val="center"/>
            </w:pPr>
            <w:r>
              <w:rPr>
                <w:rFonts w:hint="eastAsia"/>
                <w:lang w:bidi="ar"/>
              </w:rPr>
              <w:t>记录齐全</w:t>
            </w:r>
          </w:p>
        </w:tc>
        <w:tc>
          <w:tcPr>
            <w:tcW w:w="1973" w:type="dxa"/>
            <w:noWrap/>
            <w:vAlign w:val="center"/>
          </w:tcPr>
          <w:p w14:paraId="3EC6AD09">
            <w:pPr>
              <w:jc w:val="center"/>
              <w:textAlignment w:val="center"/>
            </w:pPr>
            <w:r>
              <w:rPr>
                <w:rFonts w:hint="eastAsia"/>
                <w:lang w:bidi="ar"/>
              </w:rPr>
              <w:t>5</w:t>
            </w:r>
          </w:p>
        </w:tc>
        <w:tc>
          <w:tcPr>
            <w:tcW w:w="1749" w:type="dxa"/>
            <w:noWrap/>
            <w:vAlign w:val="center"/>
          </w:tcPr>
          <w:p w14:paraId="483891FB"/>
        </w:tc>
      </w:tr>
      <w:tr w14:paraId="71948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1495" w:type="dxa"/>
            <w:vMerge w:val="continue"/>
            <w:noWrap/>
            <w:vAlign w:val="center"/>
          </w:tcPr>
          <w:p w14:paraId="7314C024">
            <w:pPr>
              <w:jc w:val="center"/>
            </w:pPr>
          </w:p>
        </w:tc>
        <w:tc>
          <w:tcPr>
            <w:tcW w:w="2341" w:type="dxa"/>
            <w:noWrap/>
            <w:vAlign w:val="center"/>
          </w:tcPr>
          <w:p w14:paraId="0E5178FF">
            <w:pPr>
              <w:textAlignment w:val="center"/>
            </w:pPr>
            <w:r>
              <w:rPr>
                <w:rFonts w:hint="eastAsia"/>
                <w:lang w:bidi="ar"/>
              </w:rPr>
              <w:t>报修</w:t>
            </w:r>
          </w:p>
        </w:tc>
        <w:tc>
          <w:tcPr>
            <w:tcW w:w="5502" w:type="dxa"/>
            <w:noWrap/>
            <w:vAlign w:val="center"/>
          </w:tcPr>
          <w:p w14:paraId="19262FEA">
            <w:pPr>
              <w:textAlignment w:val="center"/>
            </w:pPr>
            <w:r>
              <w:rPr>
                <w:rFonts w:hint="eastAsia"/>
                <w:lang w:bidi="ar"/>
              </w:rPr>
              <w:t>出现故障及时报修，留有记录</w:t>
            </w:r>
          </w:p>
        </w:tc>
        <w:tc>
          <w:tcPr>
            <w:tcW w:w="1973" w:type="dxa"/>
            <w:noWrap/>
            <w:vAlign w:val="center"/>
          </w:tcPr>
          <w:p w14:paraId="1221B39F">
            <w:pPr>
              <w:jc w:val="center"/>
              <w:textAlignment w:val="center"/>
            </w:pPr>
            <w:r>
              <w:rPr>
                <w:rFonts w:hint="eastAsia"/>
                <w:lang w:bidi="ar"/>
              </w:rPr>
              <w:t>5</w:t>
            </w:r>
          </w:p>
        </w:tc>
        <w:tc>
          <w:tcPr>
            <w:tcW w:w="1749" w:type="dxa"/>
            <w:noWrap/>
            <w:vAlign w:val="center"/>
          </w:tcPr>
          <w:p w14:paraId="0EECFE35"/>
        </w:tc>
      </w:tr>
      <w:tr w14:paraId="1CD19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trPr>
        <w:tc>
          <w:tcPr>
            <w:tcW w:w="1495" w:type="dxa"/>
            <w:noWrap/>
            <w:vAlign w:val="center"/>
          </w:tcPr>
          <w:p w14:paraId="30E11EAD">
            <w:pPr>
              <w:jc w:val="center"/>
              <w:textAlignment w:val="center"/>
            </w:pPr>
            <w:r>
              <w:rPr>
                <w:rFonts w:hint="eastAsia"/>
                <w:lang w:bidi="ar"/>
              </w:rPr>
              <w:t>意见</w:t>
            </w:r>
          </w:p>
        </w:tc>
        <w:tc>
          <w:tcPr>
            <w:tcW w:w="2341" w:type="dxa"/>
            <w:noWrap/>
            <w:vAlign w:val="center"/>
          </w:tcPr>
          <w:p w14:paraId="2A283B07">
            <w:pPr>
              <w:textAlignment w:val="center"/>
            </w:pPr>
            <w:r>
              <w:rPr>
                <w:rFonts w:hint="eastAsia"/>
                <w:lang w:bidi="ar"/>
              </w:rPr>
              <w:t>司机服务</w:t>
            </w:r>
          </w:p>
        </w:tc>
        <w:tc>
          <w:tcPr>
            <w:tcW w:w="5502" w:type="dxa"/>
            <w:noWrap/>
            <w:vAlign w:val="center"/>
          </w:tcPr>
          <w:p w14:paraId="1DA67083">
            <w:pPr>
              <w:textAlignment w:val="center"/>
            </w:pPr>
            <w:r>
              <w:rPr>
                <w:rFonts w:hint="eastAsia"/>
                <w:lang w:bidi="ar"/>
              </w:rPr>
              <w:t>服务热情周到，无意见、无投诉</w:t>
            </w:r>
          </w:p>
        </w:tc>
        <w:tc>
          <w:tcPr>
            <w:tcW w:w="1973" w:type="dxa"/>
            <w:noWrap/>
            <w:vAlign w:val="center"/>
          </w:tcPr>
          <w:p w14:paraId="72860C31">
            <w:pPr>
              <w:jc w:val="center"/>
              <w:textAlignment w:val="center"/>
            </w:pPr>
            <w:r>
              <w:rPr>
                <w:rFonts w:hint="eastAsia"/>
                <w:lang w:bidi="ar"/>
              </w:rPr>
              <w:t>10</w:t>
            </w:r>
          </w:p>
        </w:tc>
        <w:tc>
          <w:tcPr>
            <w:tcW w:w="1749" w:type="dxa"/>
            <w:noWrap/>
            <w:vAlign w:val="center"/>
          </w:tcPr>
          <w:p w14:paraId="4FBD87ED"/>
        </w:tc>
      </w:tr>
    </w:tbl>
    <w:p w14:paraId="51AFA550">
      <w:pPr>
        <w:spacing w:line="400" w:lineRule="exact"/>
        <w:rPr>
          <w:b/>
          <w:bCs/>
          <w:szCs w:val="21"/>
        </w:rPr>
      </w:pPr>
    </w:p>
    <w:p w14:paraId="206864BD">
      <w:pPr>
        <w:shd w:val="clear" w:color="auto" w:fill="FFFFFF"/>
        <w:tabs>
          <w:tab w:val="left" w:pos="722"/>
          <w:tab w:val="left" w:pos="1625"/>
          <w:tab w:val="left" w:pos="2311"/>
          <w:tab w:val="left" w:pos="6993"/>
          <w:tab w:val="left" w:pos="7864"/>
        </w:tabs>
        <w:snapToGrid w:val="0"/>
        <w:rPr>
          <w:b/>
          <w:bCs/>
          <w:szCs w:val="21"/>
        </w:rPr>
        <w:sectPr>
          <w:pgSz w:w="16840" w:h="11910" w:orient="landscape"/>
          <w:pgMar w:top="1418" w:right="1134" w:bottom="1418" w:left="1701" w:header="720" w:footer="720" w:gutter="0"/>
          <w:pgNumType w:fmt="decimal"/>
          <w:cols w:space="720" w:num="1"/>
          <w:docGrid w:linePitch="286" w:charSpace="0"/>
        </w:sectPr>
      </w:pPr>
    </w:p>
    <w:p w14:paraId="0D9D82C9"/>
    <w:p w14:paraId="522DA106">
      <w:pPr>
        <w:numPr>
          <w:ilvl w:val="0"/>
          <w:numId w:val="5"/>
        </w:numPr>
        <w:adjustRightInd w:val="0"/>
        <w:snapToGrid w:val="0"/>
        <w:spacing w:line="360" w:lineRule="auto"/>
        <w:ind w:firstLine="482" w:firstLineChars="200"/>
        <w:outlineLvl w:val="1"/>
        <w:rPr>
          <w:rFonts w:ascii="楷体" w:hAnsi="楷体" w:eastAsia="楷体"/>
          <w:b/>
          <w:bCs/>
        </w:rPr>
      </w:pPr>
      <w:bookmarkStart w:id="114" w:name="_Toc172627405"/>
      <w:bookmarkStart w:id="115" w:name="_Toc6703"/>
      <w:r>
        <w:rPr>
          <w:rFonts w:hint="eastAsia" w:ascii="楷体" w:hAnsi="楷体" w:eastAsia="楷体"/>
          <w:b/>
          <w:bCs/>
        </w:rPr>
        <w:t>其他</w:t>
      </w:r>
      <w:r>
        <w:rPr>
          <w:rFonts w:ascii="楷体" w:hAnsi="楷体" w:eastAsia="楷体"/>
          <w:b/>
          <w:bCs/>
        </w:rPr>
        <w:t>有关</w:t>
      </w:r>
      <w:r>
        <w:rPr>
          <w:rFonts w:hint="eastAsia" w:ascii="楷体" w:hAnsi="楷体" w:eastAsia="楷体"/>
          <w:b/>
          <w:bCs/>
        </w:rPr>
        <w:t>合同</w:t>
      </w:r>
      <w:r>
        <w:rPr>
          <w:rFonts w:ascii="楷体" w:hAnsi="楷体" w:eastAsia="楷体"/>
          <w:b/>
          <w:bCs/>
        </w:rPr>
        <w:t>要求</w:t>
      </w:r>
      <w:bookmarkEnd w:id="114"/>
      <w:bookmarkEnd w:id="115"/>
    </w:p>
    <w:p w14:paraId="6646D08C">
      <w:pPr>
        <w:adjustRightInd w:val="0"/>
        <w:snapToGrid w:val="0"/>
        <w:spacing w:line="360" w:lineRule="auto"/>
        <w:ind w:firstLine="480" w:firstLineChars="200"/>
        <w:rPr>
          <w:bCs/>
        </w:rPr>
      </w:pPr>
      <w:r>
        <w:rPr>
          <w:bCs/>
        </w:rPr>
        <w:t>1.《北京市物业管理条例》</w:t>
      </w:r>
      <w:r>
        <w:rPr>
          <w:rFonts w:hint="eastAsia"/>
          <w:bCs/>
        </w:rPr>
        <w:t>第</w:t>
      </w:r>
      <w:r>
        <w:rPr>
          <w:bCs/>
        </w:rPr>
        <w:t>六十一条：</w:t>
      </w:r>
      <w:r>
        <w:rPr>
          <w:rFonts w:hint="eastAsia"/>
          <w:bCs/>
        </w:rPr>
        <w:t>一个物业管理区域应当选定一个物业服务企业提供物业服务。电梯、消防等具有专业技术要求的设施设备的维修和养护，应当由符合资质的专业机构或者人员实施。</w:t>
      </w:r>
    </w:p>
    <w:p w14:paraId="04B70A25">
      <w:pPr>
        <w:adjustRightInd w:val="0"/>
        <w:snapToGrid w:val="0"/>
        <w:spacing w:line="360" w:lineRule="auto"/>
        <w:ind w:firstLine="480" w:firstLineChars="200"/>
        <w:rPr>
          <w:bCs/>
        </w:rPr>
      </w:pPr>
      <w:r>
        <w:rPr>
          <w:bCs/>
        </w:rPr>
        <w:t>2.</w:t>
      </w:r>
      <w:r>
        <w:rPr>
          <w:rFonts w:hint="eastAsia"/>
          <w:bCs/>
        </w:rPr>
        <w:t>《北京市物业管理条例》第六十五条：物业服务人应当按照物业服务合同的约定提供物业服务，并且遵守下列规定：提供物业服务符合国家和本市规定的标准、规范；及时向业主、物业使用人告知安全、合理使用物业的注意事项；定期听取业主的意见和建议，接受业主监督，改进和完善服务；对违法建设、违规出租房屋、私拉电线、占用消防通道等行为进行劝阻、制止，劝阻、制止无效的，及时报告行政执法机关；发现有安全风险隐患的，及时设置警示标志，采取措施排除隐患或者向有关专业机构报告；对物业使用人违反临时管理规约、管理规约的行为进行劝阻、制止，并及时报告业主；不得泄露在物业服务活动中获取的业主信息；履行生活垃圾分类管理责任人责任，指导、监督业主和物业使用人进行生活垃圾分类；配合街道办事处、乡镇人民政府、行政执法机关和居民委员会、村民委员会做好物业管理相关工作。</w:t>
      </w:r>
    </w:p>
    <w:p w14:paraId="48498D5F">
      <w:pPr>
        <w:adjustRightInd w:val="0"/>
        <w:snapToGrid w:val="0"/>
        <w:spacing w:line="360" w:lineRule="auto"/>
        <w:ind w:firstLine="480" w:firstLineChars="200"/>
        <w:rPr>
          <w:bCs/>
        </w:rPr>
      </w:pPr>
      <w:r>
        <w:rPr>
          <w:bCs/>
        </w:rPr>
        <w:t>3.</w:t>
      </w:r>
      <w:r>
        <w:rPr>
          <w:rFonts w:hint="eastAsia"/>
          <w:bCs/>
        </w:rPr>
        <w:t>京机管发〔</w:t>
      </w:r>
      <w:r>
        <w:rPr>
          <w:bCs/>
        </w:rPr>
        <w:t>2020〕15号节约型机关创建评价细则：在物业管理合同中提出节能、节水、反食品浪费、生活垃圾分类管理目标和服务要求。</w:t>
      </w:r>
    </w:p>
    <w:p w14:paraId="5724DEA9">
      <w:pPr>
        <w:numPr>
          <w:ilvl w:val="0"/>
          <w:numId w:val="2"/>
        </w:numPr>
        <w:adjustRightInd w:val="0"/>
        <w:snapToGrid w:val="0"/>
        <w:spacing w:line="360" w:lineRule="auto"/>
        <w:outlineLvl w:val="0"/>
        <w:rPr>
          <w:rFonts w:ascii="黑体" w:hAnsi="黑体" w:eastAsia="黑体"/>
          <w:b/>
          <w:bCs/>
        </w:rPr>
      </w:pPr>
      <w:bookmarkStart w:id="116" w:name="_Toc172627406"/>
      <w:bookmarkStart w:id="117" w:name="_Toc17962"/>
      <w:r>
        <w:rPr>
          <w:rFonts w:hint="eastAsia" w:ascii="黑体" w:hAnsi="黑体" w:eastAsia="黑体"/>
          <w:b/>
          <w:bCs/>
        </w:rPr>
        <w:t>需要说明的其他事项</w:t>
      </w:r>
      <w:bookmarkEnd w:id="116"/>
      <w:bookmarkEnd w:id="117"/>
    </w:p>
    <w:p w14:paraId="11ED0E42">
      <w:pPr>
        <w:numPr>
          <w:ilvl w:val="0"/>
          <w:numId w:val="8"/>
        </w:numPr>
        <w:adjustRightInd w:val="0"/>
        <w:snapToGrid w:val="0"/>
        <w:spacing w:line="360" w:lineRule="auto"/>
        <w:ind w:firstLine="480"/>
        <w:outlineLvl w:val="1"/>
        <w:rPr>
          <w:rFonts w:ascii="楷体" w:hAnsi="楷体" w:eastAsia="楷体"/>
          <w:b/>
          <w:bCs/>
        </w:rPr>
      </w:pPr>
      <w:bookmarkStart w:id="118" w:name="_Toc172627407"/>
      <w:bookmarkStart w:id="119" w:name="_Toc8754"/>
      <w:r>
        <w:rPr>
          <w:rFonts w:hint="eastAsia" w:ascii="楷体" w:hAnsi="楷体" w:eastAsia="楷体"/>
          <w:b/>
          <w:bCs/>
        </w:rPr>
        <w:t>零星维修材料费用</w:t>
      </w:r>
      <w:bookmarkEnd w:id="118"/>
      <w:bookmarkEnd w:id="119"/>
    </w:p>
    <w:p w14:paraId="4E5E5CCE">
      <w:pPr>
        <w:numPr>
          <w:ilvl w:val="255"/>
          <w:numId w:val="0"/>
        </w:numPr>
        <w:adjustRightInd w:val="0"/>
        <w:snapToGrid w:val="0"/>
        <w:spacing w:line="360" w:lineRule="auto"/>
        <w:ind w:firstLine="480" w:firstLineChars="200"/>
        <w:rPr>
          <w:bCs/>
        </w:rPr>
      </w:pPr>
      <w:r>
        <w:rPr>
          <w:bCs/>
        </w:rPr>
        <w:t>1.</w:t>
      </w:r>
      <w:r>
        <w:rPr>
          <w:rFonts w:hint="eastAsia"/>
          <w:bCs/>
        </w:rPr>
        <w:t>涉及以下情形的，相关费用包含在物业管理服务采购合同金额之内，由供应商承担：</w:t>
      </w:r>
      <w:r>
        <w:rPr>
          <w:bCs/>
        </w:rPr>
        <w:t>_______________</w:t>
      </w:r>
      <w:r>
        <w:rPr>
          <w:rFonts w:hint="eastAsia"/>
          <w:bCs/>
        </w:rPr>
        <w:t>（明确涉及的零星维修材料以及关于费用方面的规定）。</w:t>
      </w:r>
    </w:p>
    <w:p w14:paraId="75567159">
      <w:pPr>
        <w:adjustRightInd w:val="0"/>
        <w:snapToGrid w:val="0"/>
        <w:spacing w:line="360" w:lineRule="auto"/>
        <w:ind w:firstLine="480" w:firstLineChars="200"/>
        <w:rPr>
          <w:b/>
          <w:bCs/>
          <w:szCs w:val="21"/>
        </w:rPr>
      </w:pPr>
      <w:r>
        <w:rPr>
          <w:bCs/>
        </w:rPr>
        <w:t>2.</w:t>
      </w:r>
      <w:r>
        <w:rPr>
          <w:rFonts w:hint="eastAsia"/>
          <w:bCs/>
          <w:szCs w:val="21"/>
        </w:rPr>
        <w:t>涉及以下情形的，由采购人承担：</w:t>
      </w:r>
      <w:r>
        <w:rPr>
          <w:bCs/>
          <w:szCs w:val="21"/>
        </w:rPr>
        <w:t>_______________</w:t>
      </w:r>
      <w:r>
        <w:rPr>
          <w:rFonts w:hint="eastAsia"/>
          <w:bCs/>
          <w:szCs w:val="21"/>
        </w:rPr>
        <w:t>（明确涉及的零星维修材料以及关于费用方面的规定）。</w:t>
      </w:r>
    </w:p>
    <w:p w14:paraId="0E627CC7">
      <w:pPr>
        <w:numPr>
          <w:ilvl w:val="0"/>
          <w:numId w:val="8"/>
        </w:numPr>
        <w:adjustRightInd w:val="0"/>
        <w:snapToGrid w:val="0"/>
        <w:spacing w:line="360" w:lineRule="auto"/>
        <w:ind w:firstLine="480"/>
        <w:outlineLvl w:val="1"/>
        <w:rPr>
          <w:rFonts w:ascii="楷体" w:hAnsi="楷体" w:eastAsia="楷体"/>
          <w:b/>
          <w:bCs/>
        </w:rPr>
      </w:pPr>
      <w:bookmarkStart w:id="120" w:name="_Toc172627408"/>
      <w:bookmarkStart w:id="121" w:name="_Toc18717"/>
      <w:r>
        <w:rPr>
          <w:rFonts w:hint="eastAsia" w:ascii="楷体" w:hAnsi="楷体" w:eastAsia="楷体"/>
          <w:b/>
          <w:bCs/>
        </w:rPr>
        <w:t>低值易耗品费用</w:t>
      </w:r>
      <w:bookmarkEnd w:id="120"/>
      <w:bookmarkEnd w:id="121"/>
    </w:p>
    <w:p w14:paraId="70489A5F">
      <w:pPr>
        <w:numPr>
          <w:ilvl w:val="255"/>
          <w:numId w:val="0"/>
        </w:numPr>
        <w:adjustRightInd w:val="0"/>
        <w:snapToGrid w:val="0"/>
        <w:spacing w:line="360" w:lineRule="auto"/>
        <w:ind w:firstLine="480" w:firstLineChars="200"/>
        <w:rPr>
          <w:bCs/>
        </w:rPr>
      </w:pPr>
      <w:r>
        <w:rPr>
          <w:bCs/>
        </w:rPr>
        <w:t>1.</w:t>
      </w:r>
      <w:r>
        <w:rPr>
          <w:rFonts w:hint="eastAsia"/>
          <w:bCs/>
        </w:rPr>
        <w:t>涉及以下情形的，相关费用包含在物业管理服务采购合同金额之内，由供应商承担：</w:t>
      </w:r>
      <w:r>
        <w:rPr>
          <w:bCs/>
        </w:rPr>
        <w:t>_______________</w:t>
      </w:r>
      <w:r>
        <w:rPr>
          <w:rFonts w:hint="eastAsia"/>
          <w:bCs/>
        </w:rPr>
        <w:t>（明确涉及的环境维护、绿化养护等服务中需要的低值易耗品以及关于费用方面的规定）。</w:t>
      </w:r>
    </w:p>
    <w:p w14:paraId="5BAB6A58">
      <w:pPr>
        <w:adjustRightInd w:val="0"/>
        <w:snapToGrid w:val="0"/>
        <w:spacing w:line="360" w:lineRule="auto"/>
        <w:ind w:firstLine="480" w:firstLineChars="200"/>
        <w:rPr>
          <w:b/>
          <w:bCs/>
          <w:szCs w:val="21"/>
        </w:rPr>
      </w:pPr>
      <w:r>
        <w:rPr>
          <w:bCs/>
        </w:rPr>
        <w:t>2.</w:t>
      </w:r>
      <w:r>
        <w:rPr>
          <w:rFonts w:hint="eastAsia"/>
          <w:bCs/>
          <w:szCs w:val="21"/>
        </w:rPr>
        <w:t>涉及以下情形的，由采购人承担：</w:t>
      </w:r>
      <w:r>
        <w:rPr>
          <w:bCs/>
          <w:szCs w:val="21"/>
        </w:rPr>
        <w:t>_______________</w:t>
      </w:r>
      <w:r>
        <w:rPr>
          <w:rFonts w:hint="eastAsia"/>
          <w:bCs/>
          <w:szCs w:val="21"/>
        </w:rPr>
        <w:t>（明确涉及的环境维护、绿化养护等服务中需要的低值易耗品以及关于费用方面的规定）。</w:t>
      </w:r>
    </w:p>
    <w:p w14:paraId="6545A52C">
      <w:pPr>
        <w:numPr>
          <w:ilvl w:val="0"/>
          <w:numId w:val="8"/>
        </w:numPr>
        <w:adjustRightInd w:val="0"/>
        <w:snapToGrid w:val="0"/>
        <w:spacing w:line="360" w:lineRule="auto"/>
        <w:ind w:firstLine="480"/>
        <w:outlineLvl w:val="1"/>
        <w:rPr>
          <w:rFonts w:ascii="楷体" w:hAnsi="楷体" w:eastAsia="楷体"/>
          <w:b/>
          <w:bCs/>
        </w:rPr>
      </w:pPr>
      <w:bookmarkStart w:id="122" w:name="_Toc172627409"/>
      <w:bookmarkStart w:id="123" w:name="_Toc21127"/>
      <w:r>
        <w:rPr>
          <w:rFonts w:hint="eastAsia" w:ascii="楷体" w:hAnsi="楷体" w:eastAsia="楷体"/>
          <w:b/>
          <w:bCs/>
        </w:rPr>
        <w:t>苗木费用</w:t>
      </w:r>
      <w:bookmarkEnd w:id="122"/>
      <w:bookmarkEnd w:id="123"/>
    </w:p>
    <w:p w14:paraId="1051B4DC">
      <w:pPr>
        <w:numPr>
          <w:ilvl w:val="255"/>
          <w:numId w:val="0"/>
        </w:numPr>
        <w:adjustRightInd w:val="0"/>
        <w:snapToGrid w:val="0"/>
        <w:spacing w:line="360" w:lineRule="auto"/>
        <w:ind w:firstLine="480" w:firstLineChars="200"/>
        <w:rPr>
          <w:bCs/>
        </w:rPr>
      </w:pPr>
      <w:r>
        <w:rPr>
          <w:bCs/>
        </w:rPr>
        <w:t>1.</w:t>
      </w:r>
      <w:r>
        <w:rPr>
          <w:rFonts w:hint="eastAsia"/>
          <w:bCs/>
        </w:rPr>
        <w:t>涉及以下情形的，相关费用包含在物业管理服务采购合同金额之内，由供应商承担：</w:t>
      </w:r>
      <w:r>
        <w:rPr>
          <w:bCs/>
        </w:rPr>
        <w:t>_______________</w:t>
      </w:r>
      <w:r>
        <w:rPr>
          <w:rFonts w:hint="eastAsia"/>
          <w:bCs/>
        </w:rPr>
        <w:t>（明确涉及的苗木以及关于费用方面的规定）。</w:t>
      </w:r>
    </w:p>
    <w:p w14:paraId="485A4CCD">
      <w:pPr>
        <w:adjustRightInd w:val="0"/>
        <w:snapToGrid w:val="0"/>
        <w:spacing w:line="360" w:lineRule="auto"/>
        <w:ind w:firstLine="480" w:firstLineChars="200"/>
        <w:rPr>
          <w:b/>
          <w:bCs/>
          <w:szCs w:val="21"/>
        </w:rPr>
      </w:pPr>
      <w:r>
        <w:rPr>
          <w:bCs/>
        </w:rPr>
        <w:t>2.</w:t>
      </w:r>
      <w:r>
        <w:rPr>
          <w:rFonts w:hint="eastAsia"/>
          <w:bCs/>
          <w:szCs w:val="21"/>
        </w:rPr>
        <w:t>涉及以下情形的，由采购人承担：</w:t>
      </w:r>
      <w:r>
        <w:rPr>
          <w:bCs/>
          <w:szCs w:val="21"/>
        </w:rPr>
        <w:t>_______________</w:t>
      </w:r>
      <w:r>
        <w:rPr>
          <w:rFonts w:hint="eastAsia"/>
          <w:bCs/>
          <w:szCs w:val="21"/>
        </w:rPr>
        <w:t>（明确涉及的苗木以及关于费用方面的规定）。</w:t>
      </w:r>
    </w:p>
    <w:p w14:paraId="36C302A0">
      <w:pPr>
        <w:numPr>
          <w:ilvl w:val="0"/>
          <w:numId w:val="8"/>
        </w:numPr>
        <w:adjustRightInd w:val="0"/>
        <w:snapToGrid w:val="0"/>
        <w:spacing w:line="360" w:lineRule="auto"/>
        <w:ind w:firstLine="480"/>
        <w:outlineLvl w:val="1"/>
        <w:rPr>
          <w:rFonts w:ascii="楷体" w:hAnsi="楷体" w:eastAsia="楷体"/>
          <w:b/>
          <w:bCs/>
        </w:rPr>
      </w:pPr>
      <w:bookmarkStart w:id="124" w:name="_Toc172627410"/>
      <w:bookmarkStart w:id="125" w:name="_Toc28218"/>
      <w:r>
        <w:rPr>
          <w:rFonts w:hint="eastAsia" w:ascii="楷体" w:hAnsi="楷体" w:eastAsia="楷体"/>
          <w:b/>
          <w:bCs/>
        </w:rPr>
        <w:t>客耗品费用</w:t>
      </w:r>
      <w:bookmarkEnd w:id="124"/>
      <w:bookmarkEnd w:id="125"/>
    </w:p>
    <w:p w14:paraId="444071E6">
      <w:pPr>
        <w:numPr>
          <w:ilvl w:val="255"/>
          <w:numId w:val="0"/>
        </w:numPr>
        <w:adjustRightInd w:val="0"/>
        <w:snapToGrid w:val="0"/>
        <w:spacing w:line="360" w:lineRule="auto"/>
        <w:ind w:firstLine="480" w:firstLineChars="200"/>
        <w:rPr>
          <w:bCs/>
        </w:rPr>
      </w:pPr>
      <w:r>
        <w:rPr>
          <w:bCs/>
        </w:rPr>
        <w:t>1.</w:t>
      </w:r>
      <w:r>
        <w:rPr>
          <w:rFonts w:hint="eastAsia"/>
          <w:bCs/>
        </w:rPr>
        <w:t>涉及以下情形的，相关费用包含在物业管理服务采购合同金额之内，由供应商承担：</w:t>
      </w:r>
      <w:r>
        <w:rPr>
          <w:bCs/>
        </w:rPr>
        <w:t>_______________</w:t>
      </w:r>
      <w:r>
        <w:rPr>
          <w:rFonts w:hint="eastAsia"/>
          <w:bCs/>
        </w:rPr>
        <w:t>（明确涉及的客耗品以及关于费用方面的规定）。</w:t>
      </w:r>
    </w:p>
    <w:p w14:paraId="640BDB91">
      <w:pPr>
        <w:adjustRightInd w:val="0"/>
        <w:snapToGrid w:val="0"/>
        <w:spacing w:line="360" w:lineRule="auto"/>
        <w:ind w:firstLine="480" w:firstLineChars="200"/>
        <w:rPr>
          <w:b/>
          <w:bCs/>
          <w:szCs w:val="21"/>
        </w:rPr>
      </w:pPr>
      <w:r>
        <w:rPr>
          <w:bCs/>
        </w:rPr>
        <w:t>2.</w:t>
      </w:r>
      <w:r>
        <w:rPr>
          <w:rFonts w:hint="eastAsia"/>
          <w:bCs/>
          <w:szCs w:val="21"/>
        </w:rPr>
        <w:t>涉及以下情形的，由采购人承担：</w:t>
      </w:r>
      <w:r>
        <w:rPr>
          <w:bCs/>
          <w:szCs w:val="21"/>
        </w:rPr>
        <w:t>_______________</w:t>
      </w:r>
      <w:r>
        <w:rPr>
          <w:rFonts w:hint="eastAsia"/>
          <w:bCs/>
          <w:szCs w:val="21"/>
        </w:rPr>
        <w:t>（明确涉及的客耗品以及关于费用方面的规定）。</w:t>
      </w:r>
    </w:p>
    <w:p w14:paraId="46DF18D7">
      <w:pPr>
        <w:ind w:firstLine="480" w:firstLineChars="200"/>
        <w:rPr>
          <w:bCs/>
          <w:szCs w:val="21"/>
          <w:lang w:bidi="ar"/>
        </w:rPr>
      </w:pPr>
      <w:r>
        <w:rPr>
          <w:szCs w:val="21"/>
          <w:lang w:bidi="ar"/>
        </w:rPr>
        <w:t>……</w:t>
      </w:r>
    </w:p>
    <w:p w14:paraId="2F292B2B">
      <w:pPr>
        <w:adjustRightInd w:val="0"/>
        <w:snapToGrid w:val="0"/>
        <w:spacing w:line="360" w:lineRule="auto"/>
        <w:ind w:firstLine="482" w:firstLineChars="200"/>
        <w:rPr>
          <w:rFonts w:ascii="楷体" w:hAnsi="楷体" w:eastAsia="楷体"/>
          <w:b/>
          <w:bCs/>
          <w:szCs w:val="21"/>
          <w:lang w:bidi="ar"/>
        </w:rPr>
      </w:pPr>
      <w:r>
        <w:rPr>
          <w:rFonts w:hint="eastAsia" w:ascii="楷体" w:hAnsi="楷体" w:eastAsia="楷体"/>
          <w:b/>
          <w:bCs/>
          <w:szCs w:val="21"/>
          <w:lang w:bidi="ar"/>
        </w:rPr>
        <w:t>注：本款涉及的零星维修材料、低值易耗品、苗木、客耗品等费用，不论是由供应商，还是采购人承担，涉及的相关服务由供应商承担，服务费用包含在物业服务项目合同金额之内。</w:t>
      </w:r>
    </w:p>
    <w:p w14:paraId="460B79F8"/>
    <w:p w14:paraId="380CB130">
      <w:pPr>
        <w:numPr>
          <w:ilvl w:val="0"/>
          <w:numId w:val="2"/>
        </w:numPr>
        <w:adjustRightInd w:val="0"/>
        <w:snapToGrid w:val="0"/>
        <w:spacing w:line="360" w:lineRule="auto"/>
        <w:outlineLvl w:val="0"/>
        <w:rPr>
          <w:rFonts w:ascii="黑体" w:hAnsi="黑体" w:eastAsia="黑体"/>
          <w:b/>
          <w:bCs/>
        </w:rPr>
      </w:pPr>
      <w:bookmarkStart w:id="126" w:name="_Toc172186498"/>
      <w:bookmarkEnd w:id="126"/>
      <w:bookmarkStart w:id="127" w:name="_Toc172186435"/>
      <w:bookmarkEnd w:id="127"/>
      <w:bookmarkStart w:id="128" w:name="_Toc172186308"/>
      <w:bookmarkEnd w:id="128"/>
      <w:bookmarkStart w:id="129" w:name="_Toc172186432"/>
      <w:bookmarkEnd w:id="129"/>
      <w:bookmarkStart w:id="130" w:name="_Toc172186365"/>
      <w:bookmarkEnd w:id="130"/>
      <w:bookmarkStart w:id="131" w:name="_Toc172186368"/>
      <w:bookmarkEnd w:id="131"/>
      <w:bookmarkStart w:id="132" w:name="_Toc172186367"/>
      <w:bookmarkEnd w:id="132"/>
      <w:bookmarkStart w:id="133" w:name="_Toc172186492"/>
      <w:bookmarkEnd w:id="133"/>
      <w:bookmarkStart w:id="134" w:name="_Toc172186371"/>
      <w:bookmarkEnd w:id="134"/>
      <w:bookmarkStart w:id="135" w:name="_Toc172186494"/>
      <w:bookmarkEnd w:id="135"/>
      <w:bookmarkStart w:id="136" w:name="_Toc172186375"/>
      <w:bookmarkEnd w:id="136"/>
      <w:bookmarkStart w:id="137" w:name="_Toc172186437"/>
      <w:bookmarkEnd w:id="137"/>
      <w:bookmarkStart w:id="138" w:name="_Toc172186487"/>
      <w:bookmarkEnd w:id="138"/>
      <w:bookmarkStart w:id="139" w:name="_Toc172186500"/>
      <w:bookmarkEnd w:id="139"/>
      <w:bookmarkStart w:id="140" w:name="_Toc172186316"/>
      <w:bookmarkEnd w:id="140"/>
      <w:bookmarkStart w:id="141" w:name="_Toc172186436"/>
      <w:bookmarkEnd w:id="141"/>
      <w:bookmarkStart w:id="142" w:name="_Toc172186495"/>
      <w:bookmarkEnd w:id="142"/>
      <w:bookmarkStart w:id="143" w:name="_Toc172186372"/>
      <w:bookmarkEnd w:id="143"/>
      <w:bookmarkStart w:id="144" w:name="_Toc172186490"/>
      <w:bookmarkEnd w:id="144"/>
      <w:bookmarkStart w:id="145" w:name="_Toc172186427"/>
      <w:bookmarkEnd w:id="145"/>
      <w:bookmarkStart w:id="146" w:name="_Toc172186493"/>
      <w:bookmarkEnd w:id="146"/>
      <w:bookmarkStart w:id="147" w:name="_Toc172186489"/>
      <w:bookmarkEnd w:id="147"/>
      <w:bookmarkStart w:id="148" w:name="_Toc172186430"/>
      <w:bookmarkEnd w:id="148"/>
      <w:bookmarkStart w:id="149" w:name="_Toc172186491"/>
      <w:bookmarkEnd w:id="149"/>
      <w:bookmarkStart w:id="150" w:name="_Toc172186315"/>
      <w:bookmarkEnd w:id="150"/>
      <w:bookmarkStart w:id="151" w:name="_Toc172186313"/>
      <w:bookmarkEnd w:id="151"/>
      <w:bookmarkStart w:id="152" w:name="_Toc172186370"/>
      <w:bookmarkEnd w:id="152"/>
      <w:bookmarkStart w:id="153" w:name="_Toc172186428"/>
      <w:bookmarkEnd w:id="153"/>
      <w:bookmarkStart w:id="154" w:name="_Toc172186434"/>
      <w:bookmarkEnd w:id="154"/>
      <w:bookmarkStart w:id="155" w:name="_Toc172186312"/>
      <w:bookmarkEnd w:id="155"/>
      <w:bookmarkStart w:id="156" w:name="_Toc172186499"/>
      <w:bookmarkEnd w:id="156"/>
      <w:bookmarkStart w:id="157" w:name="_Toc172186374"/>
      <w:bookmarkEnd w:id="157"/>
      <w:bookmarkStart w:id="158" w:name="_Toc172186304"/>
      <w:bookmarkEnd w:id="158"/>
      <w:bookmarkStart w:id="159" w:name="_Toc172186310"/>
      <w:bookmarkEnd w:id="159"/>
      <w:bookmarkStart w:id="160" w:name="_Toc172186431"/>
      <w:bookmarkEnd w:id="160"/>
      <w:bookmarkStart w:id="161" w:name="_Toc172186306"/>
      <w:bookmarkEnd w:id="161"/>
      <w:bookmarkStart w:id="162" w:name="_Toc172186307"/>
      <w:bookmarkEnd w:id="162"/>
      <w:bookmarkStart w:id="163" w:name="_Toc172186488"/>
      <w:bookmarkEnd w:id="163"/>
      <w:bookmarkStart w:id="164" w:name="_Toc172186376"/>
      <w:bookmarkEnd w:id="164"/>
      <w:bookmarkStart w:id="165" w:name="_Toc172186373"/>
      <w:bookmarkEnd w:id="165"/>
      <w:bookmarkStart w:id="166" w:name="_Toc172186311"/>
      <w:bookmarkEnd w:id="166"/>
      <w:bookmarkStart w:id="167" w:name="_Toc172186440"/>
      <w:bookmarkEnd w:id="167"/>
      <w:bookmarkStart w:id="168" w:name="_Toc172186305"/>
      <w:bookmarkEnd w:id="168"/>
      <w:bookmarkStart w:id="169" w:name="_Toc172186364"/>
      <w:bookmarkEnd w:id="169"/>
      <w:bookmarkStart w:id="170" w:name="_Toc172186439"/>
      <w:bookmarkEnd w:id="170"/>
      <w:bookmarkStart w:id="171" w:name="_Toc172186438"/>
      <w:bookmarkEnd w:id="171"/>
      <w:bookmarkStart w:id="172" w:name="_Toc172186369"/>
      <w:bookmarkEnd w:id="172"/>
      <w:bookmarkStart w:id="173" w:name="_Toc172186363"/>
      <w:bookmarkEnd w:id="173"/>
      <w:bookmarkStart w:id="174" w:name="_Toc172186314"/>
      <w:bookmarkEnd w:id="174"/>
      <w:bookmarkStart w:id="175" w:name="_Toc172186497"/>
      <w:bookmarkEnd w:id="175"/>
      <w:bookmarkStart w:id="176" w:name="_Toc172186433"/>
      <w:bookmarkEnd w:id="176"/>
      <w:bookmarkStart w:id="177" w:name="_Toc172186496"/>
      <w:bookmarkEnd w:id="177"/>
      <w:bookmarkStart w:id="178" w:name="_Toc172186309"/>
      <w:bookmarkEnd w:id="178"/>
      <w:bookmarkStart w:id="179" w:name="_Toc172186366"/>
      <w:bookmarkEnd w:id="179"/>
      <w:bookmarkStart w:id="180" w:name="_Toc172186429"/>
      <w:bookmarkEnd w:id="180"/>
      <w:bookmarkStart w:id="181" w:name="_Toc172186303"/>
      <w:bookmarkEnd w:id="181"/>
      <w:bookmarkStart w:id="182" w:name="_Toc172627411"/>
      <w:bookmarkStart w:id="183" w:name="_Toc7163"/>
      <w:r>
        <w:rPr>
          <w:rFonts w:hint="eastAsia" w:ascii="黑体" w:hAnsi="黑体" w:eastAsia="黑体"/>
          <w:b/>
          <w:bCs/>
        </w:rPr>
        <w:t>本项目需落实的其他政府采购政策</w:t>
      </w:r>
      <w:bookmarkEnd w:id="182"/>
      <w:bookmarkEnd w:id="183"/>
    </w:p>
    <w:p w14:paraId="7473EADE">
      <w:pPr>
        <w:spacing w:line="360" w:lineRule="auto"/>
        <w:ind w:firstLine="480" w:firstLineChars="200"/>
      </w:pPr>
      <w:bookmarkStart w:id="184" w:name="_Toc172186442"/>
      <w:bookmarkEnd w:id="184"/>
      <w:bookmarkStart w:id="185" w:name="_Toc172186378"/>
      <w:bookmarkEnd w:id="185"/>
      <w:bookmarkStart w:id="186" w:name="_Toc172186318"/>
      <w:bookmarkEnd w:id="186"/>
      <w:bookmarkStart w:id="187" w:name="_Toc172186502"/>
      <w:bookmarkEnd w:id="187"/>
      <w:r>
        <w:rPr>
          <w:rFonts w:hint="eastAsia"/>
        </w:rPr>
        <w:t>采购人应当落实政府采购政策，包括但不限于促进中小企业发展、促进残疾人就业、政府绿色采购政策等。</w:t>
      </w:r>
    </w:p>
    <w:p w14:paraId="261CD323">
      <w:pPr>
        <w:spacing w:line="360" w:lineRule="auto"/>
        <w:ind w:firstLine="480" w:firstLineChars="200"/>
      </w:pPr>
      <w:r>
        <w:rPr>
          <w:rFonts w:hint="eastAsia"/>
        </w:rPr>
        <w:t>关于中小企业的相关规定依据《中华人民共和国中小企业促进法》、《关于进一步加大政府采购支持中小企业力度的通知》（财库〔2022〕19号）、《政府采购促进中小企业发展管理办法》（财库〔2020〕46号）、《关于印发中小企业划型标准规定的通知》（工信部联企业〔2011〕300 号）。</w:t>
      </w:r>
    </w:p>
    <w:p w14:paraId="77FE1879">
      <w:pPr>
        <w:spacing w:line="360" w:lineRule="auto"/>
        <w:ind w:firstLine="480" w:firstLineChars="200"/>
      </w:pPr>
      <w:r>
        <w:rPr>
          <w:rFonts w:hint="eastAsia"/>
        </w:rPr>
        <w:t>在政府采购活动中，监狱企业视同小型、微型企业，享受预留份额、评审中价格扣除等政府采购促进中小企业发展的政府采购政策。</w:t>
      </w:r>
    </w:p>
    <w:p w14:paraId="3D8818D4">
      <w:pPr>
        <w:spacing w:line="360" w:lineRule="auto"/>
        <w:ind w:firstLine="480" w:firstLineChars="200"/>
      </w:pPr>
      <w:r>
        <w:rPr>
          <w:rFonts w:hint="eastAsia"/>
        </w:rPr>
        <w:t>在政府采购活动中，残疾人福利性单位视同小型、微型企业，享受预留份额、评审中价格扣除等促进中小企业发展的政府采购政策。</w:t>
      </w:r>
    </w:p>
    <w:p w14:paraId="13C370F3">
      <w:pPr>
        <w:spacing w:line="360" w:lineRule="auto"/>
        <w:ind w:firstLine="480" w:firstLineChars="200"/>
      </w:pPr>
      <w:r>
        <w:rPr>
          <w:rFonts w:hint="eastAsia"/>
        </w:rPr>
        <w:t xml:space="preserve">（一）采购限额标准以上，200 万元以下的货物和服务采购项目、400 万元以下的工程采购项目，适宜由中小企业提供的，采购人应当专门面向中小企业采购。 </w:t>
      </w:r>
    </w:p>
    <w:p w14:paraId="7884D757">
      <w:pPr>
        <w:spacing w:line="360" w:lineRule="auto"/>
        <w:ind w:firstLine="480" w:firstLineChars="200"/>
      </w:pPr>
      <w:r>
        <w:rPr>
          <w:rFonts w:hint="eastAsia"/>
        </w:rPr>
        <w:t>（二）超过 200 万元的货物和服务采购项目、超过 400 万元的工程采购项目中适宜由中小企业提供的，预留该部分采购项目预算总额的40%以上专门面向中小企业采购，其中预留给小微企业的比例不低于70%。预留份额通过下列措施进行：</w:t>
      </w:r>
    </w:p>
    <w:p w14:paraId="69B39DA2">
      <w:pPr>
        <w:spacing w:line="360" w:lineRule="auto"/>
        <w:ind w:firstLine="480" w:firstLineChars="200"/>
      </w:pPr>
      <w:r>
        <w:rPr>
          <w:rFonts w:hint="eastAsia"/>
        </w:rPr>
        <w:t>1.将采购项目整体或者设置采购包专门面向中小企业采购；</w:t>
      </w:r>
    </w:p>
    <w:p w14:paraId="4D3CBD42">
      <w:pPr>
        <w:spacing w:line="360" w:lineRule="auto"/>
        <w:ind w:firstLine="480" w:firstLineChars="200"/>
      </w:pPr>
      <w:r>
        <w:rPr>
          <w:rFonts w:hint="eastAsia"/>
        </w:rPr>
        <w:t>2.要求供应商以联合体形式参加采购活动，且联合体中中小企业承担的部分达到一定比例；</w:t>
      </w:r>
    </w:p>
    <w:p w14:paraId="096CC9A1">
      <w:pPr>
        <w:spacing w:line="360" w:lineRule="auto"/>
        <w:ind w:firstLine="480" w:firstLineChars="200"/>
      </w:pPr>
      <w:r>
        <w:rPr>
          <w:rFonts w:hint="eastAsia"/>
        </w:rPr>
        <w:t>3.要求获得采购合同的供应商将采购项目中的一定比例分包给一家或者多家中小企业。</w:t>
      </w:r>
    </w:p>
    <w:p w14:paraId="07FC4855">
      <w:pPr>
        <w:spacing w:line="360" w:lineRule="auto"/>
        <w:ind w:firstLine="480" w:firstLineChars="200"/>
      </w:pPr>
      <w:r>
        <w:rPr>
          <w:rFonts w:hint="eastAsia"/>
        </w:rPr>
        <w:t>组成联合体或者接受分包合同的中小企业与联合体内其他企业、分包企业之间不得存在直接控股、管理关系。</w:t>
      </w:r>
    </w:p>
    <w:p w14:paraId="54EF9519">
      <w:pPr>
        <w:spacing w:line="360" w:lineRule="auto"/>
        <w:ind w:firstLine="480" w:firstLineChars="200"/>
      </w:pPr>
      <w:r>
        <w:rPr>
          <w:rFonts w:hint="eastAsia"/>
        </w:rPr>
        <w:t>（三）对于未预留份额专门面向中小企业采购的采购项目，以及预留份额项目中的非预留部分采购包，对小微企业报价给予10-20%的扣除，用扣除后的价格参加评审。</w:t>
      </w:r>
    </w:p>
    <w:p w14:paraId="592FD178">
      <w:pPr>
        <w:spacing w:line="360" w:lineRule="auto"/>
        <w:ind w:firstLine="480" w:firstLineChars="200"/>
      </w:pPr>
      <w:r>
        <w:rPr>
          <w:rFonts w:hint="eastAsia"/>
        </w:rPr>
        <w:t>对于未预留份额专门面向中小企业采购的采购项目，以及预留份额项目中的非预留部分采购包，且接受大中型企业与小微企业组成联合体或者允许大中型企业向一家或者多家小微企业分包的采购项目，对于联合协议或者分包意向协议约定小微企业的合同份额占到合同总金额 30%以上的联合体或者大中型企业的报价给予4-6%的扣除，用扣除后的价格参加评审。</w:t>
      </w:r>
    </w:p>
    <w:p w14:paraId="6DC3ACD8">
      <w:pPr>
        <w:spacing w:line="360" w:lineRule="auto"/>
        <w:ind w:firstLine="480" w:firstLineChars="200"/>
      </w:pPr>
      <w:r>
        <w:rPr>
          <w:rFonts w:hint="eastAsia"/>
        </w:rPr>
        <w:t>在国家规定的价格扣除优惠和评审优惠幅度内，鼓励采购人结合采购标的相关行业平均利润率、市场竞争状况等从高选择价格扣除比例和评审优惠幅度，支持中小企业发展。</w:t>
      </w:r>
    </w:p>
    <w:p w14:paraId="537FEA74">
      <w:pPr>
        <w:spacing w:line="360" w:lineRule="auto"/>
        <w:ind w:firstLine="480" w:firstLineChars="200"/>
        <w:rPr>
          <w:rFonts w:hint="eastAsia"/>
        </w:rPr>
      </w:pPr>
      <w:r>
        <w:rPr>
          <w:rFonts w:hint="eastAsia"/>
        </w:rPr>
        <w:t>组成联合体或者接受分包的小微企业与联合体内其他企业、分包企业之间存在直接控股、管理关系的，不享受价格扣除优惠政策。</w:t>
      </w:r>
    </w:p>
    <w:p w14:paraId="65F973AC">
      <w:pPr>
        <w:rPr>
          <w:rFonts w:ascii="Arial" w:hAnsi="Arial" w:eastAsia="黑体"/>
          <w:b/>
          <w:bCs/>
          <w:sz w:val="32"/>
          <w:szCs w:val="32"/>
        </w:rPr>
      </w:pPr>
      <w:r>
        <w:br w:type="page"/>
      </w:r>
    </w:p>
    <w:tbl>
      <w:tblPr>
        <w:tblStyle w:val="32"/>
        <w:tblpPr w:leftFromText="180" w:rightFromText="180" w:vertAnchor="text" w:horzAnchor="page" w:tblpXSpec="center" w:tblpY="488"/>
        <w:tblOverlap w:val="never"/>
        <w:tblW w:w="87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8"/>
        <w:gridCol w:w="1230"/>
        <w:gridCol w:w="4933"/>
        <w:gridCol w:w="613"/>
        <w:gridCol w:w="696"/>
      </w:tblGrid>
      <w:tr w14:paraId="28F05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 w:hRule="atLeast"/>
          <w:jc w:val="center"/>
        </w:trPr>
        <w:tc>
          <w:tcPr>
            <w:tcW w:w="8720" w:type="dxa"/>
            <w:gridSpan w:val="5"/>
            <w:tcBorders>
              <w:top w:val="nil"/>
              <w:left w:val="nil"/>
              <w:bottom w:val="single" w:color="auto" w:sz="4" w:space="0"/>
              <w:right w:val="nil"/>
            </w:tcBorders>
            <w:vAlign w:val="center"/>
          </w:tcPr>
          <w:p w14:paraId="3CBEE178">
            <w:pPr>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黑体" w:hAnsi="黑体" w:eastAsia="黑体" w:cs="黑体"/>
                <w:b w:val="0"/>
                <w:bCs w:val="0"/>
                <w:sz w:val="32"/>
                <w:szCs w:val="32"/>
                <w:lang w:val="en-US" w:eastAsia="zh-CN"/>
              </w:rPr>
              <w:t>评标标准</w:t>
            </w:r>
          </w:p>
        </w:tc>
      </w:tr>
      <w:tr w14:paraId="40E49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 w:hRule="atLeast"/>
          <w:jc w:val="center"/>
        </w:trPr>
        <w:tc>
          <w:tcPr>
            <w:tcW w:w="1248" w:type="dxa"/>
            <w:tcBorders>
              <w:top w:val="single" w:color="auto" w:sz="4" w:space="0"/>
            </w:tcBorders>
            <w:vAlign w:val="center"/>
          </w:tcPr>
          <w:p w14:paraId="3C50C551">
            <w:pPr>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评分部分</w:t>
            </w:r>
          </w:p>
        </w:tc>
        <w:tc>
          <w:tcPr>
            <w:tcW w:w="1230" w:type="dxa"/>
            <w:tcBorders>
              <w:top w:val="single" w:color="auto" w:sz="4" w:space="0"/>
            </w:tcBorders>
            <w:vAlign w:val="center"/>
          </w:tcPr>
          <w:p w14:paraId="40B4FFE3">
            <w:pPr>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评</w:t>
            </w:r>
            <w:r>
              <w:rPr>
                <w:rFonts w:hint="eastAsia" w:asciiTheme="minorEastAsia" w:hAnsiTheme="minorEastAsia" w:eastAsiaTheme="minorEastAsia" w:cstheme="minorEastAsia"/>
                <w:b w:val="0"/>
                <w:bCs w:val="0"/>
                <w:sz w:val="24"/>
                <w:szCs w:val="24"/>
                <w:lang w:val="en-US" w:eastAsia="zh-CN"/>
              </w:rPr>
              <w:t>分</w:t>
            </w:r>
            <w:r>
              <w:rPr>
                <w:rFonts w:hint="eastAsia" w:asciiTheme="minorEastAsia" w:hAnsiTheme="minorEastAsia" w:eastAsiaTheme="minorEastAsia" w:cstheme="minorEastAsia"/>
                <w:b w:val="0"/>
                <w:bCs w:val="0"/>
                <w:sz w:val="24"/>
                <w:szCs w:val="24"/>
              </w:rPr>
              <w:t>因素</w:t>
            </w:r>
          </w:p>
        </w:tc>
        <w:tc>
          <w:tcPr>
            <w:tcW w:w="4933" w:type="dxa"/>
            <w:tcBorders>
              <w:top w:val="single" w:color="auto" w:sz="4" w:space="0"/>
            </w:tcBorders>
            <w:vAlign w:val="center"/>
          </w:tcPr>
          <w:p w14:paraId="0220605F">
            <w:pPr>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评</w:t>
            </w:r>
            <w:r>
              <w:rPr>
                <w:rFonts w:hint="eastAsia" w:asciiTheme="minorEastAsia" w:hAnsiTheme="minorEastAsia" w:eastAsiaTheme="minorEastAsia" w:cstheme="minorEastAsia"/>
                <w:b w:val="0"/>
                <w:bCs w:val="0"/>
                <w:sz w:val="24"/>
                <w:szCs w:val="24"/>
                <w:lang w:val="en-US" w:eastAsia="zh-CN"/>
              </w:rPr>
              <w:t>分</w:t>
            </w:r>
            <w:r>
              <w:rPr>
                <w:rFonts w:hint="eastAsia" w:asciiTheme="minorEastAsia" w:hAnsiTheme="minorEastAsia" w:eastAsiaTheme="minorEastAsia" w:cstheme="minorEastAsia"/>
                <w:b w:val="0"/>
                <w:bCs w:val="0"/>
                <w:sz w:val="24"/>
                <w:szCs w:val="24"/>
              </w:rPr>
              <w:t>标准</w:t>
            </w:r>
          </w:p>
        </w:tc>
        <w:tc>
          <w:tcPr>
            <w:tcW w:w="613" w:type="dxa"/>
            <w:tcBorders>
              <w:top w:val="single" w:color="auto" w:sz="4" w:space="0"/>
            </w:tcBorders>
            <w:vAlign w:val="center"/>
          </w:tcPr>
          <w:p w14:paraId="7DFAB728">
            <w:pPr>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分值</w:t>
            </w:r>
          </w:p>
        </w:tc>
        <w:tc>
          <w:tcPr>
            <w:tcW w:w="696" w:type="dxa"/>
            <w:tcBorders>
              <w:top w:val="single" w:color="auto" w:sz="4" w:space="0"/>
            </w:tcBorders>
            <w:vAlign w:val="center"/>
          </w:tcPr>
          <w:p w14:paraId="5181B64D">
            <w:pPr>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w w:val="99"/>
                <w:sz w:val="24"/>
                <w:szCs w:val="24"/>
              </w:rPr>
            </w:pPr>
            <w:r>
              <w:rPr>
                <w:rFonts w:hint="eastAsia" w:asciiTheme="minorEastAsia" w:hAnsiTheme="minorEastAsia" w:eastAsiaTheme="minorEastAsia" w:cstheme="minorEastAsia"/>
                <w:b w:val="0"/>
                <w:bCs w:val="0"/>
                <w:sz w:val="24"/>
                <w:szCs w:val="24"/>
                <w:lang w:val="en-US" w:eastAsia="zh-CN"/>
              </w:rPr>
              <w:t>分值</w:t>
            </w:r>
            <w:r>
              <w:rPr>
                <w:rFonts w:hint="eastAsia" w:asciiTheme="minorEastAsia" w:hAnsiTheme="minorEastAsia" w:eastAsiaTheme="minorEastAsia" w:cstheme="minorEastAsia"/>
                <w:b w:val="0"/>
                <w:bCs w:val="0"/>
                <w:sz w:val="24"/>
                <w:szCs w:val="24"/>
              </w:rPr>
              <w:t>属性</w:t>
            </w:r>
          </w:p>
        </w:tc>
      </w:tr>
      <w:tr w14:paraId="1E614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1248" w:type="dxa"/>
            <w:vMerge w:val="restart"/>
            <w:vAlign w:val="center"/>
          </w:tcPr>
          <w:p w14:paraId="77858E1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价格部分</w:t>
            </w:r>
            <w:r>
              <w:rPr>
                <w:rFonts w:hint="eastAsia" w:asciiTheme="minorEastAsia" w:hAnsiTheme="minorEastAsia" w:eastAsiaTheme="minorEastAsia" w:cstheme="minorEastAsia"/>
                <w:kern w:val="0"/>
                <w:sz w:val="24"/>
                <w:szCs w:val="24"/>
              </w:rPr>
              <w:t>（XX分）</w:t>
            </w:r>
          </w:p>
        </w:tc>
        <w:tc>
          <w:tcPr>
            <w:tcW w:w="1230" w:type="dxa"/>
            <w:vMerge w:val="restart"/>
            <w:vAlign w:val="center"/>
          </w:tcPr>
          <w:p w14:paraId="5E6C4E0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价格</w:t>
            </w:r>
          </w:p>
        </w:tc>
        <w:tc>
          <w:tcPr>
            <w:tcW w:w="4933" w:type="dxa"/>
            <w:vAlign w:val="center"/>
          </w:tcPr>
          <w:p w14:paraId="09108D6E">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lang w:val="en-US" w:eastAsia="zh-CN" w:bidi="ar"/>
              </w:rPr>
              <w:t>满足招标文件要求且投标价格最低的投标报价为评标基准价，其价格分为满分。其他投标人的价格分统一按照下列公式计算：  投标报价得分＝（评标基准价/投标报价）×分值。  此处投标报价指经过报价修正，及因落实政府采购政策进行价格调整后的报价。   </w:t>
            </w:r>
          </w:p>
        </w:tc>
        <w:tc>
          <w:tcPr>
            <w:tcW w:w="613" w:type="dxa"/>
            <w:vAlign w:val="center"/>
          </w:tcPr>
          <w:p w14:paraId="635138E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266C62FF">
            <w:pPr>
              <w:pStyle w:val="19"/>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sz w:val="24"/>
                <w:szCs w:val="24"/>
              </w:rPr>
              <w:t>客观（招标</w:t>
            </w:r>
            <w:r>
              <w:rPr>
                <w:rFonts w:hint="eastAsia" w:asciiTheme="minorEastAsia" w:hAnsiTheme="minorEastAsia" w:eastAsiaTheme="minorEastAsia" w:cstheme="minorEastAsia"/>
                <w:sz w:val="24"/>
                <w:szCs w:val="24"/>
                <w:lang w:val="en-US" w:eastAsia="zh-CN"/>
              </w:rPr>
              <w:t>项目</w:t>
            </w:r>
            <w:r>
              <w:rPr>
                <w:rFonts w:hint="eastAsia" w:asciiTheme="minorEastAsia" w:hAnsiTheme="minorEastAsia" w:eastAsiaTheme="minorEastAsia" w:cstheme="minorEastAsia"/>
                <w:sz w:val="24"/>
                <w:szCs w:val="24"/>
              </w:rPr>
              <w:t>）</w:t>
            </w:r>
          </w:p>
        </w:tc>
      </w:tr>
      <w:tr w14:paraId="7DDCB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1248" w:type="dxa"/>
            <w:vMerge w:val="continue"/>
            <w:vAlign w:val="center"/>
          </w:tcPr>
          <w:p w14:paraId="5D7D47D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Merge w:val="continue"/>
            <w:vAlign w:val="center"/>
          </w:tcPr>
          <w:p w14:paraId="170122E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4933" w:type="dxa"/>
            <w:vAlign w:val="center"/>
          </w:tcPr>
          <w:p w14:paraId="417AFA9E">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lang w:val="en-US" w:eastAsia="zh-CN" w:bidi="ar"/>
              </w:rPr>
              <w:t>满足磋商文件要求的最后报价最低的供应商的价格为磋商基准价，其价格分为满分。其他供应商的价格分统一按照下列公式计算：  磋商报价得分=（磋商基准价/最后报价）×分值。  此处最后报价指经过报价修正，及因落实政府采购政策进行价格调整后的报价。</w:t>
            </w:r>
          </w:p>
        </w:tc>
        <w:tc>
          <w:tcPr>
            <w:tcW w:w="613" w:type="dxa"/>
            <w:vAlign w:val="center"/>
          </w:tcPr>
          <w:p w14:paraId="249383E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1B97FEF4">
            <w:pPr>
              <w:pStyle w:val="19"/>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sz w:val="24"/>
                <w:szCs w:val="24"/>
              </w:rPr>
              <w:t>客观（</w:t>
            </w:r>
            <w:r>
              <w:rPr>
                <w:rFonts w:hint="eastAsia" w:asciiTheme="minorEastAsia" w:hAnsiTheme="minorEastAsia" w:eastAsiaTheme="minorEastAsia" w:cstheme="minorEastAsia"/>
                <w:sz w:val="24"/>
                <w:szCs w:val="24"/>
                <w:lang w:val="en-US" w:eastAsia="zh-CN"/>
              </w:rPr>
              <w:t>竞争性</w:t>
            </w:r>
            <w:r>
              <w:rPr>
                <w:rFonts w:hint="eastAsia" w:asciiTheme="minorEastAsia" w:hAnsiTheme="minorEastAsia" w:eastAsiaTheme="minorEastAsia" w:cstheme="minorEastAsia"/>
                <w:sz w:val="24"/>
                <w:szCs w:val="24"/>
              </w:rPr>
              <w:t>磋商</w:t>
            </w:r>
            <w:r>
              <w:rPr>
                <w:rFonts w:hint="eastAsia" w:asciiTheme="minorEastAsia" w:hAnsiTheme="minorEastAsia" w:eastAsiaTheme="minorEastAsia" w:cstheme="minorEastAsia"/>
                <w:sz w:val="24"/>
                <w:szCs w:val="24"/>
                <w:lang w:val="en-US" w:eastAsia="zh-CN"/>
              </w:rPr>
              <w:t>项目）</w:t>
            </w:r>
          </w:p>
        </w:tc>
      </w:tr>
      <w:tr w14:paraId="2B3A0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4" w:hRule="atLeast"/>
          <w:jc w:val="center"/>
        </w:trPr>
        <w:tc>
          <w:tcPr>
            <w:tcW w:w="1248" w:type="dxa"/>
            <w:vMerge w:val="restart"/>
            <w:vAlign w:val="center"/>
          </w:tcPr>
          <w:p w14:paraId="6F0603F4">
            <w:pPr>
              <w:pStyle w:val="19"/>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商务部分</w:t>
            </w:r>
          </w:p>
          <w:p w14:paraId="4B465CB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rPr>
              <w:t>（XX分）</w:t>
            </w:r>
          </w:p>
        </w:tc>
        <w:tc>
          <w:tcPr>
            <w:tcW w:w="1230" w:type="dxa"/>
            <w:vAlign w:val="center"/>
          </w:tcPr>
          <w:p w14:paraId="601787D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rPr>
              <w:t>管理</w:t>
            </w:r>
            <w:r>
              <w:rPr>
                <w:rFonts w:hint="eastAsia" w:asciiTheme="minorEastAsia" w:hAnsiTheme="minorEastAsia" w:eastAsiaTheme="minorEastAsia" w:cstheme="minorEastAsia"/>
                <w:b w:val="0"/>
                <w:bCs w:val="0"/>
                <w:sz w:val="24"/>
                <w:szCs w:val="24"/>
              </w:rPr>
              <w:t>体系认证</w:t>
            </w:r>
          </w:p>
        </w:tc>
        <w:tc>
          <w:tcPr>
            <w:tcW w:w="4933" w:type="dxa"/>
            <w:vAlign w:val="center"/>
          </w:tcPr>
          <w:p w14:paraId="28DFDE58">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lang w:val="en-US" w:eastAsia="zh-CN" w:bidi="ar"/>
              </w:rPr>
              <w:t>投标人具有的在有效期内的质量管理体系、环境管理体系、职业健康安全管理体系，提供认证证书复印件，每提供1项得XX分，最高XX分。不提供不得分。</w:t>
            </w:r>
          </w:p>
        </w:tc>
        <w:tc>
          <w:tcPr>
            <w:tcW w:w="613" w:type="dxa"/>
            <w:vAlign w:val="center"/>
          </w:tcPr>
          <w:p w14:paraId="676381B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6691E4C6">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159F3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0" w:hRule="atLeast"/>
          <w:jc w:val="center"/>
        </w:trPr>
        <w:tc>
          <w:tcPr>
            <w:tcW w:w="1248" w:type="dxa"/>
            <w:vMerge w:val="continue"/>
            <w:vAlign w:val="center"/>
          </w:tcPr>
          <w:p w14:paraId="7F70CEE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rPr>
            </w:pPr>
          </w:p>
        </w:tc>
        <w:tc>
          <w:tcPr>
            <w:tcW w:w="1230" w:type="dxa"/>
            <w:vAlign w:val="center"/>
          </w:tcPr>
          <w:p w14:paraId="0C441E9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p w14:paraId="6B73906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p w14:paraId="5A5EB3B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p w14:paraId="383BF04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p w14:paraId="17D2286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业绩</w:t>
            </w:r>
          </w:p>
          <w:p w14:paraId="52A3D27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p w14:paraId="3154AA5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p w14:paraId="3F71DA3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4933" w:type="dxa"/>
            <w:vAlign w:val="center"/>
          </w:tcPr>
          <w:p w14:paraId="5B6EE506">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近XX年内（XX年 XX月 XX日至投标文件/响应文件递交截止日）</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kern w:val="2"/>
                <w:sz w:val="24"/>
                <w:szCs w:val="24"/>
              </w:rPr>
              <w:t>以合同签订生效日期为准</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kern w:val="0"/>
                <w:sz w:val="24"/>
                <w:szCs w:val="24"/>
                <w:lang w:val="en-US" w:eastAsia="zh-CN" w:bidi="ar"/>
              </w:rPr>
              <w:t>正在服务或</w:t>
            </w:r>
            <w:r>
              <w:rPr>
                <w:rFonts w:hint="eastAsia" w:asciiTheme="minorEastAsia" w:hAnsiTheme="minorEastAsia" w:eastAsiaTheme="minorEastAsia" w:cstheme="minorEastAsia"/>
                <w:b w:val="0"/>
                <w:bCs w:val="0"/>
                <w:sz w:val="24"/>
                <w:szCs w:val="24"/>
              </w:rPr>
              <w:t>服务过同类</w:t>
            </w:r>
            <w:r>
              <w:rPr>
                <w:rFonts w:hint="eastAsia" w:asciiTheme="minorEastAsia" w:hAnsiTheme="minorEastAsia" w:eastAsiaTheme="minorEastAsia" w:cstheme="minorEastAsia"/>
                <w:b w:val="0"/>
                <w:bCs w:val="0"/>
                <w:sz w:val="24"/>
                <w:szCs w:val="24"/>
                <w:lang w:val="en-US" w:eastAsia="zh-CN"/>
              </w:rPr>
              <w:t>项目业绩</w:t>
            </w:r>
            <w:r>
              <w:rPr>
                <w:rFonts w:hint="eastAsia" w:asciiTheme="minorEastAsia" w:hAnsiTheme="minorEastAsia" w:eastAsiaTheme="minorEastAsia" w:cstheme="minorEastAsia"/>
                <w:b w:val="0"/>
                <w:bCs w:val="0"/>
                <w:sz w:val="24"/>
                <w:szCs w:val="24"/>
              </w:rPr>
              <w:t>（须包括XXX服务内容），每提供一个业绩得XX 分，本项最多得XX分。（以合同为准，需提供合同复印件，包括合同首页，合同详细标的和双方签章及生效时间</w:t>
            </w:r>
            <w:r>
              <w:rPr>
                <w:rFonts w:hint="eastAsia" w:asciiTheme="minorEastAsia" w:hAnsiTheme="minorEastAsia" w:eastAsiaTheme="minorEastAsia" w:cstheme="minorEastAsia"/>
                <w:b w:val="0"/>
                <w:bCs w:val="0"/>
                <w:sz w:val="24"/>
                <w:szCs w:val="24"/>
                <w:lang w:val="en-US" w:eastAsia="zh-CN"/>
              </w:rPr>
              <w:t>页</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kern w:val="0"/>
                <w:sz w:val="24"/>
                <w:szCs w:val="24"/>
                <w:lang w:val="en-US" w:eastAsia="zh-CN" w:bidi="ar"/>
              </w:rPr>
              <w:t>一个单位分年度多次签订的合同，计入一个业绩；同一个项目，分两期或以上完成的，计入一个业绩。</w:t>
            </w:r>
          </w:p>
        </w:tc>
        <w:tc>
          <w:tcPr>
            <w:tcW w:w="613" w:type="dxa"/>
            <w:vAlign w:val="center"/>
          </w:tcPr>
          <w:p w14:paraId="1279578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1D7C2203">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19EF4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248" w:type="dxa"/>
            <w:vMerge w:val="continue"/>
            <w:vAlign w:val="center"/>
          </w:tcPr>
          <w:p w14:paraId="14DCDCD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57B6E18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服务评价</w:t>
            </w:r>
          </w:p>
        </w:tc>
        <w:tc>
          <w:tcPr>
            <w:tcW w:w="4933" w:type="dxa"/>
            <w:vAlign w:val="center"/>
          </w:tcPr>
          <w:p w14:paraId="0E20EE8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每一个与业绩合同对应项目业主好评证明XX分，最高XX分。（加盖业主单位公章）</w:t>
            </w:r>
          </w:p>
        </w:tc>
        <w:tc>
          <w:tcPr>
            <w:tcW w:w="613" w:type="dxa"/>
            <w:vAlign w:val="center"/>
          </w:tcPr>
          <w:p w14:paraId="48D148D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4934B474">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58886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64714756">
            <w:pPr>
              <w:pStyle w:val="19"/>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24D90948">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val="zh-CN"/>
              </w:rPr>
              <w:t>物业管理总体服务方案</w:t>
            </w:r>
          </w:p>
        </w:tc>
        <w:tc>
          <w:tcPr>
            <w:tcW w:w="4933" w:type="dxa"/>
            <w:vAlign w:val="center"/>
          </w:tcPr>
          <w:p w14:paraId="287D54CA">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根据本项目物业管理服务特点提出合理</w:t>
            </w:r>
            <w:r>
              <w:rPr>
                <w:rFonts w:hint="eastAsia" w:asciiTheme="minorEastAsia" w:hAnsiTheme="minorEastAsia" w:eastAsiaTheme="minorEastAsia" w:cstheme="minorEastAsia"/>
                <w:kern w:val="0"/>
                <w:sz w:val="24"/>
                <w:szCs w:val="24"/>
                <w:lang w:eastAsia="zh-CN"/>
              </w:rPr>
              <w:t>的</w:t>
            </w:r>
          </w:p>
          <w:p w14:paraId="5603B09D">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①物业管理服务年度管理</w:t>
            </w:r>
            <w:r>
              <w:rPr>
                <w:rFonts w:hint="eastAsia" w:asciiTheme="minorEastAsia" w:hAnsiTheme="minorEastAsia" w:eastAsiaTheme="minorEastAsia" w:cstheme="minorEastAsia"/>
                <w:kern w:val="0"/>
                <w:sz w:val="24"/>
                <w:szCs w:val="24"/>
              </w:rPr>
              <w:t>目标</w:t>
            </w:r>
          </w:p>
          <w:p w14:paraId="536BA3DC">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②物业管理服务总体实施方案</w:t>
            </w:r>
          </w:p>
          <w:p w14:paraId="22F24435">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③</w:t>
            </w:r>
            <w:r>
              <w:rPr>
                <w:rFonts w:hint="eastAsia" w:asciiTheme="minorEastAsia" w:hAnsiTheme="minorEastAsia" w:eastAsiaTheme="minorEastAsia" w:cstheme="minorEastAsia"/>
                <w:kern w:val="0"/>
                <w:sz w:val="24"/>
                <w:szCs w:val="24"/>
              </w:rPr>
              <w:t>物业管理难点</w:t>
            </w:r>
            <w:r>
              <w:rPr>
                <w:rFonts w:hint="eastAsia" w:asciiTheme="minorEastAsia" w:hAnsiTheme="minorEastAsia" w:eastAsiaTheme="minorEastAsia" w:cstheme="minorEastAsia"/>
                <w:kern w:val="0"/>
                <w:sz w:val="24"/>
                <w:szCs w:val="24"/>
                <w:lang w:eastAsia="zh-CN"/>
              </w:rPr>
              <w:t>分析</w:t>
            </w:r>
          </w:p>
          <w:p w14:paraId="71BC78D9">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内容详细，专门针对本项目，符合采购需求和实际情况视为符合；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属于通用类，非专门针对本项目，部分符合实际情况视为部分符合；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复制粘贴采购需求，非专门针对本项目，不符合实际情况或未提供视为不符合。</w:t>
            </w:r>
          </w:p>
          <w:p w14:paraId="35E614E5">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以上每一项</w:t>
            </w:r>
            <w:r>
              <w:rPr>
                <w:rFonts w:hint="eastAsia" w:asciiTheme="minorEastAsia" w:hAnsiTheme="minorEastAsia" w:eastAsiaTheme="minorEastAsia" w:cstheme="minorEastAsia"/>
                <w:kern w:val="0"/>
                <w:sz w:val="24"/>
                <w:szCs w:val="24"/>
              </w:rPr>
              <w:t>符合得XX分，部分符合得XX分，不符合不得分，此项最高XX分</w:t>
            </w:r>
            <w:r>
              <w:rPr>
                <w:rFonts w:hint="eastAsia" w:asciiTheme="minorEastAsia" w:hAnsiTheme="minorEastAsia" w:eastAsiaTheme="minorEastAsia" w:cstheme="minorEastAsia"/>
                <w:kern w:val="0"/>
                <w:sz w:val="24"/>
                <w:szCs w:val="24"/>
                <w:lang w:eastAsia="zh-CN"/>
              </w:rPr>
              <w:t>。</w:t>
            </w:r>
          </w:p>
        </w:tc>
        <w:tc>
          <w:tcPr>
            <w:tcW w:w="613" w:type="dxa"/>
            <w:vAlign w:val="center"/>
          </w:tcPr>
          <w:p w14:paraId="4DDC721E">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67553B41">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主观</w:t>
            </w:r>
          </w:p>
        </w:tc>
      </w:tr>
      <w:tr w14:paraId="2F4C4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1A173F18">
            <w:pPr>
              <w:pStyle w:val="19"/>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26BADC8F">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val="zh-CN"/>
              </w:rPr>
            </w:pPr>
            <w:r>
              <w:rPr>
                <w:rFonts w:hint="eastAsia" w:asciiTheme="minorEastAsia" w:hAnsiTheme="minorEastAsia" w:eastAsiaTheme="minorEastAsia" w:cstheme="minorEastAsia"/>
                <w:kern w:val="0"/>
                <w:sz w:val="24"/>
                <w:szCs w:val="24"/>
                <w:lang w:eastAsia="zh-CN"/>
              </w:rPr>
              <w:t>物业管理</w:t>
            </w:r>
            <w:r>
              <w:rPr>
                <w:rFonts w:hint="eastAsia" w:asciiTheme="minorEastAsia" w:hAnsiTheme="minorEastAsia" w:eastAsiaTheme="minorEastAsia" w:cstheme="minorEastAsia"/>
                <w:kern w:val="0"/>
                <w:sz w:val="24"/>
                <w:szCs w:val="24"/>
              </w:rPr>
              <w:t>重点工作方案</w:t>
            </w:r>
          </w:p>
        </w:tc>
        <w:tc>
          <w:tcPr>
            <w:tcW w:w="4933" w:type="dxa"/>
            <w:vAlign w:val="center"/>
          </w:tcPr>
          <w:p w14:paraId="74795DCA">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针对本项目的重点工作方案</w:t>
            </w:r>
          </w:p>
          <w:p w14:paraId="5B9C8230">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①</w:t>
            </w:r>
            <w:r>
              <w:rPr>
                <w:rFonts w:hint="eastAsia" w:asciiTheme="minorEastAsia" w:hAnsiTheme="minorEastAsia" w:eastAsiaTheme="minorEastAsia" w:cstheme="minorEastAsia"/>
                <w:kern w:val="0"/>
                <w:sz w:val="24"/>
                <w:szCs w:val="24"/>
              </w:rPr>
              <w:t>接管和进驻方案</w:t>
            </w:r>
          </w:p>
          <w:p w14:paraId="7709E4E8">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②</w:t>
            </w:r>
            <w:r>
              <w:rPr>
                <w:rFonts w:hint="eastAsia" w:asciiTheme="minorEastAsia" w:hAnsiTheme="minorEastAsia" w:eastAsiaTheme="minorEastAsia" w:cstheme="minorEastAsia"/>
                <w:kern w:val="0"/>
                <w:sz w:val="24"/>
                <w:szCs w:val="24"/>
              </w:rPr>
              <w:t>重点区域服务方案</w:t>
            </w:r>
          </w:p>
          <w:p w14:paraId="5A94A21A">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③</w:t>
            </w:r>
            <w:r>
              <w:rPr>
                <w:rFonts w:hint="eastAsia" w:asciiTheme="minorEastAsia" w:hAnsiTheme="minorEastAsia" w:eastAsiaTheme="minorEastAsia" w:cstheme="minorEastAsia"/>
                <w:kern w:val="0"/>
                <w:sz w:val="24"/>
                <w:szCs w:val="24"/>
              </w:rPr>
              <w:t>重点岗位人员保障方案</w:t>
            </w:r>
          </w:p>
          <w:p w14:paraId="1BF25FDB">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④</w:t>
            </w:r>
            <w:r>
              <w:rPr>
                <w:rFonts w:hint="eastAsia" w:asciiTheme="minorEastAsia" w:hAnsiTheme="minorEastAsia" w:eastAsiaTheme="minorEastAsia" w:cstheme="minorEastAsia"/>
                <w:kern w:val="0"/>
                <w:sz w:val="24"/>
                <w:szCs w:val="24"/>
              </w:rPr>
              <w:t>节能环保方案</w:t>
            </w:r>
          </w:p>
          <w:p w14:paraId="2F715286">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详细，专门针对本项目，符合采购需求和实际情况视为符合；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属于通用类，非专门针对本项目，部分符合实际情况视为部分符合；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复制粘贴采购需求，非专门针对本项目，不符合实际情况或未提供视为不符合。</w:t>
            </w:r>
            <w:r>
              <w:rPr>
                <w:rFonts w:hint="eastAsia" w:asciiTheme="minorEastAsia" w:hAnsiTheme="minorEastAsia" w:eastAsiaTheme="minorEastAsia" w:cstheme="minorEastAsia"/>
                <w:kern w:val="0"/>
                <w:sz w:val="24"/>
                <w:szCs w:val="24"/>
                <w:lang w:eastAsia="zh-CN"/>
              </w:rPr>
              <w:t>以上每一项</w:t>
            </w:r>
            <w:r>
              <w:rPr>
                <w:rFonts w:hint="eastAsia" w:asciiTheme="minorEastAsia" w:hAnsiTheme="minorEastAsia" w:eastAsiaTheme="minorEastAsia" w:cstheme="minorEastAsia"/>
                <w:kern w:val="0"/>
                <w:sz w:val="24"/>
                <w:szCs w:val="24"/>
              </w:rPr>
              <w:t>符合得XX分，部分符合得XX分，不符合不得分，此项最高XX分</w:t>
            </w:r>
            <w:r>
              <w:rPr>
                <w:rFonts w:hint="eastAsia" w:asciiTheme="minorEastAsia" w:hAnsiTheme="minorEastAsia" w:eastAsiaTheme="minorEastAsia" w:cstheme="minorEastAsia"/>
                <w:kern w:val="0"/>
                <w:sz w:val="24"/>
                <w:szCs w:val="24"/>
                <w:lang w:eastAsia="zh-CN"/>
              </w:rPr>
              <w:t>。</w:t>
            </w:r>
          </w:p>
        </w:tc>
        <w:tc>
          <w:tcPr>
            <w:tcW w:w="613" w:type="dxa"/>
            <w:vAlign w:val="center"/>
          </w:tcPr>
          <w:p w14:paraId="2B786095">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4EF773CE">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主观</w:t>
            </w:r>
          </w:p>
        </w:tc>
      </w:tr>
      <w:tr w14:paraId="171E2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7343C0F0">
            <w:pPr>
              <w:pStyle w:val="19"/>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4C8FC7A6">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lang w:val="en-US" w:eastAsia="zh-CN"/>
              </w:rPr>
              <w:t>项目组织结构及管理制度</w:t>
            </w:r>
          </w:p>
        </w:tc>
        <w:tc>
          <w:tcPr>
            <w:tcW w:w="4933" w:type="dxa"/>
            <w:vAlign w:val="center"/>
          </w:tcPr>
          <w:p w14:paraId="5A32EA52">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针对本项目有比较完善的组织</w:t>
            </w:r>
            <w:r>
              <w:rPr>
                <w:rFonts w:hint="eastAsia" w:asciiTheme="minorEastAsia" w:hAnsiTheme="minorEastAsia" w:eastAsiaTheme="minorEastAsia" w:cstheme="minorEastAsia"/>
                <w:kern w:val="0"/>
                <w:sz w:val="24"/>
                <w:szCs w:val="24"/>
                <w:lang w:eastAsia="zh-CN"/>
              </w:rPr>
              <w:t>结构</w:t>
            </w:r>
            <w:r>
              <w:rPr>
                <w:rFonts w:hint="eastAsia" w:asciiTheme="minorEastAsia" w:hAnsiTheme="minorEastAsia" w:eastAsiaTheme="minorEastAsia" w:cstheme="minorEastAsia"/>
                <w:kern w:val="0"/>
                <w:sz w:val="24"/>
                <w:szCs w:val="24"/>
              </w:rPr>
              <w:t>及管理制度，包括</w:t>
            </w:r>
            <w:r>
              <w:rPr>
                <w:rFonts w:hint="eastAsia" w:asciiTheme="minorEastAsia" w:hAnsiTheme="minorEastAsia" w:eastAsiaTheme="minorEastAsia" w:cstheme="minorEastAsia"/>
                <w:kern w:val="0"/>
                <w:sz w:val="24"/>
                <w:szCs w:val="24"/>
                <w:lang w:eastAsia="zh-CN"/>
              </w:rPr>
              <w:t>：</w:t>
            </w:r>
          </w:p>
          <w:p w14:paraId="54E2E3D6">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①组织</w:t>
            </w:r>
            <w:r>
              <w:rPr>
                <w:rFonts w:hint="eastAsia" w:asciiTheme="minorEastAsia" w:hAnsiTheme="minorEastAsia" w:eastAsiaTheme="minorEastAsia" w:cstheme="minorEastAsia"/>
                <w:kern w:val="0"/>
                <w:sz w:val="24"/>
                <w:szCs w:val="24"/>
                <w:lang w:eastAsia="zh-CN"/>
              </w:rPr>
              <w:t>结构</w:t>
            </w:r>
          </w:p>
          <w:p w14:paraId="54D1FB35">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lang w:eastAsia="zh-CN"/>
              </w:rPr>
              <w:t>管理</w:t>
            </w:r>
            <w:r>
              <w:rPr>
                <w:rFonts w:hint="eastAsia" w:asciiTheme="minorEastAsia" w:hAnsiTheme="minorEastAsia" w:eastAsiaTheme="minorEastAsia" w:cstheme="minorEastAsia"/>
                <w:kern w:val="0"/>
                <w:sz w:val="24"/>
                <w:szCs w:val="24"/>
              </w:rPr>
              <w:t>职责</w:t>
            </w:r>
          </w:p>
          <w:p w14:paraId="7291799A">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lang w:eastAsia="zh-CN"/>
              </w:rPr>
              <w:t>内部</w:t>
            </w:r>
            <w:r>
              <w:rPr>
                <w:rFonts w:hint="eastAsia" w:asciiTheme="minorEastAsia" w:hAnsiTheme="minorEastAsia" w:eastAsiaTheme="minorEastAsia" w:cstheme="minorEastAsia"/>
                <w:kern w:val="0"/>
                <w:sz w:val="24"/>
                <w:szCs w:val="24"/>
              </w:rPr>
              <w:t>奖惩制度</w:t>
            </w:r>
          </w:p>
          <w:p w14:paraId="319698B7">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lang w:eastAsia="zh-CN"/>
              </w:rPr>
              <w:t>内部</w:t>
            </w:r>
            <w:r>
              <w:rPr>
                <w:rFonts w:hint="eastAsia" w:asciiTheme="minorEastAsia" w:hAnsiTheme="minorEastAsia" w:eastAsiaTheme="minorEastAsia" w:cstheme="minorEastAsia"/>
                <w:kern w:val="0"/>
                <w:sz w:val="24"/>
                <w:szCs w:val="24"/>
              </w:rPr>
              <w:t>人员培训制度</w:t>
            </w:r>
          </w:p>
          <w:p w14:paraId="41B303FC">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⑤</w:t>
            </w:r>
            <w:r>
              <w:rPr>
                <w:rFonts w:hint="eastAsia" w:asciiTheme="minorEastAsia" w:hAnsiTheme="minorEastAsia" w:eastAsiaTheme="minorEastAsia" w:cstheme="minorEastAsia"/>
                <w:kern w:val="0"/>
                <w:sz w:val="24"/>
                <w:szCs w:val="24"/>
                <w:lang w:eastAsia="zh-CN"/>
              </w:rPr>
              <w:t>内部</w:t>
            </w:r>
            <w:r>
              <w:rPr>
                <w:rFonts w:hint="eastAsia" w:asciiTheme="minorEastAsia" w:hAnsiTheme="minorEastAsia" w:eastAsiaTheme="minorEastAsia" w:cstheme="minorEastAsia"/>
                <w:kern w:val="0"/>
                <w:sz w:val="24"/>
                <w:szCs w:val="24"/>
              </w:rPr>
              <w:t>检查评价制度</w:t>
            </w:r>
          </w:p>
          <w:p w14:paraId="6F8DFAB2">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⑥</w:t>
            </w:r>
            <w:r>
              <w:rPr>
                <w:rFonts w:hint="eastAsia" w:asciiTheme="minorEastAsia" w:hAnsiTheme="minorEastAsia" w:eastAsiaTheme="minorEastAsia" w:cstheme="minorEastAsia"/>
                <w:kern w:val="0"/>
                <w:sz w:val="24"/>
                <w:szCs w:val="24"/>
                <w:lang w:eastAsia="zh-CN"/>
              </w:rPr>
              <w:t>内部</w:t>
            </w:r>
            <w:r>
              <w:rPr>
                <w:rFonts w:hint="eastAsia" w:asciiTheme="minorEastAsia" w:hAnsiTheme="minorEastAsia" w:eastAsiaTheme="minorEastAsia" w:cstheme="minorEastAsia"/>
                <w:kern w:val="0"/>
                <w:sz w:val="24"/>
                <w:szCs w:val="24"/>
              </w:rPr>
              <w:t>安全管理</w:t>
            </w:r>
            <w:r>
              <w:rPr>
                <w:rFonts w:hint="eastAsia" w:asciiTheme="minorEastAsia" w:hAnsiTheme="minorEastAsia" w:eastAsiaTheme="minorEastAsia" w:cstheme="minorEastAsia"/>
                <w:kern w:val="0"/>
                <w:sz w:val="24"/>
                <w:szCs w:val="24"/>
                <w:lang w:eastAsia="zh-CN"/>
              </w:rPr>
              <w:t>制度</w:t>
            </w:r>
            <w:r>
              <w:rPr>
                <w:rFonts w:hint="eastAsia" w:asciiTheme="minorEastAsia" w:hAnsiTheme="minorEastAsia" w:eastAsiaTheme="minorEastAsia" w:cstheme="minorEastAsia"/>
                <w:kern w:val="0"/>
                <w:sz w:val="24"/>
                <w:szCs w:val="24"/>
              </w:rPr>
              <w:t>。</w:t>
            </w:r>
          </w:p>
          <w:p w14:paraId="28789E09">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详细，专门针对本项目，符合采购需求和实际情况视为符合；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属于通用类，非专门针对本项目，部分符合实际情况视为部分符合；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复制粘贴采购需求，非专门针对本项目，不符合实际情况或未提供视为不符合。</w:t>
            </w:r>
          </w:p>
          <w:p w14:paraId="6BCEB1D5">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以上每一项</w:t>
            </w:r>
            <w:r>
              <w:rPr>
                <w:rFonts w:hint="eastAsia" w:asciiTheme="minorEastAsia" w:hAnsiTheme="minorEastAsia" w:eastAsiaTheme="minorEastAsia" w:cstheme="minorEastAsia"/>
                <w:kern w:val="0"/>
                <w:sz w:val="24"/>
                <w:szCs w:val="24"/>
              </w:rPr>
              <w:t>符合得XX分，部分符合得XX分，不符合不得分，此项最高XX分</w:t>
            </w:r>
            <w:r>
              <w:rPr>
                <w:rFonts w:hint="eastAsia" w:asciiTheme="minorEastAsia" w:hAnsiTheme="minorEastAsia" w:eastAsiaTheme="minorEastAsia" w:cstheme="minorEastAsia"/>
                <w:kern w:val="0"/>
                <w:sz w:val="24"/>
                <w:szCs w:val="24"/>
                <w:lang w:eastAsia="zh-CN"/>
              </w:rPr>
              <w:t>。</w:t>
            </w:r>
          </w:p>
        </w:tc>
        <w:tc>
          <w:tcPr>
            <w:tcW w:w="613" w:type="dxa"/>
            <w:vAlign w:val="center"/>
          </w:tcPr>
          <w:p w14:paraId="23B63537">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2139BD08">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主观</w:t>
            </w:r>
          </w:p>
        </w:tc>
      </w:tr>
      <w:tr w14:paraId="616CC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1B170ECE">
            <w:pPr>
              <w:pStyle w:val="19"/>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4CA98B5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val="0"/>
                <w:bCs w:val="0"/>
                <w:sz w:val="24"/>
                <w:szCs w:val="24"/>
              </w:rPr>
              <w:t>房屋及设施设备维修服务方案</w:t>
            </w:r>
          </w:p>
        </w:tc>
        <w:tc>
          <w:tcPr>
            <w:tcW w:w="4933" w:type="dxa"/>
            <w:vAlign w:val="center"/>
          </w:tcPr>
          <w:p w14:paraId="30E12ED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房屋、道路、设施设备及专用设备设施的维修养护及巡查方案，包括：</w:t>
            </w:r>
          </w:p>
          <w:p w14:paraId="1CDC629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①房屋建筑的日常维修、养护方案；</w:t>
            </w:r>
          </w:p>
          <w:p w14:paraId="782203B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②给排水系统</w:t>
            </w:r>
            <w:r>
              <w:rPr>
                <w:rFonts w:hint="eastAsia" w:asciiTheme="minorEastAsia" w:hAnsiTheme="minorEastAsia" w:eastAsiaTheme="minorEastAsia" w:cstheme="minorEastAsia"/>
                <w:kern w:val="0"/>
                <w:sz w:val="24"/>
                <w:szCs w:val="24"/>
              </w:rPr>
              <w:t>运行维护方案</w:t>
            </w:r>
            <w:r>
              <w:rPr>
                <w:rFonts w:hint="eastAsia" w:asciiTheme="minorEastAsia" w:hAnsiTheme="minorEastAsia" w:eastAsiaTheme="minorEastAsia" w:cstheme="minorEastAsia"/>
                <w:b w:val="0"/>
                <w:bCs w:val="0"/>
                <w:sz w:val="24"/>
                <w:szCs w:val="24"/>
              </w:rPr>
              <w:t>；</w:t>
            </w:r>
          </w:p>
          <w:p w14:paraId="7EBDE94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③配电柜等设备运行维护</w:t>
            </w:r>
            <w:r>
              <w:rPr>
                <w:rFonts w:hint="eastAsia" w:asciiTheme="minorEastAsia" w:hAnsiTheme="minorEastAsia" w:eastAsiaTheme="minorEastAsia" w:cstheme="minorEastAsia"/>
                <w:kern w:val="0"/>
                <w:sz w:val="24"/>
                <w:szCs w:val="24"/>
              </w:rPr>
              <w:t>方案</w:t>
            </w:r>
            <w:r>
              <w:rPr>
                <w:rFonts w:hint="eastAsia" w:asciiTheme="minorEastAsia" w:hAnsiTheme="minorEastAsia" w:eastAsiaTheme="minorEastAsia" w:cstheme="minorEastAsia"/>
                <w:b w:val="0"/>
                <w:bCs w:val="0"/>
                <w:sz w:val="24"/>
                <w:szCs w:val="24"/>
              </w:rPr>
              <w:t>；</w:t>
            </w:r>
          </w:p>
          <w:p w14:paraId="2DB9CD2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④电梯运行维护</w:t>
            </w:r>
            <w:r>
              <w:rPr>
                <w:rFonts w:hint="eastAsia" w:asciiTheme="minorEastAsia" w:hAnsiTheme="minorEastAsia" w:eastAsiaTheme="minorEastAsia" w:cstheme="minorEastAsia"/>
                <w:kern w:val="0"/>
                <w:sz w:val="24"/>
                <w:szCs w:val="24"/>
              </w:rPr>
              <w:t>方案</w:t>
            </w:r>
            <w:r>
              <w:rPr>
                <w:rFonts w:hint="eastAsia" w:asciiTheme="minorEastAsia" w:hAnsiTheme="minorEastAsia" w:eastAsiaTheme="minorEastAsia" w:cstheme="minorEastAsia"/>
                <w:b w:val="0"/>
                <w:bCs w:val="0"/>
                <w:sz w:val="24"/>
                <w:szCs w:val="24"/>
              </w:rPr>
              <w:t>；</w:t>
            </w:r>
          </w:p>
          <w:p w14:paraId="1AAB984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⑤强弱电系统管理</w:t>
            </w:r>
            <w:r>
              <w:rPr>
                <w:rFonts w:hint="eastAsia" w:asciiTheme="minorEastAsia" w:hAnsiTheme="minorEastAsia" w:eastAsiaTheme="minorEastAsia" w:cstheme="minorEastAsia"/>
                <w:b w:val="0"/>
                <w:bCs w:val="0"/>
                <w:sz w:val="24"/>
                <w:szCs w:val="24"/>
                <w:lang w:eastAsia="zh-CN"/>
              </w:rPr>
              <w:t>维护方案</w:t>
            </w:r>
            <w:r>
              <w:rPr>
                <w:rFonts w:hint="eastAsia" w:asciiTheme="minorEastAsia" w:hAnsiTheme="minorEastAsia" w:eastAsiaTheme="minorEastAsia" w:cstheme="minorEastAsia"/>
                <w:b w:val="0"/>
                <w:bCs w:val="0"/>
                <w:sz w:val="24"/>
                <w:szCs w:val="24"/>
              </w:rPr>
              <w:t>；</w:t>
            </w:r>
          </w:p>
          <w:p w14:paraId="02102BE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⑥消防系统运行；</w:t>
            </w:r>
          </w:p>
          <w:p w14:paraId="328FA18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⑦空调系统运行；</w:t>
            </w:r>
          </w:p>
          <w:p w14:paraId="74E3915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⑧锅炉管理服务；</w:t>
            </w:r>
          </w:p>
          <w:p w14:paraId="07E1E38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⑨零星维修；</w:t>
            </w:r>
          </w:p>
          <w:p w14:paraId="12AC217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⑩消防值班服务方案；</w:t>
            </w:r>
          </w:p>
          <w:p w14:paraId="62666C5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⑪配电室值班服务方案。</w:t>
            </w:r>
          </w:p>
          <w:p w14:paraId="6655E3E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复制粘贴采购需求，非专门针对本项目，不符合实际情况或未提供视为不符合。以上每一项符合得XX分，部分符合得XX分，不符合不得分，此项最高XX分。</w:t>
            </w:r>
          </w:p>
        </w:tc>
        <w:tc>
          <w:tcPr>
            <w:tcW w:w="613" w:type="dxa"/>
            <w:vAlign w:val="center"/>
          </w:tcPr>
          <w:p w14:paraId="32C5935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2A10A420">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rPr>
              <w:t>主观</w:t>
            </w:r>
          </w:p>
        </w:tc>
      </w:tr>
      <w:tr w14:paraId="1B214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2C6B73F7">
            <w:pPr>
              <w:pStyle w:val="19"/>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18E8C22D">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kern w:val="0"/>
                <w:sz w:val="24"/>
                <w:szCs w:val="24"/>
              </w:rPr>
              <w:t>建筑物日常养护维修服务方案</w:t>
            </w:r>
          </w:p>
        </w:tc>
        <w:tc>
          <w:tcPr>
            <w:tcW w:w="4933" w:type="dxa"/>
            <w:vAlign w:val="center"/>
          </w:tcPr>
          <w:p w14:paraId="3FC7BEDC">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提出合理的：</w:t>
            </w:r>
          </w:p>
          <w:p w14:paraId="13BD016C">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①</w:t>
            </w:r>
            <w:r>
              <w:rPr>
                <w:rFonts w:hint="eastAsia" w:asciiTheme="minorEastAsia" w:hAnsiTheme="minorEastAsia" w:eastAsiaTheme="minorEastAsia" w:cstheme="minorEastAsia"/>
                <w:kern w:val="0"/>
                <w:sz w:val="24"/>
                <w:szCs w:val="24"/>
              </w:rPr>
              <w:t>整体思路、服务标准、工作流程</w:t>
            </w:r>
          </w:p>
          <w:p w14:paraId="0DD383E1">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②</w:t>
            </w:r>
            <w:r>
              <w:rPr>
                <w:rFonts w:hint="eastAsia" w:asciiTheme="minorEastAsia" w:hAnsiTheme="minorEastAsia" w:eastAsiaTheme="minorEastAsia" w:cstheme="minorEastAsia"/>
                <w:kern w:val="0"/>
                <w:sz w:val="24"/>
                <w:szCs w:val="24"/>
              </w:rPr>
              <w:t>日常运行管理及维护方案</w:t>
            </w:r>
          </w:p>
          <w:p w14:paraId="387D8AF1">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③</w:t>
            </w:r>
            <w:r>
              <w:rPr>
                <w:rFonts w:hint="eastAsia" w:asciiTheme="minorEastAsia" w:hAnsiTheme="minorEastAsia" w:eastAsiaTheme="minorEastAsia" w:cstheme="minorEastAsia"/>
                <w:kern w:val="0"/>
                <w:sz w:val="24"/>
                <w:szCs w:val="24"/>
              </w:rPr>
              <w:t>日常及定期养护计划</w:t>
            </w:r>
          </w:p>
          <w:p w14:paraId="0A77E4E0">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④主体结构养护维修方案</w:t>
            </w:r>
          </w:p>
          <w:p w14:paraId="0B65A63F">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⑤维护结构养护维修方案</w:t>
            </w:r>
          </w:p>
          <w:p w14:paraId="36DDAC5D">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⑥部品部件养护维修方案</w:t>
            </w:r>
          </w:p>
          <w:p w14:paraId="2F73FFC7">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内容详细，专门针对本项目，符合采购需求和实际情况视为符合；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属于通用类，非专门针对本项目，部分符合实际情况视为部分符合；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复制粘贴采购需求，非专门针对本项目，不符合实际情况或未提供视为不符合。</w:t>
            </w:r>
            <w:r>
              <w:rPr>
                <w:rFonts w:hint="eastAsia" w:asciiTheme="minorEastAsia" w:hAnsiTheme="minorEastAsia" w:eastAsiaTheme="minorEastAsia" w:cstheme="minorEastAsia"/>
                <w:kern w:val="0"/>
                <w:sz w:val="24"/>
                <w:szCs w:val="24"/>
                <w:lang w:eastAsia="zh-CN"/>
              </w:rPr>
              <w:t>以上每一项</w:t>
            </w:r>
            <w:r>
              <w:rPr>
                <w:rFonts w:hint="eastAsia" w:asciiTheme="minorEastAsia" w:hAnsiTheme="minorEastAsia" w:eastAsiaTheme="minorEastAsia" w:cstheme="minorEastAsia"/>
                <w:kern w:val="0"/>
                <w:sz w:val="24"/>
                <w:szCs w:val="24"/>
              </w:rPr>
              <w:t>符合得XX分，部分符合得XX分，不符合不得分，此项最高XX分</w:t>
            </w:r>
            <w:r>
              <w:rPr>
                <w:rFonts w:hint="eastAsia" w:asciiTheme="minorEastAsia" w:hAnsiTheme="minorEastAsia" w:eastAsiaTheme="minorEastAsia" w:cstheme="minorEastAsia"/>
                <w:kern w:val="0"/>
                <w:sz w:val="24"/>
                <w:szCs w:val="24"/>
                <w:lang w:eastAsia="zh-CN"/>
              </w:rPr>
              <w:t>。</w:t>
            </w:r>
          </w:p>
        </w:tc>
        <w:tc>
          <w:tcPr>
            <w:tcW w:w="613" w:type="dxa"/>
            <w:vAlign w:val="center"/>
          </w:tcPr>
          <w:p w14:paraId="51E2591C">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2906ED5F">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主观</w:t>
            </w:r>
          </w:p>
        </w:tc>
      </w:tr>
      <w:tr w14:paraId="509D2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367DE8E8">
            <w:pPr>
              <w:pStyle w:val="19"/>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6B371F18">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kern w:val="0"/>
                <w:sz w:val="24"/>
                <w:szCs w:val="24"/>
              </w:rPr>
              <w:t>建筑物日常养护维修服务</w:t>
            </w:r>
          </w:p>
        </w:tc>
        <w:tc>
          <w:tcPr>
            <w:tcW w:w="4933" w:type="dxa"/>
            <w:vAlign w:val="center"/>
          </w:tcPr>
          <w:p w14:paraId="1B6A2931">
            <w:pPr>
              <w:pageBreakBefore w:val="0"/>
              <w:widowControl/>
              <w:numPr>
                <w:ilvl w:val="255"/>
                <w:numId w:val="0"/>
              </w:numPr>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eastAsia="zh-CN" w:bidi="ar"/>
              </w:rPr>
              <w:t>①</w:t>
            </w:r>
            <w:r>
              <w:rPr>
                <w:rFonts w:hint="eastAsia" w:asciiTheme="minorEastAsia" w:hAnsiTheme="minorEastAsia" w:eastAsiaTheme="minorEastAsia" w:cstheme="minorEastAsia"/>
                <w:color w:val="000000"/>
                <w:kern w:val="0"/>
                <w:sz w:val="24"/>
                <w:szCs w:val="24"/>
                <w:lang w:bidi="ar"/>
              </w:rPr>
              <w:t>每季度至少开展 1 次房屋结构安全巡视。</w:t>
            </w:r>
          </w:p>
          <w:p w14:paraId="253683F6">
            <w:pPr>
              <w:pageBreakBefore w:val="0"/>
              <w:widowControl/>
              <w:numPr>
                <w:ilvl w:val="255"/>
                <w:numId w:val="0"/>
              </w:numPr>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bidi="ar"/>
              </w:rPr>
              <w:t>每季度巡视</w:t>
            </w:r>
            <w:r>
              <w:rPr>
                <w:rFonts w:hint="eastAsia" w:asciiTheme="minorEastAsia" w:hAnsiTheme="minorEastAsia" w:eastAsiaTheme="minorEastAsia" w:cstheme="minorEastAsia"/>
                <w:color w:val="000000"/>
                <w:kern w:val="0"/>
                <w:sz w:val="24"/>
                <w:szCs w:val="24"/>
                <w:lang w:val="en-US" w:eastAsia="zh-CN" w:bidi="ar"/>
              </w:rPr>
              <w:t>2</w:t>
            </w:r>
            <w:r>
              <w:rPr>
                <w:rFonts w:hint="eastAsia" w:asciiTheme="minorEastAsia" w:hAnsiTheme="minorEastAsia" w:eastAsiaTheme="minorEastAsia" w:cstheme="minorEastAsia"/>
                <w:color w:val="000000"/>
                <w:kern w:val="0"/>
                <w:sz w:val="24"/>
                <w:szCs w:val="24"/>
                <w:lang w:bidi="ar"/>
              </w:rPr>
              <w:t>次</w:t>
            </w:r>
            <w:r>
              <w:rPr>
                <w:rFonts w:hint="eastAsia" w:asciiTheme="minorEastAsia" w:hAnsiTheme="minorEastAsia" w:eastAsiaTheme="minorEastAsia" w:cstheme="minorEastAsia"/>
                <w:color w:val="000000"/>
                <w:kern w:val="0"/>
                <w:sz w:val="24"/>
                <w:szCs w:val="24"/>
                <w:lang w:eastAsia="zh-CN" w:bidi="ar"/>
              </w:rPr>
              <w:t>及</w:t>
            </w:r>
            <w:r>
              <w:rPr>
                <w:rFonts w:hint="eastAsia" w:asciiTheme="minorEastAsia" w:hAnsiTheme="minorEastAsia" w:eastAsiaTheme="minorEastAsia" w:cstheme="minorEastAsia"/>
                <w:color w:val="000000"/>
                <w:kern w:val="0"/>
                <w:sz w:val="24"/>
                <w:szCs w:val="24"/>
                <w:lang w:bidi="ar"/>
              </w:rPr>
              <w:t>以上得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分，巡视1次得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分，不巡视不得分。</w:t>
            </w:r>
          </w:p>
          <w:p w14:paraId="3980FDC1">
            <w:pPr>
              <w:pageBreakBefore w:val="0"/>
              <w:widowControl/>
              <w:numPr>
                <w:ilvl w:val="-1"/>
                <w:numId w:val="0"/>
              </w:numPr>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eastAsia="zh-CN" w:bidi="ar"/>
              </w:rPr>
              <w:t>②</w:t>
            </w:r>
            <w:r>
              <w:rPr>
                <w:rFonts w:hint="eastAsia" w:asciiTheme="minorEastAsia" w:hAnsiTheme="minorEastAsia" w:eastAsiaTheme="minorEastAsia" w:cstheme="minorEastAsia"/>
                <w:color w:val="000000"/>
                <w:kern w:val="0"/>
                <w:sz w:val="24"/>
                <w:szCs w:val="24"/>
                <w:lang w:bidi="ar"/>
              </w:rPr>
              <w:t>每季度至少开展 1 次外墙贴饰面、幕墙玻璃、雨篷、散水、空调室外机支撑构件等检查。每季度检查2次</w:t>
            </w:r>
            <w:r>
              <w:rPr>
                <w:rFonts w:hint="eastAsia" w:asciiTheme="minorEastAsia" w:hAnsiTheme="minorEastAsia" w:eastAsiaTheme="minorEastAsia" w:cstheme="minorEastAsia"/>
                <w:color w:val="000000"/>
                <w:kern w:val="0"/>
                <w:sz w:val="24"/>
                <w:szCs w:val="24"/>
                <w:lang w:eastAsia="zh-CN" w:bidi="ar"/>
              </w:rPr>
              <w:t>及以上</w:t>
            </w:r>
            <w:r>
              <w:rPr>
                <w:rFonts w:hint="eastAsia" w:asciiTheme="minorEastAsia" w:hAnsiTheme="minorEastAsia" w:eastAsiaTheme="minorEastAsia" w:cstheme="minorEastAsia"/>
                <w:color w:val="000000"/>
                <w:kern w:val="0"/>
                <w:sz w:val="24"/>
                <w:szCs w:val="24"/>
                <w:lang w:bidi="ar"/>
              </w:rPr>
              <w:t>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分，检查1次得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分，不检查不得分。</w:t>
            </w:r>
          </w:p>
          <w:p w14:paraId="1F609E48">
            <w:pPr>
              <w:pageBreakBefore w:val="0"/>
              <w:widowControl/>
              <w:numPr>
                <w:ilvl w:val="-1"/>
                <w:numId w:val="0"/>
              </w:numPr>
              <w:kinsoku/>
              <w:wordWrap/>
              <w:overflowPunct/>
              <w:topLinePunct w:val="0"/>
              <w:autoSpaceDE/>
              <w:autoSpaceDN/>
              <w:bidi w:val="0"/>
              <w:adjustRightInd/>
              <w:spacing w:line="240" w:lineRule="auto"/>
              <w:ind w:left="0" w:leftChars="0" w:firstLine="0" w:firstLineChars="0"/>
              <w:jc w:val="left"/>
              <w:textAlignment w:val="auto"/>
              <w:rPr>
                <w:rFonts w:hint="eastAsia" w:asciiTheme="minorEastAsia" w:hAnsiTheme="minorEastAsia" w:eastAsiaTheme="minorEastAsia" w:cstheme="minorEastAsia"/>
                <w:color w:val="000000"/>
                <w:kern w:val="0"/>
                <w:sz w:val="24"/>
                <w:szCs w:val="24"/>
                <w:lang w:eastAsia="zh-CN" w:bidi="ar"/>
              </w:rPr>
            </w:pPr>
            <w:r>
              <w:rPr>
                <w:rFonts w:hint="eastAsia" w:asciiTheme="minorEastAsia" w:hAnsiTheme="minorEastAsia" w:eastAsiaTheme="minorEastAsia" w:cstheme="minorEastAsia"/>
                <w:color w:val="000000"/>
                <w:kern w:val="0"/>
                <w:sz w:val="24"/>
                <w:szCs w:val="24"/>
                <w:lang w:eastAsia="zh-CN" w:bidi="ar"/>
              </w:rPr>
              <w:t>③</w:t>
            </w:r>
            <w:r>
              <w:rPr>
                <w:rFonts w:hint="eastAsia" w:asciiTheme="minorEastAsia" w:hAnsiTheme="minorEastAsia" w:eastAsiaTheme="minorEastAsia" w:cstheme="minorEastAsia"/>
                <w:color w:val="000000"/>
                <w:kern w:val="0"/>
                <w:sz w:val="24"/>
                <w:szCs w:val="24"/>
                <w:lang w:bidi="ar"/>
              </w:rPr>
              <w:t>每半月至少开展 1 次公用部位的门、窗、楼梯、通风道、室内地面、墙面、吊顶和室外屋面等巡查</w:t>
            </w:r>
            <w:r>
              <w:rPr>
                <w:rFonts w:hint="eastAsia" w:asciiTheme="minorEastAsia" w:hAnsiTheme="minorEastAsia" w:eastAsiaTheme="minorEastAsia" w:cstheme="minorEastAsia"/>
                <w:color w:val="000000"/>
                <w:kern w:val="0"/>
                <w:sz w:val="24"/>
                <w:szCs w:val="24"/>
                <w:lang w:eastAsia="zh-CN" w:bidi="ar"/>
              </w:rPr>
              <w:t>。</w:t>
            </w:r>
          </w:p>
          <w:p w14:paraId="5B3F93B1">
            <w:pPr>
              <w:pageBreakBefore w:val="0"/>
              <w:widowControl/>
              <w:numPr>
                <w:ilvl w:val="-1"/>
                <w:numId w:val="0"/>
              </w:numPr>
              <w:kinsoku/>
              <w:wordWrap/>
              <w:overflowPunct/>
              <w:topLinePunct w:val="0"/>
              <w:autoSpaceDE/>
              <w:autoSpaceDN/>
              <w:bidi w:val="0"/>
              <w:adjustRightInd/>
              <w:spacing w:line="240" w:lineRule="auto"/>
              <w:ind w:left="0" w:leftChars="0" w:firstLine="0" w:firstLineChars="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lang w:bidi="ar"/>
              </w:rPr>
              <w:t>每半月检查2次</w:t>
            </w:r>
            <w:r>
              <w:rPr>
                <w:rFonts w:hint="eastAsia" w:asciiTheme="minorEastAsia" w:hAnsiTheme="minorEastAsia" w:eastAsiaTheme="minorEastAsia" w:cstheme="minorEastAsia"/>
                <w:color w:val="000000"/>
                <w:kern w:val="0"/>
                <w:sz w:val="24"/>
                <w:szCs w:val="24"/>
                <w:lang w:eastAsia="zh-CN" w:bidi="ar"/>
              </w:rPr>
              <w:t>及以上</w:t>
            </w:r>
            <w:r>
              <w:rPr>
                <w:rFonts w:hint="eastAsia" w:asciiTheme="minorEastAsia" w:hAnsiTheme="minorEastAsia" w:eastAsiaTheme="minorEastAsia" w:cstheme="minorEastAsia"/>
                <w:color w:val="000000"/>
                <w:kern w:val="0"/>
                <w:sz w:val="24"/>
                <w:szCs w:val="24"/>
                <w:lang w:bidi="ar"/>
              </w:rPr>
              <w:t>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分，检查1次得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分，不检查不得分。</w:t>
            </w:r>
          </w:p>
        </w:tc>
        <w:tc>
          <w:tcPr>
            <w:tcW w:w="613" w:type="dxa"/>
            <w:vAlign w:val="center"/>
          </w:tcPr>
          <w:p w14:paraId="4A2413ED">
            <w:pPr>
              <w:pageBreakBefore w:val="0"/>
              <w:widowControl/>
              <w:numPr>
                <w:ilvl w:val="-1"/>
                <w:numId w:val="0"/>
              </w:numPr>
              <w:kinsoku/>
              <w:wordWrap/>
              <w:overflowPunct/>
              <w:topLinePunct w:val="0"/>
              <w:autoSpaceDE/>
              <w:autoSpaceDN/>
              <w:bidi w:val="0"/>
              <w:adjustRightInd/>
              <w:spacing w:line="240" w:lineRule="auto"/>
              <w:ind w:left="0" w:leftChars="0" w:firstLine="0" w:firstLineChars="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3F304495">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客观</w:t>
            </w:r>
          </w:p>
        </w:tc>
      </w:tr>
      <w:tr w14:paraId="547B1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2C7E5A30">
            <w:pPr>
              <w:pStyle w:val="19"/>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4FC6AC30">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公共</w:t>
            </w:r>
            <w:r>
              <w:rPr>
                <w:rFonts w:hint="eastAsia" w:asciiTheme="minorEastAsia" w:hAnsiTheme="minorEastAsia" w:eastAsiaTheme="minorEastAsia" w:cstheme="minorEastAsia"/>
                <w:kern w:val="0"/>
                <w:sz w:val="24"/>
                <w:szCs w:val="24"/>
                <w:lang w:eastAsia="zh-CN"/>
              </w:rPr>
              <w:t>设施</w:t>
            </w:r>
            <w:r>
              <w:rPr>
                <w:rFonts w:hint="eastAsia" w:asciiTheme="minorEastAsia" w:hAnsiTheme="minorEastAsia" w:eastAsiaTheme="minorEastAsia" w:cstheme="minorEastAsia"/>
                <w:kern w:val="0"/>
                <w:sz w:val="24"/>
                <w:szCs w:val="24"/>
              </w:rPr>
              <w:t>设备管理服务</w:t>
            </w:r>
          </w:p>
        </w:tc>
        <w:tc>
          <w:tcPr>
            <w:tcW w:w="4933" w:type="dxa"/>
            <w:vAlign w:val="center"/>
          </w:tcPr>
          <w:p w14:paraId="310C7279">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eastAsia="zh-CN" w:bidi="ar"/>
              </w:rPr>
              <w:t>①</w:t>
            </w:r>
            <w:r>
              <w:rPr>
                <w:rFonts w:hint="eastAsia" w:asciiTheme="minorEastAsia" w:hAnsiTheme="minorEastAsia" w:eastAsiaTheme="minorEastAsia" w:cstheme="minorEastAsia"/>
                <w:color w:val="000000"/>
                <w:kern w:val="0"/>
                <w:sz w:val="24"/>
                <w:szCs w:val="24"/>
                <w:lang w:bidi="ar"/>
              </w:rPr>
              <w:t>每半月至少开展 1 次大门、围墙、道路、场地、管井、沟渠等巡查。</w:t>
            </w:r>
          </w:p>
          <w:p w14:paraId="39972E01">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bidi="ar"/>
              </w:rPr>
              <w:t>每半月巡查2次</w:t>
            </w:r>
            <w:r>
              <w:rPr>
                <w:rFonts w:hint="eastAsia" w:asciiTheme="minorEastAsia" w:hAnsiTheme="minorEastAsia" w:eastAsiaTheme="minorEastAsia" w:cstheme="minorEastAsia"/>
                <w:color w:val="000000"/>
                <w:kern w:val="0"/>
                <w:sz w:val="24"/>
                <w:szCs w:val="24"/>
                <w:lang w:eastAsia="zh-CN" w:bidi="ar"/>
              </w:rPr>
              <w:t>及以上</w:t>
            </w:r>
            <w:r>
              <w:rPr>
                <w:rFonts w:hint="eastAsia" w:asciiTheme="minorEastAsia" w:hAnsiTheme="minorEastAsia" w:eastAsiaTheme="minorEastAsia" w:cstheme="minorEastAsia"/>
                <w:color w:val="000000"/>
                <w:kern w:val="0"/>
                <w:sz w:val="24"/>
                <w:szCs w:val="24"/>
                <w:lang w:bidi="ar"/>
              </w:rPr>
              <w:t>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分，巡查1次得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分，不巡查不得分。</w:t>
            </w:r>
          </w:p>
          <w:p w14:paraId="39E9EF90">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eastAsia="zh-CN" w:bidi="ar"/>
              </w:rPr>
              <w:t>②</w:t>
            </w:r>
            <w:r>
              <w:rPr>
                <w:rFonts w:hint="eastAsia" w:asciiTheme="minorEastAsia" w:hAnsiTheme="minorEastAsia" w:eastAsiaTheme="minorEastAsia" w:cstheme="minorEastAsia"/>
                <w:color w:val="000000"/>
                <w:kern w:val="0"/>
                <w:sz w:val="24"/>
                <w:szCs w:val="24"/>
                <w:lang w:bidi="ar"/>
              </w:rPr>
              <w:t>每半月至少检查 1 次雨污水管井、化粪池等巡查。</w:t>
            </w:r>
          </w:p>
          <w:p w14:paraId="308821D9">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bidi="ar"/>
              </w:rPr>
              <w:t>每半月巡查2次</w:t>
            </w:r>
            <w:r>
              <w:rPr>
                <w:rFonts w:hint="eastAsia" w:asciiTheme="minorEastAsia" w:hAnsiTheme="minorEastAsia" w:eastAsiaTheme="minorEastAsia" w:cstheme="minorEastAsia"/>
                <w:color w:val="000000"/>
                <w:kern w:val="0"/>
                <w:sz w:val="24"/>
                <w:szCs w:val="24"/>
                <w:lang w:eastAsia="zh-CN" w:bidi="ar"/>
              </w:rPr>
              <w:t>及以上</w:t>
            </w:r>
            <w:r>
              <w:rPr>
                <w:rFonts w:hint="eastAsia" w:asciiTheme="minorEastAsia" w:hAnsiTheme="minorEastAsia" w:eastAsiaTheme="minorEastAsia" w:cstheme="minorEastAsia"/>
                <w:color w:val="000000"/>
                <w:kern w:val="0"/>
                <w:sz w:val="24"/>
                <w:szCs w:val="24"/>
                <w:lang w:bidi="ar"/>
              </w:rPr>
              <w:t>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分，巡查1次得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分，不巡查不得分。</w:t>
            </w:r>
          </w:p>
          <w:p w14:paraId="2D2FE90E">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eastAsia="zh-CN" w:bidi="ar"/>
              </w:rPr>
              <w:t>③</w:t>
            </w:r>
            <w:r>
              <w:rPr>
                <w:rFonts w:hint="eastAsia" w:asciiTheme="minorEastAsia" w:hAnsiTheme="minorEastAsia" w:eastAsiaTheme="minorEastAsia" w:cstheme="minorEastAsia"/>
                <w:color w:val="000000"/>
                <w:kern w:val="0"/>
                <w:sz w:val="24"/>
                <w:szCs w:val="24"/>
                <w:lang w:bidi="ar"/>
              </w:rPr>
              <w:t>每年至少开展 1 次防雷装置检测。</w:t>
            </w:r>
          </w:p>
          <w:p w14:paraId="2125F458">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bidi="ar"/>
              </w:rPr>
              <w:t>每年检测2次</w:t>
            </w:r>
            <w:r>
              <w:rPr>
                <w:rFonts w:hint="eastAsia" w:asciiTheme="minorEastAsia" w:hAnsiTheme="minorEastAsia" w:eastAsiaTheme="minorEastAsia" w:cstheme="minorEastAsia"/>
                <w:color w:val="000000"/>
                <w:kern w:val="0"/>
                <w:sz w:val="24"/>
                <w:szCs w:val="24"/>
                <w:lang w:eastAsia="zh-CN" w:bidi="ar"/>
              </w:rPr>
              <w:t>及以上</w:t>
            </w:r>
            <w:r>
              <w:rPr>
                <w:rFonts w:hint="eastAsia" w:asciiTheme="minorEastAsia" w:hAnsiTheme="minorEastAsia" w:eastAsiaTheme="minorEastAsia" w:cstheme="minorEastAsia"/>
                <w:color w:val="000000"/>
                <w:kern w:val="0"/>
                <w:sz w:val="24"/>
                <w:szCs w:val="24"/>
                <w:lang w:bidi="ar"/>
              </w:rPr>
              <w:t>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分，检测1次得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分，不检测不得分。</w:t>
            </w:r>
          </w:p>
          <w:p w14:paraId="1021953F">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eastAsia="zh-CN" w:bidi="ar"/>
              </w:rPr>
              <w:t>④</w:t>
            </w:r>
            <w:r>
              <w:rPr>
                <w:rFonts w:hint="eastAsia" w:asciiTheme="minorEastAsia" w:hAnsiTheme="minorEastAsia" w:eastAsiaTheme="minorEastAsia" w:cstheme="minorEastAsia"/>
                <w:color w:val="000000"/>
                <w:kern w:val="0"/>
                <w:sz w:val="24"/>
                <w:szCs w:val="24"/>
                <w:lang w:bidi="ar"/>
              </w:rPr>
              <w:t>每月至少检查 1 次标识标牌和消防与安全标识。每月检查2次</w:t>
            </w:r>
            <w:r>
              <w:rPr>
                <w:rFonts w:hint="eastAsia" w:asciiTheme="minorEastAsia" w:hAnsiTheme="minorEastAsia" w:eastAsiaTheme="minorEastAsia" w:cstheme="minorEastAsia"/>
                <w:color w:val="000000"/>
                <w:kern w:val="0"/>
                <w:sz w:val="24"/>
                <w:szCs w:val="24"/>
                <w:lang w:eastAsia="zh-CN" w:bidi="ar"/>
              </w:rPr>
              <w:t>及以上</w:t>
            </w:r>
            <w:r>
              <w:rPr>
                <w:rFonts w:hint="eastAsia" w:asciiTheme="minorEastAsia" w:hAnsiTheme="minorEastAsia" w:eastAsiaTheme="minorEastAsia" w:cstheme="minorEastAsia"/>
                <w:color w:val="000000"/>
                <w:kern w:val="0"/>
                <w:sz w:val="24"/>
                <w:szCs w:val="24"/>
                <w:lang w:bidi="ar"/>
              </w:rPr>
              <w:t>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分，检查1次得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分，不检查不得分。</w:t>
            </w:r>
          </w:p>
          <w:p w14:paraId="7D5C7C6E">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eastAsia="zh-CN" w:bidi="ar"/>
              </w:rPr>
              <w:t>⑤</w:t>
            </w:r>
            <w:r>
              <w:rPr>
                <w:rFonts w:hint="eastAsia" w:asciiTheme="minorEastAsia" w:hAnsiTheme="minorEastAsia" w:eastAsiaTheme="minorEastAsia" w:cstheme="minorEastAsia"/>
                <w:color w:val="000000"/>
                <w:kern w:val="0"/>
                <w:sz w:val="24"/>
                <w:szCs w:val="24"/>
                <w:lang w:bidi="ar"/>
              </w:rPr>
              <w:t>重大节假日及恶劣天气前后，组织系统巡检 1 次。检查1次得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 xml:space="preserve">分，不检查不得分。 </w:t>
            </w:r>
          </w:p>
          <w:p w14:paraId="07DD1B3B">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eastAsia="zh-CN" w:bidi="ar"/>
              </w:rPr>
            </w:pPr>
            <w:r>
              <w:rPr>
                <w:rFonts w:hint="eastAsia" w:asciiTheme="minorEastAsia" w:hAnsiTheme="minorEastAsia" w:eastAsiaTheme="minorEastAsia" w:cstheme="minorEastAsia"/>
                <w:color w:val="000000"/>
                <w:kern w:val="0"/>
                <w:sz w:val="24"/>
                <w:szCs w:val="24"/>
                <w:lang w:eastAsia="zh-CN" w:bidi="ar"/>
              </w:rPr>
              <w:t>⑥</w:t>
            </w:r>
            <w:r>
              <w:rPr>
                <w:rFonts w:hint="eastAsia" w:asciiTheme="minorEastAsia" w:hAnsiTheme="minorEastAsia" w:eastAsiaTheme="minorEastAsia" w:cstheme="minorEastAsia"/>
                <w:color w:val="000000"/>
                <w:kern w:val="0"/>
                <w:sz w:val="24"/>
                <w:szCs w:val="24"/>
                <w:lang w:bidi="ar"/>
              </w:rPr>
              <w:t>设备机房每半月至少开展 1 次清洁。每半月清洁</w:t>
            </w:r>
            <w:r>
              <w:rPr>
                <w:rFonts w:hint="eastAsia" w:asciiTheme="minorEastAsia" w:hAnsiTheme="minorEastAsia" w:eastAsiaTheme="minorEastAsia" w:cstheme="minorEastAsia"/>
                <w:color w:val="000000"/>
                <w:kern w:val="0"/>
                <w:sz w:val="24"/>
                <w:szCs w:val="24"/>
                <w:lang w:val="en-US" w:eastAsia="zh-CN" w:bidi="ar"/>
              </w:rPr>
              <w:t>2次及以上</w:t>
            </w:r>
            <w:r>
              <w:rPr>
                <w:rFonts w:hint="eastAsia" w:asciiTheme="minorEastAsia" w:hAnsiTheme="minorEastAsia" w:eastAsiaTheme="minorEastAsia" w:cstheme="minorEastAsia"/>
                <w:color w:val="000000"/>
                <w:kern w:val="0"/>
                <w:sz w:val="24"/>
                <w:szCs w:val="24"/>
                <w:lang w:bidi="ar"/>
              </w:rPr>
              <w:t>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分，清洁1次得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分，不清洁不得分。</w:t>
            </w:r>
          </w:p>
        </w:tc>
        <w:tc>
          <w:tcPr>
            <w:tcW w:w="613" w:type="dxa"/>
            <w:vAlign w:val="center"/>
          </w:tcPr>
          <w:p w14:paraId="128D4ACE">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2898427F">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客观</w:t>
            </w:r>
          </w:p>
        </w:tc>
      </w:tr>
      <w:tr w14:paraId="3B08C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0C1C5164">
            <w:pPr>
              <w:pStyle w:val="19"/>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3FC87E9F">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lang w:bidi="ar"/>
              </w:rPr>
              <w:t>给排水系统</w:t>
            </w:r>
            <w:r>
              <w:rPr>
                <w:rFonts w:hint="eastAsia" w:asciiTheme="minorEastAsia" w:hAnsiTheme="minorEastAsia" w:eastAsiaTheme="minorEastAsia" w:cstheme="minorEastAsia"/>
                <w:kern w:val="0"/>
                <w:sz w:val="24"/>
                <w:szCs w:val="24"/>
              </w:rPr>
              <w:t>管理服务</w:t>
            </w:r>
          </w:p>
        </w:tc>
        <w:tc>
          <w:tcPr>
            <w:tcW w:w="4933" w:type="dxa"/>
            <w:vAlign w:val="center"/>
          </w:tcPr>
          <w:p w14:paraId="1E061748">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eastAsia="zh-CN" w:bidi="ar"/>
              </w:rPr>
              <w:t>①</w:t>
            </w:r>
            <w:r>
              <w:rPr>
                <w:rFonts w:hint="eastAsia" w:asciiTheme="minorEastAsia" w:hAnsiTheme="minorEastAsia" w:eastAsiaTheme="minorEastAsia" w:cstheme="minorEastAsia"/>
                <w:color w:val="000000"/>
                <w:kern w:val="0"/>
                <w:sz w:val="24"/>
                <w:szCs w:val="24"/>
                <w:lang w:bidi="ar"/>
              </w:rPr>
              <w:t xml:space="preserve">有水泵房、水箱间的，每日至少巡视 1 次。每年至少养护 1 次水泵。 </w:t>
            </w:r>
          </w:p>
          <w:p w14:paraId="36DB7D7F">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bidi="ar"/>
              </w:rPr>
              <w:t>符合要求得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w:t>
            </w:r>
            <w:r>
              <w:rPr>
                <w:rFonts w:hint="eastAsia" w:asciiTheme="minorEastAsia" w:hAnsiTheme="minorEastAsia" w:eastAsiaTheme="minorEastAsia" w:cstheme="minorEastAsia"/>
                <w:color w:val="000000"/>
                <w:kern w:val="0"/>
                <w:sz w:val="24"/>
                <w:szCs w:val="24"/>
                <w:lang w:val="en-US" w:eastAsia="zh-CN" w:bidi="ar"/>
              </w:rPr>
              <w:t>2次及以上XX</w:t>
            </w:r>
            <w:r>
              <w:rPr>
                <w:rFonts w:hint="eastAsia" w:asciiTheme="minorEastAsia" w:hAnsiTheme="minorEastAsia" w:eastAsiaTheme="minorEastAsia" w:cstheme="minorEastAsia"/>
                <w:color w:val="000000"/>
                <w:kern w:val="0"/>
                <w:sz w:val="24"/>
                <w:szCs w:val="24"/>
                <w:lang w:bidi="ar"/>
              </w:rPr>
              <w:t>分，不符合要求不得分。</w:t>
            </w:r>
          </w:p>
          <w:p w14:paraId="538AE3AC">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eastAsia="zh-CN" w:bidi="ar"/>
              </w:rPr>
              <w:t>②</w:t>
            </w:r>
            <w:r>
              <w:rPr>
                <w:rFonts w:hint="eastAsia" w:asciiTheme="minorEastAsia" w:hAnsiTheme="minorEastAsia" w:eastAsiaTheme="minorEastAsia" w:cstheme="minorEastAsia"/>
                <w:color w:val="000000"/>
                <w:kern w:val="0"/>
                <w:sz w:val="24"/>
                <w:szCs w:val="24"/>
                <w:lang w:bidi="ar"/>
              </w:rPr>
              <w:t>每季度至少开展 1 次对排水管进行疏通、清污，保证室内外排水系统通畅。</w:t>
            </w:r>
          </w:p>
          <w:p w14:paraId="67BAA513">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eastAsia="zh-CN" w:bidi="ar"/>
              </w:rPr>
            </w:pPr>
            <w:r>
              <w:rPr>
                <w:rFonts w:hint="eastAsia" w:asciiTheme="minorEastAsia" w:hAnsiTheme="minorEastAsia" w:eastAsiaTheme="minorEastAsia" w:cstheme="minorEastAsia"/>
                <w:color w:val="000000"/>
                <w:kern w:val="0"/>
                <w:sz w:val="24"/>
                <w:szCs w:val="24"/>
                <w:lang w:bidi="ar"/>
              </w:rPr>
              <w:t xml:space="preserve"> 每</w:t>
            </w:r>
            <w:r>
              <w:rPr>
                <w:rFonts w:hint="eastAsia" w:asciiTheme="minorEastAsia" w:hAnsiTheme="minorEastAsia" w:eastAsiaTheme="minorEastAsia" w:cstheme="minorEastAsia"/>
                <w:color w:val="000000"/>
                <w:kern w:val="0"/>
                <w:sz w:val="24"/>
                <w:szCs w:val="24"/>
                <w:lang w:eastAsia="zh-CN" w:bidi="ar"/>
              </w:rPr>
              <w:t>季度开展</w:t>
            </w:r>
            <w:r>
              <w:rPr>
                <w:rFonts w:hint="eastAsia" w:asciiTheme="minorEastAsia" w:hAnsiTheme="minorEastAsia" w:eastAsiaTheme="minorEastAsia" w:cstheme="minorEastAsia"/>
                <w:color w:val="000000"/>
                <w:kern w:val="0"/>
                <w:sz w:val="24"/>
                <w:szCs w:val="24"/>
                <w:lang w:bidi="ar"/>
              </w:rPr>
              <w:t>2次</w:t>
            </w:r>
            <w:r>
              <w:rPr>
                <w:rFonts w:hint="eastAsia" w:asciiTheme="minorEastAsia" w:hAnsiTheme="minorEastAsia" w:eastAsiaTheme="minorEastAsia" w:cstheme="minorEastAsia"/>
                <w:color w:val="000000"/>
                <w:kern w:val="0"/>
                <w:sz w:val="24"/>
                <w:szCs w:val="24"/>
                <w:lang w:eastAsia="zh-CN" w:bidi="ar"/>
              </w:rPr>
              <w:t>及以上</w:t>
            </w:r>
            <w:r>
              <w:rPr>
                <w:rFonts w:hint="eastAsia" w:asciiTheme="minorEastAsia" w:hAnsiTheme="minorEastAsia" w:eastAsiaTheme="minorEastAsia" w:cstheme="minorEastAsia"/>
                <w:color w:val="000000"/>
                <w:kern w:val="0"/>
                <w:sz w:val="24"/>
                <w:szCs w:val="24"/>
                <w:lang w:bidi="ar"/>
              </w:rPr>
              <w:t>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w:t>
            </w:r>
            <w:r>
              <w:rPr>
                <w:rFonts w:hint="eastAsia" w:asciiTheme="minorEastAsia" w:hAnsiTheme="minorEastAsia" w:eastAsiaTheme="minorEastAsia" w:cstheme="minorEastAsia"/>
                <w:color w:val="000000"/>
                <w:kern w:val="0"/>
                <w:sz w:val="24"/>
                <w:szCs w:val="24"/>
                <w:lang w:eastAsia="zh-CN" w:bidi="ar"/>
              </w:rPr>
              <w:t>开展</w:t>
            </w:r>
            <w:r>
              <w:rPr>
                <w:rFonts w:hint="eastAsia" w:asciiTheme="minorEastAsia" w:hAnsiTheme="minorEastAsia" w:eastAsiaTheme="minorEastAsia" w:cstheme="minorEastAsia"/>
                <w:color w:val="000000"/>
                <w:kern w:val="0"/>
                <w:sz w:val="24"/>
                <w:szCs w:val="24"/>
                <w:lang w:bidi="ar"/>
              </w:rPr>
              <w:t>1次得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分，不</w:t>
            </w:r>
            <w:r>
              <w:rPr>
                <w:rFonts w:hint="eastAsia" w:asciiTheme="minorEastAsia" w:hAnsiTheme="minorEastAsia" w:eastAsiaTheme="minorEastAsia" w:cstheme="minorEastAsia"/>
                <w:color w:val="000000"/>
                <w:kern w:val="0"/>
                <w:sz w:val="24"/>
                <w:szCs w:val="24"/>
                <w:lang w:eastAsia="zh-CN" w:bidi="ar"/>
              </w:rPr>
              <w:t>开展</w:t>
            </w:r>
            <w:r>
              <w:rPr>
                <w:rFonts w:hint="eastAsia" w:asciiTheme="minorEastAsia" w:hAnsiTheme="minorEastAsia" w:eastAsiaTheme="minorEastAsia" w:cstheme="minorEastAsia"/>
                <w:color w:val="000000"/>
                <w:kern w:val="0"/>
                <w:sz w:val="24"/>
                <w:szCs w:val="24"/>
                <w:lang w:bidi="ar"/>
              </w:rPr>
              <w:t>不得分。</w:t>
            </w:r>
          </w:p>
        </w:tc>
        <w:tc>
          <w:tcPr>
            <w:tcW w:w="613" w:type="dxa"/>
            <w:vAlign w:val="center"/>
          </w:tcPr>
          <w:p w14:paraId="36E6F190">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3CFCB98B">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客观</w:t>
            </w:r>
          </w:p>
        </w:tc>
      </w:tr>
      <w:tr w14:paraId="4CB0C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74E8DDD3">
            <w:pPr>
              <w:pStyle w:val="19"/>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1B8DB478">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电梯管理服务方案</w:t>
            </w:r>
          </w:p>
        </w:tc>
        <w:tc>
          <w:tcPr>
            <w:tcW w:w="4933" w:type="dxa"/>
            <w:vAlign w:val="center"/>
          </w:tcPr>
          <w:p w14:paraId="06EFD7D6">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电梯管理服务方案</w:t>
            </w:r>
            <w:r>
              <w:rPr>
                <w:rFonts w:hint="eastAsia" w:asciiTheme="minorEastAsia" w:hAnsiTheme="minorEastAsia" w:eastAsiaTheme="minorEastAsia" w:cstheme="minorEastAsia"/>
                <w:kern w:val="0"/>
                <w:sz w:val="24"/>
                <w:szCs w:val="24"/>
                <w:lang w:eastAsia="zh-CN"/>
              </w:rPr>
              <w:t>，</w:t>
            </w:r>
            <w:r>
              <w:rPr>
                <w:rFonts w:hint="eastAsia" w:asciiTheme="minorEastAsia" w:hAnsiTheme="minorEastAsia" w:eastAsiaTheme="minorEastAsia" w:cstheme="minorEastAsia"/>
                <w:kern w:val="0"/>
                <w:sz w:val="24"/>
                <w:szCs w:val="24"/>
              </w:rPr>
              <w:t>包括</w:t>
            </w:r>
            <w:r>
              <w:rPr>
                <w:rFonts w:hint="eastAsia" w:asciiTheme="minorEastAsia" w:hAnsiTheme="minorEastAsia" w:eastAsiaTheme="minorEastAsia" w:cstheme="minorEastAsia"/>
                <w:kern w:val="0"/>
                <w:sz w:val="24"/>
                <w:szCs w:val="24"/>
                <w:lang w:eastAsia="zh-CN"/>
              </w:rPr>
              <w:t>：</w:t>
            </w:r>
          </w:p>
          <w:p w14:paraId="322DB43B">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①各楼宇内的客梯或货梯日常维护、保养、</w:t>
            </w:r>
            <w:r>
              <w:rPr>
                <w:rFonts w:hint="eastAsia" w:asciiTheme="minorEastAsia" w:hAnsiTheme="minorEastAsia" w:eastAsiaTheme="minorEastAsia" w:cstheme="minorEastAsia"/>
                <w:kern w:val="0"/>
                <w:sz w:val="24"/>
                <w:szCs w:val="24"/>
                <w:lang w:val="zh-CN"/>
              </w:rPr>
              <w:t>年检承诺</w:t>
            </w:r>
            <w:r>
              <w:rPr>
                <w:rFonts w:hint="eastAsia" w:asciiTheme="minorEastAsia" w:hAnsiTheme="minorEastAsia" w:eastAsiaTheme="minorEastAsia" w:cstheme="minorEastAsia"/>
                <w:kern w:val="0"/>
                <w:sz w:val="24"/>
                <w:szCs w:val="24"/>
              </w:rPr>
              <w:t>等服务方案；</w:t>
            </w:r>
          </w:p>
          <w:p w14:paraId="6A98F7EE">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lang w:val="zh-CN"/>
              </w:rPr>
              <w:t>电梯应急抢修流程、抢修响应时间，应急处理等服务</w:t>
            </w:r>
            <w:r>
              <w:rPr>
                <w:rFonts w:hint="eastAsia" w:asciiTheme="minorEastAsia" w:hAnsiTheme="minorEastAsia" w:eastAsiaTheme="minorEastAsia" w:cstheme="minorEastAsia"/>
                <w:kern w:val="0"/>
                <w:sz w:val="24"/>
                <w:szCs w:val="24"/>
              </w:rPr>
              <w:t>方案。</w:t>
            </w:r>
          </w:p>
          <w:p w14:paraId="28A32204">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详细，专门针对本项目，符合采购需求和实际情况视为符合；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属于通用类，非专门针对本项目，部分符合实际情况视为部分符合；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复制粘贴采购需求，非专门针对本项目，不符合实际情况或未提供视为不符合。</w:t>
            </w:r>
          </w:p>
          <w:p w14:paraId="66BAF959">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color w:val="000000"/>
                <w:kern w:val="0"/>
                <w:sz w:val="24"/>
                <w:szCs w:val="24"/>
                <w:lang w:eastAsia="zh-CN" w:bidi="ar"/>
              </w:rPr>
            </w:pPr>
            <w:r>
              <w:rPr>
                <w:rFonts w:hint="eastAsia" w:asciiTheme="minorEastAsia" w:hAnsiTheme="minorEastAsia" w:eastAsiaTheme="minorEastAsia" w:cstheme="minorEastAsia"/>
                <w:kern w:val="0"/>
                <w:sz w:val="24"/>
                <w:szCs w:val="24"/>
                <w:lang w:eastAsia="zh-CN"/>
              </w:rPr>
              <w:t>以上每一项</w:t>
            </w:r>
            <w:r>
              <w:rPr>
                <w:rFonts w:hint="eastAsia" w:asciiTheme="minorEastAsia" w:hAnsiTheme="minorEastAsia" w:eastAsiaTheme="minorEastAsia" w:cstheme="minorEastAsia"/>
                <w:kern w:val="0"/>
                <w:sz w:val="24"/>
                <w:szCs w:val="24"/>
              </w:rPr>
              <w:t>符合得XX分，部分符合得XX分，不符合不得分，此项最高XX分</w:t>
            </w:r>
            <w:r>
              <w:rPr>
                <w:rFonts w:hint="eastAsia" w:asciiTheme="minorEastAsia" w:hAnsiTheme="minorEastAsia" w:eastAsiaTheme="minorEastAsia" w:cstheme="minorEastAsia"/>
                <w:kern w:val="0"/>
                <w:sz w:val="24"/>
                <w:szCs w:val="24"/>
                <w:lang w:eastAsia="zh-CN"/>
              </w:rPr>
              <w:t>。</w:t>
            </w:r>
          </w:p>
        </w:tc>
        <w:tc>
          <w:tcPr>
            <w:tcW w:w="613" w:type="dxa"/>
            <w:vAlign w:val="center"/>
          </w:tcPr>
          <w:p w14:paraId="3C056DC2">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7E16FEFE">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主观</w:t>
            </w:r>
          </w:p>
        </w:tc>
      </w:tr>
      <w:tr w14:paraId="0DCB3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1868E5A7">
            <w:pPr>
              <w:pStyle w:val="19"/>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295435D8">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电梯管理服务</w:t>
            </w:r>
          </w:p>
        </w:tc>
        <w:tc>
          <w:tcPr>
            <w:tcW w:w="4933" w:type="dxa"/>
            <w:vAlign w:val="center"/>
          </w:tcPr>
          <w:p w14:paraId="0E9A4AEF">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eastAsia="zh-CN" w:bidi="ar"/>
              </w:rPr>
              <w:t>①</w:t>
            </w:r>
            <w:r>
              <w:rPr>
                <w:rFonts w:hint="eastAsia" w:asciiTheme="minorEastAsia" w:hAnsiTheme="minorEastAsia" w:eastAsiaTheme="minorEastAsia" w:cstheme="minorEastAsia"/>
                <w:color w:val="000000"/>
                <w:kern w:val="0"/>
                <w:sz w:val="24"/>
                <w:szCs w:val="24"/>
                <w:lang w:bidi="ar"/>
              </w:rPr>
              <w:t>每周至少开展 2 次电梯的安全状况检查。每周检查</w:t>
            </w:r>
            <w:r>
              <w:rPr>
                <w:rFonts w:hint="eastAsia" w:asciiTheme="minorEastAsia" w:hAnsiTheme="minorEastAsia" w:eastAsiaTheme="minorEastAsia" w:cstheme="minorEastAsia"/>
                <w:color w:val="000000"/>
                <w:kern w:val="0"/>
                <w:sz w:val="24"/>
                <w:szCs w:val="24"/>
                <w:lang w:val="en-US" w:eastAsia="zh-CN" w:bidi="ar"/>
              </w:rPr>
              <w:t>3</w:t>
            </w:r>
            <w:r>
              <w:rPr>
                <w:rFonts w:hint="eastAsia" w:asciiTheme="minorEastAsia" w:hAnsiTheme="minorEastAsia" w:eastAsiaTheme="minorEastAsia" w:cstheme="minorEastAsia"/>
                <w:color w:val="000000"/>
                <w:kern w:val="0"/>
                <w:sz w:val="24"/>
                <w:szCs w:val="24"/>
                <w:lang w:bidi="ar"/>
              </w:rPr>
              <w:t>次</w:t>
            </w:r>
            <w:r>
              <w:rPr>
                <w:rFonts w:hint="eastAsia" w:asciiTheme="minorEastAsia" w:hAnsiTheme="minorEastAsia" w:eastAsiaTheme="minorEastAsia" w:cstheme="minorEastAsia"/>
                <w:color w:val="000000"/>
                <w:kern w:val="0"/>
                <w:sz w:val="24"/>
                <w:szCs w:val="24"/>
                <w:lang w:eastAsia="zh-CN" w:bidi="ar"/>
              </w:rPr>
              <w:t>及</w:t>
            </w:r>
            <w:r>
              <w:rPr>
                <w:rFonts w:hint="eastAsia" w:asciiTheme="minorEastAsia" w:hAnsiTheme="minorEastAsia" w:eastAsiaTheme="minorEastAsia" w:cstheme="minorEastAsia"/>
                <w:color w:val="000000"/>
                <w:kern w:val="0"/>
                <w:sz w:val="24"/>
                <w:szCs w:val="24"/>
                <w:lang w:bidi="ar"/>
              </w:rPr>
              <w:t>以上得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分，检查2次得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分，少于2次不得分。</w:t>
            </w:r>
          </w:p>
          <w:p w14:paraId="781AE328">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eastAsia="zh-CN" w:bidi="ar"/>
              </w:rPr>
              <w:t>②</w:t>
            </w:r>
            <w:r>
              <w:rPr>
                <w:rFonts w:hint="eastAsia" w:asciiTheme="minorEastAsia" w:hAnsiTheme="minorEastAsia" w:eastAsiaTheme="minorEastAsia" w:cstheme="minorEastAsia"/>
                <w:color w:val="000000"/>
                <w:kern w:val="0"/>
                <w:sz w:val="24"/>
                <w:szCs w:val="24"/>
                <w:lang w:bidi="ar"/>
              </w:rPr>
              <w:t>每年至少开展 1 次对电梯的全面检测，并出具检测报告，核发电梯使用标志。每</w:t>
            </w:r>
            <w:r>
              <w:rPr>
                <w:rFonts w:hint="eastAsia" w:asciiTheme="minorEastAsia" w:hAnsiTheme="minorEastAsia" w:eastAsiaTheme="minorEastAsia" w:cstheme="minorEastAsia"/>
                <w:color w:val="000000"/>
                <w:kern w:val="0"/>
                <w:sz w:val="24"/>
                <w:szCs w:val="24"/>
                <w:lang w:eastAsia="zh-CN" w:bidi="ar"/>
              </w:rPr>
              <w:t>年开展</w:t>
            </w:r>
            <w:r>
              <w:rPr>
                <w:rFonts w:hint="eastAsia" w:asciiTheme="minorEastAsia" w:hAnsiTheme="minorEastAsia" w:eastAsiaTheme="minorEastAsia" w:cstheme="minorEastAsia"/>
                <w:color w:val="000000"/>
                <w:kern w:val="0"/>
                <w:sz w:val="24"/>
                <w:szCs w:val="24"/>
                <w:lang w:val="en-US" w:eastAsia="zh-CN" w:bidi="ar"/>
              </w:rPr>
              <w:t>2</w:t>
            </w:r>
            <w:r>
              <w:rPr>
                <w:rFonts w:hint="eastAsia" w:asciiTheme="minorEastAsia" w:hAnsiTheme="minorEastAsia" w:eastAsiaTheme="minorEastAsia" w:cstheme="minorEastAsia"/>
                <w:color w:val="000000"/>
                <w:kern w:val="0"/>
                <w:sz w:val="24"/>
                <w:szCs w:val="24"/>
                <w:lang w:bidi="ar"/>
              </w:rPr>
              <w:t>次</w:t>
            </w:r>
            <w:r>
              <w:rPr>
                <w:rFonts w:hint="eastAsia" w:asciiTheme="minorEastAsia" w:hAnsiTheme="minorEastAsia" w:eastAsiaTheme="minorEastAsia" w:cstheme="minorEastAsia"/>
                <w:color w:val="000000"/>
                <w:kern w:val="0"/>
                <w:sz w:val="24"/>
                <w:szCs w:val="24"/>
                <w:lang w:eastAsia="zh-CN" w:bidi="ar"/>
              </w:rPr>
              <w:t>及</w:t>
            </w:r>
            <w:r>
              <w:rPr>
                <w:rFonts w:hint="eastAsia" w:asciiTheme="minorEastAsia" w:hAnsiTheme="minorEastAsia" w:eastAsiaTheme="minorEastAsia" w:cstheme="minorEastAsia"/>
                <w:color w:val="000000"/>
                <w:kern w:val="0"/>
                <w:sz w:val="24"/>
                <w:szCs w:val="24"/>
                <w:lang w:bidi="ar"/>
              </w:rPr>
              <w:t>以上得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w:t>
            </w:r>
            <w:r>
              <w:rPr>
                <w:rFonts w:hint="eastAsia" w:asciiTheme="minorEastAsia" w:hAnsiTheme="minorEastAsia" w:eastAsiaTheme="minorEastAsia" w:cstheme="minorEastAsia"/>
                <w:color w:val="000000"/>
                <w:kern w:val="0"/>
                <w:sz w:val="24"/>
                <w:szCs w:val="24"/>
                <w:lang w:eastAsia="zh-CN" w:bidi="ar"/>
              </w:rPr>
              <w:t>开展</w:t>
            </w:r>
            <w:r>
              <w:rPr>
                <w:rFonts w:hint="eastAsia" w:asciiTheme="minorEastAsia" w:hAnsiTheme="minorEastAsia" w:eastAsiaTheme="minorEastAsia" w:cstheme="minorEastAsia"/>
                <w:color w:val="000000"/>
                <w:kern w:val="0"/>
                <w:sz w:val="24"/>
                <w:szCs w:val="24"/>
                <w:lang w:val="en-US" w:eastAsia="zh-CN" w:bidi="ar"/>
              </w:rPr>
              <w:t>1</w:t>
            </w:r>
            <w:r>
              <w:rPr>
                <w:rFonts w:hint="eastAsia" w:asciiTheme="minorEastAsia" w:hAnsiTheme="minorEastAsia" w:eastAsiaTheme="minorEastAsia" w:cstheme="minorEastAsia"/>
                <w:color w:val="000000"/>
                <w:kern w:val="0"/>
                <w:sz w:val="24"/>
                <w:szCs w:val="24"/>
                <w:lang w:bidi="ar"/>
              </w:rPr>
              <w:t>次</w:t>
            </w:r>
            <w:r>
              <w:rPr>
                <w:rFonts w:hint="eastAsia" w:asciiTheme="minorEastAsia" w:hAnsiTheme="minorEastAsia" w:eastAsiaTheme="minorEastAsia" w:cstheme="minorEastAsia"/>
                <w:color w:val="000000"/>
                <w:kern w:val="0"/>
                <w:sz w:val="24"/>
                <w:szCs w:val="24"/>
                <w:lang w:eastAsia="zh-CN" w:bidi="ar"/>
              </w:rPr>
              <w:t>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分，少于</w:t>
            </w:r>
            <w:r>
              <w:rPr>
                <w:rFonts w:hint="eastAsia" w:asciiTheme="minorEastAsia" w:hAnsiTheme="minorEastAsia" w:eastAsiaTheme="minorEastAsia" w:cstheme="minorEastAsia"/>
                <w:color w:val="000000"/>
                <w:kern w:val="0"/>
                <w:sz w:val="24"/>
                <w:szCs w:val="24"/>
                <w:lang w:val="en-US" w:eastAsia="zh-CN" w:bidi="ar"/>
              </w:rPr>
              <w:t>1</w:t>
            </w:r>
            <w:r>
              <w:rPr>
                <w:rFonts w:hint="eastAsia" w:asciiTheme="minorEastAsia" w:hAnsiTheme="minorEastAsia" w:eastAsiaTheme="minorEastAsia" w:cstheme="minorEastAsia"/>
                <w:color w:val="000000"/>
                <w:kern w:val="0"/>
                <w:sz w:val="24"/>
                <w:szCs w:val="24"/>
                <w:lang w:bidi="ar"/>
              </w:rPr>
              <w:t>次不得分。</w:t>
            </w:r>
          </w:p>
          <w:p w14:paraId="428F4338">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eastAsia="zh-CN" w:bidi="ar"/>
              </w:rPr>
              <w:t>③</w:t>
            </w:r>
            <w:r>
              <w:rPr>
                <w:rFonts w:hint="eastAsia" w:asciiTheme="minorEastAsia" w:hAnsiTheme="minorEastAsia" w:eastAsiaTheme="minorEastAsia" w:cstheme="minorEastAsia"/>
                <w:color w:val="000000"/>
                <w:kern w:val="0"/>
                <w:sz w:val="24"/>
                <w:szCs w:val="24"/>
                <w:lang w:bidi="ar"/>
              </w:rPr>
              <w:t>每年至少开展电梯突发事件或事故的应急演练 1 次。每</w:t>
            </w:r>
            <w:r>
              <w:rPr>
                <w:rFonts w:hint="eastAsia" w:asciiTheme="minorEastAsia" w:hAnsiTheme="minorEastAsia" w:eastAsiaTheme="minorEastAsia" w:cstheme="minorEastAsia"/>
                <w:color w:val="000000"/>
                <w:kern w:val="0"/>
                <w:sz w:val="24"/>
                <w:szCs w:val="24"/>
                <w:lang w:eastAsia="zh-CN" w:bidi="ar"/>
              </w:rPr>
              <w:t>年开展</w:t>
            </w:r>
            <w:r>
              <w:rPr>
                <w:rFonts w:hint="eastAsia" w:asciiTheme="minorEastAsia" w:hAnsiTheme="minorEastAsia" w:eastAsiaTheme="minorEastAsia" w:cstheme="minorEastAsia"/>
                <w:color w:val="000000"/>
                <w:kern w:val="0"/>
                <w:sz w:val="24"/>
                <w:szCs w:val="24"/>
                <w:lang w:val="en-US" w:eastAsia="zh-CN" w:bidi="ar"/>
              </w:rPr>
              <w:t>2</w:t>
            </w:r>
            <w:r>
              <w:rPr>
                <w:rFonts w:hint="eastAsia" w:asciiTheme="minorEastAsia" w:hAnsiTheme="minorEastAsia" w:eastAsiaTheme="minorEastAsia" w:cstheme="minorEastAsia"/>
                <w:color w:val="000000"/>
                <w:kern w:val="0"/>
                <w:sz w:val="24"/>
                <w:szCs w:val="24"/>
                <w:lang w:bidi="ar"/>
              </w:rPr>
              <w:t>次</w:t>
            </w:r>
            <w:r>
              <w:rPr>
                <w:rFonts w:hint="eastAsia" w:asciiTheme="minorEastAsia" w:hAnsiTheme="minorEastAsia" w:eastAsiaTheme="minorEastAsia" w:cstheme="minorEastAsia"/>
                <w:color w:val="000000"/>
                <w:kern w:val="0"/>
                <w:sz w:val="24"/>
                <w:szCs w:val="24"/>
                <w:lang w:eastAsia="zh-CN" w:bidi="ar"/>
              </w:rPr>
              <w:t>及</w:t>
            </w:r>
            <w:r>
              <w:rPr>
                <w:rFonts w:hint="eastAsia" w:asciiTheme="minorEastAsia" w:hAnsiTheme="minorEastAsia" w:eastAsiaTheme="minorEastAsia" w:cstheme="minorEastAsia"/>
                <w:color w:val="000000"/>
                <w:kern w:val="0"/>
                <w:sz w:val="24"/>
                <w:szCs w:val="24"/>
                <w:lang w:bidi="ar"/>
              </w:rPr>
              <w:t>以上得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w:t>
            </w:r>
            <w:r>
              <w:rPr>
                <w:rFonts w:hint="eastAsia" w:asciiTheme="minorEastAsia" w:hAnsiTheme="minorEastAsia" w:eastAsiaTheme="minorEastAsia" w:cstheme="minorEastAsia"/>
                <w:color w:val="000000"/>
                <w:kern w:val="0"/>
                <w:sz w:val="24"/>
                <w:szCs w:val="24"/>
                <w:lang w:eastAsia="zh-CN" w:bidi="ar"/>
              </w:rPr>
              <w:t>开展</w:t>
            </w:r>
            <w:r>
              <w:rPr>
                <w:rFonts w:hint="eastAsia" w:asciiTheme="minorEastAsia" w:hAnsiTheme="minorEastAsia" w:eastAsiaTheme="minorEastAsia" w:cstheme="minorEastAsia"/>
                <w:color w:val="000000"/>
                <w:kern w:val="0"/>
                <w:sz w:val="24"/>
                <w:szCs w:val="24"/>
                <w:lang w:val="en-US" w:eastAsia="zh-CN" w:bidi="ar"/>
              </w:rPr>
              <w:t>1</w:t>
            </w:r>
            <w:r>
              <w:rPr>
                <w:rFonts w:hint="eastAsia" w:asciiTheme="minorEastAsia" w:hAnsiTheme="minorEastAsia" w:eastAsiaTheme="minorEastAsia" w:cstheme="minorEastAsia"/>
                <w:color w:val="000000"/>
                <w:kern w:val="0"/>
                <w:sz w:val="24"/>
                <w:szCs w:val="24"/>
                <w:lang w:bidi="ar"/>
              </w:rPr>
              <w:t>次</w:t>
            </w:r>
            <w:r>
              <w:rPr>
                <w:rFonts w:hint="eastAsia" w:asciiTheme="minorEastAsia" w:hAnsiTheme="minorEastAsia" w:eastAsiaTheme="minorEastAsia" w:cstheme="minorEastAsia"/>
                <w:color w:val="000000"/>
                <w:kern w:val="0"/>
                <w:sz w:val="24"/>
                <w:szCs w:val="24"/>
                <w:lang w:eastAsia="zh-CN" w:bidi="ar"/>
              </w:rPr>
              <w:t>得</w:t>
            </w:r>
            <w:r>
              <w:rPr>
                <w:rFonts w:hint="eastAsia" w:asciiTheme="minorEastAsia" w:hAnsiTheme="minorEastAsia" w:eastAsiaTheme="minorEastAsia" w:cstheme="minorEastAsia"/>
                <w:color w:val="000000"/>
                <w:kern w:val="0"/>
                <w:sz w:val="24"/>
                <w:szCs w:val="24"/>
                <w:lang w:val="en-US" w:eastAsia="zh-CN" w:bidi="ar"/>
              </w:rPr>
              <w:t>XX</w:t>
            </w:r>
            <w:r>
              <w:rPr>
                <w:rFonts w:hint="eastAsia" w:asciiTheme="minorEastAsia" w:hAnsiTheme="minorEastAsia" w:eastAsiaTheme="minorEastAsia" w:cstheme="minorEastAsia"/>
                <w:color w:val="000000"/>
                <w:kern w:val="0"/>
                <w:sz w:val="24"/>
                <w:szCs w:val="24"/>
                <w:lang w:bidi="ar"/>
              </w:rPr>
              <w:t>分，少于</w:t>
            </w:r>
            <w:r>
              <w:rPr>
                <w:rFonts w:hint="eastAsia" w:asciiTheme="minorEastAsia" w:hAnsiTheme="minorEastAsia" w:eastAsiaTheme="minorEastAsia" w:cstheme="minorEastAsia"/>
                <w:color w:val="000000"/>
                <w:kern w:val="0"/>
                <w:sz w:val="24"/>
                <w:szCs w:val="24"/>
                <w:lang w:val="en-US" w:eastAsia="zh-CN" w:bidi="ar"/>
              </w:rPr>
              <w:t>1</w:t>
            </w:r>
            <w:r>
              <w:rPr>
                <w:rFonts w:hint="eastAsia" w:asciiTheme="minorEastAsia" w:hAnsiTheme="minorEastAsia" w:eastAsiaTheme="minorEastAsia" w:cstheme="minorEastAsia"/>
                <w:color w:val="000000"/>
                <w:kern w:val="0"/>
                <w:sz w:val="24"/>
                <w:szCs w:val="24"/>
                <w:lang w:bidi="ar"/>
              </w:rPr>
              <w:t>次不得分。</w:t>
            </w:r>
          </w:p>
          <w:p w14:paraId="11660919">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eastAsia="zh-CN" w:bidi="ar"/>
              </w:rPr>
              <w:t>④</w:t>
            </w:r>
            <w:r>
              <w:rPr>
                <w:rFonts w:hint="eastAsia" w:asciiTheme="minorEastAsia" w:hAnsiTheme="minorEastAsia" w:eastAsiaTheme="minorEastAsia" w:cstheme="minorEastAsia"/>
                <w:color w:val="000000"/>
                <w:kern w:val="0"/>
                <w:sz w:val="24"/>
                <w:szCs w:val="24"/>
                <w:lang w:bidi="ar"/>
              </w:rPr>
              <w:t>电梯出现故障，物业服务人员 10 分钟内到场应急处理，维保专业人员 30 分钟内到场应急处理。</w:t>
            </w:r>
          </w:p>
          <w:p w14:paraId="6A364D68">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eastAsia="zh-CN" w:bidi="ar"/>
              </w:rPr>
            </w:pPr>
            <w:r>
              <w:rPr>
                <w:rFonts w:hint="eastAsia" w:asciiTheme="minorEastAsia" w:hAnsiTheme="minorEastAsia" w:eastAsiaTheme="minorEastAsia" w:cstheme="minorEastAsia"/>
                <w:color w:val="000000"/>
                <w:kern w:val="0"/>
                <w:sz w:val="24"/>
                <w:szCs w:val="24"/>
                <w:lang w:eastAsia="zh-CN" w:bidi="ar"/>
              </w:rPr>
              <w:t>以上每一项</w:t>
            </w:r>
            <w:r>
              <w:rPr>
                <w:rFonts w:hint="eastAsia" w:asciiTheme="minorEastAsia" w:hAnsiTheme="minorEastAsia" w:eastAsiaTheme="minorEastAsia" w:cstheme="minorEastAsia"/>
                <w:color w:val="000000"/>
                <w:kern w:val="0"/>
                <w:sz w:val="24"/>
                <w:szCs w:val="24"/>
                <w:lang w:bidi="ar"/>
              </w:rPr>
              <w:t>完全符合得2分，不符合要求不得分。</w:t>
            </w:r>
          </w:p>
        </w:tc>
        <w:tc>
          <w:tcPr>
            <w:tcW w:w="613" w:type="dxa"/>
            <w:vAlign w:val="center"/>
          </w:tcPr>
          <w:p w14:paraId="2235788D">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52823B06">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客观</w:t>
            </w:r>
          </w:p>
        </w:tc>
      </w:tr>
      <w:tr w14:paraId="18431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62EED758">
            <w:pPr>
              <w:pStyle w:val="19"/>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5354E8D3">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消防系统运行维护管理服务方案</w:t>
            </w:r>
          </w:p>
        </w:tc>
        <w:tc>
          <w:tcPr>
            <w:tcW w:w="4933" w:type="dxa"/>
            <w:vAlign w:val="center"/>
          </w:tcPr>
          <w:p w14:paraId="0C2D861F">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消防安全管理服务方案：</w:t>
            </w:r>
          </w:p>
          <w:p w14:paraId="3F987DC0">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①保障公共区域安全稳定及其他突发事件全面安全防范和有效处置服务方案；</w:t>
            </w:r>
          </w:p>
          <w:p w14:paraId="001A572E">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②建立消防安全巡视管理服务方案；</w:t>
            </w:r>
          </w:p>
          <w:p w14:paraId="2BF7E175">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③建立完善的消防演练预案、消防控制室运行方案；</w:t>
            </w:r>
          </w:p>
          <w:p w14:paraId="55FCC8C8">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④火灾自动报警系统日常管理和养护维修方案；</w:t>
            </w:r>
          </w:p>
          <w:p w14:paraId="301BA6E3">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⑤自动喷淋系统日常管理和养护维修方案；</w:t>
            </w:r>
          </w:p>
          <w:p w14:paraId="606E0C28">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⑥室内灭火栓日常管理和养护维修方案；</w:t>
            </w:r>
          </w:p>
          <w:p w14:paraId="014E2B4C">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⑦排防烟系统日常管理和养护维修方案；</w:t>
            </w:r>
          </w:p>
          <w:p w14:paraId="38E1DF98">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⑧安全疏散日常管理和养护维修方案；</w:t>
            </w:r>
          </w:p>
          <w:p w14:paraId="5F45FDAF">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⑨应急系统日常管理和养护维修方案；</w:t>
            </w:r>
          </w:p>
          <w:p w14:paraId="095AB571">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⑩防火门系统日常管理和养护维修方案；</w:t>
            </w:r>
          </w:p>
          <w:p w14:paraId="5029740D">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⑪二氧化碳等灭火系统日常管理和养护维修方案。</w:t>
            </w:r>
          </w:p>
          <w:p w14:paraId="7C0346B5">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color w:val="000000"/>
                <w:kern w:val="0"/>
                <w:sz w:val="24"/>
                <w:szCs w:val="24"/>
                <w:lang w:eastAsia="zh-CN" w:bidi="ar"/>
              </w:rPr>
            </w:pP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详细，专门针对本项目，符合采购需求和实际情况视为符合；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属于通用类，非专门针对本项目，部分符合实际情况视为部分符合；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复制粘贴采购需求，非专门针对本项目，不符合实际情况或未提供视为不符合。</w:t>
            </w:r>
            <w:r>
              <w:rPr>
                <w:rFonts w:hint="eastAsia" w:asciiTheme="minorEastAsia" w:hAnsiTheme="minorEastAsia" w:eastAsiaTheme="minorEastAsia" w:cstheme="minorEastAsia"/>
                <w:kern w:val="0"/>
                <w:sz w:val="24"/>
                <w:szCs w:val="24"/>
                <w:lang w:eastAsia="zh-CN"/>
              </w:rPr>
              <w:t>以上每一项</w:t>
            </w:r>
            <w:r>
              <w:rPr>
                <w:rFonts w:hint="eastAsia" w:asciiTheme="minorEastAsia" w:hAnsiTheme="minorEastAsia" w:eastAsiaTheme="minorEastAsia" w:cstheme="minorEastAsia"/>
                <w:kern w:val="0"/>
                <w:sz w:val="24"/>
                <w:szCs w:val="24"/>
              </w:rPr>
              <w:t>符合得XX分，部分符合得XX分，不符合不得分，此项最高XX分</w:t>
            </w:r>
            <w:r>
              <w:rPr>
                <w:rFonts w:hint="eastAsia" w:asciiTheme="minorEastAsia" w:hAnsiTheme="minorEastAsia" w:eastAsiaTheme="minorEastAsia" w:cstheme="minorEastAsia"/>
                <w:kern w:val="0"/>
                <w:sz w:val="24"/>
                <w:szCs w:val="24"/>
                <w:lang w:eastAsia="zh-CN"/>
              </w:rPr>
              <w:t>。</w:t>
            </w:r>
          </w:p>
        </w:tc>
        <w:tc>
          <w:tcPr>
            <w:tcW w:w="613" w:type="dxa"/>
            <w:vAlign w:val="center"/>
          </w:tcPr>
          <w:p w14:paraId="20AEE7FA">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3F5110E9">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主观</w:t>
            </w:r>
          </w:p>
        </w:tc>
      </w:tr>
      <w:tr w14:paraId="648B9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49ED81A8">
            <w:pPr>
              <w:pStyle w:val="19"/>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496AB9DD">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消防安全管理</w:t>
            </w:r>
          </w:p>
        </w:tc>
        <w:tc>
          <w:tcPr>
            <w:tcW w:w="4933" w:type="dxa"/>
            <w:vAlign w:val="center"/>
          </w:tcPr>
          <w:p w14:paraId="45CB507A">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eastAsia="zh-CN" w:bidi="ar"/>
              </w:rPr>
              <w:t>①</w:t>
            </w:r>
            <w:r>
              <w:rPr>
                <w:rFonts w:hint="eastAsia" w:asciiTheme="minorEastAsia" w:hAnsiTheme="minorEastAsia" w:eastAsiaTheme="minorEastAsia" w:cstheme="minorEastAsia"/>
                <w:color w:val="000000"/>
                <w:kern w:val="0"/>
                <w:sz w:val="24"/>
                <w:szCs w:val="24"/>
                <w:lang w:bidi="ar"/>
              </w:rPr>
              <w:t xml:space="preserve">消防控制室实行 24 小时值班制度，每班不少于 2 人。 </w:t>
            </w:r>
          </w:p>
          <w:p w14:paraId="7D1F9827">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eastAsia="zh-CN" w:bidi="ar"/>
              </w:rPr>
              <w:t>②</w:t>
            </w:r>
            <w:r>
              <w:rPr>
                <w:rFonts w:hint="eastAsia" w:asciiTheme="minorEastAsia" w:hAnsiTheme="minorEastAsia" w:eastAsiaTheme="minorEastAsia" w:cstheme="minorEastAsia"/>
                <w:color w:val="000000"/>
                <w:kern w:val="0"/>
                <w:sz w:val="24"/>
                <w:szCs w:val="24"/>
                <w:lang w:bidi="ar"/>
              </w:rPr>
              <w:t xml:space="preserve">定期组织消防安全宣传，每半年至少开展 1 次消防演练。 </w:t>
            </w:r>
          </w:p>
          <w:p w14:paraId="5EB964E8">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eastAsia="zh-CN" w:bidi="ar"/>
              </w:rPr>
            </w:pPr>
            <w:r>
              <w:rPr>
                <w:rFonts w:hint="eastAsia" w:asciiTheme="minorEastAsia" w:hAnsiTheme="minorEastAsia" w:eastAsiaTheme="minorEastAsia" w:cstheme="minorEastAsia"/>
                <w:sz w:val="24"/>
                <w:szCs w:val="24"/>
              </w:rPr>
              <w:t>以上每</w:t>
            </w:r>
            <w:r>
              <w:rPr>
                <w:rFonts w:hint="eastAsia" w:asciiTheme="minorEastAsia" w:hAnsiTheme="minorEastAsia" w:eastAsiaTheme="minorEastAsia" w:cstheme="minorEastAsia"/>
                <w:sz w:val="24"/>
                <w:szCs w:val="24"/>
                <w:lang w:eastAsia="zh-CN"/>
              </w:rPr>
              <w:t>一项</w:t>
            </w:r>
            <w:r>
              <w:rPr>
                <w:rFonts w:hint="eastAsia" w:asciiTheme="minorEastAsia" w:hAnsiTheme="minorEastAsia" w:eastAsiaTheme="minorEastAsia" w:cstheme="minorEastAsia"/>
                <w:sz w:val="24"/>
                <w:szCs w:val="24"/>
              </w:rPr>
              <w:t>完全符合得</w:t>
            </w:r>
            <w:r>
              <w:rPr>
                <w:rFonts w:hint="eastAsia" w:asciiTheme="minorEastAsia" w:hAnsiTheme="minorEastAsia" w:eastAsiaTheme="minorEastAsia" w:cstheme="minorEastAsia"/>
                <w:sz w:val="24"/>
                <w:szCs w:val="24"/>
                <w:lang w:val="en-US" w:eastAsia="zh-CN"/>
              </w:rPr>
              <w:t>XX</w:t>
            </w:r>
            <w:r>
              <w:rPr>
                <w:rFonts w:hint="eastAsia" w:asciiTheme="minorEastAsia" w:hAnsiTheme="minorEastAsia" w:eastAsiaTheme="minorEastAsia" w:cstheme="minorEastAsia"/>
                <w:sz w:val="24"/>
                <w:szCs w:val="24"/>
              </w:rPr>
              <w:t>分，不符合</w:t>
            </w:r>
            <w:r>
              <w:rPr>
                <w:rFonts w:hint="eastAsia" w:asciiTheme="minorEastAsia" w:hAnsiTheme="minorEastAsia" w:eastAsiaTheme="minorEastAsia" w:cstheme="minorEastAsia"/>
                <w:sz w:val="24"/>
                <w:szCs w:val="24"/>
                <w:lang w:eastAsia="zh-CN"/>
              </w:rPr>
              <w:t>对应项</w:t>
            </w:r>
            <w:r>
              <w:rPr>
                <w:rFonts w:hint="eastAsia" w:asciiTheme="minorEastAsia" w:hAnsiTheme="minorEastAsia" w:eastAsiaTheme="minorEastAsia" w:cstheme="minorEastAsia"/>
                <w:sz w:val="24"/>
                <w:szCs w:val="24"/>
              </w:rPr>
              <w:t>不得分。</w:t>
            </w:r>
          </w:p>
        </w:tc>
        <w:tc>
          <w:tcPr>
            <w:tcW w:w="613" w:type="dxa"/>
            <w:vAlign w:val="center"/>
          </w:tcPr>
          <w:p w14:paraId="224FEEB2">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kern w:val="0"/>
                <w:sz w:val="24"/>
                <w:szCs w:val="24"/>
              </w:rPr>
            </w:pPr>
          </w:p>
        </w:tc>
        <w:tc>
          <w:tcPr>
            <w:tcW w:w="696" w:type="dxa"/>
            <w:vAlign w:val="center"/>
          </w:tcPr>
          <w:p w14:paraId="4D2A6B4D">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客观</w:t>
            </w:r>
          </w:p>
        </w:tc>
      </w:tr>
      <w:tr w14:paraId="40A76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35B76053">
            <w:pPr>
              <w:pStyle w:val="19"/>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739EAE48">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空调系统运行维护管理服务方案</w:t>
            </w:r>
          </w:p>
        </w:tc>
        <w:tc>
          <w:tcPr>
            <w:tcW w:w="4933" w:type="dxa"/>
            <w:vAlign w:val="center"/>
          </w:tcPr>
          <w:p w14:paraId="50852973">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lang w:eastAsia="zh-CN" w:bidi="ar"/>
              </w:rPr>
              <w:t>①</w:t>
            </w:r>
            <w:r>
              <w:rPr>
                <w:rFonts w:hint="eastAsia" w:asciiTheme="minorEastAsia" w:hAnsiTheme="minorEastAsia" w:eastAsiaTheme="minorEastAsia" w:cstheme="minorEastAsia"/>
                <w:kern w:val="0"/>
                <w:sz w:val="24"/>
                <w:szCs w:val="24"/>
              </w:rPr>
              <w:t>冷却塔的消毒剂使用和记录方案：</w:t>
            </w:r>
          </w:p>
          <w:p w14:paraId="58DF95EC">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次数不足1次/周，得0分；次数在1-2次/周，得 </w:t>
            </w:r>
            <w:r>
              <w:rPr>
                <w:rFonts w:hint="eastAsia" w:asciiTheme="minorEastAsia" w:hAnsiTheme="minorEastAsia" w:eastAsiaTheme="minorEastAsia" w:cstheme="minorEastAsia"/>
                <w:kern w:val="0"/>
                <w:sz w:val="24"/>
                <w:szCs w:val="24"/>
                <w:lang w:val="en-US" w:eastAsia="zh-CN"/>
              </w:rPr>
              <w:t>XX</w:t>
            </w:r>
            <w:r>
              <w:rPr>
                <w:rFonts w:hint="eastAsia" w:asciiTheme="minorEastAsia" w:hAnsiTheme="minorEastAsia" w:eastAsiaTheme="minorEastAsia" w:cstheme="minorEastAsia"/>
                <w:kern w:val="0"/>
                <w:sz w:val="24"/>
                <w:szCs w:val="24"/>
              </w:rPr>
              <w:t>分；次数在3次及以上/周，得</w:t>
            </w:r>
            <w:r>
              <w:rPr>
                <w:rFonts w:hint="eastAsia" w:asciiTheme="minorEastAsia" w:hAnsiTheme="minorEastAsia" w:eastAsiaTheme="minorEastAsia" w:cstheme="minorEastAsia"/>
                <w:kern w:val="0"/>
                <w:sz w:val="24"/>
                <w:szCs w:val="24"/>
                <w:lang w:val="en-US" w:eastAsia="zh-CN"/>
              </w:rPr>
              <w:t>XX</w:t>
            </w:r>
            <w:r>
              <w:rPr>
                <w:rFonts w:hint="eastAsia" w:asciiTheme="minorEastAsia" w:hAnsiTheme="minorEastAsia" w:eastAsiaTheme="minorEastAsia" w:cstheme="minorEastAsia"/>
                <w:kern w:val="0"/>
                <w:sz w:val="24"/>
                <w:szCs w:val="24"/>
              </w:rPr>
              <w:t>分。</w:t>
            </w:r>
          </w:p>
          <w:p w14:paraId="177C87CA">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lang w:val="en-US" w:eastAsia="zh-CN" w:bidi="ar"/>
              </w:rPr>
              <w:t>②</w:t>
            </w:r>
            <w:r>
              <w:rPr>
                <w:rFonts w:hint="eastAsia" w:asciiTheme="minorEastAsia" w:hAnsiTheme="minorEastAsia" w:eastAsiaTheme="minorEastAsia" w:cstheme="minorEastAsia"/>
                <w:kern w:val="0"/>
                <w:sz w:val="24"/>
                <w:szCs w:val="24"/>
              </w:rPr>
              <w:t>空调机组的过滤器积尘和底盘积尘积水检查方案：</w:t>
            </w:r>
          </w:p>
          <w:p w14:paraId="3C1B9ED7">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次数不足1次/月，得0分；次数1次/月，得</w:t>
            </w:r>
            <w:r>
              <w:rPr>
                <w:rFonts w:hint="eastAsia" w:asciiTheme="minorEastAsia" w:hAnsiTheme="minorEastAsia" w:eastAsiaTheme="minorEastAsia" w:cstheme="minorEastAsia"/>
                <w:kern w:val="0"/>
                <w:sz w:val="24"/>
                <w:szCs w:val="24"/>
                <w:lang w:val="en-US" w:eastAsia="zh-CN"/>
              </w:rPr>
              <w:t>XX</w:t>
            </w:r>
            <w:r>
              <w:rPr>
                <w:rFonts w:hint="eastAsia" w:asciiTheme="minorEastAsia" w:hAnsiTheme="minorEastAsia" w:eastAsiaTheme="minorEastAsia" w:cstheme="minorEastAsia"/>
                <w:kern w:val="0"/>
                <w:sz w:val="24"/>
                <w:szCs w:val="24"/>
              </w:rPr>
              <w:t>分；次数在2次及以上/月，得</w:t>
            </w:r>
            <w:r>
              <w:rPr>
                <w:rFonts w:hint="eastAsia" w:asciiTheme="minorEastAsia" w:hAnsiTheme="minorEastAsia" w:eastAsiaTheme="minorEastAsia" w:cstheme="minorEastAsia"/>
                <w:kern w:val="0"/>
                <w:sz w:val="24"/>
                <w:szCs w:val="24"/>
                <w:lang w:val="en-US" w:eastAsia="zh-CN"/>
              </w:rPr>
              <w:t>XX</w:t>
            </w:r>
            <w:r>
              <w:rPr>
                <w:rFonts w:hint="eastAsia" w:asciiTheme="minorEastAsia" w:hAnsiTheme="minorEastAsia" w:eastAsiaTheme="minorEastAsia" w:cstheme="minorEastAsia"/>
                <w:kern w:val="0"/>
                <w:sz w:val="24"/>
                <w:szCs w:val="24"/>
              </w:rPr>
              <w:t>分。</w:t>
            </w:r>
          </w:p>
        </w:tc>
        <w:tc>
          <w:tcPr>
            <w:tcW w:w="613" w:type="dxa"/>
            <w:vAlign w:val="center"/>
          </w:tcPr>
          <w:p w14:paraId="35E53F51">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7B0B1B93">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客观</w:t>
            </w:r>
          </w:p>
        </w:tc>
      </w:tr>
      <w:tr w14:paraId="76669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3BDEC061">
            <w:pPr>
              <w:pStyle w:val="19"/>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7803D004">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空调系统运行维护管理服务</w:t>
            </w:r>
          </w:p>
        </w:tc>
        <w:tc>
          <w:tcPr>
            <w:tcW w:w="4933" w:type="dxa"/>
            <w:vAlign w:val="center"/>
          </w:tcPr>
          <w:p w14:paraId="56FF0E57">
            <w:pPr>
              <w:pageBreakBefore w:val="0"/>
              <w:widowControl/>
              <w:numPr>
                <w:ilvl w:val="255"/>
                <w:numId w:val="0"/>
              </w:numPr>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eastAsia="zh-CN" w:bidi="ar"/>
              </w:rPr>
              <w:t>①</w:t>
            </w:r>
            <w:r>
              <w:rPr>
                <w:rFonts w:hint="eastAsia" w:asciiTheme="minorEastAsia" w:hAnsiTheme="minorEastAsia" w:eastAsiaTheme="minorEastAsia" w:cstheme="minorEastAsia"/>
                <w:color w:val="000000"/>
                <w:kern w:val="0"/>
                <w:sz w:val="24"/>
                <w:szCs w:val="24"/>
                <w:lang w:bidi="ar"/>
              </w:rPr>
              <w:t>每半年至少开展 1 次管道、阀门检查并除锈。</w:t>
            </w:r>
          </w:p>
          <w:p w14:paraId="4B747EA8">
            <w:pPr>
              <w:pageBreakBefore w:val="0"/>
              <w:widowControl/>
              <w:numPr>
                <w:ilvl w:val="255"/>
                <w:numId w:val="0"/>
              </w:numPr>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②</w:t>
            </w:r>
            <w:r>
              <w:rPr>
                <w:rFonts w:hint="eastAsia" w:asciiTheme="minorEastAsia" w:hAnsiTheme="minorEastAsia" w:eastAsiaTheme="minorEastAsia" w:cstheme="minorEastAsia"/>
                <w:color w:val="000000"/>
                <w:kern w:val="0"/>
                <w:sz w:val="24"/>
                <w:szCs w:val="24"/>
                <w:lang w:bidi="ar"/>
              </w:rPr>
              <w:t xml:space="preserve">每年至少开展 1 次系统整体性维修养护，检验 1 次压力容器、仪表及冷却塔噪声。 </w:t>
            </w:r>
          </w:p>
          <w:p w14:paraId="37584D1E">
            <w:pPr>
              <w:pageBreakBefore w:val="0"/>
              <w:widowControl/>
              <w:numPr>
                <w:ilvl w:val="255"/>
                <w:numId w:val="0"/>
              </w:numPr>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sz w:val="24"/>
                <w:szCs w:val="24"/>
                <w:lang w:eastAsia="zh-CN"/>
              </w:rPr>
              <w:t>③</w:t>
            </w:r>
            <w:r>
              <w:rPr>
                <w:rFonts w:hint="eastAsia" w:asciiTheme="minorEastAsia" w:hAnsiTheme="minorEastAsia" w:eastAsiaTheme="minorEastAsia" w:cstheme="minorEastAsia"/>
                <w:color w:val="000000"/>
                <w:kern w:val="0"/>
                <w:sz w:val="24"/>
                <w:szCs w:val="24"/>
                <w:lang w:bidi="ar"/>
              </w:rPr>
              <w:t>每年至少开展 1 次新风机、空气处理机滤网等清洗消毒；</w:t>
            </w:r>
          </w:p>
          <w:p w14:paraId="60F9CD52">
            <w:pPr>
              <w:pageBreakBefore w:val="0"/>
              <w:widowControl/>
              <w:numPr>
                <w:ilvl w:val="255"/>
                <w:numId w:val="0"/>
              </w:numPr>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④</w:t>
            </w:r>
            <w:r>
              <w:rPr>
                <w:rFonts w:hint="eastAsia" w:asciiTheme="minorEastAsia" w:hAnsiTheme="minorEastAsia" w:eastAsiaTheme="minorEastAsia" w:cstheme="minorEastAsia"/>
                <w:color w:val="000000"/>
                <w:kern w:val="0"/>
                <w:sz w:val="24"/>
                <w:szCs w:val="24"/>
                <w:lang w:bidi="ar"/>
              </w:rPr>
              <w:t>每 2 年至少开展 1 次风管清洗消毒。</w:t>
            </w:r>
          </w:p>
          <w:p w14:paraId="6DA43722">
            <w:pPr>
              <w:pageBreakBefore w:val="0"/>
              <w:widowControl/>
              <w:numPr>
                <w:ilvl w:val="255"/>
                <w:numId w:val="0"/>
              </w:numPr>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⑤</w:t>
            </w:r>
            <w:r>
              <w:rPr>
                <w:rFonts w:hint="eastAsia" w:asciiTheme="minorEastAsia" w:hAnsiTheme="minorEastAsia" w:eastAsiaTheme="minorEastAsia" w:cstheme="minorEastAsia"/>
                <w:color w:val="000000"/>
                <w:kern w:val="0"/>
                <w:sz w:val="24"/>
                <w:szCs w:val="24"/>
                <w:lang w:bidi="ar"/>
              </w:rPr>
              <w:t>每年至少开展 1 次分体式空调主机（含空调过滤网）和室外机清洁。</w:t>
            </w:r>
          </w:p>
          <w:p w14:paraId="4E1A8BF1">
            <w:pPr>
              <w:pageBreakBefore w:val="0"/>
              <w:widowControl/>
              <w:numPr>
                <w:ilvl w:val="255"/>
                <w:numId w:val="0"/>
              </w:numPr>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⑥</w:t>
            </w:r>
            <w:r>
              <w:rPr>
                <w:rFonts w:hint="eastAsia" w:asciiTheme="minorEastAsia" w:hAnsiTheme="minorEastAsia" w:eastAsiaTheme="minorEastAsia" w:cstheme="minorEastAsia"/>
                <w:color w:val="000000"/>
                <w:kern w:val="0"/>
                <w:sz w:val="24"/>
                <w:szCs w:val="24"/>
                <w:lang w:bidi="ar"/>
              </w:rPr>
              <w:t xml:space="preserve">每月至少开展 1 次挂机和室外支架稳固性巡查。 </w:t>
            </w:r>
          </w:p>
          <w:p w14:paraId="60063CBA">
            <w:pPr>
              <w:pageBreakBefore w:val="0"/>
              <w:widowControl/>
              <w:numPr>
                <w:ilvl w:val="255"/>
                <w:numId w:val="0"/>
              </w:numPr>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⑦</w:t>
            </w:r>
            <w:r>
              <w:rPr>
                <w:rFonts w:hint="eastAsia" w:asciiTheme="minorEastAsia" w:hAnsiTheme="minorEastAsia" w:eastAsiaTheme="minorEastAsia" w:cstheme="minorEastAsia"/>
                <w:color w:val="000000"/>
                <w:kern w:val="0"/>
                <w:sz w:val="24"/>
                <w:szCs w:val="24"/>
                <w:lang w:bidi="ar"/>
              </w:rPr>
              <w:t>发现故障或损坏应当在 30 分钟内到场，紧急维修应当在15 分钟内到达现场，在 12 小时内维修完毕</w:t>
            </w:r>
            <w:r>
              <w:rPr>
                <w:rFonts w:hint="eastAsia" w:asciiTheme="minorEastAsia" w:hAnsiTheme="minorEastAsia" w:eastAsiaTheme="minorEastAsia" w:cstheme="minorEastAsia"/>
                <w:color w:val="000000"/>
                <w:kern w:val="0"/>
                <w:sz w:val="24"/>
                <w:szCs w:val="24"/>
                <w:lang w:eastAsia="zh-CN" w:bidi="ar"/>
              </w:rPr>
              <w:t>（提供加盖公章的承诺书）。</w:t>
            </w:r>
          </w:p>
          <w:p w14:paraId="3FB861B3">
            <w:pPr>
              <w:pageBreakBefore w:val="0"/>
              <w:widowControl/>
              <w:numPr>
                <w:ilvl w:val="255"/>
                <w:numId w:val="0"/>
              </w:numPr>
              <w:kinsoku/>
              <w:wordWrap/>
              <w:overflowPunct/>
              <w:topLinePunct w:val="0"/>
              <w:autoSpaceDE/>
              <w:autoSpaceDN/>
              <w:bidi w:val="0"/>
              <w:adjustRightInd/>
              <w:spacing w:line="240" w:lineRule="auto"/>
              <w:ind w:left="0" w:leftChars="0" w:firstLine="0" w:firstLine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以上每</w:t>
            </w:r>
            <w:r>
              <w:rPr>
                <w:rFonts w:hint="eastAsia" w:asciiTheme="minorEastAsia" w:hAnsiTheme="minorEastAsia" w:eastAsiaTheme="minorEastAsia" w:cstheme="minorEastAsia"/>
                <w:sz w:val="24"/>
                <w:szCs w:val="24"/>
                <w:lang w:eastAsia="zh-CN"/>
              </w:rPr>
              <w:t>一项</w:t>
            </w:r>
            <w:r>
              <w:rPr>
                <w:rFonts w:hint="eastAsia" w:asciiTheme="minorEastAsia" w:hAnsiTheme="minorEastAsia" w:eastAsiaTheme="minorEastAsia" w:cstheme="minorEastAsia"/>
                <w:sz w:val="24"/>
                <w:szCs w:val="24"/>
              </w:rPr>
              <w:t>完全符合得</w:t>
            </w:r>
            <w:r>
              <w:rPr>
                <w:rFonts w:hint="eastAsia" w:asciiTheme="minorEastAsia" w:hAnsiTheme="minorEastAsia" w:eastAsiaTheme="minorEastAsia" w:cstheme="minorEastAsia"/>
                <w:sz w:val="24"/>
                <w:szCs w:val="24"/>
                <w:lang w:val="en-US" w:eastAsia="zh-CN"/>
              </w:rPr>
              <w:t>XX</w:t>
            </w:r>
            <w:r>
              <w:rPr>
                <w:rFonts w:hint="eastAsia" w:asciiTheme="minorEastAsia" w:hAnsiTheme="minorEastAsia" w:eastAsiaTheme="minorEastAsia" w:cstheme="minorEastAsia"/>
                <w:sz w:val="24"/>
                <w:szCs w:val="24"/>
              </w:rPr>
              <w:t>分，不符合不得分。</w:t>
            </w:r>
          </w:p>
        </w:tc>
        <w:tc>
          <w:tcPr>
            <w:tcW w:w="613" w:type="dxa"/>
            <w:vAlign w:val="center"/>
          </w:tcPr>
          <w:p w14:paraId="3FD6B8C2">
            <w:pPr>
              <w:pageBreakBefore w:val="0"/>
              <w:widowControl/>
              <w:numPr>
                <w:ilvl w:val="255"/>
                <w:numId w:val="0"/>
              </w:numPr>
              <w:kinsoku/>
              <w:wordWrap/>
              <w:overflowPunct/>
              <w:topLinePunct w:val="0"/>
              <w:autoSpaceDE/>
              <w:autoSpaceDN/>
              <w:bidi w:val="0"/>
              <w:adjustRightInd/>
              <w:spacing w:line="240" w:lineRule="auto"/>
              <w:ind w:left="0" w:leftChars="0" w:firstLine="0" w:firstLineChars="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24FF20B1">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客观</w:t>
            </w:r>
          </w:p>
        </w:tc>
      </w:tr>
      <w:tr w14:paraId="5F1BA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774820C3">
            <w:pPr>
              <w:pStyle w:val="19"/>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61D12C46">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lang w:bidi="ar"/>
              </w:rPr>
              <w:t xml:space="preserve">照明系统 </w:t>
            </w:r>
          </w:p>
        </w:tc>
        <w:tc>
          <w:tcPr>
            <w:tcW w:w="4933" w:type="dxa"/>
            <w:vAlign w:val="center"/>
          </w:tcPr>
          <w:p w14:paraId="56BC2F81">
            <w:pPr>
              <w:pageBreakBefore w:val="0"/>
              <w:widowControl/>
              <w:numPr>
                <w:ilvl w:val="255"/>
                <w:numId w:val="0"/>
              </w:numPr>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bidi="ar"/>
              </w:rPr>
              <w:t>每周至少开展 1 次公共区域照明设备巡视。</w:t>
            </w:r>
          </w:p>
          <w:p w14:paraId="6F5E5825">
            <w:pPr>
              <w:pageBreakBefore w:val="0"/>
              <w:widowControl/>
              <w:numPr>
                <w:ilvl w:val="255"/>
                <w:numId w:val="0"/>
              </w:numPr>
              <w:kinsoku/>
              <w:wordWrap/>
              <w:overflowPunct/>
              <w:topLinePunct w:val="0"/>
              <w:autoSpaceDE/>
              <w:autoSpaceDN/>
              <w:bidi w:val="0"/>
              <w:adjustRightInd/>
              <w:spacing w:line="240" w:lineRule="auto"/>
              <w:ind w:left="0" w:leftChars="0" w:firstLine="0" w:firstLine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完全符合得</w:t>
            </w:r>
            <w:r>
              <w:rPr>
                <w:rFonts w:hint="eastAsia" w:asciiTheme="minorEastAsia" w:hAnsiTheme="minorEastAsia" w:eastAsiaTheme="minorEastAsia" w:cstheme="minorEastAsia"/>
                <w:sz w:val="24"/>
                <w:szCs w:val="24"/>
                <w:lang w:val="en-US" w:eastAsia="zh-CN"/>
              </w:rPr>
              <w:t>XX</w:t>
            </w:r>
            <w:r>
              <w:rPr>
                <w:rFonts w:hint="eastAsia" w:asciiTheme="minorEastAsia" w:hAnsiTheme="minorEastAsia" w:eastAsiaTheme="minorEastAsia" w:cstheme="minorEastAsia"/>
                <w:sz w:val="24"/>
                <w:szCs w:val="24"/>
              </w:rPr>
              <w:t>分，不符合不得分。</w:t>
            </w:r>
          </w:p>
        </w:tc>
        <w:tc>
          <w:tcPr>
            <w:tcW w:w="613" w:type="dxa"/>
            <w:vAlign w:val="center"/>
          </w:tcPr>
          <w:p w14:paraId="4B3EC404">
            <w:pPr>
              <w:pageBreakBefore w:val="0"/>
              <w:widowControl/>
              <w:numPr>
                <w:ilvl w:val="255"/>
                <w:numId w:val="0"/>
              </w:numPr>
              <w:kinsoku/>
              <w:wordWrap/>
              <w:overflowPunct/>
              <w:topLinePunct w:val="0"/>
              <w:autoSpaceDE/>
              <w:autoSpaceDN/>
              <w:bidi w:val="0"/>
              <w:adjustRightInd/>
              <w:spacing w:line="240" w:lineRule="auto"/>
              <w:ind w:left="0" w:leftChars="0" w:firstLine="0" w:firstLineChars="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1A99E315">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客观</w:t>
            </w:r>
          </w:p>
        </w:tc>
      </w:tr>
      <w:tr w14:paraId="73D1E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48" w:type="dxa"/>
            <w:vMerge w:val="continue"/>
            <w:vAlign w:val="center"/>
          </w:tcPr>
          <w:p w14:paraId="4D269E4A">
            <w:pPr>
              <w:pStyle w:val="19"/>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50C6689E">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lang w:bidi="ar"/>
              </w:rPr>
              <w:t xml:space="preserve">锅炉设备/热力站 </w:t>
            </w:r>
          </w:p>
        </w:tc>
        <w:tc>
          <w:tcPr>
            <w:tcW w:w="4933" w:type="dxa"/>
            <w:vAlign w:val="center"/>
          </w:tcPr>
          <w:p w14:paraId="448FB31E">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color w:val="000000"/>
                <w:kern w:val="0"/>
                <w:sz w:val="24"/>
                <w:szCs w:val="24"/>
                <w:lang w:bidi="ar"/>
              </w:rPr>
              <w:t>建立 24 小时值班监控制度。</w:t>
            </w:r>
          </w:p>
          <w:p w14:paraId="2D26FE61">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color w:val="000000"/>
                <w:kern w:val="0"/>
                <w:sz w:val="24"/>
                <w:szCs w:val="24"/>
                <w:lang w:bidi="ar"/>
              </w:rPr>
              <w:t xml:space="preserve">每年至少开展 1 次锅炉设备的全面检查。 </w:t>
            </w:r>
          </w:p>
          <w:p w14:paraId="674BC695">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color w:val="000000"/>
                <w:kern w:val="0"/>
                <w:sz w:val="24"/>
                <w:szCs w:val="24"/>
                <w:lang w:bidi="ar"/>
              </w:rPr>
              <w:t>每年至少开展 1 次锅炉设备及其辅助设备检测。</w:t>
            </w:r>
          </w:p>
          <w:p w14:paraId="475E3316">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color w:val="000000"/>
                <w:kern w:val="0"/>
                <w:sz w:val="24"/>
                <w:szCs w:val="24"/>
                <w:lang w:bidi="ar"/>
              </w:rPr>
              <w:t xml:space="preserve">每年至少开展 1 次锅炉水质检测，确保水质合格。 </w:t>
            </w:r>
          </w:p>
          <w:p w14:paraId="43A8FA64">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以上每</w:t>
            </w:r>
            <w:r>
              <w:rPr>
                <w:rFonts w:hint="eastAsia" w:asciiTheme="minorEastAsia" w:hAnsiTheme="minorEastAsia" w:eastAsiaTheme="minorEastAsia" w:cstheme="minorEastAsia"/>
                <w:sz w:val="24"/>
                <w:szCs w:val="24"/>
                <w:lang w:eastAsia="zh-CN"/>
              </w:rPr>
              <w:t>一项</w:t>
            </w:r>
            <w:r>
              <w:rPr>
                <w:rFonts w:hint="eastAsia" w:asciiTheme="minorEastAsia" w:hAnsiTheme="minorEastAsia" w:eastAsiaTheme="minorEastAsia" w:cstheme="minorEastAsia"/>
                <w:sz w:val="24"/>
                <w:szCs w:val="24"/>
              </w:rPr>
              <w:t>完全符合得</w:t>
            </w:r>
            <w:r>
              <w:rPr>
                <w:rFonts w:hint="eastAsia" w:asciiTheme="minorEastAsia" w:hAnsiTheme="minorEastAsia" w:eastAsiaTheme="minorEastAsia" w:cstheme="minorEastAsia"/>
                <w:sz w:val="24"/>
                <w:szCs w:val="24"/>
                <w:lang w:val="en-US" w:eastAsia="zh-CN"/>
              </w:rPr>
              <w:t>XX</w:t>
            </w:r>
            <w:r>
              <w:rPr>
                <w:rFonts w:hint="eastAsia" w:asciiTheme="minorEastAsia" w:hAnsiTheme="minorEastAsia" w:eastAsiaTheme="minorEastAsia" w:cstheme="minorEastAsia"/>
                <w:sz w:val="24"/>
                <w:szCs w:val="24"/>
              </w:rPr>
              <w:t>分，不符合不得分。</w:t>
            </w:r>
          </w:p>
        </w:tc>
        <w:tc>
          <w:tcPr>
            <w:tcW w:w="613" w:type="dxa"/>
            <w:vAlign w:val="center"/>
          </w:tcPr>
          <w:p w14:paraId="187F5269">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6E6FB087">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客观</w:t>
            </w:r>
          </w:p>
        </w:tc>
      </w:tr>
      <w:tr w14:paraId="5A392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652A2354">
            <w:pPr>
              <w:pStyle w:val="19"/>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3A1AC579">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kern w:val="0"/>
                <w:sz w:val="24"/>
                <w:szCs w:val="24"/>
              </w:rPr>
              <w:t>服务热线及紧急维修</w:t>
            </w:r>
          </w:p>
        </w:tc>
        <w:tc>
          <w:tcPr>
            <w:tcW w:w="4933" w:type="dxa"/>
            <w:vAlign w:val="top"/>
          </w:tcPr>
          <w:p w14:paraId="6FD60EF5">
            <w:pPr>
              <w:pStyle w:val="19"/>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 xml:space="preserve">①设置 24 小时报修服务热线。 </w:t>
            </w:r>
          </w:p>
          <w:p w14:paraId="5E2DFB86">
            <w:pPr>
              <w:pStyle w:val="19"/>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设置且符合24小时需求得XX分，未设置或不符合24小时需求不得分。</w:t>
            </w:r>
          </w:p>
          <w:p w14:paraId="22CCF387">
            <w:pPr>
              <w:pStyle w:val="19"/>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②紧急维修应当 15 分钟内到达现场，不间断维修直至修复。</w:t>
            </w:r>
          </w:p>
          <w:p w14:paraId="69688983">
            <w:pPr>
              <w:pStyle w:val="19"/>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lang w:val="en-US" w:eastAsia="zh-CN"/>
              </w:rPr>
              <w:t>符合需求得1分，不符合需求不得分。</w:t>
            </w:r>
          </w:p>
        </w:tc>
        <w:tc>
          <w:tcPr>
            <w:tcW w:w="613" w:type="dxa"/>
            <w:vAlign w:val="center"/>
          </w:tcPr>
          <w:p w14:paraId="0110B8D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543056CD">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b w:val="0"/>
                <w:bCs w:val="0"/>
                <w:sz w:val="24"/>
                <w:szCs w:val="24"/>
              </w:rPr>
              <w:t>客观</w:t>
            </w:r>
          </w:p>
        </w:tc>
      </w:tr>
      <w:tr w14:paraId="0734E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14769C6E">
            <w:pPr>
              <w:pStyle w:val="19"/>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2F47AC39">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kern w:val="0"/>
                <w:sz w:val="24"/>
                <w:szCs w:val="24"/>
                <w:highlight w:val="none"/>
              </w:rPr>
            </w:pPr>
            <w:r>
              <w:rPr>
                <w:rFonts w:hint="eastAsia" w:asciiTheme="minorEastAsia" w:hAnsiTheme="minorEastAsia" w:cstheme="minorEastAsia"/>
                <w:b w:val="0"/>
                <w:bCs w:val="0"/>
                <w:kern w:val="0"/>
                <w:sz w:val="24"/>
                <w:szCs w:val="24"/>
                <w:highlight w:val="none"/>
                <w:lang w:eastAsia="zh-CN"/>
              </w:rPr>
              <w:t>能源管理方案</w:t>
            </w:r>
          </w:p>
        </w:tc>
        <w:tc>
          <w:tcPr>
            <w:tcW w:w="4933" w:type="dxa"/>
            <w:vAlign w:val="top"/>
          </w:tcPr>
          <w:p w14:paraId="13965B04">
            <w:pPr>
              <w:pStyle w:val="19"/>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highlight w:val="none"/>
                <w:lang w:val="en-US" w:eastAsia="zh-CN"/>
              </w:rPr>
            </w:pPr>
            <w:r>
              <w:rPr>
                <w:rFonts w:hint="eastAsia" w:asciiTheme="minorEastAsia" w:hAnsiTheme="minorEastAsia" w:eastAsiaTheme="minorEastAsia" w:cstheme="minorEastAsia"/>
                <w:b w:val="0"/>
                <w:bCs w:val="0"/>
                <w:sz w:val="24"/>
                <w:szCs w:val="24"/>
                <w:highlight w:val="none"/>
                <w:lang w:val="en-US" w:eastAsia="zh-CN"/>
              </w:rPr>
              <w:t>投标人提供针对本项目的能源管理方案，包括：</w:t>
            </w:r>
          </w:p>
          <w:p w14:paraId="50373577">
            <w:pPr>
              <w:pStyle w:val="19"/>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highlight w:val="none"/>
                <w:lang w:val="en-US" w:eastAsia="zh-CN"/>
              </w:rPr>
            </w:pPr>
            <w:r>
              <w:rPr>
                <w:rFonts w:hint="eastAsia" w:asciiTheme="minorEastAsia" w:hAnsiTheme="minorEastAsia" w:cstheme="minorEastAsia"/>
                <w:b w:val="0"/>
                <w:bCs w:val="0"/>
                <w:sz w:val="24"/>
                <w:szCs w:val="24"/>
                <w:highlight w:val="none"/>
                <w:lang w:val="en-US" w:eastAsia="zh-CN"/>
              </w:rPr>
              <w:t>①各类能源管理目标；</w:t>
            </w:r>
          </w:p>
          <w:p w14:paraId="15EED588">
            <w:pPr>
              <w:pStyle w:val="19"/>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highlight w:val="none"/>
                <w:lang w:val="en-US" w:eastAsia="zh-CN"/>
              </w:rPr>
            </w:pPr>
            <w:r>
              <w:rPr>
                <w:rFonts w:hint="eastAsia" w:asciiTheme="minorEastAsia" w:hAnsiTheme="minorEastAsia" w:cstheme="minorEastAsia"/>
                <w:b w:val="0"/>
                <w:bCs w:val="0"/>
                <w:sz w:val="24"/>
                <w:szCs w:val="24"/>
                <w:highlight w:val="none"/>
                <w:lang w:val="en-US" w:eastAsia="zh-CN"/>
              </w:rPr>
              <w:t>②各类能源</w:t>
            </w:r>
            <w:r>
              <w:rPr>
                <w:rFonts w:hint="eastAsia" w:asciiTheme="minorEastAsia" w:hAnsiTheme="minorEastAsia" w:eastAsiaTheme="minorEastAsia" w:cstheme="minorEastAsia"/>
                <w:b w:val="0"/>
                <w:bCs w:val="0"/>
                <w:sz w:val="24"/>
                <w:szCs w:val="24"/>
                <w:highlight w:val="none"/>
                <w:lang w:val="en-US" w:eastAsia="zh-CN"/>
              </w:rPr>
              <w:t>管理制度</w:t>
            </w:r>
            <w:r>
              <w:rPr>
                <w:rFonts w:hint="eastAsia" w:asciiTheme="minorEastAsia" w:hAnsiTheme="minorEastAsia" w:cstheme="minorEastAsia"/>
                <w:b w:val="0"/>
                <w:bCs w:val="0"/>
                <w:sz w:val="24"/>
                <w:szCs w:val="24"/>
                <w:highlight w:val="none"/>
                <w:lang w:val="en-US" w:eastAsia="zh-CN"/>
              </w:rPr>
              <w:t>；</w:t>
            </w:r>
          </w:p>
          <w:p w14:paraId="0B83CD34">
            <w:pPr>
              <w:pStyle w:val="19"/>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highlight w:val="none"/>
                <w:lang w:val="en-US" w:eastAsia="zh-CN"/>
              </w:rPr>
            </w:pPr>
            <w:r>
              <w:rPr>
                <w:rFonts w:hint="eastAsia" w:asciiTheme="minorEastAsia" w:hAnsiTheme="minorEastAsia" w:cstheme="minorEastAsia"/>
                <w:b w:val="0"/>
                <w:bCs w:val="0"/>
                <w:sz w:val="24"/>
                <w:szCs w:val="24"/>
                <w:highlight w:val="none"/>
                <w:lang w:val="en-US" w:eastAsia="zh-CN"/>
              </w:rPr>
              <w:t>③节约能源管理措施。</w:t>
            </w:r>
          </w:p>
          <w:p w14:paraId="6C0CF16F">
            <w:pPr>
              <w:pStyle w:val="19"/>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highlight w:val="none"/>
                <w:lang w:val="en-US" w:eastAsia="zh-CN"/>
              </w:rPr>
            </w:pPr>
            <w:r>
              <w:rPr>
                <w:rFonts w:hint="eastAsia" w:asciiTheme="minorEastAsia" w:hAnsiTheme="minorEastAsia" w:eastAsiaTheme="minorEastAsia" w:cstheme="minorEastAsia"/>
                <w:b w:val="0"/>
                <w:bCs w:val="0"/>
                <w:sz w:val="24"/>
                <w:szCs w:val="24"/>
                <w:highlight w:val="none"/>
                <w:lang w:val="en-US" w:eastAsia="zh-CN"/>
              </w:rPr>
              <w:t>方案完整合理、内容详细，专门针对本项目，符合采购需求和实际情况视为符合；</w:t>
            </w:r>
            <w:r>
              <w:rPr>
                <w:rFonts w:hint="eastAsia" w:asciiTheme="minorEastAsia" w:hAnsiTheme="minorEastAsia" w:cstheme="minorEastAsia"/>
                <w:b w:val="0"/>
                <w:bCs w:val="0"/>
                <w:sz w:val="24"/>
                <w:szCs w:val="24"/>
                <w:highlight w:val="none"/>
                <w:lang w:val="en-US" w:eastAsia="zh-CN"/>
              </w:rPr>
              <w:t>内容</w:t>
            </w:r>
            <w:r>
              <w:rPr>
                <w:rFonts w:hint="eastAsia" w:asciiTheme="minorEastAsia" w:hAnsiTheme="minorEastAsia" w:eastAsiaTheme="minorEastAsia" w:cstheme="minorEastAsia"/>
                <w:b w:val="0"/>
                <w:bCs w:val="0"/>
                <w:sz w:val="24"/>
                <w:szCs w:val="24"/>
                <w:highlight w:val="none"/>
                <w:lang w:val="en-US" w:eastAsia="zh-CN"/>
              </w:rPr>
              <w:t>属于通用类，非专门针对本项目，部分符合采购需求和实际情况视为部分符合；</w:t>
            </w:r>
            <w:r>
              <w:rPr>
                <w:rFonts w:hint="eastAsia" w:asciiTheme="minorEastAsia" w:hAnsiTheme="minorEastAsia" w:cstheme="minorEastAsia"/>
                <w:b w:val="0"/>
                <w:bCs w:val="0"/>
                <w:sz w:val="24"/>
                <w:szCs w:val="24"/>
                <w:highlight w:val="none"/>
                <w:lang w:val="en-US" w:eastAsia="zh-CN"/>
              </w:rPr>
              <w:t>内容</w:t>
            </w:r>
            <w:r>
              <w:rPr>
                <w:rFonts w:hint="eastAsia" w:asciiTheme="minorEastAsia" w:hAnsiTheme="minorEastAsia" w:eastAsiaTheme="minorEastAsia" w:cstheme="minorEastAsia"/>
                <w:b w:val="0"/>
                <w:bCs w:val="0"/>
                <w:sz w:val="24"/>
                <w:szCs w:val="24"/>
                <w:highlight w:val="none"/>
                <w:lang w:val="en-US" w:eastAsia="zh-CN"/>
              </w:rPr>
              <w:t>对采购需求进行简单复制、非专门针对本项目，不符合实际情况或未提供视为不符合。以上每一项符合得XX分，部分符合得XX分，不符合得0分。</w:t>
            </w:r>
          </w:p>
        </w:tc>
        <w:tc>
          <w:tcPr>
            <w:tcW w:w="613" w:type="dxa"/>
            <w:vAlign w:val="center"/>
          </w:tcPr>
          <w:p w14:paraId="55A60EF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sz w:val="24"/>
                <w:szCs w:val="24"/>
                <w:highlight w:val="none"/>
              </w:rPr>
              <w:t>XX</w:t>
            </w:r>
          </w:p>
        </w:tc>
        <w:tc>
          <w:tcPr>
            <w:tcW w:w="696" w:type="dxa"/>
            <w:vAlign w:val="center"/>
          </w:tcPr>
          <w:p w14:paraId="30C144F0">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cstheme="minorEastAsia"/>
                <w:b w:val="0"/>
                <w:bCs w:val="0"/>
                <w:sz w:val="24"/>
                <w:szCs w:val="24"/>
                <w:highlight w:val="none"/>
                <w:lang w:eastAsia="zh-CN"/>
              </w:rPr>
              <w:t>主观</w:t>
            </w:r>
          </w:p>
        </w:tc>
      </w:tr>
      <w:tr w14:paraId="1668E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271F9776">
            <w:pPr>
              <w:pStyle w:val="19"/>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3FC512D9">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kern w:val="0"/>
                <w:sz w:val="24"/>
                <w:szCs w:val="24"/>
                <w:highlight w:val="none"/>
              </w:rPr>
            </w:pPr>
            <w:r>
              <w:rPr>
                <w:rFonts w:hint="eastAsia" w:asciiTheme="minorEastAsia" w:hAnsiTheme="minorEastAsia" w:cstheme="minorEastAsia"/>
                <w:b w:val="0"/>
                <w:bCs w:val="0"/>
                <w:kern w:val="0"/>
                <w:sz w:val="24"/>
                <w:szCs w:val="24"/>
                <w:highlight w:val="none"/>
                <w:lang w:eastAsia="zh-CN"/>
              </w:rPr>
              <w:t>安全生产管理方案</w:t>
            </w:r>
          </w:p>
        </w:tc>
        <w:tc>
          <w:tcPr>
            <w:tcW w:w="4933" w:type="dxa"/>
            <w:vAlign w:val="top"/>
          </w:tcPr>
          <w:p w14:paraId="1D6F18E7">
            <w:pPr>
              <w:widowControl/>
              <w:spacing w:line="360" w:lineRule="auto"/>
              <w:rPr>
                <w:rFonts w:cs="宋体" w:asciiTheme="minorEastAsia" w:hAnsiTheme="minorEastAsia"/>
                <w:color w:val="000000"/>
                <w:sz w:val="24"/>
                <w:highlight w:val="none"/>
              </w:rPr>
            </w:pPr>
            <w:r>
              <w:rPr>
                <w:rFonts w:hint="eastAsia" w:cs="宋体" w:asciiTheme="minorEastAsia" w:hAnsiTheme="minorEastAsia"/>
                <w:color w:val="000000"/>
                <w:sz w:val="24"/>
                <w:highlight w:val="none"/>
              </w:rPr>
              <w:t>提供针对本项目的安全生产管理方案：</w:t>
            </w:r>
          </w:p>
          <w:p w14:paraId="418D1BAE">
            <w:pPr>
              <w:pStyle w:val="19"/>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highlight w:val="none"/>
                <w:lang w:val="en-US" w:eastAsia="zh-CN"/>
              </w:rPr>
            </w:pPr>
            <w:r>
              <w:rPr>
                <w:rFonts w:hint="eastAsia" w:cs="宋体" w:asciiTheme="minorEastAsia" w:hAnsiTheme="minorEastAsia"/>
                <w:color w:val="000000"/>
                <w:sz w:val="24"/>
                <w:highlight w:val="none"/>
              </w:rPr>
              <w:t>方案完整合理、内容详细，专门针对本项目，符合采购需求和实际情况视为符合；</w:t>
            </w:r>
            <w:r>
              <w:rPr>
                <w:rFonts w:hint="eastAsia" w:cs="宋体" w:asciiTheme="minorEastAsia" w:hAnsiTheme="minorEastAsia"/>
                <w:color w:val="000000"/>
                <w:sz w:val="24"/>
                <w:highlight w:val="none"/>
                <w:lang w:eastAsia="zh-CN"/>
              </w:rPr>
              <w:t>内容</w:t>
            </w:r>
            <w:r>
              <w:rPr>
                <w:rFonts w:hint="eastAsia" w:cs="宋体" w:asciiTheme="minorEastAsia" w:hAnsiTheme="minorEastAsia"/>
                <w:color w:val="000000"/>
                <w:sz w:val="24"/>
                <w:highlight w:val="none"/>
              </w:rPr>
              <w:t>属于通用类，非专门针对本项目，部分符合采购需求和实际情况视为部分符合；</w:t>
            </w:r>
            <w:r>
              <w:rPr>
                <w:rFonts w:hint="eastAsia" w:cs="宋体" w:asciiTheme="minorEastAsia" w:hAnsiTheme="minorEastAsia"/>
                <w:color w:val="000000"/>
                <w:sz w:val="24"/>
                <w:highlight w:val="none"/>
                <w:lang w:eastAsia="zh-CN"/>
              </w:rPr>
              <w:t>内容</w:t>
            </w:r>
            <w:r>
              <w:rPr>
                <w:rFonts w:hint="eastAsia" w:cs="宋体" w:asciiTheme="minorEastAsia" w:hAnsiTheme="minorEastAsia"/>
                <w:color w:val="000000"/>
                <w:sz w:val="24"/>
                <w:highlight w:val="none"/>
              </w:rPr>
              <w:t>对采购需求进行简单复制、非专门针对本项目，不符合实际情况或未提供视为不符合。符合得XX分，部分符合得XX分，不符合得0分。</w:t>
            </w:r>
          </w:p>
        </w:tc>
        <w:tc>
          <w:tcPr>
            <w:tcW w:w="613" w:type="dxa"/>
            <w:vAlign w:val="center"/>
          </w:tcPr>
          <w:p w14:paraId="15B64A9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sz w:val="24"/>
                <w:szCs w:val="24"/>
                <w:highlight w:val="none"/>
              </w:rPr>
              <w:t>XX</w:t>
            </w:r>
          </w:p>
        </w:tc>
        <w:tc>
          <w:tcPr>
            <w:tcW w:w="696" w:type="dxa"/>
            <w:vAlign w:val="center"/>
          </w:tcPr>
          <w:p w14:paraId="58FFEBC7">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cstheme="minorEastAsia"/>
                <w:b w:val="0"/>
                <w:bCs w:val="0"/>
                <w:sz w:val="24"/>
                <w:szCs w:val="24"/>
                <w:highlight w:val="none"/>
                <w:lang w:eastAsia="zh-CN"/>
              </w:rPr>
              <w:t>主观</w:t>
            </w:r>
          </w:p>
        </w:tc>
      </w:tr>
      <w:tr w14:paraId="153BE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44E676D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5509B7A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保洁服务方案</w:t>
            </w:r>
          </w:p>
        </w:tc>
        <w:tc>
          <w:tcPr>
            <w:tcW w:w="4933" w:type="dxa"/>
            <w:vAlign w:val="center"/>
          </w:tcPr>
          <w:p w14:paraId="2521587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投标人需提供保洁管理服务方案，包括：</w:t>
            </w:r>
          </w:p>
          <w:p w14:paraId="3D5EB16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①公共区域</w:t>
            </w:r>
            <w:r>
              <w:rPr>
                <w:rFonts w:hint="eastAsia" w:asciiTheme="minorEastAsia" w:hAnsiTheme="minorEastAsia" w:eastAsiaTheme="minorEastAsia" w:cstheme="minorEastAsia"/>
                <w:b w:val="0"/>
                <w:bCs w:val="0"/>
                <w:sz w:val="24"/>
                <w:szCs w:val="24"/>
                <w:lang w:eastAsia="zh-CN"/>
              </w:rPr>
              <w:t>保洁</w:t>
            </w:r>
            <w:r>
              <w:rPr>
                <w:rFonts w:hint="eastAsia" w:asciiTheme="minorEastAsia" w:hAnsiTheme="minorEastAsia" w:eastAsiaTheme="minorEastAsia" w:cstheme="minorEastAsia"/>
                <w:b w:val="0"/>
                <w:bCs w:val="0"/>
                <w:sz w:val="24"/>
                <w:szCs w:val="24"/>
              </w:rPr>
              <w:t>方案；</w:t>
            </w:r>
          </w:p>
          <w:p w14:paraId="55613FA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w:t>②</w:t>
            </w:r>
            <w:r>
              <w:rPr>
                <w:rFonts w:hint="eastAsia" w:asciiTheme="minorEastAsia" w:hAnsiTheme="minorEastAsia" w:eastAsiaTheme="minorEastAsia" w:cstheme="minorEastAsia"/>
                <w:b w:val="0"/>
                <w:bCs w:val="0"/>
                <w:sz w:val="24"/>
                <w:szCs w:val="24"/>
                <w:lang w:eastAsia="zh-CN"/>
              </w:rPr>
              <w:t>办公用房区域保洁</w:t>
            </w:r>
            <w:r>
              <w:rPr>
                <w:rFonts w:hint="eastAsia" w:asciiTheme="minorEastAsia" w:hAnsiTheme="minorEastAsia" w:eastAsiaTheme="minorEastAsia" w:cstheme="minorEastAsia"/>
                <w:b w:val="0"/>
                <w:bCs w:val="0"/>
                <w:sz w:val="24"/>
                <w:szCs w:val="24"/>
              </w:rPr>
              <w:t>方案</w:t>
            </w:r>
            <w:r>
              <w:rPr>
                <w:rFonts w:hint="eastAsia" w:asciiTheme="minorEastAsia" w:hAnsiTheme="minorEastAsia" w:eastAsiaTheme="minorEastAsia" w:cstheme="minorEastAsia"/>
                <w:b w:val="0"/>
                <w:bCs w:val="0"/>
                <w:sz w:val="24"/>
                <w:szCs w:val="24"/>
                <w:lang w:eastAsia="zh-CN"/>
              </w:rPr>
              <w:t>；</w:t>
            </w:r>
          </w:p>
          <w:p w14:paraId="07F303C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eastAsia="zh-CN"/>
              </w:rPr>
              <w:t>③</w:t>
            </w:r>
            <w:r>
              <w:rPr>
                <w:rFonts w:hint="eastAsia" w:asciiTheme="minorEastAsia" w:hAnsiTheme="minorEastAsia" w:eastAsiaTheme="minorEastAsia" w:cstheme="minorEastAsia"/>
                <w:b w:val="0"/>
                <w:bCs w:val="0"/>
                <w:sz w:val="24"/>
                <w:szCs w:val="24"/>
              </w:rPr>
              <w:t>制定垃圾分类服务方案；</w:t>
            </w:r>
          </w:p>
          <w:p w14:paraId="2CA53E4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③垃圾废弃物清理方案；</w:t>
            </w:r>
          </w:p>
          <w:p w14:paraId="5A8D454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④生活水池清洗方案；</w:t>
            </w:r>
          </w:p>
          <w:p w14:paraId="3D6E1BB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⑤</w:t>
            </w:r>
            <w:r>
              <w:rPr>
                <w:rFonts w:hint="eastAsia" w:asciiTheme="minorEastAsia" w:hAnsiTheme="minorEastAsia" w:eastAsiaTheme="minorEastAsia" w:cstheme="minorEastAsia"/>
                <w:b w:val="0"/>
                <w:bCs w:val="0"/>
                <w:sz w:val="24"/>
                <w:szCs w:val="24"/>
                <w:lang w:eastAsia="zh-CN"/>
              </w:rPr>
              <w:t>卫生消毒方案</w:t>
            </w:r>
            <w:r>
              <w:rPr>
                <w:rFonts w:hint="eastAsia" w:asciiTheme="minorEastAsia" w:hAnsiTheme="minorEastAsia" w:eastAsiaTheme="minorEastAsia" w:cstheme="minorEastAsia"/>
                <w:b w:val="0"/>
                <w:bCs w:val="0"/>
                <w:sz w:val="24"/>
                <w:szCs w:val="24"/>
              </w:rPr>
              <w:t>；</w:t>
            </w:r>
          </w:p>
          <w:p w14:paraId="1BCB53B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⑥清洁机械设备配备方案；</w:t>
            </w:r>
          </w:p>
          <w:p w14:paraId="0CE936F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⑦清洁耗材配备方案。</w:t>
            </w:r>
          </w:p>
          <w:p w14:paraId="58A6F97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复制粘贴采购需求，非专门针对本项目，不符合实际情况或未提供视为不符合。以上每一项符合得XX分，部分符合得XX分，不符合不得分，此项最高XX分。</w:t>
            </w:r>
          </w:p>
        </w:tc>
        <w:tc>
          <w:tcPr>
            <w:tcW w:w="613" w:type="dxa"/>
            <w:vAlign w:val="center"/>
          </w:tcPr>
          <w:p w14:paraId="7E096AB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0B3960D2">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5D1BC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238C151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3EA49E18">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bidi="ar"/>
              </w:rPr>
              <w:t xml:space="preserve">办公用房区域保洁 </w:t>
            </w:r>
          </w:p>
          <w:p w14:paraId="46063B5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4933" w:type="dxa"/>
            <w:vAlign w:val="center"/>
          </w:tcPr>
          <w:p w14:paraId="1107E0AF">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val="en-US" w:eastAsia="zh-CN" w:bidi="ar"/>
              </w:rPr>
              <w:t>①</w:t>
            </w:r>
            <w:r>
              <w:rPr>
                <w:rFonts w:hint="eastAsia" w:asciiTheme="minorEastAsia" w:hAnsiTheme="minorEastAsia" w:eastAsiaTheme="minorEastAsia" w:cstheme="minorEastAsia"/>
                <w:b w:val="0"/>
                <w:bCs w:val="0"/>
                <w:color w:val="000000"/>
                <w:kern w:val="0"/>
                <w:sz w:val="24"/>
                <w:szCs w:val="24"/>
                <w:lang w:bidi="ar"/>
              </w:rPr>
              <w:t xml:space="preserve">每月至少对监控摄像头、门禁系统开展 1 次清洁作业。 </w:t>
            </w:r>
          </w:p>
          <w:p w14:paraId="0C1F0829">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val="en-US" w:eastAsia="zh-CN"/>
              </w:rPr>
              <w:t>②</w:t>
            </w:r>
            <w:r>
              <w:rPr>
                <w:rFonts w:hint="eastAsia" w:asciiTheme="minorEastAsia" w:hAnsiTheme="minorEastAsia" w:eastAsiaTheme="minorEastAsia" w:cstheme="minorEastAsia"/>
                <w:b w:val="0"/>
                <w:bCs w:val="0"/>
                <w:color w:val="000000"/>
                <w:kern w:val="0"/>
                <w:sz w:val="24"/>
                <w:szCs w:val="24"/>
                <w:lang w:bidi="ar"/>
              </w:rPr>
              <w:t xml:space="preserve">每日至少对楼梯及楼梯间开展 1 次清洁作业。 </w:t>
            </w:r>
          </w:p>
          <w:p w14:paraId="08A10696">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val="en-US" w:eastAsia="zh-CN" w:bidi="ar"/>
              </w:rPr>
              <w:t>③</w:t>
            </w:r>
            <w:r>
              <w:rPr>
                <w:rFonts w:hint="eastAsia" w:asciiTheme="minorEastAsia" w:hAnsiTheme="minorEastAsia" w:eastAsiaTheme="minorEastAsia" w:cstheme="minorEastAsia"/>
                <w:b w:val="0"/>
                <w:bCs w:val="0"/>
                <w:color w:val="000000"/>
                <w:kern w:val="0"/>
                <w:sz w:val="24"/>
                <w:szCs w:val="24"/>
                <w:lang w:bidi="ar"/>
              </w:rPr>
              <w:t xml:space="preserve">每日至少对开水间开展 1 次清洁作业。 </w:t>
            </w:r>
          </w:p>
          <w:p w14:paraId="5E28B87B">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val="en-US" w:eastAsia="zh-CN"/>
              </w:rPr>
              <w:t>④</w:t>
            </w:r>
            <w:r>
              <w:rPr>
                <w:rFonts w:hint="eastAsia" w:asciiTheme="minorEastAsia" w:hAnsiTheme="minorEastAsia" w:eastAsiaTheme="minorEastAsia" w:cstheme="minorEastAsia"/>
                <w:b w:val="0"/>
                <w:bCs w:val="0"/>
                <w:color w:val="000000"/>
                <w:kern w:val="0"/>
                <w:sz w:val="24"/>
                <w:szCs w:val="24"/>
                <w:lang w:bidi="ar"/>
              </w:rPr>
              <w:t xml:space="preserve">每日至少对作业工具间开展 1 次清洁作业。 </w:t>
            </w:r>
          </w:p>
          <w:p w14:paraId="33F56BC6">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val="en-US" w:eastAsia="zh-CN"/>
              </w:rPr>
              <w:t>⑤</w:t>
            </w:r>
            <w:r>
              <w:rPr>
                <w:rFonts w:hint="eastAsia" w:asciiTheme="minorEastAsia" w:hAnsiTheme="minorEastAsia" w:eastAsiaTheme="minorEastAsia" w:cstheme="minorEastAsia"/>
                <w:b w:val="0"/>
                <w:bCs w:val="0"/>
                <w:color w:val="000000"/>
                <w:kern w:val="0"/>
                <w:sz w:val="24"/>
                <w:szCs w:val="24"/>
                <w:lang w:bidi="ar"/>
              </w:rPr>
              <w:t xml:space="preserve">每日至少对公共卫生间开展 1 次清洁作业。 </w:t>
            </w:r>
          </w:p>
          <w:p w14:paraId="24B2DEAC">
            <w:pPr>
              <w:pStyle w:val="19"/>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color w:val="000000"/>
                <w:kern w:val="0"/>
                <w:sz w:val="24"/>
                <w:szCs w:val="24"/>
                <w:lang w:bidi="ar"/>
              </w:rPr>
            </w:pPr>
            <w:r>
              <w:rPr>
                <w:rFonts w:hint="eastAsia" w:asciiTheme="minorEastAsia" w:hAnsiTheme="minorEastAsia" w:eastAsiaTheme="minorEastAsia" w:cstheme="minorEastAsia"/>
                <w:b w:val="0"/>
                <w:bCs w:val="0"/>
                <w:kern w:val="0"/>
                <w:sz w:val="24"/>
                <w:szCs w:val="24"/>
                <w:lang w:val="en-US" w:eastAsia="zh-CN"/>
              </w:rPr>
              <w:t>⑥</w:t>
            </w:r>
            <w:r>
              <w:rPr>
                <w:rFonts w:hint="eastAsia" w:asciiTheme="minorEastAsia" w:hAnsiTheme="minorEastAsia" w:eastAsiaTheme="minorEastAsia" w:cstheme="minorEastAsia"/>
                <w:b w:val="0"/>
                <w:bCs w:val="0"/>
                <w:color w:val="000000"/>
                <w:kern w:val="0"/>
                <w:sz w:val="24"/>
                <w:szCs w:val="24"/>
                <w:lang w:bidi="ar"/>
              </w:rPr>
              <w:t>每日至少对电梯轿厢开展 1 次清洁作业。</w:t>
            </w:r>
          </w:p>
          <w:p w14:paraId="5894D399">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val="en-US" w:eastAsia="zh-CN" w:bidi="ar"/>
              </w:rPr>
              <w:t>⑦</w:t>
            </w:r>
            <w:r>
              <w:rPr>
                <w:rFonts w:hint="eastAsia" w:asciiTheme="minorEastAsia" w:hAnsiTheme="minorEastAsia" w:eastAsiaTheme="minorEastAsia" w:cstheme="minorEastAsia"/>
                <w:b w:val="0"/>
                <w:bCs w:val="0"/>
                <w:color w:val="000000"/>
                <w:kern w:val="0"/>
                <w:sz w:val="24"/>
                <w:szCs w:val="24"/>
                <w:lang w:bidi="ar"/>
              </w:rPr>
              <w:t>每月至少对平台、屋顶、天沟开展 1 次清洁作业。</w:t>
            </w:r>
          </w:p>
          <w:p w14:paraId="37D99F7E">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val="en-US" w:eastAsia="zh-CN" w:bidi="ar"/>
              </w:rPr>
              <w:t>⑧</w:t>
            </w:r>
            <w:r>
              <w:rPr>
                <w:rFonts w:hint="eastAsia" w:asciiTheme="minorEastAsia" w:hAnsiTheme="minorEastAsia" w:eastAsiaTheme="minorEastAsia" w:cstheme="minorEastAsia"/>
                <w:b w:val="0"/>
                <w:bCs w:val="0"/>
                <w:color w:val="000000"/>
                <w:kern w:val="0"/>
                <w:sz w:val="24"/>
                <w:szCs w:val="24"/>
                <w:lang w:bidi="ar"/>
              </w:rPr>
              <w:t>每季度对石材地面、内墙开展 1 次清洁作业。</w:t>
            </w:r>
          </w:p>
          <w:p w14:paraId="278556F6">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val="en-US" w:eastAsia="zh-CN" w:bidi="ar"/>
              </w:rPr>
              <w:t>⑨</w:t>
            </w:r>
            <w:r>
              <w:rPr>
                <w:rFonts w:hint="eastAsia" w:asciiTheme="minorEastAsia" w:hAnsiTheme="minorEastAsia" w:eastAsiaTheme="minorEastAsia" w:cstheme="minorEastAsia"/>
                <w:b w:val="0"/>
                <w:bCs w:val="0"/>
                <w:color w:val="000000"/>
                <w:kern w:val="0"/>
                <w:sz w:val="24"/>
                <w:szCs w:val="24"/>
                <w:lang w:bidi="ar"/>
              </w:rPr>
              <w:t xml:space="preserve">每月至少对地毯开展 1 次清洁作业。 </w:t>
            </w:r>
          </w:p>
          <w:p w14:paraId="0B3BC066">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sz w:val="24"/>
                <w:szCs w:val="24"/>
              </w:rPr>
              <w:t>以上每点完全符合得XX分，不符合不得分。</w:t>
            </w:r>
          </w:p>
        </w:tc>
        <w:tc>
          <w:tcPr>
            <w:tcW w:w="613" w:type="dxa"/>
            <w:vAlign w:val="center"/>
          </w:tcPr>
          <w:p w14:paraId="249F6C5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09CD1768">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0FE45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3629D7D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48139127">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bidi="ar"/>
              </w:rPr>
              <w:t>公共场地区域保洁</w:t>
            </w:r>
          </w:p>
          <w:p w14:paraId="2E2CB074">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p>
        </w:tc>
        <w:tc>
          <w:tcPr>
            <w:tcW w:w="4933" w:type="dxa"/>
            <w:vAlign w:val="center"/>
          </w:tcPr>
          <w:p w14:paraId="07926B94">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val="en-US" w:eastAsia="zh-CN" w:bidi="ar"/>
              </w:rPr>
              <w:t>①</w:t>
            </w:r>
            <w:r>
              <w:rPr>
                <w:rFonts w:hint="eastAsia" w:asciiTheme="minorEastAsia" w:hAnsiTheme="minorEastAsia" w:eastAsiaTheme="minorEastAsia" w:cstheme="minorEastAsia"/>
                <w:b w:val="0"/>
                <w:bCs w:val="0"/>
                <w:color w:val="000000"/>
                <w:kern w:val="0"/>
                <w:sz w:val="24"/>
                <w:szCs w:val="24"/>
                <w:lang w:bidi="ar"/>
              </w:rPr>
              <w:t>每月至少对路标、宣传栏开展 1 次清洁作业。</w:t>
            </w:r>
          </w:p>
          <w:p w14:paraId="2C54C85D">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val="en-US" w:eastAsia="zh-CN" w:bidi="ar"/>
              </w:rPr>
              <w:t>②</w:t>
            </w:r>
            <w:r>
              <w:rPr>
                <w:rFonts w:hint="eastAsia" w:asciiTheme="minorEastAsia" w:hAnsiTheme="minorEastAsia" w:eastAsiaTheme="minorEastAsia" w:cstheme="minorEastAsia"/>
                <w:b w:val="0"/>
                <w:bCs w:val="0"/>
                <w:color w:val="000000"/>
                <w:kern w:val="0"/>
                <w:sz w:val="24"/>
                <w:szCs w:val="24"/>
                <w:lang w:bidi="ar"/>
              </w:rPr>
              <w:t>每日清扫道路地面、停车场等公共区域 2 次。</w:t>
            </w:r>
          </w:p>
          <w:p w14:paraId="77942DAA">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val="en-US" w:eastAsia="zh-CN"/>
              </w:rPr>
              <w:t>③</w:t>
            </w:r>
            <w:r>
              <w:rPr>
                <w:rFonts w:hint="eastAsia" w:asciiTheme="minorEastAsia" w:hAnsiTheme="minorEastAsia" w:eastAsiaTheme="minorEastAsia" w:cstheme="minorEastAsia"/>
                <w:b w:val="0"/>
                <w:bCs w:val="0"/>
                <w:color w:val="000000"/>
                <w:kern w:val="0"/>
                <w:sz w:val="24"/>
                <w:szCs w:val="24"/>
                <w:lang w:bidi="ar"/>
              </w:rPr>
              <w:t>每月至少对室外照明设备开展 1 次清洁作业。</w:t>
            </w:r>
          </w:p>
          <w:p w14:paraId="12729CBE">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val="en-US" w:eastAsia="zh-CN"/>
              </w:rPr>
              <w:t>④</w:t>
            </w:r>
            <w:r>
              <w:rPr>
                <w:rFonts w:hint="eastAsia" w:asciiTheme="minorEastAsia" w:hAnsiTheme="minorEastAsia" w:eastAsiaTheme="minorEastAsia" w:cstheme="minorEastAsia"/>
                <w:b w:val="0"/>
                <w:bCs w:val="0"/>
                <w:color w:val="000000"/>
                <w:kern w:val="0"/>
                <w:sz w:val="24"/>
                <w:szCs w:val="24"/>
                <w:lang w:bidi="ar"/>
              </w:rPr>
              <w:t xml:space="preserve">每天至少对绿地开展 1 次巡查。 </w:t>
            </w:r>
          </w:p>
          <w:p w14:paraId="203855F2">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color w:val="000000"/>
                <w:kern w:val="0"/>
                <w:sz w:val="24"/>
                <w:szCs w:val="24"/>
                <w:lang w:bidi="ar"/>
              </w:rPr>
            </w:pPr>
            <w:r>
              <w:rPr>
                <w:rFonts w:hint="eastAsia" w:asciiTheme="minorEastAsia" w:hAnsiTheme="minorEastAsia" w:eastAsiaTheme="minorEastAsia" w:cstheme="minorEastAsia"/>
                <w:b w:val="0"/>
                <w:bCs w:val="0"/>
                <w:kern w:val="0"/>
                <w:sz w:val="24"/>
                <w:szCs w:val="24"/>
                <w:lang w:val="en-US" w:eastAsia="zh-CN"/>
              </w:rPr>
              <w:t>⑤</w:t>
            </w:r>
            <w:r>
              <w:rPr>
                <w:rFonts w:hint="eastAsia" w:asciiTheme="minorEastAsia" w:hAnsiTheme="minorEastAsia" w:eastAsiaTheme="minorEastAsia" w:cstheme="minorEastAsia"/>
                <w:b w:val="0"/>
                <w:bCs w:val="0"/>
                <w:color w:val="000000"/>
                <w:kern w:val="0"/>
                <w:sz w:val="24"/>
                <w:szCs w:val="24"/>
                <w:lang w:bidi="ar"/>
              </w:rPr>
              <w:t>每年至少对办公区外立面、2米以上外窗玻璃开展 1 次清洗。</w:t>
            </w:r>
          </w:p>
          <w:p w14:paraId="041AB744">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sz w:val="24"/>
                <w:szCs w:val="24"/>
              </w:rPr>
              <w:t>以上每点完全符合得1分，不符合不得分。</w:t>
            </w:r>
          </w:p>
        </w:tc>
        <w:tc>
          <w:tcPr>
            <w:tcW w:w="613" w:type="dxa"/>
            <w:vAlign w:val="center"/>
          </w:tcPr>
          <w:p w14:paraId="6811720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2EA6905F">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7A625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0A0CE30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029015A1">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rPr>
              <w:t>生活垃圾分类管理与外运方案</w:t>
            </w:r>
          </w:p>
        </w:tc>
        <w:tc>
          <w:tcPr>
            <w:tcW w:w="4933" w:type="dxa"/>
            <w:vAlign w:val="center"/>
          </w:tcPr>
          <w:p w14:paraId="39326B2A">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生活垃圾分类管理与外运方案</w:t>
            </w:r>
            <w:r>
              <w:rPr>
                <w:rFonts w:hint="eastAsia" w:asciiTheme="minorEastAsia" w:hAnsiTheme="minorEastAsia" w:eastAsiaTheme="minorEastAsia" w:cstheme="minorEastAsia"/>
                <w:kern w:val="0"/>
                <w:sz w:val="24"/>
                <w:szCs w:val="24"/>
                <w:lang w:eastAsia="zh-CN"/>
              </w:rPr>
              <w:t>，</w:t>
            </w:r>
            <w:r>
              <w:rPr>
                <w:rFonts w:hint="eastAsia" w:asciiTheme="minorEastAsia" w:hAnsiTheme="minorEastAsia" w:eastAsiaTheme="minorEastAsia" w:cstheme="minorEastAsia"/>
                <w:kern w:val="0"/>
                <w:sz w:val="24"/>
                <w:szCs w:val="24"/>
              </w:rPr>
              <w:t>包括</w:t>
            </w:r>
          </w:p>
          <w:p w14:paraId="38CB4605">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lang w:val="zh-CN"/>
              </w:rPr>
              <w:t>提供本项目</w:t>
            </w:r>
            <w:r>
              <w:rPr>
                <w:rFonts w:hint="eastAsia" w:asciiTheme="minorEastAsia" w:hAnsiTheme="minorEastAsia" w:eastAsiaTheme="minorEastAsia" w:cstheme="minorEastAsia"/>
                <w:kern w:val="0"/>
                <w:sz w:val="24"/>
                <w:szCs w:val="24"/>
              </w:rPr>
              <w:t>设置的垃圾分类驿站、垃圾桶、转运车辆、转运站的保洁与消毒等管理运行方案</w:t>
            </w:r>
            <w:r>
              <w:rPr>
                <w:rFonts w:hint="eastAsia" w:asciiTheme="minorEastAsia" w:hAnsiTheme="minorEastAsia" w:eastAsiaTheme="minorEastAsia" w:cstheme="minorEastAsia"/>
                <w:kern w:val="0"/>
                <w:sz w:val="24"/>
                <w:szCs w:val="24"/>
                <w:lang w:eastAsia="zh-CN"/>
              </w:rPr>
              <w:t>；</w:t>
            </w:r>
          </w:p>
          <w:p w14:paraId="27BE292C">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②提供四分类生活垃圾转运与消纳等处置方案。</w:t>
            </w:r>
          </w:p>
          <w:p w14:paraId="04241605">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详细，专门针对本项目，符合采购需求和实际情况视为符合；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属于通用类，非专门针对本项目，部分符合实际情况视为部分符合；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复制粘贴采购需求，非专门针对本项目，不符合实际情况或未提供视为不符合。</w:t>
            </w:r>
          </w:p>
          <w:p w14:paraId="271F190D">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lang w:eastAsia="zh-CN"/>
              </w:rPr>
              <w:t>以上每一项</w:t>
            </w:r>
            <w:r>
              <w:rPr>
                <w:rFonts w:hint="eastAsia" w:asciiTheme="minorEastAsia" w:hAnsiTheme="minorEastAsia" w:eastAsiaTheme="minorEastAsia" w:cstheme="minorEastAsia"/>
                <w:kern w:val="0"/>
                <w:sz w:val="24"/>
                <w:szCs w:val="24"/>
              </w:rPr>
              <w:t>符合得XX分，部分符合得XX分，不符合不得分，此项最高XX分</w:t>
            </w:r>
            <w:r>
              <w:rPr>
                <w:rFonts w:hint="eastAsia" w:asciiTheme="minorEastAsia" w:hAnsiTheme="minorEastAsia" w:eastAsiaTheme="minorEastAsia" w:cstheme="minorEastAsia"/>
                <w:kern w:val="0"/>
                <w:sz w:val="24"/>
                <w:szCs w:val="24"/>
                <w:lang w:eastAsia="zh-CN"/>
              </w:rPr>
              <w:t>。</w:t>
            </w:r>
          </w:p>
        </w:tc>
        <w:tc>
          <w:tcPr>
            <w:tcW w:w="613" w:type="dxa"/>
            <w:vAlign w:val="center"/>
          </w:tcPr>
          <w:p w14:paraId="431DD990">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2ECBA026">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rPr>
              <w:t>主观</w:t>
            </w:r>
          </w:p>
        </w:tc>
      </w:tr>
      <w:tr w14:paraId="2131C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4ADCFE4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161C28B7">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sz w:val="24"/>
                <w:szCs w:val="24"/>
              </w:rPr>
              <w:t>垃圾</w:t>
            </w:r>
            <w:r>
              <w:rPr>
                <w:rFonts w:hint="eastAsia" w:asciiTheme="minorEastAsia" w:hAnsiTheme="minorEastAsia" w:eastAsiaTheme="minorEastAsia" w:cstheme="minorEastAsia"/>
                <w:sz w:val="24"/>
                <w:szCs w:val="24"/>
                <w:lang w:val="en-US" w:eastAsia="zh-CN"/>
              </w:rPr>
              <w:t>处理</w:t>
            </w:r>
          </w:p>
        </w:tc>
        <w:tc>
          <w:tcPr>
            <w:tcW w:w="4933" w:type="dxa"/>
            <w:vAlign w:val="center"/>
          </w:tcPr>
          <w:p w14:paraId="777E34A3">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val="en-US" w:eastAsia="zh-CN" w:bidi="ar"/>
              </w:rPr>
              <w:t>①</w:t>
            </w:r>
            <w:r>
              <w:rPr>
                <w:rFonts w:hint="eastAsia" w:asciiTheme="minorEastAsia" w:hAnsiTheme="minorEastAsia" w:eastAsiaTheme="minorEastAsia" w:cstheme="minorEastAsia"/>
                <w:b w:val="0"/>
                <w:bCs w:val="0"/>
                <w:color w:val="000000"/>
                <w:kern w:val="0"/>
                <w:sz w:val="24"/>
                <w:szCs w:val="24"/>
                <w:lang w:bidi="ar"/>
              </w:rPr>
              <w:t>每日至少对垃圾桶身开展 1 次清洁作业。</w:t>
            </w:r>
          </w:p>
          <w:p w14:paraId="0F6419C1">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val="en-US" w:eastAsia="zh-CN"/>
              </w:rPr>
              <w:t>②</w:t>
            </w:r>
            <w:r>
              <w:rPr>
                <w:rFonts w:hint="eastAsia" w:asciiTheme="minorEastAsia" w:hAnsiTheme="minorEastAsia" w:eastAsiaTheme="minorEastAsia" w:cstheme="minorEastAsia"/>
                <w:b w:val="0"/>
                <w:bCs w:val="0"/>
                <w:color w:val="000000"/>
                <w:kern w:val="0"/>
                <w:sz w:val="24"/>
                <w:szCs w:val="24"/>
                <w:lang w:bidi="ar"/>
              </w:rPr>
              <w:t xml:space="preserve">每日至少对垃圾中转房开展 1 次清洁作业。 </w:t>
            </w:r>
          </w:p>
          <w:p w14:paraId="28C31588">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val="en-US" w:eastAsia="zh-CN"/>
              </w:rPr>
              <w:t>③</w:t>
            </w:r>
            <w:r>
              <w:rPr>
                <w:rFonts w:hint="eastAsia" w:asciiTheme="minorEastAsia" w:hAnsiTheme="minorEastAsia" w:eastAsiaTheme="minorEastAsia" w:cstheme="minorEastAsia"/>
                <w:b w:val="0"/>
                <w:bCs w:val="0"/>
                <w:color w:val="000000"/>
                <w:kern w:val="0"/>
                <w:sz w:val="24"/>
                <w:szCs w:val="24"/>
                <w:lang w:bidi="ar"/>
              </w:rPr>
              <w:t>每半年至少对化粪池开展 1 次清洁作业。</w:t>
            </w:r>
          </w:p>
          <w:p w14:paraId="62B9BF13">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val="en-US" w:eastAsia="zh-CN"/>
              </w:rPr>
              <w:t>④</w:t>
            </w:r>
            <w:r>
              <w:rPr>
                <w:rFonts w:hint="eastAsia" w:asciiTheme="minorEastAsia" w:hAnsiTheme="minorEastAsia" w:eastAsiaTheme="minorEastAsia" w:cstheme="minorEastAsia"/>
                <w:b w:val="0"/>
                <w:bCs w:val="0"/>
                <w:color w:val="000000"/>
                <w:kern w:val="0"/>
                <w:sz w:val="24"/>
                <w:szCs w:val="24"/>
                <w:lang w:bidi="ar"/>
              </w:rPr>
              <w:t xml:space="preserve">每个工作日内要对楼层产生的垃圾，进行清理分类，并运至垃圾集中堆放点。 </w:t>
            </w:r>
          </w:p>
          <w:p w14:paraId="67787ED3">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sz w:val="24"/>
                <w:szCs w:val="24"/>
              </w:rPr>
              <w:t>以上每点完全符合得</w:t>
            </w:r>
            <w:r>
              <w:rPr>
                <w:rFonts w:hint="eastAsia" w:asciiTheme="minorEastAsia" w:hAnsiTheme="minorEastAsia" w:eastAsiaTheme="minorEastAsia" w:cstheme="minorEastAsia"/>
                <w:b w:val="0"/>
                <w:bCs w:val="0"/>
                <w:sz w:val="24"/>
                <w:szCs w:val="24"/>
                <w:lang w:val="en-US" w:eastAsia="zh-CN"/>
              </w:rPr>
              <w:t>XX</w:t>
            </w:r>
            <w:r>
              <w:rPr>
                <w:rFonts w:hint="eastAsia" w:asciiTheme="minorEastAsia" w:hAnsiTheme="minorEastAsia" w:eastAsiaTheme="minorEastAsia" w:cstheme="minorEastAsia"/>
                <w:b w:val="0"/>
                <w:bCs w:val="0"/>
                <w:sz w:val="24"/>
                <w:szCs w:val="24"/>
              </w:rPr>
              <w:t>分，不符合不得分。</w:t>
            </w:r>
          </w:p>
        </w:tc>
        <w:tc>
          <w:tcPr>
            <w:tcW w:w="613" w:type="dxa"/>
            <w:vAlign w:val="center"/>
          </w:tcPr>
          <w:p w14:paraId="1D7700E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14535A15">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72C8B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2916A44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58132EA3">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rPr>
              <w:t>卫生消毒</w:t>
            </w:r>
          </w:p>
        </w:tc>
        <w:tc>
          <w:tcPr>
            <w:tcW w:w="4933" w:type="dxa"/>
            <w:vAlign w:val="center"/>
          </w:tcPr>
          <w:p w14:paraId="616C0635">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val="en-US" w:eastAsia="zh-CN" w:bidi="ar"/>
              </w:rPr>
              <w:t>①</w:t>
            </w:r>
            <w:r>
              <w:rPr>
                <w:rFonts w:hint="eastAsia" w:asciiTheme="minorEastAsia" w:hAnsiTheme="minorEastAsia" w:eastAsiaTheme="minorEastAsia" w:cstheme="minorEastAsia"/>
                <w:b w:val="0"/>
                <w:bCs w:val="0"/>
                <w:color w:val="000000"/>
                <w:kern w:val="0"/>
                <w:sz w:val="24"/>
                <w:szCs w:val="24"/>
                <w:lang w:bidi="ar"/>
              </w:rPr>
              <w:t xml:space="preserve">每周至少对办公用房区域、公共场所区域开展 1 次消毒作业。 </w:t>
            </w:r>
          </w:p>
          <w:p w14:paraId="3F1030D8">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val="en-US" w:eastAsia="zh-CN"/>
              </w:rPr>
              <w:t>②</w:t>
            </w:r>
            <w:r>
              <w:rPr>
                <w:rFonts w:hint="eastAsia" w:asciiTheme="minorEastAsia" w:hAnsiTheme="minorEastAsia" w:eastAsiaTheme="minorEastAsia" w:cstheme="minorEastAsia"/>
                <w:b w:val="0"/>
                <w:bCs w:val="0"/>
                <w:color w:val="000000"/>
                <w:kern w:val="0"/>
                <w:sz w:val="24"/>
                <w:szCs w:val="24"/>
                <w:lang w:bidi="ar"/>
              </w:rPr>
              <w:t xml:space="preserve">每季度至少对消灭老鼠、蟑螂，控制室内外蚊虫孳生开展 1 次作业。 </w:t>
            </w:r>
          </w:p>
          <w:p w14:paraId="13A027B0">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sz w:val="24"/>
                <w:szCs w:val="24"/>
              </w:rPr>
              <w:t>以上每点完全符合得XX分，不符合不得分。</w:t>
            </w:r>
          </w:p>
        </w:tc>
        <w:tc>
          <w:tcPr>
            <w:tcW w:w="613" w:type="dxa"/>
            <w:vAlign w:val="center"/>
          </w:tcPr>
          <w:p w14:paraId="2941A8D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160A15E7">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2F0EB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73F9612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5DBD239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sz w:val="24"/>
                <w:szCs w:val="24"/>
              </w:rPr>
              <w:t>有害生物防治管理服务方案</w:t>
            </w:r>
          </w:p>
        </w:tc>
        <w:tc>
          <w:tcPr>
            <w:tcW w:w="4933" w:type="dxa"/>
            <w:vAlign w:val="center"/>
          </w:tcPr>
          <w:p w14:paraId="1A46364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有害生物防治管理服务方案包括：</w:t>
            </w:r>
          </w:p>
          <w:p w14:paraId="28A45CB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①灭蟑螂服务方案；</w:t>
            </w:r>
          </w:p>
          <w:p w14:paraId="302D796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②灭老鼠服务方案；</w:t>
            </w:r>
          </w:p>
          <w:p w14:paraId="4463252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③灭蚊蝇服务方案。</w:t>
            </w:r>
          </w:p>
          <w:p w14:paraId="0B402E0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复制粘贴采购需求，非专门针对本项目，不符合实际情况或未提供视为不符合。以上每一项符合得XX分，部分符合得XX分，不符合不得分，此项最高XX分。</w:t>
            </w:r>
          </w:p>
        </w:tc>
        <w:tc>
          <w:tcPr>
            <w:tcW w:w="613" w:type="dxa"/>
            <w:vAlign w:val="center"/>
          </w:tcPr>
          <w:p w14:paraId="0C1B6AA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267F2C6C">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77E8B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2914F1A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1B36ECEB">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rPr>
              <w:t>化粪池清掏与外运服务方案</w:t>
            </w:r>
          </w:p>
        </w:tc>
        <w:tc>
          <w:tcPr>
            <w:tcW w:w="4933" w:type="dxa"/>
            <w:vAlign w:val="center"/>
          </w:tcPr>
          <w:p w14:paraId="0A6AC65F">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化粪池清掏与外运服务方案</w:t>
            </w:r>
            <w:r>
              <w:rPr>
                <w:rFonts w:hint="eastAsia" w:asciiTheme="minorEastAsia" w:hAnsiTheme="minorEastAsia" w:eastAsiaTheme="minorEastAsia" w:cstheme="minorEastAsia"/>
                <w:kern w:val="0"/>
                <w:sz w:val="24"/>
                <w:szCs w:val="24"/>
                <w:lang w:eastAsia="zh-CN"/>
              </w:rPr>
              <w:t>，</w:t>
            </w:r>
            <w:r>
              <w:rPr>
                <w:rFonts w:hint="eastAsia" w:asciiTheme="minorEastAsia" w:hAnsiTheme="minorEastAsia" w:eastAsiaTheme="minorEastAsia" w:cstheme="minorEastAsia"/>
                <w:kern w:val="0"/>
                <w:sz w:val="24"/>
                <w:szCs w:val="24"/>
              </w:rPr>
              <w:t>包括</w:t>
            </w:r>
            <w:r>
              <w:rPr>
                <w:rFonts w:hint="eastAsia" w:asciiTheme="minorEastAsia" w:hAnsiTheme="minorEastAsia" w:eastAsiaTheme="minorEastAsia" w:cstheme="minorEastAsia"/>
                <w:kern w:val="0"/>
                <w:sz w:val="24"/>
                <w:szCs w:val="24"/>
                <w:lang w:eastAsia="zh-CN"/>
              </w:rPr>
              <w:t>：</w:t>
            </w:r>
          </w:p>
          <w:p w14:paraId="16724EEC">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lang w:val="zh-CN"/>
              </w:rPr>
              <w:t>提供</w:t>
            </w:r>
            <w:r>
              <w:rPr>
                <w:rFonts w:hint="eastAsia" w:asciiTheme="minorEastAsia" w:hAnsiTheme="minorEastAsia" w:eastAsiaTheme="minorEastAsia" w:cstheme="minorEastAsia"/>
                <w:kern w:val="0"/>
                <w:sz w:val="24"/>
                <w:szCs w:val="24"/>
              </w:rPr>
              <w:t>所设置的化粪池、污水池、隔油池的清洗清掏的服务标准，操作流程、监督程序等服务方案</w:t>
            </w:r>
            <w:r>
              <w:rPr>
                <w:rFonts w:hint="eastAsia" w:asciiTheme="minorEastAsia" w:hAnsiTheme="minorEastAsia" w:eastAsiaTheme="minorEastAsia" w:cstheme="minorEastAsia"/>
                <w:kern w:val="0"/>
                <w:sz w:val="24"/>
                <w:szCs w:val="24"/>
                <w:lang w:eastAsia="zh-CN"/>
              </w:rPr>
              <w:t>；</w:t>
            </w:r>
          </w:p>
          <w:p w14:paraId="0AD19AD8">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lang w:eastAsia="zh-CN"/>
              </w:rPr>
              <w:t>外</w:t>
            </w:r>
            <w:r>
              <w:rPr>
                <w:rFonts w:hint="eastAsia" w:asciiTheme="minorEastAsia" w:hAnsiTheme="minorEastAsia" w:eastAsiaTheme="minorEastAsia" w:cstheme="minorEastAsia"/>
                <w:kern w:val="0"/>
                <w:sz w:val="24"/>
                <w:szCs w:val="24"/>
              </w:rPr>
              <w:t>运消纳和应急处理等方案。</w:t>
            </w:r>
          </w:p>
          <w:p w14:paraId="4ABDB832">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详细，专门针对本项目，符合采购需求和实际情况视为符合；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属于通用类，非专门针对本项目，部分符合实际情况视为部分符合；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复制粘贴采购需求，非专门针对本项目，不符合实际情况或未提供视为不符合。</w:t>
            </w:r>
          </w:p>
          <w:p w14:paraId="112CEB81">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kern w:val="0"/>
                <w:sz w:val="24"/>
                <w:szCs w:val="24"/>
                <w:lang w:eastAsia="zh-CN"/>
              </w:rPr>
              <w:t>以上每一项</w:t>
            </w:r>
            <w:r>
              <w:rPr>
                <w:rFonts w:hint="eastAsia" w:asciiTheme="minorEastAsia" w:hAnsiTheme="minorEastAsia" w:eastAsiaTheme="minorEastAsia" w:cstheme="minorEastAsia"/>
                <w:kern w:val="0"/>
                <w:sz w:val="24"/>
                <w:szCs w:val="24"/>
              </w:rPr>
              <w:t>符合得XX分，部分符合得XX分，不符合不得分，此项最高XX分</w:t>
            </w:r>
            <w:r>
              <w:rPr>
                <w:rFonts w:hint="eastAsia" w:asciiTheme="minorEastAsia" w:hAnsiTheme="minorEastAsia" w:eastAsiaTheme="minorEastAsia" w:cstheme="minorEastAsia"/>
                <w:kern w:val="0"/>
                <w:sz w:val="24"/>
                <w:szCs w:val="24"/>
                <w:lang w:eastAsia="zh-CN"/>
              </w:rPr>
              <w:t>。</w:t>
            </w:r>
          </w:p>
        </w:tc>
        <w:tc>
          <w:tcPr>
            <w:tcW w:w="613" w:type="dxa"/>
            <w:vAlign w:val="center"/>
          </w:tcPr>
          <w:p w14:paraId="62B980A0">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193C692B">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rPr>
              <w:t>主观</w:t>
            </w:r>
          </w:p>
        </w:tc>
      </w:tr>
      <w:tr w14:paraId="3F9E9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1127229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18744189">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主要装备和工具配备方案</w:t>
            </w:r>
          </w:p>
        </w:tc>
        <w:tc>
          <w:tcPr>
            <w:tcW w:w="4933" w:type="dxa"/>
            <w:vAlign w:val="center"/>
          </w:tcPr>
          <w:p w14:paraId="2F27107F">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配备先进</w:t>
            </w:r>
            <w:r>
              <w:rPr>
                <w:rFonts w:hint="eastAsia" w:asciiTheme="minorEastAsia" w:hAnsiTheme="minorEastAsia" w:eastAsiaTheme="minorEastAsia" w:cstheme="minorEastAsia"/>
                <w:kern w:val="0"/>
                <w:sz w:val="24"/>
                <w:szCs w:val="24"/>
                <w:lang w:val="zh-CN"/>
              </w:rPr>
              <w:t>保洁与绿化</w:t>
            </w:r>
            <w:r>
              <w:rPr>
                <w:rFonts w:hint="eastAsia" w:asciiTheme="minorEastAsia" w:hAnsiTheme="minorEastAsia" w:eastAsiaTheme="minorEastAsia" w:cstheme="minorEastAsia"/>
                <w:kern w:val="0"/>
                <w:sz w:val="24"/>
                <w:szCs w:val="24"/>
              </w:rPr>
              <w:t>自动工具，包括室内外</w:t>
            </w:r>
            <w:r>
              <w:rPr>
                <w:rFonts w:hint="eastAsia" w:asciiTheme="minorEastAsia" w:hAnsiTheme="minorEastAsia" w:eastAsiaTheme="minorEastAsia" w:cstheme="minorEastAsia"/>
                <w:kern w:val="0"/>
                <w:sz w:val="24"/>
                <w:szCs w:val="24"/>
                <w:lang w:eastAsia="zh-CN"/>
              </w:rPr>
              <w:t>扫地机</w:t>
            </w:r>
            <w:r>
              <w:rPr>
                <w:rFonts w:hint="eastAsia" w:asciiTheme="minorEastAsia" w:hAnsiTheme="minorEastAsia" w:eastAsiaTheme="minorEastAsia" w:cstheme="minorEastAsia"/>
                <w:kern w:val="0"/>
                <w:sz w:val="24"/>
                <w:szCs w:val="24"/>
              </w:rPr>
              <w:t>、草坪修剪设备等机械装备，需提供装备一览表</w:t>
            </w:r>
            <w:r>
              <w:rPr>
                <w:rFonts w:hint="eastAsia" w:asciiTheme="minorEastAsia" w:hAnsiTheme="minorEastAsia" w:eastAsiaTheme="minorEastAsia" w:cstheme="minorEastAsia"/>
                <w:kern w:val="0"/>
                <w:sz w:val="24"/>
                <w:szCs w:val="24"/>
                <w:lang w:eastAsia="zh-CN"/>
              </w:rPr>
              <w:t>，</w:t>
            </w:r>
            <w:r>
              <w:rPr>
                <w:rFonts w:hint="eastAsia" w:asciiTheme="minorEastAsia" w:hAnsiTheme="minorEastAsia" w:eastAsiaTheme="minorEastAsia" w:cstheme="minorEastAsia"/>
                <w:kern w:val="0"/>
                <w:sz w:val="24"/>
                <w:szCs w:val="24"/>
              </w:rPr>
              <w:t>购置发票</w:t>
            </w:r>
            <w:r>
              <w:rPr>
                <w:rFonts w:hint="eastAsia" w:asciiTheme="minorEastAsia" w:hAnsiTheme="minorEastAsia" w:eastAsiaTheme="minorEastAsia" w:cstheme="minorEastAsia"/>
                <w:kern w:val="0"/>
                <w:sz w:val="24"/>
                <w:szCs w:val="24"/>
                <w:lang w:eastAsia="zh-CN"/>
              </w:rPr>
              <w:t>或租赁合同</w:t>
            </w:r>
            <w:r>
              <w:rPr>
                <w:rFonts w:hint="eastAsia" w:asciiTheme="minorEastAsia" w:hAnsiTheme="minorEastAsia" w:eastAsiaTheme="minorEastAsia" w:cstheme="minorEastAsia"/>
                <w:kern w:val="0"/>
                <w:sz w:val="24"/>
                <w:szCs w:val="24"/>
              </w:rPr>
              <w:t>进行</w:t>
            </w:r>
            <w:r>
              <w:rPr>
                <w:rFonts w:hint="eastAsia" w:asciiTheme="minorEastAsia" w:hAnsiTheme="minorEastAsia" w:eastAsiaTheme="minorEastAsia" w:cstheme="minorEastAsia"/>
                <w:kern w:val="0"/>
                <w:sz w:val="24"/>
                <w:szCs w:val="24"/>
                <w:lang w:eastAsia="zh-CN"/>
              </w:rPr>
              <w:t>证明</w:t>
            </w:r>
            <w:r>
              <w:rPr>
                <w:rFonts w:hint="eastAsia" w:asciiTheme="minorEastAsia" w:hAnsiTheme="minorEastAsia" w:eastAsiaTheme="minorEastAsia" w:cstheme="minorEastAsia"/>
                <w:kern w:val="0"/>
                <w:sz w:val="24"/>
                <w:szCs w:val="24"/>
              </w:rPr>
              <w:t>。每台得XX分；最高XX分。</w:t>
            </w:r>
          </w:p>
        </w:tc>
        <w:tc>
          <w:tcPr>
            <w:tcW w:w="613" w:type="dxa"/>
            <w:vAlign w:val="center"/>
          </w:tcPr>
          <w:p w14:paraId="38B6CC9C">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34BC4FC8">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val="zh-CN"/>
              </w:rPr>
              <w:t>客观</w:t>
            </w:r>
          </w:p>
        </w:tc>
      </w:tr>
      <w:tr w14:paraId="1D7C7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7130AF7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577E8A7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绿化养护管理服务方案</w:t>
            </w:r>
          </w:p>
        </w:tc>
        <w:tc>
          <w:tcPr>
            <w:tcW w:w="4933" w:type="dxa"/>
            <w:vAlign w:val="center"/>
          </w:tcPr>
          <w:p w14:paraId="2BD8B43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投标人需提供绿化养护管理服务方案，包括：</w:t>
            </w:r>
          </w:p>
          <w:p w14:paraId="0A0E1B6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①室外绿植灌溉、施肥服务方案；</w:t>
            </w:r>
          </w:p>
          <w:p w14:paraId="084DB75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②室内植物摆放服务方案；</w:t>
            </w:r>
          </w:p>
          <w:p w14:paraId="687A738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③病虫害防治服务方案；</w:t>
            </w:r>
          </w:p>
          <w:p w14:paraId="276FB8A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④冬春季防寒服务方案；</w:t>
            </w:r>
          </w:p>
          <w:p w14:paraId="64507F8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⑤</w:t>
            </w:r>
            <w:r>
              <w:rPr>
                <w:rFonts w:hint="eastAsia" w:asciiTheme="minorEastAsia" w:hAnsiTheme="minorEastAsia" w:eastAsiaTheme="minorEastAsia" w:cstheme="minorEastAsia"/>
                <w:b w:val="0"/>
                <w:bCs w:val="0"/>
                <w:sz w:val="24"/>
                <w:szCs w:val="24"/>
                <w:lang w:eastAsia="zh-CN"/>
              </w:rPr>
              <w:t>绿地</w:t>
            </w:r>
            <w:r>
              <w:rPr>
                <w:rFonts w:hint="eastAsia" w:asciiTheme="minorEastAsia" w:hAnsiTheme="minorEastAsia" w:eastAsiaTheme="minorEastAsia" w:cstheme="minorEastAsia"/>
                <w:b w:val="0"/>
                <w:bCs w:val="0"/>
                <w:sz w:val="24"/>
                <w:szCs w:val="24"/>
              </w:rPr>
              <w:t>水池管理服务方案；</w:t>
            </w:r>
          </w:p>
          <w:p w14:paraId="63749E1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⑥绿化设施维护服务方案；</w:t>
            </w:r>
          </w:p>
          <w:p w14:paraId="0DACC7D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⑦室外绿植修剪、补植、改植服务方案。</w:t>
            </w:r>
          </w:p>
          <w:p w14:paraId="157B9F6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复制粘贴采购需求，非专门针对本项目，不符合实际情况或未提供视为不符合。以上每一项符合得XX分，部分符合得XX分，不符合不得分，此项最高XX分。</w:t>
            </w:r>
          </w:p>
        </w:tc>
        <w:tc>
          <w:tcPr>
            <w:tcW w:w="613" w:type="dxa"/>
            <w:vAlign w:val="center"/>
          </w:tcPr>
          <w:p w14:paraId="04B7AAF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073F40B1">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1FB7D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49CF293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6C22A2CF">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rPr>
              <w:t>出入管理</w:t>
            </w:r>
          </w:p>
        </w:tc>
        <w:tc>
          <w:tcPr>
            <w:tcW w:w="4933" w:type="dxa"/>
            <w:vAlign w:val="top"/>
          </w:tcPr>
          <w:p w14:paraId="71A6FBD5">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color w:val="000000"/>
                <w:kern w:val="0"/>
                <w:sz w:val="24"/>
                <w:szCs w:val="24"/>
                <w:lang w:bidi="ar"/>
              </w:rPr>
            </w:pPr>
            <w:r>
              <w:rPr>
                <w:rFonts w:hint="eastAsia" w:asciiTheme="minorEastAsia" w:hAnsiTheme="minorEastAsia" w:eastAsiaTheme="minorEastAsia" w:cstheme="minorEastAsia"/>
                <w:b w:val="0"/>
                <w:bCs w:val="0"/>
                <w:color w:val="000000"/>
                <w:kern w:val="0"/>
                <w:sz w:val="24"/>
                <w:szCs w:val="24"/>
                <w:lang w:bidi="ar"/>
              </w:rPr>
              <w:t xml:space="preserve">办公楼（区）主出入口应当实行 24 小时值班制。 </w:t>
            </w:r>
          </w:p>
          <w:p w14:paraId="472E27E2">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color w:val="000000"/>
                <w:kern w:val="0"/>
                <w:sz w:val="24"/>
                <w:szCs w:val="24"/>
                <w:lang w:bidi="ar"/>
              </w:rPr>
              <w:t>完全符合得</w:t>
            </w:r>
            <w:r>
              <w:rPr>
                <w:rFonts w:hint="eastAsia" w:asciiTheme="minorEastAsia" w:hAnsiTheme="minorEastAsia" w:eastAsiaTheme="minorEastAsia" w:cstheme="minorEastAsia"/>
                <w:b w:val="0"/>
                <w:bCs w:val="0"/>
                <w:color w:val="000000"/>
                <w:kern w:val="0"/>
                <w:sz w:val="24"/>
                <w:szCs w:val="24"/>
                <w:lang w:val="en-US" w:eastAsia="zh-CN" w:bidi="ar"/>
              </w:rPr>
              <w:t>XX</w:t>
            </w:r>
            <w:r>
              <w:rPr>
                <w:rFonts w:hint="eastAsia" w:asciiTheme="minorEastAsia" w:hAnsiTheme="minorEastAsia" w:eastAsiaTheme="minorEastAsia" w:cstheme="minorEastAsia"/>
                <w:b w:val="0"/>
                <w:bCs w:val="0"/>
                <w:color w:val="000000"/>
                <w:kern w:val="0"/>
                <w:sz w:val="24"/>
                <w:szCs w:val="24"/>
                <w:lang w:bidi="ar"/>
              </w:rPr>
              <w:t>分，不符合不得分。</w:t>
            </w:r>
          </w:p>
        </w:tc>
        <w:tc>
          <w:tcPr>
            <w:tcW w:w="613" w:type="dxa"/>
            <w:vAlign w:val="center"/>
          </w:tcPr>
          <w:p w14:paraId="183FDE8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5A3904F9">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11F65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30F368B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16E98E0B">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rPr>
              <w:t>值班巡查</w:t>
            </w:r>
          </w:p>
        </w:tc>
        <w:tc>
          <w:tcPr>
            <w:tcW w:w="4933" w:type="dxa"/>
            <w:vAlign w:val="top"/>
          </w:tcPr>
          <w:p w14:paraId="072258CB">
            <w:pPr>
              <w:pStyle w:val="19"/>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val="en-US" w:eastAsia="zh-CN"/>
              </w:rPr>
              <w:t>①</w:t>
            </w:r>
            <w:r>
              <w:rPr>
                <w:rFonts w:hint="eastAsia" w:asciiTheme="minorEastAsia" w:hAnsiTheme="minorEastAsia" w:eastAsiaTheme="minorEastAsia" w:cstheme="minorEastAsia"/>
                <w:b w:val="0"/>
                <w:bCs w:val="0"/>
                <w:sz w:val="24"/>
                <w:szCs w:val="24"/>
              </w:rPr>
              <w:t>建立 24 小时值班巡查制度。</w:t>
            </w:r>
          </w:p>
          <w:p w14:paraId="1CC02A0F">
            <w:pPr>
              <w:pStyle w:val="19"/>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val="en-US" w:eastAsia="zh-CN"/>
              </w:rPr>
              <w:t>②</w:t>
            </w:r>
            <w:r>
              <w:rPr>
                <w:rFonts w:hint="eastAsia" w:asciiTheme="minorEastAsia" w:hAnsiTheme="minorEastAsia" w:eastAsiaTheme="minorEastAsia" w:cstheme="minorEastAsia"/>
                <w:b w:val="0"/>
                <w:bCs w:val="0"/>
                <w:sz w:val="24"/>
                <w:szCs w:val="24"/>
              </w:rPr>
              <w:t xml:space="preserve">监控设备 24 小时正常运行，监控室实行专人 24 小时值班制度。 </w:t>
            </w:r>
          </w:p>
          <w:p w14:paraId="06E08342">
            <w:pPr>
              <w:pStyle w:val="19"/>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val="en-US" w:eastAsia="zh-CN"/>
              </w:rPr>
              <w:t>③</w:t>
            </w:r>
            <w:r>
              <w:rPr>
                <w:rFonts w:hint="eastAsia" w:asciiTheme="minorEastAsia" w:hAnsiTheme="minorEastAsia" w:eastAsiaTheme="minorEastAsia" w:cstheme="minorEastAsia"/>
                <w:b w:val="0"/>
                <w:bCs w:val="0"/>
                <w:sz w:val="24"/>
                <w:szCs w:val="24"/>
              </w:rPr>
              <w:t xml:space="preserve">监控记录保持完整，保存时间不应少于 90 天。 </w:t>
            </w:r>
          </w:p>
          <w:p w14:paraId="73FAE669">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sz w:val="24"/>
                <w:szCs w:val="24"/>
              </w:rPr>
              <w:t>以上每点完全符合得</w:t>
            </w:r>
            <w:r>
              <w:rPr>
                <w:rFonts w:hint="eastAsia" w:asciiTheme="minorEastAsia" w:hAnsiTheme="minorEastAsia" w:eastAsiaTheme="minorEastAsia" w:cstheme="minorEastAsia"/>
                <w:b w:val="0"/>
                <w:bCs w:val="0"/>
                <w:sz w:val="24"/>
                <w:szCs w:val="24"/>
                <w:lang w:val="en-US" w:eastAsia="zh-CN"/>
              </w:rPr>
              <w:t>XX</w:t>
            </w:r>
            <w:r>
              <w:rPr>
                <w:rFonts w:hint="eastAsia" w:asciiTheme="minorEastAsia" w:hAnsiTheme="minorEastAsia" w:eastAsiaTheme="minorEastAsia" w:cstheme="minorEastAsia"/>
                <w:b w:val="0"/>
                <w:bCs w:val="0"/>
                <w:sz w:val="24"/>
                <w:szCs w:val="24"/>
              </w:rPr>
              <w:t>分，不符合不得分。</w:t>
            </w:r>
          </w:p>
        </w:tc>
        <w:tc>
          <w:tcPr>
            <w:tcW w:w="613" w:type="dxa"/>
            <w:vAlign w:val="center"/>
          </w:tcPr>
          <w:p w14:paraId="56D3DC2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04C85FE5">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73578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12DEAEB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167F2EC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sz w:val="24"/>
                <w:szCs w:val="24"/>
              </w:rPr>
              <w:t>保安服务方案</w:t>
            </w:r>
          </w:p>
        </w:tc>
        <w:tc>
          <w:tcPr>
            <w:tcW w:w="4933" w:type="dxa"/>
            <w:vAlign w:val="center"/>
          </w:tcPr>
          <w:p w14:paraId="63EB47F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投标人需提供保安服务方案：</w:t>
            </w:r>
          </w:p>
          <w:p w14:paraId="200B282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①安全稳定及其他突发事件安全防范和处置服务方案；</w:t>
            </w:r>
          </w:p>
          <w:p w14:paraId="5532629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②建立安全与秩序维护管理方案；</w:t>
            </w:r>
          </w:p>
          <w:p w14:paraId="0F95B0A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③</w:t>
            </w:r>
            <w:r>
              <w:rPr>
                <w:rFonts w:hint="eastAsia" w:asciiTheme="minorEastAsia" w:hAnsiTheme="minorEastAsia" w:eastAsiaTheme="minorEastAsia" w:cstheme="minorEastAsia"/>
                <w:b w:val="0"/>
                <w:bCs w:val="0"/>
                <w:sz w:val="24"/>
                <w:szCs w:val="24"/>
                <w:lang w:eastAsia="zh-CN"/>
              </w:rPr>
              <w:t>大型活动秩序</w:t>
            </w:r>
            <w:r>
              <w:rPr>
                <w:rFonts w:hint="eastAsia" w:asciiTheme="minorEastAsia" w:hAnsiTheme="minorEastAsia" w:eastAsiaTheme="minorEastAsia" w:cstheme="minorEastAsia"/>
                <w:b w:val="0"/>
                <w:bCs w:val="0"/>
                <w:sz w:val="24"/>
                <w:szCs w:val="24"/>
              </w:rPr>
              <w:t>保障方案；</w:t>
            </w:r>
          </w:p>
          <w:p w14:paraId="24EADB8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④停车场及车辆出入管理；</w:t>
            </w:r>
          </w:p>
          <w:p w14:paraId="43183DA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w:t>⑤</w:t>
            </w:r>
            <w:r>
              <w:rPr>
                <w:rFonts w:hint="eastAsia" w:asciiTheme="minorEastAsia" w:hAnsiTheme="minorEastAsia" w:eastAsiaTheme="minorEastAsia" w:cstheme="minorEastAsia"/>
                <w:sz w:val="24"/>
                <w:szCs w:val="24"/>
                <w:lang w:val="en-US" w:eastAsia="zh-CN"/>
              </w:rPr>
              <w:t>监控值守管理方案</w:t>
            </w:r>
            <w:r>
              <w:rPr>
                <w:rFonts w:hint="eastAsia" w:asciiTheme="minorEastAsia" w:hAnsiTheme="minorEastAsia" w:eastAsiaTheme="minorEastAsia" w:cstheme="minorEastAsia"/>
                <w:b w:val="0"/>
                <w:bCs w:val="0"/>
                <w:sz w:val="24"/>
                <w:szCs w:val="24"/>
                <w:lang w:eastAsia="zh-CN"/>
              </w:rPr>
              <w:t>；</w:t>
            </w:r>
          </w:p>
          <w:p w14:paraId="511F306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lang w:eastAsia="zh-CN"/>
              </w:rPr>
            </w:pPr>
            <w:r>
              <w:rPr>
                <w:rFonts w:hint="eastAsia" w:asciiTheme="minorEastAsia" w:hAnsiTheme="minorEastAsia" w:eastAsiaTheme="minorEastAsia" w:cstheme="minorEastAsia"/>
                <w:b w:val="0"/>
                <w:bCs w:val="0"/>
                <w:kern w:val="0"/>
                <w:sz w:val="24"/>
                <w:szCs w:val="24"/>
                <w:lang w:eastAsia="zh-CN"/>
              </w:rPr>
              <w:t>⑥值班巡查管理方案。</w:t>
            </w:r>
          </w:p>
          <w:p w14:paraId="74954AE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复制粘贴采购需求，非专门针对本项目，不符合实际情况或未提供视为不符合。以上每一项符合得XX分，部分符合得XX分，不符合不得分，此项最高XX分。</w:t>
            </w:r>
          </w:p>
        </w:tc>
        <w:tc>
          <w:tcPr>
            <w:tcW w:w="613" w:type="dxa"/>
            <w:vAlign w:val="center"/>
          </w:tcPr>
          <w:p w14:paraId="6698FE5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3B0816F0">
            <w:pPr>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5239D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1852BEA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170BFF1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会议服务方案</w:t>
            </w:r>
          </w:p>
        </w:tc>
        <w:tc>
          <w:tcPr>
            <w:tcW w:w="4933" w:type="dxa"/>
            <w:vAlign w:val="center"/>
          </w:tcPr>
          <w:p w14:paraId="6F62E93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物业管理区域内综合会议服务方案：提供</w:t>
            </w:r>
          </w:p>
          <w:p w14:paraId="549749F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①会议室的场地布置方案；</w:t>
            </w:r>
          </w:p>
          <w:p w14:paraId="7DA6A0B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②大型会议服务方案</w:t>
            </w:r>
            <w:r>
              <w:rPr>
                <w:rFonts w:hint="eastAsia" w:asciiTheme="minorEastAsia" w:hAnsiTheme="minorEastAsia" w:eastAsiaTheme="minorEastAsia" w:cstheme="minorEastAsia"/>
                <w:b w:val="0"/>
                <w:bCs w:val="0"/>
                <w:sz w:val="24"/>
                <w:szCs w:val="24"/>
                <w:lang w:eastAsia="zh-CN"/>
              </w:rPr>
              <w:t>（会前、会中、会后）</w:t>
            </w:r>
            <w:r>
              <w:rPr>
                <w:rFonts w:hint="eastAsia" w:asciiTheme="minorEastAsia" w:hAnsiTheme="minorEastAsia" w:eastAsiaTheme="minorEastAsia" w:cstheme="minorEastAsia"/>
                <w:b w:val="0"/>
                <w:bCs w:val="0"/>
                <w:sz w:val="24"/>
                <w:szCs w:val="24"/>
              </w:rPr>
              <w:t>；</w:t>
            </w:r>
          </w:p>
          <w:p w14:paraId="7B1CFC7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③小型会议服务方案</w:t>
            </w:r>
            <w:r>
              <w:rPr>
                <w:rFonts w:hint="eastAsia" w:asciiTheme="minorEastAsia" w:hAnsiTheme="minorEastAsia" w:eastAsiaTheme="minorEastAsia" w:cstheme="minorEastAsia"/>
                <w:b w:val="0"/>
                <w:bCs w:val="0"/>
                <w:sz w:val="24"/>
                <w:szCs w:val="24"/>
                <w:lang w:eastAsia="zh-CN"/>
              </w:rPr>
              <w:t>（会前、会中、会后）</w:t>
            </w:r>
            <w:r>
              <w:rPr>
                <w:rFonts w:hint="eastAsia" w:asciiTheme="minorEastAsia" w:hAnsiTheme="minorEastAsia" w:eastAsiaTheme="minorEastAsia" w:cstheme="minorEastAsia"/>
                <w:b w:val="0"/>
                <w:bCs w:val="0"/>
                <w:sz w:val="24"/>
                <w:szCs w:val="24"/>
              </w:rPr>
              <w:t>；</w:t>
            </w:r>
          </w:p>
          <w:p w14:paraId="3B51639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w:t>④涉密会议服务方案</w:t>
            </w:r>
            <w:r>
              <w:rPr>
                <w:rFonts w:hint="eastAsia" w:asciiTheme="minorEastAsia" w:hAnsiTheme="minorEastAsia" w:eastAsiaTheme="minorEastAsia" w:cstheme="minorEastAsia"/>
                <w:b w:val="0"/>
                <w:bCs w:val="0"/>
                <w:sz w:val="24"/>
                <w:szCs w:val="24"/>
                <w:lang w:eastAsia="zh-CN"/>
              </w:rPr>
              <w:t>（会前、会中、会后）；</w:t>
            </w:r>
          </w:p>
          <w:p w14:paraId="17433C41">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⑤</w:t>
            </w:r>
            <w:r>
              <w:rPr>
                <w:rFonts w:hint="eastAsia" w:asciiTheme="minorEastAsia" w:hAnsiTheme="minorEastAsia" w:eastAsiaTheme="minorEastAsia" w:cstheme="minorEastAsia"/>
                <w:kern w:val="0"/>
                <w:sz w:val="24"/>
                <w:szCs w:val="24"/>
              </w:rPr>
              <w:t>调试音响等设备。</w:t>
            </w:r>
          </w:p>
          <w:p w14:paraId="53501E6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复制粘贴采购需求，非专门针对本项目，不符合实际情况或未提供视为不符合。以上每一项符合得XX分，部分符合得XX分，不符合不得分，此项最高XX分。</w:t>
            </w:r>
          </w:p>
        </w:tc>
        <w:tc>
          <w:tcPr>
            <w:tcW w:w="613" w:type="dxa"/>
            <w:vAlign w:val="center"/>
          </w:tcPr>
          <w:p w14:paraId="7D62698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440D2545">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07746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5BB66C0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1ED6933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餐厅管理服务方案</w:t>
            </w:r>
          </w:p>
        </w:tc>
        <w:tc>
          <w:tcPr>
            <w:tcW w:w="4933" w:type="dxa"/>
            <w:vAlign w:val="center"/>
          </w:tcPr>
          <w:p w14:paraId="3C2C99A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餐厅管理服务方案包括：</w:t>
            </w:r>
          </w:p>
          <w:p w14:paraId="67145D9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①食品安全管理服务方案；</w:t>
            </w:r>
          </w:p>
          <w:p w14:paraId="058F9D5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②餐厅消防安全管理服务方案；</w:t>
            </w:r>
          </w:p>
          <w:p w14:paraId="00350F7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③留样管理服务方案；</w:t>
            </w:r>
          </w:p>
          <w:p w14:paraId="3C656BA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④餐具设备管理方案；</w:t>
            </w:r>
          </w:p>
          <w:p w14:paraId="4F03BA9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⑤厨余垃圾管理服务方案；</w:t>
            </w:r>
          </w:p>
          <w:p w14:paraId="31AEA28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⑥用餐区域秩序管理方案；</w:t>
            </w:r>
          </w:p>
          <w:p w14:paraId="0C549E1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⑦突发公共卫生事件处理预案。</w:t>
            </w:r>
          </w:p>
          <w:p w14:paraId="2CD3B63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w:t>
            </w:r>
          </w:p>
          <w:p w14:paraId="098ADB6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rPr>
              <w:t>以上每一项符合得XX分，部分符合得XX分，不符合不得分，此项最高XX分。</w:t>
            </w:r>
          </w:p>
        </w:tc>
        <w:tc>
          <w:tcPr>
            <w:tcW w:w="613" w:type="dxa"/>
            <w:vAlign w:val="center"/>
          </w:tcPr>
          <w:p w14:paraId="7107BD7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5A76571D">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16B53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0632BE6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008B257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承接查验方案</w:t>
            </w:r>
          </w:p>
        </w:tc>
        <w:tc>
          <w:tcPr>
            <w:tcW w:w="4933" w:type="dxa"/>
            <w:vAlign w:val="center"/>
          </w:tcPr>
          <w:p w14:paraId="3777843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承接</w:t>
            </w:r>
            <w:r>
              <w:rPr>
                <w:rFonts w:hint="eastAsia" w:asciiTheme="minorEastAsia" w:hAnsiTheme="minorEastAsia" w:eastAsiaTheme="minorEastAsia" w:cstheme="minorEastAsia"/>
                <w:b w:val="0"/>
                <w:bCs w:val="0"/>
                <w:sz w:val="24"/>
                <w:szCs w:val="24"/>
                <w:lang w:eastAsia="zh-CN"/>
              </w:rPr>
              <w:t>物业前对以下内容进行检查、验收的方案</w:t>
            </w:r>
            <w:r>
              <w:rPr>
                <w:rFonts w:hint="eastAsia" w:asciiTheme="minorEastAsia" w:hAnsiTheme="minorEastAsia" w:eastAsiaTheme="minorEastAsia" w:cstheme="minorEastAsia"/>
                <w:b w:val="0"/>
                <w:bCs w:val="0"/>
                <w:sz w:val="24"/>
                <w:szCs w:val="24"/>
              </w:rPr>
              <w:t>：</w:t>
            </w:r>
          </w:p>
          <w:p w14:paraId="2DCCE05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①房屋部位；</w:t>
            </w:r>
          </w:p>
          <w:p w14:paraId="4B6DDAB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②设施设备；</w:t>
            </w:r>
          </w:p>
          <w:p w14:paraId="3CC5F12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val="0"/>
                <w:bCs w:val="0"/>
                <w:sz w:val="24"/>
                <w:szCs w:val="24"/>
              </w:rPr>
              <w:t>③</w:t>
            </w:r>
            <w:r>
              <w:rPr>
                <w:rFonts w:hint="eastAsia" w:asciiTheme="minorEastAsia" w:hAnsiTheme="minorEastAsia" w:eastAsiaTheme="minorEastAsia" w:cstheme="minorEastAsia"/>
                <w:sz w:val="24"/>
                <w:szCs w:val="24"/>
              </w:rPr>
              <w:t>隐蔽工程</w:t>
            </w:r>
            <w:r>
              <w:rPr>
                <w:rFonts w:hint="eastAsia" w:asciiTheme="minorEastAsia" w:hAnsiTheme="minorEastAsia" w:eastAsiaTheme="minorEastAsia" w:cstheme="minorEastAsia"/>
                <w:sz w:val="24"/>
                <w:szCs w:val="24"/>
                <w:lang w:eastAsia="zh-CN"/>
              </w:rPr>
              <w:t>；</w:t>
            </w:r>
          </w:p>
          <w:p w14:paraId="3633F68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④</w:t>
            </w:r>
            <w:r>
              <w:rPr>
                <w:rFonts w:hint="eastAsia" w:asciiTheme="minorEastAsia" w:hAnsiTheme="minorEastAsia" w:eastAsiaTheme="minorEastAsia" w:cstheme="minorEastAsia"/>
                <w:sz w:val="24"/>
                <w:szCs w:val="24"/>
              </w:rPr>
              <w:t>室内装修、室外装修</w:t>
            </w:r>
            <w:r>
              <w:rPr>
                <w:rFonts w:hint="eastAsia" w:asciiTheme="minorEastAsia" w:hAnsiTheme="minorEastAsia" w:eastAsiaTheme="minorEastAsia" w:cstheme="minorEastAsia"/>
                <w:sz w:val="24"/>
                <w:szCs w:val="24"/>
                <w:lang w:eastAsia="zh-CN"/>
              </w:rPr>
              <w:t>；</w:t>
            </w:r>
          </w:p>
          <w:p w14:paraId="1896213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⑤</w:t>
            </w:r>
            <w:r>
              <w:rPr>
                <w:rFonts w:hint="eastAsia" w:asciiTheme="minorEastAsia" w:hAnsiTheme="minorEastAsia" w:eastAsiaTheme="minorEastAsia" w:cstheme="minorEastAsia"/>
                <w:sz w:val="24"/>
                <w:szCs w:val="24"/>
              </w:rPr>
              <w:t>变配电设备、电梯、通风与空调系统、给排水系统、消防设备、楼宇自控设备</w:t>
            </w:r>
            <w:r>
              <w:rPr>
                <w:rFonts w:hint="eastAsia" w:asciiTheme="minorEastAsia" w:hAnsiTheme="minorEastAsia" w:eastAsiaTheme="minorEastAsia" w:cstheme="minorEastAsia"/>
                <w:sz w:val="24"/>
                <w:szCs w:val="24"/>
                <w:lang w:eastAsia="zh-CN"/>
              </w:rPr>
              <w:t>；</w:t>
            </w:r>
          </w:p>
          <w:p w14:paraId="17D874A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⑥</w:t>
            </w:r>
            <w:r>
              <w:rPr>
                <w:rFonts w:hint="eastAsia" w:asciiTheme="minorEastAsia" w:hAnsiTheme="minorEastAsia" w:eastAsiaTheme="minorEastAsia" w:cstheme="minorEastAsia"/>
                <w:sz w:val="24"/>
                <w:szCs w:val="24"/>
              </w:rPr>
              <w:t>绿化工程</w:t>
            </w:r>
            <w:r>
              <w:rPr>
                <w:rFonts w:hint="eastAsia" w:asciiTheme="minorEastAsia" w:hAnsiTheme="minorEastAsia" w:eastAsiaTheme="minorEastAsia" w:cstheme="minorEastAsia"/>
                <w:sz w:val="24"/>
                <w:szCs w:val="24"/>
                <w:lang w:eastAsia="zh-CN"/>
              </w:rPr>
              <w:t>；</w:t>
            </w:r>
          </w:p>
          <w:p w14:paraId="14EF506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sz w:val="24"/>
                <w:szCs w:val="24"/>
                <w:lang w:eastAsia="zh-CN"/>
              </w:rPr>
              <w:t>⑦</w:t>
            </w:r>
            <w:r>
              <w:rPr>
                <w:rFonts w:hint="eastAsia" w:asciiTheme="minorEastAsia" w:hAnsiTheme="minorEastAsia" w:eastAsiaTheme="minorEastAsia" w:cstheme="minorEastAsia"/>
                <w:sz w:val="24"/>
                <w:szCs w:val="24"/>
              </w:rPr>
              <w:t>物业项目的资料移交、钥匙、中修、大修</w:t>
            </w:r>
            <w:r>
              <w:rPr>
                <w:rFonts w:hint="eastAsia" w:asciiTheme="minorEastAsia" w:hAnsiTheme="minorEastAsia" w:eastAsiaTheme="minorEastAsia" w:cstheme="minorEastAsia"/>
                <w:sz w:val="24"/>
                <w:szCs w:val="24"/>
                <w:lang w:eastAsia="zh-CN"/>
              </w:rPr>
              <w:t>。</w:t>
            </w:r>
          </w:p>
          <w:p w14:paraId="14E3224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w:t>
            </w:r>
          </w:p>
          <w:p w14:paraId="25DBF85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rPr>
              <w:t>以上每一项符合得XX分，部分符合得XX分，不符合不得分，此项最高XX分。</w:t>
            </w:r>
          </w:p>
        </w:tc>
        <w:tc>
          <w:tcPr>
            <w:tcW w:w="613" w:type="dxa"/>
            <w:vAlign w:val="center"/>
          </w:tcPr>
          <w:p w14:paraId="71A5EB3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5555BAB0">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1A412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4A8E126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5F55B39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w:t>保密</w:t>
            </w:r>
            <w:r>
              <w:rPr>
                <w:rFonts w:hint="eastAsia" w:asciiTheme="minorEastAsia" w:hAnsiTheme="minorEastAsia" w:eastAsiaTheme="minorEastAsia" w:cstheme="minorEastAsia"/>
                <w:b w:val="0"/>
                <w:bCs w:val="0"/>
                <w:sz w:val="24"/>
                <w:szCs w:val="24"/>
                <w:lang w:eastAsia="zh-CN"/>
              </w:rPr>
              <w:t>管理制度</w:t>
            </w:r>
          </w:p>
        </w:tc>
        <w:tc>
          <w:tcPr>
            <w:tcW w:w="4933" w:type="dxa"/>
            <w:vAlign w:val="center"/>
          </w:tcPr>
          <w:p w14:paraId="4CB26B8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w:t>根据采购需求制定保密</w:t>
            </w:r>
            <w:r>
              <w:rPr>
                <w:rFonts w:hint="eastAsia" w:asciiTheme="minorEastAsia" w:hAnsiTheme="minorEastAsia" w:eastAsiaTheme="minorEastAsia" w:cstheme="minorEastAsia"/>
                <w:b w:val="0"/>
                <w:bCs w:val="0"/>
                <w:sz w:val="24"/>
                <w:szCs w:val="24"/>
                <w:lang w:eastAsia="zh-CN"/>
              </w:rPr>
              <w:t>管理制度</w:t>
            </w:r>
            <w:r>
              <w:rPr>
                <w:rFonts w:hint="eastAsia" w:asciiTheme="minorEastAsia" w:hAnsiTheme="minorEastAsia" w:eastAsiaTheme="minorEastAsia" w:cstheme="minorEastAsia"/>
                <w:b w:val="0"/>
                <w:bCs w:val="0"/>
                <w:sz w:val="24"/>
                <w:szCs w:val="24"/>
              </w:rPr>
              <w:t>。</w:t>
            </w:r>
          </w:p>
          <w:p w14:paraId="15557BC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密措施内容详细，专门针对本项目，符合采购需求和实际情况视为完全符合；保密措施内容属于通用类，非专门针对本项目，部分符合实际情况视为部分符合；保密措施内容复制粘贴采购需求，非专门针对本项目，不符合实际情况或未提供视为不符合。”</w:t>
            </w:r>
          </w:p>
          <w:p w14:paraId="2615336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lang w:eastAsia="zh-CN"/>
              </w:rPr>
            </w:pPr>
            <w:r>
              <w:rPr>
                <w:rFonts w:hint="eastAsia" w:asciiTheme="minorEastAsia" w:hAnsiTheme="minorEastAsia" w:eastAsiaTheme="minorEastAsia" w:cstheme="minorEastAsia"/>
                <w:b w:val="0"/>
                <w:bCs w:val="0"/>
                <w:sz w:val="24"/>
                <w:szCs w:val="24"/>
              </w:rPr>
              <w:t>完全符合得XX分，部分符合得XX分，不符合不得分</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rPr>
              <w:t>此项最高XX分</w:t>
            </w:r>
            <w:r>
              <w:rPr>
                <w:rFonts w:hint="eastAsia" w:asciiTheme="minorEastAsia" w:hAnsiTheme="minorEastAsia" w:eastAsiaTheme="minorEastAsia" w:cstheme="minorEastAsia"/>
                <w:b w:val="0"/>
                <w:bCs w:val="0"/>
                <w:sz w:val="24"/>
                <w:szCs w:val="24"/>
                <w:lang w:eastAsia="zh-CN"/>
              </w:rPr>
              <w:t>。</w:t>
            </w:r>
          </w:p>
        </w:tc>
        <w:tc>
          <w:tcPr>
            <w:tcW w:w="613" w:type="dxa"/>
            <w:vAlign w:val="center"/>
          </w:tcPr>
          <w:p w14:paraId="5CC6210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3F9C8527">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7A059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75A1AD0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4698C22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重大活动保障方案</w:t>
            </w:r>
            <w:r>
              <w:rPr>
                <w:rFonts w:hint="eastAsia" w:asciiTheme="minorEastAsia" w:hAnsiTheme="minorEastAsia" w:eastAsiaTheme="minorEastAsia" w:cstheme="minorEastAsia"/>
                <w:b w:val="0"/>
                <w:bCs w:val="0"/>
                <w:sz w:val="24"/>
                <w:szCs w:val="24"/>
              </w:rPr>
              <w:br w:type="textWrapping"/>
            </w:r>
          </w:p>
        </w:tc>
        <w:tc>
          <w:tcPr>
            <w:tcW w:w="4933" w:type="dxa"/>
            <w:vAlign w:val="center"/>
          </w:tcPr>
          <w:p w14:paraId="031ED4C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重大活动保障方案包括：</w:t>
            </w:r>
          </w:p>
          <w:p w14:paraId="4F72ABF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①给排水系统重大活动保障方案；</w:t>
            </w:r>
          </w:p>
          <w:p w14:paraId="66C9E33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②楼控系统重大活动保障方案；</w:t>
            </w:r>
          </w:p>
          <w:p w14:paraId="3A7642C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③照明系统重大活动保障方案；</w:t>
            </w:r>
          </w:p>
          <w:p w14:paraId="27A25DF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④空调系统重大活动保障方案；</w:t>
            </w:r>
          </w:p>
          <w:p w14:paraId="71F0B4B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⑤低压动力系统重大活动保障方案。</w:t>
            </w:r>
          </w:p>
          <w:p w14:paraId="2AB3C57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w:t>
            </w:r>
          </w:p>
          <w:p w14:paraId="59DD311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rPr>
              <w:t>以上每一项符合得XX分，部分符合得XX分，不符合不得分，此项最高XX分。</w:t>
            </w:r>
          </w:p>
        </w:tc>
        <w:tc>
          <w:tcPr>
            <w:tcW w:w="613" w:type="dxa"/>
            <w:vAlign w:val="center"/>
          </w:tcPr>
          <w:p w14:paraId="5589061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tcPr>
          <w:p w14:paraId="4A1B68F7">
            <w:pPr>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272AD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077093D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3695C35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应急预案</w:t>
            </w:r>
          </w:p>
        </w:tc>
        <w:tc>
          <w:tcPr>
            <w:tcW w:w="4933" w:type="dxa"/>
            <w:vAlign w:val="center"/>
          </w:tcPr>
          <w:p w14:paraId="7E30AF6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物业服务区域内各级各类应急预案，对突发事件应急预案及相应的措施合理，包括：</w:t>
            </w:r>
          </w:p>
          <w:p w14:paraId="04F752C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rPr>
              <w:t>①</w:t>
            </w:r>
            <w:r>
              <w:rPr>
                <w:rFonts w:hint="eastAsia" w:asciiTheme="minorEastAsia" w:hAnsiTheme="minorEastAsia" w:eastAsiaTheme="minorEastAsia" w:cstheme="minorEastAsia"/>
                <w:b w:val="0"/>
                <w:bCs w:val="0"/>
                <w:sz w:val="24"/>
                <w:szCs w:val="24"/>
                <w:lang w:val="en-US" w:eastAsia="zh-CN"/>
              </w:rPr>
              <w:t>火情火警紧急处理应急预案</w:t>
            </w:r>
            <w:r>
              <w:rPr>
                <w:rFonts w:hint="eastAsia" w:asciiTheme="minorEastAsia" w:hAnsiTheme="minorEastAsia" w:cstheme="minorEastAsia"/>
                <w:b w:val="0"/>
                <w:bCs w:val="0"/>
                <w:sz w:val="24"/>
                <w:szCs w:val="24"/>
                <w:lang w:val="en-US" w:eastAsia="zh-CN"/>
              </w:rPr>
              <w:t>；</w:t>
            </w:r>
          </w:p>
          <w:p w14:paraId="7D469ED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rPr>
              <w:t>②</w:t>
            </w:r>
            <w:r>
              <w:rPr>
                <w:rFonts w:hint="eastAsia" w:asciiTheme="minorEastAsia" w:hAnsiTheme="minorEastAsia" w:eastAsiaTheme="minorEastAsia" w:cstheme="minorEastAsia"/>
                <w:b w:val="0"/>
                <w:bCs w:val="0"/>
                <w:sz w:val="24"/>
                <w:szCs w:val="24"/>
                <w:lang w:val="en-US" w:eastAsia="zh-CN"/>
              </w:rPr>
              <w:t>紧急疏散应急预案</w:t>
            </w:r>
            <w:r>
              <w:rPr>
                <w:rFonts w:hint="eastAsia" w:asciiTheme="minorEastAsia" w:hAnsiTheme="minorEastAsia" w:cstheme="minorEastAsia"/>
                <w:b w:val="0"/>
                <w:bCs w:val="0"/>
                <w:sz w:val="24"/>
                <w:szCs w:val="24"/>
                <w:lang w:val="en-US" w:eastAsia="zh-CN"/>
              </w:rPr>
              <w:t>；</w:t>
            </w:r>
          </w:p>
          <w:p w14:paraId="5B48932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rPr>
              <w:t>③</w:t>
            </w:r>
            <w:r>
              <w:rPr>
                <w:rFonts w:hint="eastAsia" w:asciiTheme="minorEastAsia" w:hAnsiTheme="minorEastAsia" w:eastAsiaTheme="minorEastAsia" w:cstheme="minorEastAsia"/>
                <w:b w:val="0"/>
                <w:bCs w:val="0"/>
                <w:sz w:val="24"/>
                <w:szCs w:val="24"/>
                <w:lang w:val="en-US" w:eastAsia="zh-CN"/>
              </w:rPr>
              <w:t>停水停电应急预案</w:t>
            </w:r>
            <w:r>
              <w:rPr>
                <w:rFonts w:hint="eastAsia" w:asciiTheme="minorEastAsia" w:hAnsiTheme="minorEastAsia" w:cstheme="minorEastAsia"/>
                <w:b w:val="0"/>
                <w:bCs w:val="0"/>
                <w:sz w:val="24"/>
                <w:szCs w:val="24"/>
                <w:lang w:val="en-US" w:eastAsia="zh-CN"/>
              </w:rPr>
              <w:t>；</w:t>
            </w:r>
          </w:p>
          <w:p w14:paraId="757C55A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rPr>
              <w:t>④</w:t>
            </w:r>
            <w:r>
              <w:rPr>
                <w:rFonts w:hint="eastAsia" w:asciiTheme="minorEastAsia" w:hAnsiTheme="minorEastAsia" w:eastAsiaTheme="minorEastAsia" w:cstheme="minorEastAsia"/>
                <w:b w:val="0"/>
                <w:bCs w:val="0"/>
                <w:sz w:val="24"/>
                <w:szCs w:val="24"/>
                <w:lang w:val="en-US" w:eastAsia="zh-CN"/>
              </w:rPr>
              <w:t>有限空间救援应急预案</w:t>
            </w:r>
            <w:r>
              <w:rPr>
                <w:rFonts w:hint="eastAsia" w:asciiTheme="minorEastAsia" w:hAnsiTheme="minorEastAsia" w:cstheme="minorEastAsia"/>
                <w:b w:val="0"/>
                <w:bCs w:val="0"/>
                <w:sz w:val="24"/>
                <w:szCs w:val="24"/>
                <w:lang w:val="en-US" w:eastAsia="zh-CN"/>
              </w:rPr>
              <w:t>；</w:t>
            </w:r>
          </w:p>
          <w:p w14:paraId="70986AD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⑤</w:t>
            </w:r>
            <w:r>
              <w:rPr>
                <w:rFonts w:hint="eastAsia" w:asciiTheme="minorEastAsia" w:hAnsiTheme="minorEastAsia" w:eastAsiaTheme="minorEastAsia" w:cstheme="minorEastAsia"/>
                <w:b w:val="0"/>
                <w:bCs w:val="0"/>
                <w:sz w:val="24"/>
                <w:szCs w:val="24"/>
                <w:lang w:val="en-US" w:eastAsia="zh-CN"/>
              </w:rPr>
              <w:t>高空作业救援应急预案</w:t>
            </w:r>
            <w:r>
              <w:rPr>
                <w:rFonts w:hint="eastAsia" w:asciiTheme="minorEastAsia" w:hAnsiTheme="minorEastAsia" w:cstheme="minorEastAsia"/>
                <w:b w:val="0"/>
                <w:bCs w:val="0"/>
                <w:sz w:val="24"/>
                <w:szCs w:val="24"/>
                <w:lang w:val="en-US" w:eastAsia="zh-CN"/>
              </w:rPr>
              <w:t>；</w:t>
            </w:r>
          </w:p>
          <w:p w14:paraId="4E75FA9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cstheme="minorEastAsia"/>
                <w:b w:val="0"/>
                <w:bCs w:val="0"/>
                <w:sz w:val="24"/>
                <w:szCs w:val="24"/>
                <w:lang w:val="en-US" w:eastAsia="zh-CN"/>
              </w:rPr>
              <w:t>⑥</w:t>
            </w:r>
            <w:r>
              <w:rPr>
                <w:rFonts w:hint="eastAsia" w:asciiTheme="minorEastAsia" w:hAnsiTheme="minorEastAsia" w:eastAsiaTheme="minorEastAsia" w:cstheme="minorEastAsia"/>
                <w:b w:val="0"/>
                <w:bCs w:val="0"/>
                <w:sz w:val="24"/>
                <w:szCs w:val="24"/>
                <w:lang w:val="en-US" w:eastAsia="zh-CN"/>
              </w:rPr>
              <w:t>恶劣天气应对应急预案</w:t>
            </w:r>
            <w:r>
              <w:rPr>
                <w:rFonts w:hint="eastAsia" w:asciiTheme="minorEastAsia" w:hAnsiTheme="minorEastAsia" w:cstheme="minorEastAsia"/>
                <w:b w:val="0"/>
                <w:bCs w:val="0"/>
                <w:sz w:val="24"/>
                <w:szCs w:val="24"/>
                <w:lang w:val="en-US" w:eastAsia="zh-CN"/>
              </w:rPr>
              <w:t>。</w:t>
            </w:r>
          </w:p>
          <w:p w14:paraId="2FFF913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w:t>
            </w:r>
          </w:p>
          <w:p w14:paraId="34CDB13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rPr>
              <w:t>以上每一项符合得XX分，部分符合得XX分，不符合不得分，此项最高XX分。</w:t>
            </w:r>
          </w:p>
        </w:tc>
        <w:tc>
          <w:tcPr>
            <w:tcW w:w="613" w:type="dxa"/>
            <w:vAlign w:val="center"/>
          </w:tcPr>
          <w:p w14:paraId="7E0EE63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02A6F493">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3D7AC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579F6C1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678F5ACE">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rPr>
              <w:t>应急预案</w:t>
            </w:r>
          </w:p>
        </w:tc>
        <w:tc>
          <w:tcPr>
            <w:tcW w:w="4933" w:type="dxa"/>
            <w:vAlign w:val="center"/>
          </w:tcPr>
          <w:p w14:paraId="4677662D">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color w:val="000000"/>
                <w:kern w:val="0"/>
                <w:sz w:val="24"/>
                <w:szCs w:val="24"/>
                <w:lang w:eastAsia="zh-CN" w:bidi="ar"/>
              </w:rPr>
            </w:pPr>
            <w:r>
              <w:rPr>
                <w:rFonts w:hint="eastAsia" w:asciiTheme="minorEastAsia" w:hAnsiTheme="minorEastAsia" w:eastAsiaTheme="minorEastAsia" w:cstheme="minorEastAsia"/>
                <w:b w:val="0"/>
                <w:bCs w:val="0"/>
                <w:color w:val="000000"/>
                <w:kern w:val="0"/>
                <w:sz w:val="24"/>
                <w:szCs w:val="24"/>
                <w:lang w:bidi="ar"/>
              </w:rPr>
              <w:t>组织相关岗位每半年至少开展一次专项应急预案演练</w:t>
            </w:r>
            <w:r>
              <w:rPr>
                <w:rFonts w:hint="eastAsia" w:asciiTheme="minorEastAsia" w:hAnsiTheme="minorEastAsia" w:eastAsiaTheme="minorEastAsia" w:cstheme="minorEastAsia"/>
                <w:b w:val="0"/>
                <w:bCs w:val="0"/>
                <w:color w:val="000000"/>
                <w:kern w:val="0"/>
                <w:sz w:val="24"/>
                <w:szCs w:val="24"/>
                <w:lang w:eastAsia="zh-CN" w:bidi="ar"/>
              </w:rPr>
              <w:t>。</w:t>
            </w:r>
          </w:p>
          <w:p w14:paraId="316CD339">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color w:val="000000"/>
                <w:kern w:val="0"/>
                <w:sz w:val="24"/>
                <w:szCs w:val="24"/>
                <w:lang w:bidi="ar"/>
              </w:rPr>
              <w:t>每半年演练一次以上得XX分，演练一次得XX分，不演练不得分。</w:t>
            </w:r>
          </w:p>
        </w:tc>
        <w:tc>
          <w:tcPr>
            <w:tcW w:w="613" w:type="dxa"/>
            <w:vAlign w:val="center"/>
          </w:tcPr>
          <w:p w14:paraId="62450DE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175134BB">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25C63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48" w:type="dxa"/>
            <w:vMerge w:val="continue"/>
            <w:vAlign w:val="center"/>
          </w:tcPr>
          <w:p w14:paraId="46860FD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1C25163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档案管理制度</w:t>
            </w:r>
          </w:p>
        </w:tc>
        <w:tc>
          <w:tcPr>
            <w:tcW w:w="4933" w:type="dxa"/>
            <w:vAlign w:val="center"/>
          </w:tcPr>
          <w:p w14:paraId="2C02760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档案管理制度包括：</w:t>
            </w:r>
          </w:p>
          <w:p w14:paraId="10EDBB2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①档案存放及借阅管理制度；</w:t>
            </w:r>
          </w:p>
          <w:p w14:paraId="2F644E1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②建档及日常管理制度；</w:t>
            </w:r>
          </w:p>
          <w:p w14:paraId="4B80B63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w:t>③档案交接管理制度</w:t>
            </w:r>
            <w:r>
              <w:rPr>
                <w:rFonts w:hint="eastAsia" w:asciiTheme="minorEastAsia" w:hAnsiTheme="minorEastAsia" w:eastAsiaTheme="minorEastAsia" w:cstheme="minorEastAsia"/>
                <w:b w:val="0"/>
                <w:bCs w:val="0"/>
                <w:sz w:val="24"/>
                <w:szCs w:val="24"/>
                <w:lang w:eastAsia="zh-CN"/>
              </w:rPr>
              <w:t>；</w:t>
            </w:r>
          </w:p>
          <w:p w14:paraId="35767264">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eastAsia="zh-CN" w:bidi="ar"/>
              </w:rPr>
            </w:pPr>
            <w:r>
              <w:rPr>
                <w:rFonts w:hint="eastAsia" w:asciiTheme="minorEastAsia" w:hAnsiTheme="minorEastAsia" w:eastAsiaTheme="minorEastAsia" w:cstheme="minorEastAsia"/>
                <w:color w:val="000000"/>
                <w:kern w:val="0"/>
                <w:sz w:val="24"/>
                <w:szCs w:val="24"/>
                <w:lang w:eastAsia="zh-CN" w:bidi="ar"/>
              </w:rPr>
              <w:t>④</w:t>
            </w:r>
            <w:r>
              <w:rPr>
                <w:rFonts w:hint="eastAsia" w:asciiTheme="minorEastAsia" w:hAnsiTheme="minorEastAsia" w:eastAsiaTheme="minorEastAsia" w:cstheme="minorEastAsia"/>
                <w:color w:val="000000"/>
                <w:kern w:val="0"/>
                <w:sz w:val="24"/>
                <w:szCs w:val="24"/>
                <w:lang w:bidi="ar"/>
              </w:rPr>
              <w:t>采购人建议与投诉等</w:t>
            </w:r>
            <w:r>
              <w:rPr>
                <w:rFonts w:hint="eastAsia" w:asciiTheme="minorEastAsia" w:hAnsiTheme="minorEastAsia" w:eastAsiaTheme="minorEastAsia" w:cstheme="minorEastAsia"/>
                <w:color w:val="000000"/>
                <w:kern w:val="0"/>
                <w:sz w:val="24"/>
                <w:szCs w:val="24"/>
                <w:lang w:eastAsia="zh-CN" w:bidi="ar"/>
              </w:rPr>
              <w:t>，</w:t>
            </w:r>
            <w:r>
              <w:rPr>
                <w:rFonts w:hint="eastAsia" w:asciiTheme="minorEastAsia" w:hAnsiTheme="minorEastAsia" w:eastAsiaTheme="minorEastAsia" w:cstheme="minorEastAsia"/>
                <w:color w:val="000000"/>
                <w:kern w:val="0"/>
                <w:sz w:val="24"/>
                <w:szCs w:val="24"/>
                <w:lang w:bidi="ar"/>
              </w:rPr>
              <w:t>教育培训和考核记录</w:t>
            </w:r>
            <w:r>
              <w:rPr>
                <w:rFonts w:hint="eastAsia" w:asciiTheme="minorEastAsia" w:hAnsiTheme="minorEastAsia" w:eastAsiaTheme="minorEastAsia" w:cstheme="minorEastAsia"/>
                <w:color w:val="000000"/>
                <w:kern w:val="0"/>
                <w:sz w:val="24"/>
                <w:szCs w:val="24"/>
                <w:lang w:eastAsia="zh-CN" w:bidi="ar"/>
              </w:rPr>
              <w:t>，</w:t>
            </w:r>
            <w:r>
              <w:rPr>
                <w:rFonts w:hint="eastAsia" w:asciiTheme="minorEastAsia" w:hAnsiTheme="minorEastAsia" w:eastAsiaTheme="minorEastAsia" w:cstheme="minorEastAsia"/>
                <w:color w:val="000000"/>
                <w:kern w:val="0"/>
                <w:sz w:val="24"/>
                <w:szCs w:val="24"/>
                <w:lang w:bidi="ar"/>
              </w:rPr>
              <w:t>保密、思想政治教育培训记录</w:t>
            </w:r>
            <w:r>
              <w:rPr>
                <w:rFonts w:hint="eastAsia" w:asciiTheme="minorEastAsia" w:hAnsiTheme="minorEastAsia" w:eastAsiaTheme="minorEastAsia" w:cstheme="minorEastAsia"/>
                <w:color w:val="000000"/>
                <w:kern w:val="0"/>
                <w:sz w:val="24"/>
                <w:szCs w:val="24"/>
                <w:lang w:eastAsia="zh-CN" w:bidi="ar"/>
              </w:rPr>
              <w:t>等管理制度；</w:t>
            </w:r>
          </w:p>
          <w:p w14:paraId="2707745A">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eastAsia="zh-CN" w:bidi="ar"/>
              </w:rPr>
            </w:pPr>
            <w:r>
              <w:rPr>
                <w:rFonts w:hint="eastAsia" w:asciiTheme="minorEastAsia" w:hAnsiTheme="minorEastAsia" w:eastAsiaTheme="minorEastAsia" w:cstheme="minorEastAsia"/>
                <w:color w:val="000000"/>
                <w:kern w:val="0"/>
                <w:sz w:val="24"/>
                <w:szCs w:val="24"/>
                <w:lang w:eastAsia="zh-CN" w:bidi="ar"/>
              </w:rPr>
              <w:t>⑤</w:t>
            </w:r>
            <w:r>
              <w:rPr>
                <w:rFonts w:hint="eastAsia" w:asciiTheme="minorEastAsia" w:hAnsiTheme="minorEastAsia" w:eastAsiaTheme="minorEastAsia" w:cstheme="minorEastAsia"/>
                <w:color w:val="000000"/>
                <w:kern w:val="0"/>
                <w:sz w:val="24"/>
                <w:szCs w:val="24"/>
                <w:lang w:bidi="ar"/>
              </w:rPr>
              <w:t>房屋维护服务：房屋台账、使用说明、房屋装修、维保记录</w:t>
            </w:r>
            <w:r>
              <w:rPr>
                <w:rFonts w:hint="eastAsia" w:asciiTheme="minorEastAsia" w:hAnsiTheme="minorEastAsia" w:eastAsiaTheme="minorEastAsia" w:cstheme="minorEastAsia"/>
                <w:color w:val="000000"/>
                <w:kern w:val="0"/>
                <w:sz w:val="24"/>
                <w:szCs w:val="24"/>
                <w:lang w:eastAsia="zh-CN" w:bidi="ar"/>
              </w:rPr>
              <w:t>等管理制度；</w:t>
            </w:r>
          </w:p>
          <w:p w14:paraId="711A0926">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eastAsia="zh-CN" w:bidi="ar"/>
              </w:rPr>
            </w:pPr>
            <w:r>
              <w:rPr>
                <w:rFonts w:hint="eastAsia" w:asciiTheme="minorEastAsia" w:hAnsiTheme="minorEastAsia" w:eastAsiaTheme="minorEastAsia" w:cstheme="minorEastAsia"/>
                <w:color w:val="000000"/>
                <w:kern w:val="0"/>
                <w:sz w:val="24"/>
                <w:szCs w:val="24"/>
                <w:lang w:eastAsia="zh-CN" w:bidi="ar"/>
              </w:rPr>
              <w:t>⑥</w:t>
            </w:r>
            <w:r>
              <w:rPr>
                <w:rFonts w:hint="eastAsia" w:asciiTheme="minorEastAsia" w:hAnsiTheme="minorEastAsia" w:eastAsiaTheme="minorEastAsia" w:cstheme="minorEastAsia"/>
                <w:color w:val="000000"/>
                <w:kern w:val="0"/>
                <w:sz w:val="24"/>
                <w:szCs w:val="24"/>
                <w:lang w:bidi="ar"/>
              </w:rPr>
              <w:t>公用设施设备维护服务：设备台账、设备卡、使用说明、维保记录、巡查记录、设施设备安全运行、设施设备定期巡检、维护保养、维修档案</w:t>
            </w:r>
            <w:r>
              <w:rPr>
                <w:rFonts w:hint="eastAsia" w:asciiTheme="minorEastAsia" w:hAnsiTheme="minorEastAsia" w:eastAsiaTheme="minorEastAsia" w:cstheme="minorEastAsia"/>
                <w:color w:val="000000"/>
                <w:kern w:val="0"/>
                <w:sz w:val="24"/>
                <w:szCs w:val="24"/>
                <w:lang w:eastAsia="zh-CN" w:bidi="ar"/>
              </w:rPr>
              <w:t>等管理制度；</w:t>
            </w:r>
          </w:p>
          <w:p w14:paraId="0102C1FB">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eastAsia="zh-CN" w:bidi="ar"/>
              </w:rPr>
            </w:pPr>
            <w:r>
              <w:rPr>
                <w:rFonts w:hint="eastAsia" w:asciiTheme="minorEastAsia" w:hAnsiTheme="minorEastAsia" w:eastAsiaTheme="minorEastAsia" w:cstheme="minorEastAsia"/>
                <w:color w:val="000000"/>
                <w:kern w:val="0"/>
                <w:sz w:val="24"/>
                <w:szCs w:val="24"/>
                <w:lang w:eastAsia="zh-CN" w:bidi="ar"/>
              </w:rPr>
              <w:t>⑦</w:t>
            </w:r>
            <w:r>
              <w:rPr>
                <w:rFonts w:hint="eastAsia" w:asciiTheme="minorEastAsia" w:hAnsiTheme="minorEastAsia" w:eastAsiaTheme="minorEastAsia" w:cstheme="minorEastAsia"/>
                <w:color w:val="000000"/>
                <w:kern w:val="0"/>
                <w:sz w:val="24"/>
                <w:szCs w:val="24"/>
                <w:lang w:bidi="ar"/>
              </w:rPr>
              <w:t>保安服务：监控记录、突发事件演习与处置记录</w:t>
            </w:r>
            <w:r>
              <w:rPr>
                <w:rFonts w:hint="eastAsia" w:asciiTheme="minorEastAsia" w:hAnsiTheme="minorEastAsia" w:eastAsiaTheme="minorEastAsia" w:cstheme="minorEastAsia"/>
                <w:color w:val="000000"/>
                <w:kern w:val="0"/>
                <w:sz w:val="24"/>
                <w:szCs w:val="24"/>
                <w:lang w:eastAsia="zh-CN" w:bidi="ar"/>
              </w:rPr>
              <w:t>等管理制度；</w:t>
            </w:r>
          </w:p>
          <w:p w14:paraId="5382BD20">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eastAsia="zh-CN" w:bidi="ar"/>
              </w:rPr>
            </w:pPr>
            <w:r>
              <w:rPr>
                <w:rFonts w:hint="eastAsia" w:asciiTheme="minorEastAsia" w:hAnsiTheme="minorEastAsia" w:eastAsiaTheme="minorEastAsia" w:cstheme="minorEastAsia"/>
                <w:color w:val="000000"/>
                <w:kern w:val="0"/>
                <w:sz w:val="24"/>
                <w:szCs w:val="24"/>
                <w:lang w:eastAsia="zh-CN" w:bidi="ar"/>
              </w:rPr>
              <w:t>⑧</w:t>
            </w:r>
            <w:r>
              <w:rPr>
                <w:rFonts w:hint="eastAsia" w:asciiTheme="minorEastAsia" w:hAnsiTheme="minorEastAsia" w:eastAsiaTheme="minorEastAsia" w:cstheme="minorEastAsia"/>
                <w:color w:val="000000"/>
                <w:kern w:val="0"/>
                <w:sz w:val="24"/>
                <w:szCs w:val="24"/>
                <w:lang w:bidi="ar"/>
              </w:rPr>
              <w:t>保洁服务：工作日志、清洁检查表、用品清单、客户反馈表</w:t>
            </w:r>
            <w:r>
              <w:rPr>
                <w:rFonts w:hint="eastAsia" w:asciiTheme="minorEastAsia" w:hAnsiTheme="minorEastAsia" w:eastAsiaTheme="minorEastAsia" w:cstheme="minorEastAsia"/>
                <w:color w:val="000000"/>
                <w:kern w:val="0"/>
                <w:sz w:val="24"/>
                <w:szCs w:val="24"/>
                <w:lang w:eastAsia="zh-CN" w:bidi="ar"/>
              </w:rPr>
              <w:t>等管理制度；</w:t>
            </w:r>
          </w:p>
          <w:p w14:paraId="33134293">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eastAsia="zh-CN" w:bidi="ar"/>
              </w:rPr>
            </w:pPr>
            <w:r>
              <w:rPr>
                <w:rFonts w:hint="eastAsia" w:asciiTheme="minorEastAsia" w:hAnsiTheme="minorEastAsia" w:eastAsiaTheme="minorEastAsia" w:cstheme="minorEastAsia"/>
                <w:color w:val="000000"/>
                <w:kern w:val="0"/>
                <w:sz w:val="24"/>
                <w:szCs w:val="24"/>
                <w:lang w:eastAsia="zh-CN" w:bidi="ar"/>
              </w:rPr>
              <w:t>⑨</w:t>
            </w:r>
            <w:r>
              <w:rPr>
                <w:rFonts w:hint="eastAsia" w:asciiTheme="minorEastAsia" w:hAnsiTheme="minorEastAsia" w:eastAsiaTheme="minorEastAsia" w:cstheme="minorEastAsia"/>
                <w:color w:val="000000"/>
                <w:kern w:val="0"/>
                <w:sz w:val="24"/>
                <w:szCs w:val="24"/>
                <w:lang w:bidi="ar"/>
              </w:rPr>
              <w:t>绿化服务：绿化总平面图、清洁整改记录、消杀记录</w:t>
            </w:r>
            <w:r>
              <w:rPr>
                <w:rFonts w:hint="eastAsia" w:asciiTheme="minorEastAsia" w:hAnsiTheme="minorEastAsia" w:eastAsiaTheme="minorEastAsia" w:cstheme="minorEastAsia"/>
                <w:color w:val="000000"/>
                <w:kern w:val="0"/>
                <w:sz w:val="24"/>
                <w:szCs w:val="24"/>
                <w:lang w:eastAsia="zh-CN" w:bidi="ar"/>
              </w:rPr>
              <w:t>等管理制度；</w:t>
            </w:r>
          </w:p>
          <w:p w14:paraId="0C41BFE9">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eastAsia="zh-CN" w:bidi="ar"/>
              </w:rPr>
              <w:t>⑩</w:t>
            </w:r>
            <w:r>
              <w:rPr>
                <w:rFonts w:hint="eastAsia" w:asciiTheme="minorEastAsia" w:hAnsiTheme="minorEastAsia" w:eastAsiaTheme="minorEastAsia" w:cstheme="minorEastAsia"/>
                <w:color w:val="000000"/>
                <w:kern w:val="0"/>
                <w:sz w:val="24"/>
                <w:szCs w:val="24"/>
                <w:lang w:bidi="ar"/>
              </w:rPr>
              <w:t>其他：客户信息、财务明细、合同协议、信报信息登记、大件物品进出登记</w:t>
            </w:r>
            <w:r>
              <w:rPr>
                <w:rFonts w:hint="eastAsia" w:asciiTheme="minorEastAsia" w:hAnsiTheme="minorEastAsia" w:eastAsiaTheme="minorEastAsia" w:cstheme="minorEastAsia"/>
                <w:color w:val="000000"/>
                <w:kern w:val="0"/>
                <w:sz w:val="24"/>
                <w:szCs w:val="24"/>
                <w:lang w:eastAsia="zh-CN" w:bidi="ar"/>
              </w:rPr>
              <w:t>等管理制度</w:t>
            </w:r>
            <w:r>
              <w:rPr>
                <w:rFonts w:hint="eastAsia" w:asciiTheme="minorEastAsia" w:hAnsiTheme="minorEastAsia" w:eastAsiaTheme="minorEastAsia" w:cstheme="minorEastAsia"/>
                <w:color w:val="000000"/>
                <w:kern w:val="0"/>
                <w:sz w:val="24"/>
                <w:szCs w:val="24"/>
                <w:lang w:bidi="ar"/>
              </w:rPr>
              <w:t>。</w:t>
            </w:r>
          </w:p>
          <w:p w14:paraId="53E114E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w:t>
            </w:r>
          </w:p>
          <w:p w14:paraId="5DF6FEB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rPr>
              <w:t>以上每一项符合得XX分，部分符合得XX分，不符合不得分，此项最高XX分。</w:t>
            </w:r>
          </w:p>
        </w:tc>
        <w:tc>
          <w:tcPr>
            <w:tcW w:w="613" w:type="dxa"/>
            <w:vAlign w:val="center"/>
          </w:tcPr>
          <w:p w14:paraId="4F8E5F2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4F6CE82B">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73E15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7BEC4A8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1C051BC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项目人员配备方案</w:t>
            </w:r>
          </w:p>
        </w:tc>
        <w:tc>
          <w:tcPr>
            <w:tcW w:w="4933" w:type="dxa"/>
          </w:tcPr>
          <w:p w14:paraId="6A785B5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项目人员配备方案包含：</w:t>
            </w:r>
          </w:p>
          <w:p w14:paraId="268DE98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w:t>①</w:t>
            </w:r>
            <w:r>
              <w:rPr>
                <w:rFonts w:hint="eastAsia" w:asciiTheme="minorEastAsia" w:hAnsiTheme="minorEastAsia" w:eastAsiaTheme="minorEastAsia" w:cstheme="minorEastAsia"/>
                <w:b w:val="0"/>
                <w:bCs w:val="0"/>
                <w:sz w:val="24"/>
                <w:szCs w:val="24"/>
                <w:lang w:eastAsia="zh-CN"/>
              </w:rPr>
              <w:t>基本服务人员配备方案；</w:t>
            </w:r>
          </w:p>
          <w:p w14:paraId="62A9327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②管理人员配备方案；</w:t>
            </w:r>
          </w:p>
          <w:p w14:paraId="003EF6D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③</w:t>
            </w:r>
            <w:r>
              <w:rPr>
                <w:rFonts w:hint="eastAsia" w:asciiTheme="minorEastAsia" w:hAnsiTheme="minorEastAsia" w:eastAsiaTheme="minorEastAsia" w:cstheme="minorEastAsia"/>
                <w:b w:val="0"/>
                <w:bCs w:val="0"/>
                <w:sz w:val="24"/>
                <w:szCs w:val="24"/>
                <w:lang w:eastAsia="zh-CN"/>
              </w:rPr>
              <w:t>综合</w:t>
            </w:r>
            <w:r>
              <w:rPr>
                <w:rFonts w:hint="eastAsia" w:asciiTheme="minorEastAsia" w:hAnsiTheme="minorEastAsia" w:eastAsiaTheme="minorEastAsia" w:cstheme="minorEastAsia"/>
                <w:b w:val="0"/>
                <w:bCs w:val="0"/>
                <w:sz w:val="24"/>
                <w:szCs w:val="24"/>
              </w:rPr>
              <w:t>维修人员配备方案；</w:t>
            </w:r>
          </w:p>
          <w:p w14:paraId="2E65F75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④公用设施设备维护服务</w:t>
            </w:r>
            <w:r>
              <w:rPr>
                <w:rFonts w:hint="eastAsia" w:asciiTheme="minorEastAsia" w:hAnsiTheme="minorEastAsia" w:cstheme="minorEastAsia"/>
                <w:b w:val="0"/>
                <w:bCs w:val="0"/>
                <w:sz w:val="24"/>
                <w:szCs w:val="24"/>
                <w:lang w:eastAsia="zh-CN"/>
              </w:rPr>
              <w:t>人员配备方案</w:t>
            </w:r>
            <w:r>
              <w:rPr>
                <w:rFonts w:hint="eastAsia" w:asciiTheme="minorEastAsia" w:hAnsiTheme="minorEastAsia" w:eastAsiaTheme="minorEastAsia" w:cstheme="minorEastAsia"/>
                <w:b w:val="0"/>
                <w:bCs w:val="0"/>
                <w:sz w:val="24"/>
                <w:szCs w:val="24"/>
                <w:lang w:eastAsia="zh-CN"/>
              </w:rPr>
              <w:t>；</w:t>
            </w:r>
          </w:p>
          <w:p w14:paraId="376E7A9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eastAsia="zh-CN"/>
              </w:rPr>
              <w:t>⑤</w:t>
            </w:r>
            <w:r>
              <w:rPr>
                <w:rFonts w:hint="eastAsia" w:asciiTheme="minorEastAsia" w:hAnsiTheme="minorEastAsia" w:eastAsiaTheme="minorEastAsia" w:cstheme="minorEastAsia"/>
                <w:b w:val="0"/>
                <w:bCs w:val="0"/>
                <w:sz w:val="24"/>
                <w:szCs w:val="24"/>
              </w:rPr>
              <w:t>保洁</w:t>
            </w:r>
            <w:r>
              <w:rPr>
                <w:rFonts w:hint="eastAsia" w:asciiTheme="minorEastAsia" w:hAnsiTheme="minorEastAsia" w:eastAsiaTheme="minorEastAsia" w:cstheme="minorEastAsia"/>
                <w:b w:val="0"/>
                <w:bCs w:val="0"/>
                <w:sz w:val="24"/>
                <w:szCs w:val="24"/>
                <w:lang w:eastAsia="zh-CN"/>
              </w:rPr>
              <w:t>服务</w:t>
            </w:r>
            <w:r>
              <w:rPr>
                <w:rFonts w:hint="eastAsia" w:asciiTheme="minorEastAsia" w:hAnsiTheme="minorEastAsia" w:eastAsiaTheme="minorEastAsia" w:cstheme="minorEastAsia"/>
                <w:b w:val="0"/>
                <w:bCs w:val="0"/>
                <w:sz w:val="24"/>
                <w:szCs w:val="24"/>
              </w:rPr>
              <w:t>人员配备方案；</w:t>
            </w:r>
          </w:p>
          <w:p w14:paraId="7A28585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⑥</w:t>
            </w:r>
            <w:r>
              <w:rPr>
                <w:rFonts w:hint="eastAsia" w:asciiTheme="minorEastAsia" w:hAnsiTheme="minorEastAsia" w:eastAsiaTheme="minorEastAsia" w:cstheme="minorEastAsia"/>
                <w:b w:val="0"/>
                <w:bCs w:val="0"/>
                <w:sz w:val="24"/>
                <w:szCs w:val="24"/>
              </w:rPr>
              <w:t>绿化</w:t>
            </w:r>
            <w:r>
              <w:rPr>
                <w:rFonts w:hint="eastAsia" w:asciiTheme="minorEastAsia" w:hAnsiTheme="minorEastAsia" w:eastAsiaTheme="minorEastAsia" w:cstheme="minorEastAsia"/>
                <w:b w:val="0"/>
                <w:bCs w:val="0"/>
                <w:sz w:val="24"/>
                <w:szCs w:val="24"/>
                <w:lang w:eastAsia="zh-CN"/>
              </w:rPr>
              <w:t>服务人员</w:t>
            </w:r>
            <w:r>
              <w:rPr>
                <w:rFonts w:hint="eastAsia" w:asciiTheme="minorEastAsia" w:hAnsiTheme="minorEastAsia" w:eastAsiaTheme="minorEastAsia" w:cstheme="minorEastAsia"/>
                <w:b w:val="0"/>
                <w:bCs w:val="0"/>
                <w:sz w:val="24"/>
                <w:szCs w:val="24"/>
              </w:rPr>
              <w:t>配备方案</w:t>
            </w:r>
            <w:r>
              <w:rPr>
                <w:rFonts w:hint="eastAsia" w:asciiTheme="minorEastAsia" w:hAnsiTheme="minorEastAsia" w:eastAsiaTheme="minorEastAsia" w:cstheme="minorEastAsia"/>
                <w:b w:val="0"/>
                <w:bCs w:val="0"/>
                <w:sz w:val="24"/>
                <w:szCs w:val="24"/>
                <w:lang w:eastAsia="zh-CN"/>
              </w:rPr>
              <w:t>；</w:t>
            </w:r>
          </w:p>
          <w:p w14:paraId="077F0CD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⑦保安服务人员配备方案；</w:t>
            </w:r>
          </w:p>
          <w:p w14:paraId="2C85FB9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eastAsia="zh-CN"/>
              </w:rPr>
              <w:t>⑧会议服务人员配备方案</w:t>
            </w:r>
            <w:r>
              <w:rPr>
                <w:rFonts w:hint="eastAsia" w:asciiTheme="minorEastAsia" w:hAnsiTheme="minorEastAsia" w:eastAsiaTheme="minorEastAsia" w:cstheme="minorEastAsia"/>
                <w:b w:val="0"/>
                <w:bCs w:val="0"/>
                <w:sz w:val="24"/>
                <w:szCs w:val="24"/>
              </w:rPr>
              <w:t>。</w:t>
            </w:r>
          </w:p>
          <w:p w14:paraId="49B8170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w:t>
            </w:r>
          </w:p>
          <w:p w14:paraId="58A1DD3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rPr>
              <w:t>以上每一项符合得XX分，部分符合得XX分，不符合不得分，此项最高XX分。</w:t>
            </w:r>
          </w:p>
        </w:tc>
        <w:tc>
          <w:tcPr>
            <w:tcW w:w="613" w:type="dxa"/>
            <w:vAlign w:val="center"/>
          </w:tcPr>
          <w:p w14:paraId="0661484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39A60022">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52372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43EB270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Merge w:val="restart"/>
            <w:vAlign w:val="center"/>
          </w:tcPr>
          <w:p w14:paraId="56192A0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项目负责人</w:t>
            </w:r>
          </w:p>
        </w:tc>
        <w:tc>
          <w:tcPr>
            <w:tcW w:w="4933" w:type="dxa"/>
          </w:tcPr>
          <w:p w14:paraId="30DA2CD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出具投标人为项目负责人缴纳社保的承诺函（加盖公章）得XX分，否则不得分。</w:t>
            </w:r>
          </w:p>
        </w:tc>
        <w:tc>
          <w:tcPr>
            <w:tcW w:w="613" w:type="dxa"/>
            <w:vAlign w:val="center"/>
          </w:tcPr>
          <w:p w14:paraId="53E87A8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13B4A7B8">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7A0E9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7918C68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Merge w:val="continue"/>
            <w:vAlign w:val="center"/>
          </w:tcPr>
          <w:p w14:paraId="272200F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4933" w:type="dxa"/>
          </w:tcPr>
          <w:p w14:paraId="0922FAB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项目负责人具有5年以上类似项目管理经验，得XX分；</w:t>
            </w:r>
          </w:p>
          <w:p w14:paraId="41D86E7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项目负责人具有3年以上类似项目管理经验，得XX分；</w:t>
            </w:r>
          </w:p>
          <w:p w14:paraId="72114F5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项目负责人具有1年以上类似项目管理经验，得XX分；</w:t>
            </w:r>
          </w:p>
          <w:p w14:paraId="4A93995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项目负责人类似项目管理经验不足一年或不具备类似项目管理经验，不得分。</w:t>
            </w:r>
          </w:p>
        </w:tc>
        <w:tc>
          <w:tcPr>
            <w:tcW w:w="613" w:type="dxa"/>
            <w:vAlign w:val="center"/>
          </w:tcPr>
          <w:p w14:paraId="3FF4E08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2BC0438B">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184C2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1C6BDF6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Merge w:val="continue"/>
            <w:vAlign w:val="center"/>
          </w:tcPr>
          <w:p w14:paraId="5D1CADA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4933" w:type="dxa"/>
          </w:tcPr>
          <w:p w14:paraId="6AE66D4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项目负责人具有XX以上学历，得XX分，否则不得分；</w:t>
            </w:r>
          </w:p>
          <w:p w14:paraId="136B0C5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项目负责人具有XX以上职称，得XX分，否则不得分。</w:t>
            </w:r>
          </w:p>
        </w:tc>
        <w:tc>
          <w:tcPr>
            <w:tcW w:w="613" w:type="dxa"/>
            <w:vAlign w:val="center"/>
          </w:tcPr>
          <w:p w14:paraId="020FD86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5BD78425">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4BD7C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15C22DE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Merge w:val="restart"/>
            <w:vAlign w:val="center"/>
          </w:tcPr>
          <w:p w14:paraId="3F780BF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eastAsia="zh-CN"/>
              </w:rPr>
              <w:t>综合</w:t>
            </w:r>
            <w:r>
              <w:rPr>
                <w:rFonts w:hint="eastAsia" w:asciiTheme="minorEastAsia" w:hAnsiTheme="minorEastAsia" w:eastAsiaTheme="minorEastAsia" w:cstheme="minorEastAsia"/>
                <w:b w:val="0"/>
                <w:bCs w:val="0"/>
                <w:sz w:val="24"/>
                <w:szCs w:val="24"/>
              </w:rPr>
              <w:t>维修主管</w:t>
            </w:r>
          </w:p>
        </w:tc>
        <w:tc>
          <w:tcPr>
            <w:tcW w:w="4933" w:type="dxa"/>
          </w:tcPr>
          <w:p w14:paraId="3CBD9E3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出具投标人为</w:t>
            </w:r>
            <w:r>
              <w:rPr>
                <w:rFonts w:hint="eastAsia" w:asciiTheme="minorEastAsia" w:hAnsiTheme="minorEastAsia" w:eastAsiaTheme="minorEastAsia" w:cstheme="minorEastAsia"/>
                <w:b w:val="0"/>
                <w:bCs w:val="0"/>
                <w:sz w:val="24"/>
                <w:szCs w:val="24"/>
                <w:lang w:eastAsia="zh-CN"/>
              </w:rPr>
              <w:t>综合</w:t>
            </w:r>
            <w:r>
              <w:rPr>
                <w:rFonts w:hint="eastAsia" w:asciiTheme="minorEastAsia" w:hAnsiTheme="minorEastAsia" w:eastAsiaTheme="minorEastAsia" w:cstheme="minorEastAsia"/>
                <w:b w:val="0"/>
                <w:bCs w:val="0"/>
                <w:sz w:val="24"/>
                <w:szCs w:val="24"/>
              </w:rPr>
              <w:t>维修主管缴纳社保的承诺函（加盖公章）得XX分，否则不得分。</w:t>
            </w:r>
          </w:p>
        </w:tc>
        <w:tc>
          <w:tcPr>
            <w:tcW w:w="613" w:type="dxa"/>
            <w:vAlign w:val="center"/>
          </w:tcPr>
          <w:p w14:paraId="6B7BC29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6E0D3830">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10427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3087FBB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Merge w:val="continue"/>
            <w:vAlign w:val="center"/>
          </w:tcPr>
          <w:p w14:paraId="57AF3E9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4933" w:type="dxa"/>
          </w:tcPr>
          <w:p w14:paraId="1590F8E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eastAsia="zh-CN"/>
              </w:rPr>
              <w:t>综合</w:t>
            </w:r>
            <w:r>
              <w:rPr>
                <w:rFonts w:hint="eastAsia" w:asciiTheme="minorEastAsia" w:hAnsiTheme="minorEastAsia" w:eastAsiaTheme="minorEastAsia" w:cstheme="minorEastAsia"/>
                <w:b w:val="0"/>
                <w:bCs w:val="0"/>
                <w:sz w:val="24"/>
                <w:szCs w:val="24"/>
              </w:rPr>
              <w:t>维修主管具有5年以上类似项目管理经验，得XX分；</w:t>
            </w:r>
          </w:p>
          <w:p w14:paraId="52771F1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eastAsia="zh-CN"/>
              </w:rPr>
              <w:t>综合</w:t>
            </w:r>
            <w:r>
              <w:rPr>
                <w:rFonts w:hint="eastAsia" w:asciiTheme="minorEastAsia" w:hAnsiTheme="minorEastAsia" w:eastAsiaTheme="minorEastAsia" w:cstheme="minorEastAsia"/>
                <w:b w:val="0"/>
                <w:bCs w:val="0"/>
                <w:sz w:val="24"/>
                <w:szCs w:val="24"/>
              </w:rPr>
              <w:t>维修主管具有3年以上类似项目管理经验，得XX分；</w:t>
            </w:r>
          </w:p>
          <w:p w14:paraId="6BFA721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eastAsia="zh-CN"/>
              </w:rPr>
              <w:t>综合</w:t>
            </w:r>
            <w:r>
              <w:rPr>
                <w:rFonts w:hint="eastAsia" w:asciiTheme="minorEastAsia" w:hAnsiTheme="minorEastAsia" w:eastAsiaTheme="minorEastAsia" w:cstheme="minorEastAsia"/>
                <w:b w:val="0"/>
                <w:bCs w:val="0"/>
                <w:sz w:val="24"/>
                <w:szCs w:val="24"/>
              </w:rPr>
              <w:t>维修主管具有1年以上类似项目管理经验，得XX分；</w:t>
            </w:r>
          </w:p>
          <w:p w14:paraId="10A0D5D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eastAsia="zh-CN"/>
              </w:rPr>
              <w:t>综合</w:t>
            </w:r>
            <w:r>
              <w:rPr>
                <w:rFonts w:hint="eastAsia" w:asciiTheme="minorEastAsia" w:hAnsiTheme="minorEastAsia" w:eastAsiaTheme="minorEastAsia" w:cstheme="minorEastAsia"/>
                <w:b w:val="0"/>
                <w:bCs w:val="0"/>
                <w:sz w:val="24"/>
                <w:szCs w:val="24"/>
              </w:rPr>
              <w:t>维修主管类似项目管理经验不足一年或不具备类似项目管理经验，不得分。</w:t>
            </w:r>
          </w:p>
        </w:tc>
        <w:tc>
          <w:tcPr>
            <w:tcW w:w="613" w:type="dxa"/>
            <w:vAlign w:val="center"/>
          </w:tcPr>
          <w:p w14:paraId="317738F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2C3131AD">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7988A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628E7A6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Merge w:val="continue"/>
            <w:vAlign w:val="center"/>
          </w:tcPr>
          <w:p w14:paraId="5863845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4933" w:type="dxa"/>
          </w:tcPr>
          <w:p w14:paraId="590E6EE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eastAsia="zh-CN"/>
              </w:rPr>
              <w:t>综合</w:t>
            </w:r>
            <w:r>
              <w:rPr>
                <w:rFonts w:hint="eastAsia" w:asciiTheme="minorEastAsia" w:hAnsiTheme="minorEastAsia" w:eastAsiaTheme="minorEastAsia" w:cstheme="minorEastAsia"/>
                <w:b w:val="0"/>
                <w:bCs w:val="0"/>
                <w:sz w:val="24"/>
                <w:szCs w:val="24"/>
              </w:rPr>
              <w:t>维修主管具有XX以上学历，得XX分，否则不得分；</w:t>
            </w:r>
          </w:p>
          <w:p w14:paraId="6B7E3E0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eastAsia="zh-CN"/>
              </w:rPr>
              <w:t>综合</w:t>
            </w:r>
            <w:r>
              <w:rPr>
                <w:rFonts w:hint="eastAsia" w:asciiTheme="minorEastAsia" w:hAnsiTheme="minorEastAsia" w:eastAsiaTheme="minorEastAsia" w:cstheme="minorEastAsia"/>
                <w:b w:val="0"/>
                <w:bCs w:val="0"/>
                <w:sz w:val="24"/>
                <w:szCs w:val="24"/>
              </w:rPr>
              <w:t>维修主管具有XX以上职称，得XX分，否则不得分。</w:t>
            </w:r>
          </w:p>
          <w:p w14:paraId="1B7E906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eastAsia="zh-CN"/>
              </w:rPr>
              <w:t>综合</w:t>
            </w:r>
            <w:r>
              <w:rPr>
                <w:rFonts w:hint="eastAsia" w:asciiTheme="minorEastAsia" w:hAnsiTheme="minorEastAsia" w:eastAsiaTheme="minorEastAsia" w:cstheme="minorEastAsia"/>
                <w:b w:val="0"/>
                <w:bCs w:val="0"/>
                <w:sz w:val="24"/>
                <w:szCs w:val="24"/>
              </w:rPr>
              <w:t>维修主管具有XX资格证书，得XX分，否则不得分。</w:t>
            </w:r>
          </w:p>
        </w:tc>
        <w:tc>
          <w:tcPr>
            <w:tcW w:w="613" w:type="dxa"/>
            <w:vAlign w:val="center"/>
          </w:tcPr>
          <w:p w14:paraId="0022A22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5D131DC9">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4F3A0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424E515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576C670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eastAsia="zh-CN"/>
              </w:rPr>
              <w:t>综合</w:t>
            </w:r>
            <w:r>
              <w:rPr>
                <w:rFonts w:hint="eastAsia" w:asciiTheme="minorEastAsia" w:hAnsiTheme="minorEastAsia" w:eastAsiaTheme="minorEastAsia" w:cstheme="minorEastAsia"/>
                <w:b w:val="0"/>
                <w:bCs w:val="0"/>
                <w:sz w:val="24"/>
                <w:szCs w:val="24"/>
              </w:rPr>
              <w:t>维修人员</w:t>
            </w:r>
          </w:p>
        </w:tc>
        <w:tc>
          <w:tcPr>
            <w:tcW w:w="4933" w:type="dxa"/>
          </w:tcPr>
          <w:p w14:paraId="079F6119">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①</w:t>
            </w:r>
            <w:r>
              <w:rPr>
                <w:rFonts w:hint="eastAsia" w:asciiTheme="minorEastAsia" w:hAnsiTheme="minorEastAsia" w:eastAsiaTheme="minorEastAsia" w:cstheme="minorEastAsia"/>
                <w:kern w:val="0"/>
                <w:sz w:val="24"/>
                <w:szCs w:val="24"/>
              </w:rPr>
              <w:t>配备</w:t>
            </w:r>
            <w:r>
              <w:rPr>
                <w:rFonts w:hint="eastAsia" w:asciiTheme="minorEastAsia" w:hAnsiTheme="minorEastAsia" w:eastAsiaTheme="minorEastAsia" w:cstheme="minorEastAsia"/>
                <w:b w:val="0"/>
                <w:bCs w:val="0"/>
                <w:sz w:val="24"/>
                <w:szCs w:val="24"/>
                <w:lang w:eastAsia="zh-CN"/>
              </w:rPr>
              <w:t>综合</w:t>
            </w:r>
            <w:r>
              <w:rPr>
                <w:rFonts w:hint="eastAsia" w:asciiTheme="minorEastAsia" w:hAnsiTheme="minorEastAsia" w:eastAsiaTheme="minorEastAsia" w:cstheme="minorEastAsia"/>
                <w:kern w:val="0"/>
                <w:sz w:val="24"/>
                <w:szCs w:val="24"/>
              </w:rPr>
              <w:t>维修人员XX人，符合得XX分，高于标准得XX分，低于标准得XX分。</w:t>
            </w:r>
          </w:p>
          <w:p w14:paraId="73B9AC2F">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②</w:t>
            </w:r>
            <w:r>
              <w:rPr>
                <w:rFonts w:hint="eastAsia" w:asciiTheme="minorEastAsia" w:hAnsiTheme="minorEastAsia" w:eastAsiaTheme="minorEastAsia" w:cstheme="minorEastAsia"/>
                <w:kern w:val="0"/>
                <w:sz w:val="24"/>
                <w:szCs w:val="24"/>
              </w:rPr>
              <w:t>年龄XX-XX岁，具备XX以上学历，具有XX年以上类似工作经验，并出具投标人为</w:t>
            </w:r>
            <w:r>
              <w:rPr>
                <w:rFonts w:hint="eastAsia" w:asciiTheme="minorEastAsia" w:hAnsiTheme="minorEastAsia" w:eastAsiaTheme="minorEastAsia" w:cstheme="minorEastAsia"/>
                <w:b w:val="0"/>
                <w:bCs w:val="0"/>
                <w:sz w:val="24"/>
                <w:szCs w:val="24"/>
                <w:lang w:eastAsia="zh-CN"/>
              </w:rPr>
              <w:t>综合</w:t>
            </w:r>
            <w:r>
              <w:rPr>
                <w:rFonts w:hint="eastAsia" w:asciiTheme="minorEastAsia" w:hAnsiTheme="minorEastAsia" w:eastAsiaTheme="minorEastAsia" w:cstheme="minorEastAsia"/>
                <w:kern w:val="0"/>
                <w:sz w:val="24"/>
                <w:szCs w:val="24"/>
              </w:rPr>
              <w:t>维修人员缴纳社保的承诺函（加盖公章）。</w:t>
            </w:r>
            <w:r>
              <w:rPr>
                <w:rFonts w:hint="eastAsia" w:asciiTheme="minorEastAsia" w:hAnsiTheme="minorEastAsia" w:eastAsiaTheme="minorEastAsia" w:cstheme="minorEastAsia"/>
                <w:kern w:val="0"/>
                <w:sz w:val="24"/>
                <w:szCs w:val="24"/>
                <w:lang w:eastAsia="zh-CN"/>
              </w:rPr>
              <w:t>以上每一项</w:t>
            </w:r>
            <w:r>
              <w:rPr>
                <w:rFonts w:hint="eastAsia" w:asciiTheme="minorEastAsia" w:hAnsiTheme="minorEastAsia" w:eastAsiaTheme="minorEastAsia" w:cstheme="minorEastAsia"/>
                <w:kern w:val="0"/>
                <w:sz w:val="24"/>
                <w:szCs w:val="24"/>
              </w:rPr>
              <w:t>完全符合得XX分，不符合不得分，此项最高得XX分。</w:t>
            </w:r>
          </w:p>
          <w:p w14:paraId="63225EA6">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lang w:eastAsia="zh-CN"/>
              </w:rPr>
              <w:t>综合</w:t>
            </w:r>
            <w:r>
              <w:rPr>
                <w:rFonts w:hint="eastAsia" w:asciiTheme="minorEastAsia" w:hAnsiTheme="minorEastAsia" w:eastAsiaTheme="minorEastAsia" w:cstheme="minorEastAsia"/>
                <w:kern w:val="0"/>
                <w:sz w:val="24"/>
                <w:szCs w:val="24"/>
              </w:rPr>
              <w:t>维修人员需具备高压电工作业证/低压电工作业证/制冷与空调作业证/特种设备作业人员证/中央空调运行操作证/制冷与空调作业证</w:t>
            </w:r>
            <w:r>
              <w:rPr>
                <w:rFonts w:hint="eastAsia" w:asciiTheme="minorEastAsia" w:hAnsiTheme="minorEastAsia" w:cstheme="minorEastAsia"/>
                <w:kern w:val="0"/>
                <w:sz w:val="24"/>
                <w:szCs w:val="24"/>
                <w:lang w:val="en-US" w:eastAsia="zh-CN"/>
              </w:rPr>
              <w:t>/</w:t>
            </w:r>
            <w:r>
              <w:rPr>
                <w:rFonts w:hint="eastAsia" w:cs="宋体" w:asciiTheme="minorEastAsia" w:hAnsiTheme="minorEastAsia"/>
                <w:sz w:val="24"/>
              </w:rPr>
              <w:t>有限空间监护作业人员证书</w:t>
            </w:r>
            <w:r>
              <w:rPr>
                <w:rFonts w:hint="eastAsia" w:asciiTheme="minorEastAsia" w:hAnsiTheme="minorEastAsia" w:eastAsiaTheme="minorEastAsia" w:cstheme="minorEastAsia"/>
                <w:kern w:val="0"/>
                <w:sz w:val="24"/>
                <w:szCs w:val="24"/>
              </w:rPr>
              <w:t>。</w:t>
            </w:r>
          </w:p>
          <w:p w14:paraId="77D5354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rPr>
              <w:t>（提供对应的身份证复印件、相关工作经历证明，否则不得分）</w:t>
            </w:r>
          </w:p>
        </w:tc>
        <w:tc>
          <w:tcPr>
            <w:tcW w:w="613" w:type="dxa"/>
            <w:vAlign w:val="center"/>
          </w:tcPr>
          <w:p w14:paraId="7F98F99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4E649A1F">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1483F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1E04E6D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Merge w:val="restart"/>
            <w:vAlign w:val="center"/>
          </w:tcPr>
          <w:p w14:paraId="2F1845B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会议主管</w:t>
            </w:r>
          </w:p>
        </w:tc>
        <w:tc>
          <w:tcPr>
            <w:tcW w:w="4933" w:type="dxa"/>
          </w:tcPr>
          <w:p w14:paraId="2C5497A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出具投标人为会议主管缴纳社保的承诺函（加盖公章）得XX分，否则不得分。</w:t>
            </w:r>
          </w:p>
        </w:tc>
        <w:tc>
          <w:tcPr>
            <w:tcW w:w="613" w:type="dxa"/>
            <w:vAlign w:val="center"/>
          </w:tcPr>
          <w:p w14:paraId="1C38936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34EDC5FE">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39337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339B1D8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Merge w:val="continue"/>
            <w:vAlign w:val="center"/>
          </w:tcPr>
          <w:p w14:paraId="5C8344A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4933" w:type="dxa"/>
          </w:tcPr>
          <w:p w14:paraId="661C695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会议主管具有5年以上类似项目管理经验，得XX分；</w:t>
            </w:r>
          </w:p>
          <w:p w14:paraId="732D395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会议主管具有3年以上类似项目管理经验，得XX分；</w:t>
            </w:r>
          </w:p>
          <w:p w14:paraId="0F47F06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会议主管具有1年以上类似项目管理经验，得XX分；</w:t>
            </w:r>
          </w:p>
          <w:p w14:paraId="6166BBE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会议主管类似经验不足一年或不具备类似经验，不得分。</w:t>
            </w:r>
          </w:p>
        </w:tc>
        <w:tc>
          <w:tcPr>
            <w:tcW w:w="613" w:type="dxa"/>
            <w:vAlign w:val="center"/>
          </w:tcPr>
          <w:p w14:paraId="37D4131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2FF00DCA">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730AB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32A1FAF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Merge w:val="continue"/>
            <w:vAlign w:val="center"/>
          </w:tcPr>
          <w:p w14:paraId="22DB55D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4933" w:type="dxa"/>
          </w:tcPr>
          <w:p w14:paraId="7BD2793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会议主管具有XX以上学历，得XX分，否则不得分；</w:t>
            </w:r>
          </w:p>
        </w:tc>
        <w:tc>
          <w:tcPr>
            <w:tcW w:w="613" w:type="dxa"/>
            <w:vAlign w:val="center"/>
          </w:tcPr>
          <w:p w14:paraId="44A1FC5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35D58CC7">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4E705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7145A76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382AB90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会议服务人员</w:t>
            </w:r>
          </w:p>
        </w:tc>
        <w:tc>
          <w:tcPr>
            <w:tcW w:w="4933" w:type="dxa"/>
          </w:tcPr>
          <w:p w14:paraId="3A70FE27">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①</w:t>
            </w:r>
            <w:r>
              <w:rPr>
                <w:rFonts w:hint="eastAsia" w:asciiTheme="minorEastAsia" w:hAnsiTheme="minorEastAsia" w:eastAsiaTheme="minorEastAsia" w:cstheme="minorEastAsia"/>
                <w:kern w:val="0"/>
                <w:sz w:val="24"/>
                <w:szCs w:val="24"/>
              </w:rPr>
              <w:t xml:space="preserve">配备专业会议服务人员XX人，以此为标准，符合标准得XX分，高于标准得XX分，低于标准不得分。 </w:t>
            </w:r>
          </w:p>
          <w:p w14:paraId="77868551">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②</w:t>
            </w:r>
            <w:r>
              <w:rPr>
                <w:rFonts w:hint="eastAsia" w:asciiTheme="minorEastAsia" w:hAnsiTheme="minorEastAsia" w:eastAsiaTheme="minorEastAsia" w:cstheme="minorEastAsia"/>
                <w:kern w:val="0"/>
                <w:sz w:val="24"/>
                <w:szCs w:val="24"/>
              </w:rPr>
              <w:t>年龄XX-XX岁，符合得XX分，否则不得分。</w:t>
            </w:r>
          </w:p>
          <w:p w14:paraId="66680A80">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③</w:t>
            </w:r>
            <w:r>
              <w:rPr>
                <w:rFonts w:hint="eastAsia" w:asciiTheme="minorEastAsia" w:hAnsiTheme="minorEastAsia" w:eastAsiaTheme="minorEastAsia" w:cstheme="minorEastAsia"/>
                <w:kern w:val="0"/>
                <w:sz w:val="24"/>
                <w:szCs w:val="24"/>
              </w:rPr>
              <w:t>具备XX以上学历，符合得XX分，否则不得分。</w:t>
            </w:r>
          </w:p>
          <w:p w14:paraId="48A537FE">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④</w:t>
            </w:r>
            <w:r>
              <w:rPr>
                <w:rFonts w:hint="eastAsia" w:asciiTheme="minorEastAsia" w:hAnsiTheme="minorEastAsia" w:eastAsiaTheme="minorEastAsia" w:cstheme="minorEastAsia"/>
                <w:kern w:val="0"/>
                <w:sz w:val="24"/>
                <w:szCs w:val="24"/>
              </w:rPr>
              <w:t>具有XX年以上类似工作经验，并出具投标人为专业会议服务人员缴纳社保的承诺函（加盖公章），每1人完全符合得XX分，不符合不得分，此项最高得XX分。</w:t>
            </w:r>
          </w:p>
          <w:p w14:paraId="16E2F8E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rPr>
              <w:t>（提供对应的身份证复印件、相关工作经历证明，否则不得分）</w:t>
            </w:r>
          </w:p>
        </w:tc>
        <w:tc>
          <w:tcPr>
            <w:tcW w:w="613" w:type="dxa"/>
            <w:vAlign w:val="center"/>
          </w:tcPr>
          <w:p w14:paraId="625800B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70E7C2E8">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3D9AB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60773C7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Merge w:val="restart"/>
            <w:vAlign w:val="center"/>
          </w:tcPr>
          <w:p w14:paraId="3E2C917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保洁主管</w:t>
            </w:r>
          </w:p>
        </w:tc>
        <w:tc>
          <w:tcPr>
            <w:tcW w:w="4933" w:type="dxa"/>
          </w:tcPr>
          <w:p w14:paraId="6C3A802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出具投标人为保洁主管缴纳社保的承诺函（加盖公章）得XX分，否则不得分。</w:t>
            </w:r>
          </w:p>
        </w:tc>
        <w:tc>
          <w:tcPr>
            <w:tcW w:w="613" w:type="dxa"/>
            <w:vAlign w:val="center"/>
          </w:tcPr>
          <w:p w14:paraId="734BDD7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5A8733D6">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0C07F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709D9BB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Merge w:val="continue"/>
            <w:vAlign w:val="center"/>
          </w:tcPr>
          <w:p w14:paraId="4C3B253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4933" w:type="dxa"/>
          </w:tcPr>
          <w:p w14:paraId="4BE81B0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保洁主管具有5年以上类似项目管理经验，得XX分；</w:t>
            </w:r>
          </w:p>
          <w:p w14:paraId="2B7DE8A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保洁主管具有3年以上类似项目管理经验，得XX分；</w:t>
            </w:r>
          </w:p>
          <w:p w14:paraId="552DB2E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保洁主管具有1年以上类似项目管理经验，得XX分；</w:t>
            </w:r>
          </w:p>
          <w:p w14:paraId="282A659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保洁主管类似经验不足一年或不具备类似经验，不得分。</w:t>
            </w:r>
          </w:p>
        </w:tc>
        <w:tc>
          <w:tcPr>
            <w:tcW w:w="613" w:type="dxa"/>
            <w:vAlign w:val="center"/>
          </w:tcPr>
          <w:p w14:paraId="2052AF8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740C3D63">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1A941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77A5C49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Merge w:val="continue"/>
            <w:vAlign w:val="center"/>
          </w:tcPr>
          <w:p w14:paraId="1CF8E3E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4933" w:type="dxa"/>
          </w:tcPr>
          <w:p w14:paraId="799134E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保洁主管具有XX以上学历，得XX分，否则不得分。</w:t>
            </w:r>
          </w:p>
        </w:tc>
        <w:tc>
          <w:tcPr>
            <w:tcW w:w="613" w:type="dxa"/>
            <w:vAlign w:val="center"/>
          </w:tcPr>
          <w:p w14:paraId="1579249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7C4D710E">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261F0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122B26B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2F00C96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保洁</w:t>
            </w:r>
            <w:r>
              <w:rPr>
                <w:rFonts w:hint="eastAsia" w:asciiTheme="minorEastAsia" w:hAnsiTheme="minorEastAsia" w:eastAsiaTheme="minorEastAsia" w:cstheme="minorEastAsia"/>
                <w:b w:val="0"/>
                <w:bCs w:val="0"/>
                <w:sz w:val="24"/>
                <w:szCs w:val="24"/>
                <w:lang w:eastAsia="zh-CN"/>
              </w:rPr>
              <w:t>服务</w:t>
            </w:r>
            <w:r>
              <w:rPr>
                <w:rFonts w:hint="eastAsia" w:asciiTheme="minorEastAsia" w:hAnsiTheme="minorEastAsia" w:eastAsiaTheme="minorEastAsia" w:cstheme="minorEastAsia"/>
                <w:b w:val="0"/>
                <w:bCs w:val="0"/>
                <w:sz w:val="24"/>
                <w:szCs w:val="24"/>
              </w:rPr>
              <w:t>人员</w:t>
            </w:r>
          </w:p>
        </w:tc>
        <w:tc>
          <w:tcPr>
            <w:tcW w:w="4933" w:type="dxa"/>
          </w:tcPr>
          <w:p w14:paraId="106E5D5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rPr>
              <w:t>配备保洁</w:t>
            </w:r>
            <w:r>
              <w:rPr>
                <w:rFonts w:hint="eastAsia" w:asciiTheme="minorEastAsia" w:hAnsiTheme="minorEastAsia" w:eastAsiaTheme="minorEastAsia" w:cstheme="minorEastAsia"/>
                <w:kern w:val="0"/>
                <w:sz w:val="24"/>
                <w:szCs w:val="24"/>
                <w:lang w:eastAsia="zh-CN"/>
              </w:rPr>
              <w:t>服务</w:t>
            </w:r>
            <w:r>
              <w:rPr>
                <w:rFonts w:hint="eastAsia" w:asciiTheme="minorEastAsia" w:hAnsiTheme="minorEastAsia" w:eastAsiaTheme="minorEastAsia" w:cstheme="minorEastAsia"/>
                <w:kern w:val="0"/>
                <w:sz w:val="24"/>
                <w:szCs w:val="24"/>
              </w:rPr>
              <w:t>人员XX人，以此为标准，符合标准得XX分，高于标准得XX分，低于标准不得分</w:t>
            </w:r>
            <w:r>
              <w:rPr>
                <w:rFonts w:hint="eastAsia" w:asciiTheme="minorEastAsia" w:hAnsiTheme="minorEastAsia" w:eastAsiaTheme="minorEastAsia" w:cstheme="minorEastAsia"/>
                <w:kern w:val="0"/>
                <w:sz w:val="24"/>
                <w:szCs w:val="24"/>
                <w:lang w:eastAsia="zh-CN"/>
              </w:rPr>
              <w:t>，</w:t>
            </w:r>
            <w:r>
              <w:rPr>
                <w:rFonts w:hint="eastAsia" w:asciiTheme="minorEastAsia" w:hAnsiTheme="minorEastAsia" w:eastAsiaTheme="minorEastAsia" w:cstheme="minorEastAsia"/>
                <w:b w:val="0"/>
                <w:bCs w:val="0"/>
                <w:sz w:val="24"/>
                <w:szCs w:val="24"/>
              </w:rPr>
              <w:t>具有XX年以上类似工作经验（提供相关工作经历证明），并出具投标人为保洁</w:t>
            </w:r>
            <w:r>
              <w:rPr>
                <w:rFonts w:hint="eastAsia" w:asciiTheme="minorEastAsia" w:hAnsiTheme="minorEastAsia" w:eastAsiaTheme="minorEastAsia" w:cstheme="minorEastAsia"/>
                <w:b w:val="0"/>
                <w:bCs w:val="0"/>
                <w:sz w:val="24"/>
                <w:szCs w:val="24"/>
                <w:lang w:eastAsia="zh-CN"/>
              </w:rPr>
              <w:t>服务</w:t>
            </w:r>
            <w:r>
              <w:rPr>
                <w:rFonts w:hint="eastAsia" w:asciiTheme="minorEastAsia" w:hAnsiTheme="minorEastAsia" w:eastAsiaTheme="minorEastAsia" w:cstheme="minorEastAsia"/>
                <w:b w:val="0"/>
                <w:bCs w:val="0"/>
                <w:sz w:val="24"/>
                <w:szCs w:val="24"/>
              </w:rPr>
              <w:t>人员缴纳社保的承诺函（加盖公章），每1人完全符合得XX分，不符合不得分，此项最高得XX分。</w:t>
            </w:r>
          </w:p>
          <w:p w14:paraId="3C30A2B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保洁</w:t>
            </w:r>
            <w:r>
              <w:rPr>
                <w:rFonts w:hint="eastAsia" w:asciiTheme="minorEastAsia" w:hAnsiTheme="minorEastAsia" w:eastAsiaTheme="minorEastAsia" w:cstheme="minorEastAsia"/>
                <w:b w:val="0"/>
                <w:bCs w:val="0"/>
                <w:sz w:val="24"/>
                <w:szCs w:val="24"/>
                <w:lang w:eastAsia="zh-CN"/>
              </w:rPr>
              <w:t>服务</w:t>
            </w:r>
            <w:r>
              <w:rPr>
                <w:rFonts w:hint="eastAsia" w:asciiTheme="minorEastAsia" w:hAnsiTheme="minorEastAsia" w:eastAsiaTheme="minorEastAsia" w:cstheme="minorEastAsia"/>
                <w:b w:val="0"/>
                <w:bCs w:val="0"/>
                <w:sz w:val="24"/>
                <w:szCs w:val="24"/>
              </w:rPr>
              <w:t>人员具备有限空间监护作业证，得XX分，否则不得分。</w:t>
            </w:r>
          </w:p>
        </w:tc>
        <w:tc>
          <w:tcPr>
            <w:tcW w:w="613" w:type="dxa"/>
            <w:vAlign w:val="center"/>
          </w:tcPr>
          <w:p w14:paraId="72DECBF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5264CCB3">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04B05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70321D4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4FE0F64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w:t>绿化</w:t>
            </w:r>
            <w:r>
              <w:rPr>
                <w:rFonts w:hint="eastAsia" w:asciiTheme="minorEastAsia" w:hAnsiTheme="minorEastAsia" w:eastAsiaTheme="minorEastAsia" w:cstheme="minorEastAsia"/>
                <w:b w:val="0"/>
                <w:bCs w:val="0"/>
                <w:sz w:val="24"/>
                <w:szCs w:val="24"/>
                <w:lang w:eastAsia="zh-CN"/>
              </w:rPr>
              <w:t>服务人员</w:t>
            </w:r>
          </w:p>
        </w:tc>
        <w:tc>
          <w:tcPr>
            <w:tcW w:w="4933" w:type="dxa"/>
          </w:tcPr>
          <w:p w14:paraId="506B4137">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①</w:t>
            </w:r>
            <w:r>
              <w:rPr>
                <w:rFonts w:hint="eastAsia" w:asciiTheme="minorEastAsia" w:hAnsiTheme="minorEastAsia" w:eastAsiaTheme="minorEastAsia" w:cstheme="minorEastAsia"/>
                <w:kern w:val="0"/>
                <w:sz w:val="24"/>
                <w:szCs w:val="24"/>
              </w:rPr>
              <w:t>配备绿化</w:t>
            </w:r>
            <w:r>
              <w:rPr>
                <w:rFonts w:hint="eastAsia" w:asciiTheme="minorEastAsia" w:hAnsiTheme="minorEastAsia" w:eastAsiaTheme="minorEastAsia" w:cstheme="minorEastAsia"/>
                <w:b w:val="0"/>
                <w:bCs w:val="0"/>
                <w:sz w:val="24"/>
                <w:szCs w:val="24"/>
                <w:lang w:eastAsia="zh-CN"/>
              </w:rPr>
              <w:t>服务人员</w:t>
            </w:r>
            <w:r>
              <w:rPr>
                <w:rFonts w:hint="eastAsia" w:asciiTheme="minorEastAsia" w:hAnsiTheme="minorEastAsia" w:eastAsiaTheme="minorEastAsia" w:cstheme="minorEastAsia"/>
                <w:kern w:val="0"/>
                <w:sz w:val="24"/>
                <w:szCs w:val="24"/>
              </w:rPr>
              <w:t xml:space="preserve">XX名，以此为标准，符合标准得XX分，高于标准得XX分，低于标准不得分。 </w:t>
            </w:r>
          </w:p>
          <w:p w14:paraId="3B0C2B7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lang w:eastAsia="zh-CN"/>
              </w:rPr>
              <w:t>②</w:t>
            </w:r>
            <w:r>
              <w:rPr>
                <w:rFonts w:hint="eastAsia" w:asciiTheme="minorEastAsia" w:hAnsiTheme="minorEastAsia" w:eastAsiaTheme="minorEastAsia" w:cstheme="minorEastAsia"/>
                <w:kern w:val="0"/>
                <w:sz w:val="24"/>
                <w:szCs w:val="24"/>
              </w:rPr>
              <w:t>具有XX年以上类似工作经验（提供相关工作经历证明），并出具投标人为绿化</w:t>
            </w:r>
            <w:r>
              <w:rPr>
                <w:rFonts w:hint="eastAsia" w:asciiTheme="minorEastAsia" w:hAnsiTheme="minorEastAsia" w:eastAsiaTheme="minorEastAsia" w:cstheme="minorEastAsia"/>
                <w:b w:val="0"/>
                <w:bCs w:val="0"/>
                <w:sz w:val="24"/>
                <w:szCs w:val="24"/>
                <w:lang w:eastAsia="zh-CN"/>
              </w:rPr>
              <w:t>服务人员</w:t>
            </w:r>
            <w:r>
              <w:rPr>
                <w:rFonts w:hint="eastAsia" w:asciiTheme="minorEastAsia" w:hAnsiTheme="minorEastAsia" w:eastAsiaTheme="minorEastAsia" w:cstheme="minorEastAsia"/>
                <w:kern w:val="0"/>
                <w:sz w:val="24"/>
                <w:szCs w:val="24"/>
              </w:rPr>
              <w:t>缴纳社保的承诺函（加盖公章），完全符合得XX分，不符合不得分，此项最高得XX分。</w:t>
            </w:r>
          </w:p>
        </w:tc>
        <w:tc>
          <w:tcPr>
            <w:tcW w:w="613" w:type="dxa"/>
            <w:vAlign w:val="center"/>
          </w:tcPr>
          <w:p w14:paraId="551F9B9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701E98AC">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79668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1F690EB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697B83B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配电室工作人员</w:t>
            </w:r>
          </w:p>
        </w:tc>
        <w:tc>
          <w:tcPr>
            <w:tcW w:w="4933" w:type="dxa"/>
          </w:tcPr>
          <w:p w14:paraId="5F5221D3">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①</w:t>
            </w:r>
            <w:r>
              <w:rPr>
                <w:rFonts w:hint="eastAsia" w:asciiTheme="minorEastAsia" w:hAnsiTheme="minorEastAsia" w:eastAsiaTheme="minorEastAsia" w:cstheme="minorEastAsia"/>
                <w:kern w:val="0"/>
                <w:sz w:val="24"/>
                <w:szCs w:val="24"/>
              </w:rPr>
              <w:t>配电室工作人员XX名，均须具备高压电工作业证（提供证书复印件），并出具投标人为地下配电室工作人员缴纳社保的承诺函（加盖公章）得XX分，不满足不得分。</w:t>
            </w:r>
          </w:p>
          <w:p w14:paraId="5C00CB3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lang w:eastAsia="zh-CN"/>
              </w:rPr>
              <w:t>②</w:t>
            </w:r>
            <w:r>
              <w:rPr>
                <w:rFonts w:hint="eastAsia" w:asciiTheme="minorEastAsia" w:hAnsiTheme="minorEastAsia" w:eastAsiaTheme="minorEastAsia" w:cstheme="minorEastAsia"/>
                <w:kern w:val="0"/>
                <w:sz w:val="24"/>
                <w:szCs w:val="24"/>
              </w:rPr>
              <w:t>投标人承诺配电室工作人员负责配电室24小时轮换值班，每班次2人着工装同时在岗，投标人提供承诺函（加盖公章）得XX分，不提供不得分。</w:t>
            </w:r>
          </w:p>
        </w:tc>
        <w:tc>
          <w:tcPr>
            <w:tcW w:w="613" w:type="dxa"/>
            <w:vAlign w:val="center"/>
          </w:tcPr>
          <w:p w14:paraId="31C28F2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052AAC51">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7A98F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jc w:val="center"/>
        </w:trPr>
        <w:tc>
          <w:tcPr>
            <w:tcW w:w="1248" w:type="dxa"/>
            <w:vMerge w:val="continue"/>
            <w:vAlign w:val="center"/>
          </w:tcPr>
          <w:p w14:paraId="60A4650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3D6AF23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消防监控值机员</w:t>
            </w:r>
          </w:p>
        </w:tc>
        <w:tc>
          <w:tcPr>
            <w:tcW w:w="4933" w:type="dxa"/>
          </w:tcPr>
          <w:p w14:paraId="040F537F">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①</w:t>
            </w:r>
            <w:r>
              <w:rPr>
                <w:rFonts w:hint="eastAsia" w:asciiTheme="minorEastAsia" w:hAnsiTheme="minorEastAsia" w:eastAsiaTheme="minorEastAsia" w:cstheme="minorEastAsia"/>
                <w:kern w:val="0"/>
                <w:sz w:val="24"/>
                <w:szCs w:val="24"/>
              </w:rPr>
              <w:t>配备消防监控值机员XX人，消防监控值机员均具备建（构）筑物消防员或消防设施操作员证书（提供证书复印件），并出具投标人为消防监控值机员缴纳社保的承诺函（加盖公章）得XX分，不满足得0分。</w:t>
            </w:r>
          </w:p>
          <w:p w14:paraId="7CC6313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lang w:eastAsia="zh-CN"/>
              </w:rPr>
              <w:t>②</w:t>
            </w:r>
            <w:r>
              <w:rPr>
                <w:rFonts w:hint="eastAsia" w:asciiTheme="minorEastAsia" w:hAnsiTheme="minorEastAsia" w:eastAsiaTheme="minorEastAsia" w:cstheme="minorEastAsia"/>
                <w:kern w:val="0"/>
                <w:sz w:val="24"/>
                <w:szCs w:val="24"/>
              </w:rPr>
              <w:t>投标人承诺消防监控值机员负责中控室24小时双岗值班，提供承诺函（加盖公章）得XX分，不提供不得分。</w:t>
            </w:r>
          </w:p>
        </w:tc>
        <w:tc>
          <w:tcPr>
            <w:tcW w:w="613" w:type="dxa"/>
            <w:vAlign w:val="center"/>
          </w:tcPr>
          <w:p w14:paraId="2E4C388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5CEDF211">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1FB29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286C4D4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068C41C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p w14:paraId="506A546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人员稳定性方案</w:t>
            </w:r>
          </w:p>
        </w:tc>
        <w:tc>
          <w:tcPr>
            <w:tcW w:w="4933" w:type="dxa"/>
            <w:vAlign w:val="center"/>
          </w:tcPr>
          <w:p w14:paraId="040417A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人员稳定性方案包括：</w:t>
            </w:r>
          </w:p>
          <w:p w14:paraId="7081DFA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①人员招收、招聘来源方案；</w:t>
            </w:r>
          </w:p>
          <w:p w14:paraId="4BC66B1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②人员稳定性保障措施服务方案。</w:t>
            </w:r>
          </w:p>
          <w:p w14:paraId="3BEB18A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复制粘贴采购需求，非专门针对本项目，不符合实际情况或未提供视为不符合。以上每一项符合得XX分，部分符合得XX分，不符合不得分，此项最高XX分。</w:t>
            </w:r>
          </w:p>
        </w:tc>
        <w:tc>
          <w:tcPr>
            <w:tcW w:w="613" w:type="dxa"/>
            <w:vAlign w:val="center"/>
          </w:tcPr>
          <w:p w14:paraId="4A37C2C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4E4A2440">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2013C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1F7817B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23BAC192">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rPr>
              <w:t>培训计划、考核</w:t>
            </w:r>
          </w:p>
        </w:tc>
        <w:tc>
          <w:tcPr>
            <w:tcW w:w="4933" w:type="dxa"/>
            <w:vAlign w:val="top"/>
          </w:tcPr>
          <w:p w14:paraId="5B1EB7BD">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color w:val="000000"/>
                <w:kern w:val="0"/>
                <w:sz w:val="24"/>
                <w:szCs w:val="24"/>
                <w:lang w:bidi="ar"/>
              </w:rPr>
            </w:pPr>
            <w:r>
              <w:rPr>
                <w:rFonts w:hint="eastAsia" w:asciiTheme="minorEastAsia" w:hAnsiTheme="minorEastAsia" w:eastAsiaTheme="minorEastAsia" w:cstheme="minorEastAsia"/>
                <w:b w:val="0"/>
                <w:bCs w:val="0"/>
                <w:color w:val="000000"/>
                <w:kern w:val="0"/>
                <w:sz w:val="24"/>
                <w:szCs w:val="24"/>
                <w:lang w:bidi="ar"/>
              </w:rPr>
              <w:t>每季度至少开展</w:t>
            </w:r>
            <w:r>
              <w:rPr>
                <w:rFonts w:hint="eastAsia" w:asciiTheme="minorEastAsia" w:hAnsiTheme="minorEastAsia" w:cstheme="minorEastAsia"/>
                <w:b w:val="0"/>
                <w:bCs w:val="0"/>
                <w:color w:val="000000"/>
                <w:kern w:val="0"/>
                <w:sz w:val="24"/>
                <w:szCs w:val="24"/>
                <w:lang w:eastAsia="zh-CN" w:bidi="ar"/>
              </w:rPr>
              <w:t>一</w:t>
            </w:r>
            <w:r>
              <w:rPr>
                <w:rFonts w:hint="eastAsia" w:asciiTheme="minorEastAsia" w:hAnsiTheme="minorEastAsia" w:eastAsiaTheme="minorEastAsia" w:cstheme="minorEastAsia"/>
                <w:b w:val="0"/>
                <w:bCs w:val="0"/>
                <w:color w:val="000000"/>
                <w:kern w:val="0"/>
                <w:sz w:val="24"/>
                <w:szCs w:val="24"/>
                <w:lang w:bidi="ar"/>
              </w:rPr>
              <w:t>次岗位技能、职业素质、服务知识、客户文化、绿色节能环保等教育培训。</w:t>
            </w:r>
          </w:p>
          <w:p w14:paraId="0F3B4F31">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color w:val="000000"/>
                <w:kern w:val="0"/>
                <w:sz w:val="24"/>
                <w:szCs w:val="24"/>
                <w:lang w:bidi="ar"/>
              </w:rPr>
              <w:t>每季度培训</w:t>
            </w:r>
            <w:r>
              <w:rPr>
                <w:rFonts w:hint="eastAsia" w:asciiTheme="minorEastAsia" w:hAnsiTheme="minorEastAsia" w:cstheme="minorEastAsia"/>
                <w:b w:val="0"/>
                <w:bCs w:val="0"/>
                <w:color w:val="000000"/>
                <w:kern w:val="0"/>
                <w:sz w:val="24"/>
                <w:szCs w:val="24"/>
                <w:lang w:eastAsia="zh-CN" w:bidi="ar"/>
              </w:rPr>
              <w:t>一</w:t>
            </w:r>
            <w:r>
              <w:rPr>
                <w:rFonts w:hint="eastAsia" w:asciiTheme="minorEastAsia" w:hAnsiTheme="minorEastAsia" w:eastAsiaTheme="minorEastAsia" w:cstheme="minorEastAsia"/>
                <w:b w:val="0"/>
                <w:bCs w:val="0"/>
                <w:color w:val="000000"/>
                <w:kern w:val="0"/>
                <w:sz w:val="24"/>
                <w:szCs w:val="24"/>
                <w:lang w:bidi="ar"/>
              </w:rPr>
              <w:t>次以上得XX分，培训</w:t>
            </w:r>
            <w:r>
              <w:rPr>
                <w:rFonts w:hint="eastAsia" w:asciiTheme="minorEastAsia" w:hAnsiTheme="minorEastAsia" w:cstheme="minorEastAsia"/>
                <w:b w:val="0"/>
                <w:bCs w:val="0"/>
                <w:color w:val="000000"/>
                <w:kern w:val="0"/>
                <w:sz w:val="24"/>
                <w:szCs w:val="24"/>
                <w:lang w:eastAsia="zh-CN" w:bidi="ar"/>
              </w:rPr>
              <w:t>一</w:t>
            </w:r>
            <w:r>
              <w:rPr>
                <w:rFonts w:hint="eastAsia" w:asciiTheme="minorEastAsia" w:hAnsiTheme="minorEastAsia" w:eastAsiaTheme="minorEastAsia" w:cstheme="minorEastAsia"/>
                <w:b w:val="0"/>
                <w:bCs w:val="0"/>
                <w:color w:val="000000"/>
                <w:kern w:val="0"/>
                <w:sz w:val="24"/>
                <w:szCs w:val="24"/>
                <w:lang w:bidi="ar"/>
              </w:rPr>
              <w:t>次得XX分，不培训不得分。</w:t>
            </w:r>
          </w:p>
        </w:tc>
        <w:tc>
          <w:tcPr>
            <w:tcW w:w="613" w:type="dxa"/>
            <w:vAlign w:val="center"/>
          </w:tcPr>
          <w:p w14:paraId="0304FAF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69D82535">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094C1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37E216B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19761F9C">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rPr>
              <w:t>保密措施</w:t>
            </w:r>
          </w:p>
        </w:tc>
        <w:tc>
          <w:tcPr>
            <w:tcW w:w="4933" w:type="dxa"/>
            <w:vAlign w:val="center"/>
          </w:tcPr>
          <w:p w14:paraId="2D214B1A">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color w:val="000000"/>
                <w:kern w:val="0"/>
                <w:sz w:val="24"/>
                <w:szCs w:val="24"/>
                <w:lang w:bidi="ar"/>
              </w:rPr>
            </w:pPr>
            <w:r>
              <w:rPr>
                <w:rFonts w:hint="eastAsia" w:asciiTheme="minorEastAsia" w:hAnsiTheme="minorEastAsia" w:eastAsiaTheme="minorEastAsia" w:cstheme="minorEastAsia"/>
                <w:b w:val="0"/>
                <w:bCs w:val="0"/>
                <w:color w:val="000000"/>
                <w:kern w:val="0"/>
                <w:sz w:val="24"/>
                <w:szCs w:val="24"/>
                <w:lang w:bidi="ar"/>
              </w:rPr>
              <w:t>每季度至少开展</w:t>
            </w:r>
            <w:r>
              <w:rPr>
                <w:rFonts w:hint="eastAsia" w:asciiTheme="minorEastAsia" w:hAnsiTheme="minorEastAsia" w:cstheme="minorEastAsia"/>
                <w:b w:val="0"/>
                <w:bCs w:val="0"/>
                <w:color w:val="000000"/>
                <w:kern w:val="0"/>
                <w:sz w:val="24"/>
                <w:szCs w:val="24"/>
                <w:lang w:eastAsia="zh-CN" w:bidi="ar"/>
              </w:rPr>
              <w:t>一</w:t>
            </w:r>
            <w:r>
              <w:rPr>
                <w:rFonts w:hint="eastAsia" w:asciiTheme="minorEastAsia" w:hAnsiTheme="minorEastAsia" w:eastAsiaTheme="minorEastAsia" w:cstheme="minorEastAsia"/>
                <w:b w:val="0"/>
                <w:bCs w:val="0"/>
                <w:color w:val="000000"/>
                <w:kern w:val="0"/>
                <w:sz w:val="24"/>
                <w:szCs w:val="24"/>
                <w:lang w:bidi="ar"/>
              </w:rPr>
              <w:t>次对服务人员进行保密、思想政治教育的培训。</w:t>
            </w:r>
          </w:p>
          <w:p w14:paraId="0D30979A">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color w:val="000000"/>
                <w:kern w:val="0"/>
                <w:sz w:val="24"/>
                <w:szCs w:val="24"/>
                <w:lang w:bidi="ar"/>
              </w:rPr>
              <w:t>开展</w:t>
            </w:r>
            <w:r>
              <w:rPr>
                <w:rFonts w:hint="eastAsia" w:asciiTheme="minorEastAsia" w:hAnsiTheme="minorEastAsia" w:cstheme="minorEastAsia"/>
                <w:b w:val="0"/>
                <w:bCs w:val="0"/>
                <w:color w:val="000000"/>
                <w:kern w:val="0"/>
                <w:sz w:val="24"/>
                <w:szCs w:val="24"/>
                <w:lang w:eastAsia="zh-CN" w:bidi="ar"/>
              </w:rPr>
              <w:t>一</w:t>
            </w:r>
            <w:r>
              <w:rPr>
                <w:rFonts w:hint="eastAsia" w:asciiTheme="minorEastAsia" w:hAnsiTheme="minorEastAsia" w:eastAsiaTheme="minorEastAsia" w:cstheme="minorEastAsia"/>
                <w:b w:val="0"/>
                <w:bCs w:val="0"/>
                <w:color w:val="000000"/>
                <w:kern w:val="0"/>
                <w:sz w:val="24"/>
                <w:szCs w:val="24"/>
                <w:lang w:bidi="ar"/>
              </w:rPr>
              <w:t>次以上得XX分，开展</w:t>
            </w:r>
            <w:r>
              <w:rPr>
                <w:rFonts w:hint="eastAsia" w:asciiTheme="minorEastAsia" w:hAnsiTheme="minorEastAsia" w:cstheme="minorEastAsia"/>
                <w:b w:val="0"/>
                <w:bCs w:val="0"/>
                <w:color w:val="000000"/>
                <w:kern w:val="0"/>
                <w:sz w:val="24"/>
                <w:szCs w:val="24"/>
                <w:lang w:eastAsia="zh-CN" w:bidi="ar"/>
              </w:rPr>
              <w:t>一</w:t>
            </w:r>
            <w:r>
              <w:rPr>
                <w:rFonts w:hint="eastAsia" w:asciiTheme="minorEastAsia" w:hAnsiTheme="minorEastAsia" w:eastAsiaTheme="minorEastAsia" w:cstheme="minorEastAsia"/>
                <w:b w:val="0"/>
                <w:bCs w:val="0"/>
                <w:color w:val="000000"/>
                <w:kern w:val="0"/>
                <w:sz w:val="24"/>
                <w:szCs w:val="24"/>
                <w:lang w:bidi="ar"/>
              </w:rPr>
              <w:t>次得XX分，不开展不得分。</w:t>
            </w:r>
          </w:p>
        </w:tc>
        <w:tc>
          <w:tcPr>
            <w:tcW w:w="613" w:type="dxa"/>
            <w:vAlign w:val="center"/>
          </w:tcPr>
          <w:p w14:paraId="25224C3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4B9B8BC4">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04108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139BFA9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37C33B7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sz w:val="24"/>
                <w:szCs w:val="24"/>
              </w:rPr>
              <w:t>考核及奖惩办法</w:t>
            </w:r>
          </w:p>
        </w:tc>
        <w:tc>
          <w:tcPr>
            <w:tcW w:w="4933" w:type="dxa"/>
            <w:vAlign w:val="center"/>
          </w:tcPr>
          <w:p w14:paraId="5EBCA56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考核及奖惩办法：</w:t>
            </w:r>
          </w:p>
          <w:p w14:paraId="39D7E5E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①考核内容</w:t>
            </w:r>
          </w:p>
          <w:p w14:paraId="3CD7D31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②奖惩办法</w:t>
            </w:r>
          </w:p>
          <w:p w14:paraId="4BCFC25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color w:val="000000"/>
                <w:kern w:val="0"/>
                <w:sz w:val="24"/>
                <w:szCs w:val="24"/>
                <w:lang w:bidi="ar"/>
              </w:rPr>
            </w:pPr>
            <w:r>
              <w:rPr>
                <w:rFonts w:hint="eastAsia" w:asciiTheme="minorEastAsia" w:hAnsiTheme="minorEastAsia" w:eastAsiaTheme="minorEastAsia" w:cstheme="minorEastAsia"/>
                <w:b w:val="0"/>
                <w:bCs w:val="0"/>
                <w:sz w:val="24"/>
                <w:szCs w:val="24"/>
                <w:lang w:eastAsia="zh-CN"/>
              </w:rPr>
              <w:t>内容</w:t>
            </w:r>
            <w:r>
              <w:rPr>
                <w:rFonts w:hint="eastAsia" w:asciiTheme="minorEastAsia" w:hAnsiTheme="minorEastAsia" w:eastAsiaTheme="minorEastAsia" w:cstheme="minorEastAsia"/>
                <w:b w:val="0"/>
                <w:bCs w:val="0"/>
                <w:sz w:val="24"/>
                <w:szCs w:val="24"/>
              </w:rPr>
              <w:t>详细，专门针对本项目，符合采购需求和实际情况视为符合；</w:t>
            </w:r>
            <w:r>
              <w:rPr>
                <w:rFonts w:hint="eastAsia" w:asciiTheme="minorEastAsia" w:hAnsiTheme="minorEastAsia" w:eastAsiaTheme="minorEastAsia" w:cstheme="minorEastAsia"/>
                <w:b w:val="0"/>
                <w:bCs w:val="0"/>
                <w:sz w:val="24"/>
                <w:szCs w:val="24"/>
                <w:lang w:eastAsia="zh-CN"/>
              </w:rPr>
              <w:t>内容</w:t>
            </w:r>
            <w:r>
              <w:rPr>
                <w:rFonts w:hint="eastAsia" w:asciiTheme="minorEastAsia" w:hAnsiTheme="minorEastAsia" w:eastAsiaTheme="minorEastAsia" w:cstheme="minorEastAsia"/>
                <w:b w:val="0"/>
                <w:bCs w:val="0"/>
                <w:sz w:val="24"/>
                <w:szCs w:val="24"/>
              </w:rPr>
              <w:t>属于通用类，非专门针对本项目，部分符合实际情况视为部分符合；</w:t>
            </w:r>
            <w:r>
              <w:rPr>
                <w:rFonts w:hint="eastAsia" w:asciiTheme="minorEastAsia" w:hAnsiTheme="minorEastAsia" w:eastAsiaTheme="minorEastAsia" w:cstheme="minorEastAsia"/>
                <w:b w:val="0"/>
                <w:bCs w:val="0"/>
                <w:sz w:val="24"/>
                <w:szCs w:val="24"/>
                <w:lang w:eastAsia="zh-CN"/>
              </w:rPr>
              <w:t>内容</w:t>
            </w:r>
            <w:r>
              <w:rPr>
                <w:rFonts w:hint="eastAsia" w:asciiTheme="minorEastAsia" w:hAnsiTheme="minorEastAsia" w:eastAsiaTheme="minorEastAsia" w:cstheme="minorEastAsia"/>
                <w:b w:val="0"/>
                <w:bCs w:val="0"/>
                <w:sz w:val="24"/>
                <w:szCs w:val="24"/>
              </w:rPr>
              <w:t>复制粘贴采购需求，非专门针对本项目，不符合实际情况或未提供视为不符合。以上每一项符合得XX分，部分符合得XX分，不符合不得分，此项最高XX分。</w:t>
            </w:r>
          </w:p>
        </w:tc>
        <w:tc>
          <w:tcPr>
            <w:tcW w:w="613" w:type="dxa"/>
            <w:vAlign w:val="center"/>
          </w:tcPr>
          <w:p w14:paraId="46CE042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0C5ABEFB">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30B46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7" w:hRule="atLeast"/>
          <w:jc w:val="center"/>
        </w:trPr>
        <w:tc>
          <w:tcPr>
            <w:tcW w:w="1248" w:type="dxa"/>
            <w:vMerge w:val="continue"/>
            <w:vAlign w:val="center"/>
          </w:tcPr>
          <w:p w14:paraId="1B490B6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1419ECE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物流服务</w:t>
            </w:r>
          </w:p>
        </w:tc>
        <w:tc>
          <w:tcPr>
            <w:tcW w:w="4933" w:type="dxa"/>
            <w:vAlign w:val="center"/>
          </w:tcPr>
          <w:p w14:paraId="319FE606">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根据本项目特点提供物流服务方案：</w:t>
            </w:r>
          </w:p>
          <w:p w14:paraId="3031957B">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①中药代煎代送服务方案；</w:t>
            </w:r>
          </w:p>
          <w:p w14:paraId="0F59BE02">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②住院患者院内代预约检查治疗、代预约会诊方案；</w:t>
            </w:r>
          </w:p>
          <w:p w14:paraId="45439136">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③病患转运及陪检方案；</w:t>
            </w:r>
          </w:p>
          <w:p w14:paraId="7B9C833F">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④药物、标本、消毒物品、医疗文书等运送方案。</w:t>
            </w:r>
          </w:p>
          <w:p w14:paraId="692A187B">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内容</w:t>
            </w:r>
            <w:r>
              <w:rPr>
                <w:rFonts w:hint="eastAsia" w:asciiTheme="minorEastAsia" w:hAnsiTheme="minorEastAsia" w:eastAsiaTheme="minorEastAsia" w:cstheme="minorEastAsia"/>
                <w:kern w:val="0"/>
                <w:sz w:val="24"/>
                <w:szCs w:val="24"/>
                <w:lang w:val="en-US" w:eastAsia="zh-CN"/>
              </w:rPr>
              <w:t>详细，专门针对本项目，符合采购需求和实际情况视为符合；</w:t>
            </w:r>
            <w:r>
              <w:rPr>
                <w:rFonts w:hint="eastAsia" w:asciiTheme="minorEastAsia" w:hAnsiTheme="minorEastAsia" w:cstheme="minorEastAsia"/>
                <w:kern w:val="0"/>
                <w:sz w:val="24"/>
                <w:szCs w:val="24"/>
                <w:lang w:val="en-US" w:eastAsia="zh-CN"/>
              </w:rPr>
              <w:t>内容</w:t>
            </w:r>
            <w:r>
              <w:rPr>
                <w:rFonts w:hint="eastAsia" w:asciiTheme="minorEastAsia" w:hAnsiTheme="minorEastAsia" w:eastAsiaTheme="minorEastAsia" w:cstheme="minorEastAsia"/>
                <w:kern w:val="0"/>
                <w:sz w:val="24"/>
                <w:szCs w:val="24"/>
                <w:lang w:val="en-US" w:eastAsia="zh-CN"/>
              </w:rPr>
              <w:t>属于通用类，非专门针对本项目，部分符合实际情况视为部分符合；</w:t>
            </w:r>
            <w:r>
              <w:rPr>
                <w:rFonts w:hint="eastAsia" w:asciiTheme="minorEastAsia" w:hAnsiTheme="minorEastAsia" w:cstheme="minorEastAsia"/>
                <w:kern w:val="0"/>
                <w:sz w:val="24"/>
                <w:szCs w:val="24"/>
                <w:lang w:val="en-US" w:eastAsia="zh-CN"/>
              </w:rPr>
              <w:t>内容</w:t>
            </w:r>
            <w:r>
              <w:rPr>
                <w:rFonts w:hint="eastAsia" w:asciiTheme="minorEastAsia" w:hAnsiTheme="minorEastAsia" w:eastAsiaTheme="minorEastAsia" w:cstheme="minorEastAsia"/>
                <w:kern w:val="0"/>
                <w:sz w:val="24"/>
                <w:szCs w:val="24"/>
                <w:lang w:val="en-US" w:eastAsia="zh-CN"/>
              </w:rPr>
              <w:t>复制粘贴采购需求，非专门针对本项目，不符合实际情况或未提供视为不符合。以上每一项符合得XX分，部分符合得XX分，不符合不得分，此项最高XX分。</w:t>
            </w:r>
          </w:p>
          <w:p w14:paraId="0AD13FE9">
            <w:pPr>
              <w:rPr>
                <w:rFonts w:hint="eastAsia"/>
                <w:lang w:eastAsia="zh-CN"/>
              </w:rPr>
            </w:pPr>
          </w:p>
        </w:tc>
        <w:tc>
          <w:tcPr>
            <w:tcW w:w="613" w:type="dxa"/>
            <w:vAlign w:val="center"/>
          </w:tcPr>
          <w:p w14:paraId="372EF11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696" w:type="dxa"/>
            <w:vAlign w:val="center"/>
          </w:tcPr>
          <w:p w14:paraId="05F96E5E">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p>
        </w:tc>
      </w:tr>
      <w:tr w14:paraId="749C8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35B304B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27EC33C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导医服务</w:t>
            </w:r>
          </w:p>
        </w:tc>
        <w:tc>
          <w:tcPr>
            <w:tcW w:w="4933" w:type="dxa"/>
            <w:vAlign w:val="center"/>
          </w:tcPr>
          <w:p w14:paraId="0D7E8BDC">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根据本项目特点提供导医服务方案：</w:t>
            </w:r>
          </w:p>
          <w:p w14:paraId="0658214B">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①门急诊、病房等区域秩序引导维护方案；</w:t>
            </w:r>
          </w:p>
          <w:p w14:paraId="35A6B74E">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②楼层引导方案；</w:t>
            </w:r>
          </w:p>
          <w:p w14:paraId="21A57203">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③候诊提醒、就诊咨询方案；</w:t>
            </w:r>
          </w:p>
          <w:p w14:paraId="6981FA30">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④维护就诊区域秩序方案。</w:t>
            </w:r>
          </w:p>
          <w:p w14:paraId="42D880DE">
            <w:pPr>
              <w:pStyle w:val="19"/>
              <w:pageBreakBefore w:val="0"/>
              <w:kinsoku/>
              <w:wordWrap/>
              <w:overflowPunct/>
              <w:topLinePunct w:val="0"/>
              <w:autoSpaceDE/>
              <w:autoSpaceDN/>
              <w:bidi w:val="0"/>
              <w:adjustRightInd/>
              <w:spacing w:line="240" w:lineRule="auto"/>
              <w:textAlignment w:val="auto"/>
              <w:rPr>
                <w:rFonts w:hint="eastAsia" w:asciiTheme="minorEastAsia" w:hAnsiTheme="minorEastAsia" w:cstheme="minorEastAsia"/>
                <w:kern w:val="0"/>
                <w:sz w:val="24"/>
                <w:szCs w:val="24"/>
                <w:lang w:val="en-US" w:eastAsia="zh-CN"/>
              </w:rPr>
            </w:pPr>
            <w:r>
              <w:rPr>
                <w:rFonts w:hint="eastAsia" w:asciiTheme="minorEastAsia" w:hAnsiTheme="minorEastAsia" w:cstheme="minorEastAsia"/>
                <w:b w:val="0"/>
                <w:bCs w:val="0"/>
                <w:sz w:val="24"/>
                <w:szCs w:val="24"/>
                <w:lang w:eastAsia="zh-CN"/>
              </w:rPr>
              <w:t>内容</w:t>
            </w:r>
            <w:r>
              <w:rPr>
                <w:rFonts w:hint="eastAsia" w:asciiTheme="minorEastAsia" w:hAnsiTheme="minorEastAsia" w:eastAsiaTheme="minorEastAsia" w:cstheme="minorEastAsia"/>
                <w:b w:val="0"/>
                <w:bCs w:val="0"/>
                <w:sz w:val="24"/>
                <w:szCs w:val="24"/>
              </w:rPr>
              <w:t>详细，专门针对本项目，符合采购需求和实际情况视为符合；</w:t>
            </w:r>
            <w:r>
              <w:rPr>
                <w:rFonts w:hint="eastAsia" w:asciiTheme="minorEastAsia" w:hAnsiTheme="minorEastAsia" w:cstheme="minorEastAsia"/>
                <w:b w:val="0"/>
                <w:bCs w:val="0"/>
                <w:sz w:val="24"/>
                <w:szCs w:val="24"/>
                <w:lang w:eastAsia="zh-CN"/>
              </w:rPr>
              <w:t>内容</w:t>
            </w:r>
            <w:r>
              <w:rPr>
                <w:rFonts w:hint="eastAsia" w:asciiTheme="minorEastAsia" w:hAnsiTheme="minorEastAsia" w:eastAsiaTheme="minorEastAsia" w:cstheme="minorEastAsia"/>
                <w:b w:val="0"/>
                <w:bCs w:val="0"/>
                <w:sz w:val="24"/>
                <w:szCs w:val="24"/>
              </w:rPr>
              <w:t>属于通用类，非专门针对本项目，部分符合实际情况视为部分符合；</w:t>
            </w:r>
            <w:r>
              <w:rPr>
                <w:rFonts w:hint="eastAsia" w:asciiTheme="minorEastAsia" w:hAnsiTheme="minorEastAsia" w:cstheme="minorEastAsia"/>
                <w:b w:val="0"/>
                <w:bCs w:val="0"/>
                <w:sz w:val="24"/>
                <w:szCs w:val="24"/>
                <w:lang w:eastAsia="zh-CN"/>
              </w:rPr>
              <w:t>内容</w:t>
            </w:r>
            <w:r>
              <w:rPr>
                <w:rFonts w:hint="eastAsia" w:asciiTheme="minorEastAsia" w:hAnsiTheme="minorEastAsia" w:eastAsiaTheme="minorEastAsia" w:cstheme="minorEastAsia"/>
                <w:b w:val="0"/>
                <w:bCs w:val="0"/>
                <w:sz w:val="24"/>
                <w:szCs w:val="24"/>
              </w:rPr>
              <w:t>复制粘贴采购需求，非专门针对本项目，不符合实际情况或未提供视为不符合。以上每一项符合得XX分，部分符合得XX分，不符合不得分，此项最高XX分。</w:t>
            </w:r>
          </w:p>
        </w:tc>
        <w:tc>
          <w:tcPr>
            <w:tcW w:w="613" w:type="dxa"/>
            <w:vAlign w:val="center"/>
          </w:tcPr>
          <w:p w14:paraId="6434E07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696" w:type="dxa"/>
            <w:vAlign w:val="center"/>
          </w:tcPr>
          <w:p w14:paraId="0291A66B">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p>
        </w:tc>
      </w:tr>
      <w:tr w14:paraId="2EE59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249746C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0734770D">
            <w:pPr>
              <w:rPr>
                <w:rFonts w:hint="eastAsia" w:asciiTheme="minorEastAsia" w:hAnsiTheme="minorEastAsia" w:eastAsiaTheme="minorEastAsia" w:cstheme="minorEastAsia"/>
                <w:b w:val="0"/>
                <w:bCs w:val="0"/>
                <w:sz w:val="24"/>
                <w:szCs w:val="24"/>
              </w:rPr>
            </w:pPr>
            <w:r>
              <w:rPr>
                <w:rFonts w:hint="eastAsia" w:asciiTheme="minorEastAsia" w:hAnsiTheme="minorEastAsia"/>
                <w:color w:val="000000"/>
                <w:lang w:bidi="ar"/>
              </w:rPr>
              <w:t>医疗废物运输方案</w:t>
            </w:r>
          </w:p>
        </w:tc>
        <w:tc>
          <w:tcPr>
            <w:tcW w:w="4933" w:type="dxa"/>
            <w:vAlign w:val="center"/>
          </w:tcPr>
          <w:p w14:paraId="339E5AB7">
            <w:pPr>
              <w:rPr>
                <w:rFonts w:asciiTheme="minorEastAsia" w:hAnsiTheme="minorEastAsia"/>
                <w:color w:val="000000"/>
                <w:lang w:bidi="ar"/>
              </w:rPr>
            </w:pPr>
            <w:r>
              <w:rPr>
                <w:rFonts w:hint="eastAsia" w:asciiTheme="minorEastAsia" w:hAnsiTheme="minorEastAsia"/>
                <w:color w:val="000000"/>
                <w:lang w:bidi="ar"/>
              </w:rPr>
              <w:t>提供医疗废物的处理方案，运用信息化专业软件，实行全过程监控管理模式从而实现闭环管理。制定贴合本项目医疗废弃物的处置流程如：医废管理步骤、运送过程等。</w:t>
            </w:r>
          </w:p>
          <w:p w14:paraId="60271344">
            <w:pPr>
              <w:rPr>
                <w:rFonts w:asciiTheme="minorEastAsia" w:hAnsiTheme="minorEastAsia"/>
                <w:color w:val="000000"/>
                <w:lang w:bidi="ar"/>
              </w:rPr>
            </w:pPr>
            <w:r>
              <w:rPr>
                <w:rFonts w:hint="eastAsia" w:asciiTheme="minorEastAsia" w:hAnsiTheme="minorEastAsia"/>
                <w:color w:val="000000"/>
                <w:lang w:bidi="ar"/>
              </w:rPr>
              <w:t>①信息化全过程监控管理模式方案；</w:t>
            </w:r>
          </w:p>
          <w:p w14:paraId="58D3401A">
            <w:pPr>
              <w:rPr>
                <w:rFonts w:asciiTheme="minorEastAsia" w:hAnsiTheme="minorEastAsia"/>
                <w:color w:val="000000"/>
                <w:lang w:bidi="ar"/>
              </w:rPr>
            </w:pPr>
            <w:r>
              <w:rPr>
                <w:rFonts w:hint="eastAsia" w:asciiTheme="minorEastAsia" w:hAnsiTheme="minorEastAsia"/>
                <w:color w:val="000000"/>
                <w:lang w:bidi="ar"/>
              </w:rPr>
              <w:t>②医疗废弃物的运输流程；</w:t>
            </w:r>
          </w:p>
          <w:p w14:paraId="2ABD50AD">
            <w:pPr>
              <w:rPr>
                <w:rFonts w:asciiTheme="minorEastAsia" w:hAnsiTheme="minorEastAsia"/>
                <w:color w:val="000000"/>
                <w:lang w:bidi="ar"/>
              </w:rPr>
            </w:pPr>
            <w:r>
              <w:rPr>
                <w:rFonts w:hint="eastAsia" w:asciiTheme="minorEastAsia" w:hAnsiTheme="minorEastAsia"/>
                <w:color w:val="000000"/>
                <w:lang w:bidi="ar"/>
              </w:rPr>
              <w:t>③废品回收方案。</w:t>
            </w:r>
          </w:p>
          <w:p w14:paraId="15804035">
            <w:pPr>
              <w:rPr>
                <w:rFonts w:hint="eastAsia" w:asciiTheme="minorEastAsia" w:hAnsiTheme="minorEastAsia" w:eastAsiaTheme="minorEastAsia" w:cstheme="minorEastAsia"/>
                <w:b w:val="0"/>
                <w:bCs w:val="0"/>
                <w:sz w:val="24"/>
                <w:szCs w:val="24"/>
              </w:rPr>
            </w:pPr>
            <w:r>
              <w:rPr>
                <w:rFonts w:hint="eastAsia" w:asciiTheme="minorEastAsia" w:hAnsiTheme="minorEastAsia"/>
                <w:color w:val="000000"/>
                <w:lang w:eastAsia="zh-CN" w:bidi="ar"/>
              </w:rPr>
              <w:t>内容</w:t>
            </w:r>
            <w:r>
              <w:rPr>
                <w:rFonts w:hint="eastAsia" w:asciiTheme="minorEastAsia" w:hAnsiTheme="minorEastAsia"/>
                <w:color w:val="000000"/>
                <w:lang w:bidi="ar"/>
              </w:rPr>
              <w:t>详细，专门针对本项目，符合采购需求和实际情况视为符合；</w:t>
            </w:r>
            <w:r>
              <w:rPr>
                <w:rFonts w:hint="eastAsia" w:asciiTheme="minorEastAsia" w:hAnsiTheme="minorEastAsia"/>
                <w:color w:val="000000"/>
                <w:lang w:eastAsia="zh-CN" w:bidi="ar"/>
              </w:rPr>
              <w:t>内容</w:t>
            </w:r>
            <w:r>
              <w:rPr>
                <w:rFonts w:hint="eastAsia" w:asciiTheme="minorEastAsia" w:hAnsiTheme="minorEastAsia"/>
                <w:color w:val="000000"/>
                <w:lang w:bidi="ar"/>
              </w:rPr>
              <w:t>属于通用类，非专门针对本项目，部分符合实际情况视为部分符合；</w:t>
            </w:r>
            <w:r>
              <w:rPr>
                <w:rFonts w:hint="eastAsia" w:asciiTheme="minorEastAsia" w:hAnsiTheme="minorEastAsia"/>
                <w:color w:val="000000"/>
                <w:lang w:eastAsia="zh-CN" w:bidi="ar"/>
              </w:rPr>
              <w:t>内容</w:t>
            </w:r>
            <w:r>
              <w:rPr>
                <w:rFonts w:hint="eastAsia" w:asciiTheme="minorEastAsia" w:hAnsiTheme="minorEastAsia"/>
                <w:color w:val="000000"/>
                <w:lang w:bidi="ar"/>
              </w:rPr>
              <w:t>复制粘贴采购需求，非专门针对本项目，不符合实际情况或未提供视为不符合。以上每一项，完全符合得XX分，部分符合得XX分，不符合不得分；最高XX分。</w:t>
            </w:r>
          </w:p>
        </w:tc>
        <w:tc>
          <w:tcPr>
            <w:tcW w:w="613" w:type="dxa"/>
            <w:vAlign w:val="center"/>
          </w:tcPr>
          <w:p w14:paraId="0A3BBF5A">
            <w:pPr>
              <w:pStyle w:val="19"/>
              <w:rPr>
                <w:rFonts w:hint="eastAsia" w:asciiTheme="minorEastAsia" w:hAnsiTheme="minorEastAsia" w:eastAsiaTheme="minorEastAsia" w:cstheme="minorEastAsia"/>
                <w:b w:val="0"/>
                <w:bCs w:val="0"/>
                <w:sz w:val="24"/>
                <w:szCs w:val="24"/>
              </w:rPr>
            </w:pPr>
            <w:r>
              <w:rPr>
                <w:rFonts w:hint="eastAsia" w:asciiTheme="minorEastAsia" w:hAnsiTheme="minorEastAsia"/>
                <w:kern w:val="0"/>
                <w:sz w:val="24"/>
                <w:szCs w:val="24"/>
              </w:rPr>
              <w:t>XX分</w:t>
            </w:r>
          </w:p>
        </w:tc>
        <w:tc>
          <w:tcPr>
            <w:tcW w:w="696" w:type="dxa"/>
            <w:vAlign w:val="center"/>
          </w:tcPr>
          <w:p w14:paraId="2E558448">
            <w:pPr>
              <w:pStyle w:val="19"/>
              <w:rPr>
                <w:rFonts w:hint="eastAsia" w:asciiTheme="minorEastAsia" w:hAnsiTheme="minorEastAsia" w:eastAsiaTheme="minorEastAsia" w:cstheme="minorEastAsia"/>
                <w:b w:val="0"/>
                <w:bCs w:val="0"/>
                <w:sz w:val="24"/>
                <w:szCs w:val="24"/>
              </w:rPr>
            </w:pPr>
            <w:r>
              <w:rPr>
                <w:rFonts w:hint="eastAsia" w:asciiTheme="minorEastAsia" w:hAnsiTheme="minorEastAsia"/>
                <w:kern w:val="0"/>
                <w:sz w:val="24"/>
                <w:szCs w:val="24"/>
              </w:rPr>
              <w:t>主观</w:t>
            </w:r>
          </w:p>
        </w:tc>
      </w:tr>
      <w:tr w14:paraId="57054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25CA2AD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top"/>
          </w:tcPr>
          <w:p w14:paraId="06DB0E23">
            <w:pPr>
              <w:pStyle w:val="19"/>
              <w:rPr>
                <w:rFonts w:hint="eastAsia" w:asciiTheme="minorEastAsia" w:hAnsiTheme="minorEastAsia" w:eastAsiaTheme="minorEastAsia" w:cstheme="minorEastAsia"/>
                <w:b w:val="0"/>
                <w:bCs w:val="0"/>
                <w:sz w:val="24"/>
                <w:szCs w:val="24"/>
              </w:rPr>
            </w:pPr>
            <w:r>
              <w:rPr>
                <w:rFonts w:hint="eastAsia" w:asciiTheme="minorEastAsia" w:hAnsiTheme="minorEastAsia"/>
                <w:snapToGrid w:val="0"/>
                <w:kern w:val="0"/>
                <w:sz w:val="24"/>
                <w:szCs w:val="24"/>
              </w:rPr>
              <w:t>医疗信息化服务</w:t>
            </w:r>
          </w:p>
        </w:tc>
        <w:tc>
          <w:tcPr>
            <w:tcW w:w="4933" w:type="dxa"/>
            <w:vAlign w:val="top"/>
          </w:tcPr>
          <w:p w14:paraId="26DC07C6">
            <w:pPr>
              <w:pStyle w:val="19"/>
              <w:rPr>
                <w:rFonts w:asciiTheme="minorEastAsia" w:hAnsiTheme="minorEastAsia"/>
                <w:kern w:val="0"/>
                <w:sz w:val="24"/>
                <w:szCs w:val="24"/>
              </w:rPr>
            </w:pPr>
            <w:r>
              <w:rPr>
                <w:rFonts w:hint="eastAsia" w:asciiTheme="minorEastAsia" w:hAnsiTheme="minorEastAsia"/>
                <w:kern w:val="0"/>
                <w:sz w:val="24"/>
                <w:szCs w:val="24"/>
              </w:rPr>
              <w:t>①投标人应承诺使用采购人的后勤一体化管理平台。有承诺，得XX分，否则得0分。</w:t>
            </w:r>
          </w:p>
          <w:p w14:paraId="5299BA7E">
            <w:pPr>
              <w:pStyle w:val="19"/>
              <w:rPr>
                <w:rFonts w:asciiTheme="minorEastAsia" w:hAnsiTheme="minorEastAsia"/>
                <w:kern w:val="0"/>
                <w:sz w:val="24"/>
                <w:szCs w:val="24"/>
              </w:rPr>
            </w:pPr>
            <w:r>
              <w:rPr>
                <w:rFonts w:hint="eastAsia" w:asciiTheme="minorEastAsia" w:hAnsiTheme="minorEastAsia"/>
                <w:kern w:val="0"/>
                <w:sz w:val="24"/>
                <w:szCs w:val="24"/>
              </w:rPr>
              <w:t>②投标人应承诺在采购人的后勤一体化管理平台服务功能不满足管理和发展需要时，以自有后勤信息化管理系统接入或开发相应功能模块提供服务，相关数据需定期、安全、稳定地传到采购人的后勤一体化管理平台数据库或存储设备（确保可利用常规办公软件进行查询），所涉及费用包含在投标报价中。</w:t>
            </w:r>
          </w:p>
          <w:p w14:paraId="4B0C387D">
            <w:pPr>
              <w:pStyle w:val="19"/>
              <w:rPr>
                <w:rFonts w:hint="eastAsia" w:asciiTheme="minorEastAsia" w:hAnsiTheme="minorEastAsia" w:eastAsiaTheme="minorEastAsia" w:cstheme="minorEastAsia"/>
                <w:b w:val="0"/>
                <w:bCs w:val="0"/>
                <w:sz w:val="24"/>
                <w:szCs w:val="24"/>
              </w:rPr>
            </w:pPr>
            <w:r>
              <w:rPr>
                <w:rFonts w:hint="eastAsia" w:asciiTheme="minorEastAsia" w:hAnsiTheme="minorEastAsia"/>
                <w:kern w:val="0"/>
                <w:sz w:val="24"/>
                <w:szCs w:val="24"/>
              </w:rPr>
              <w:t>有承诺得XX分，无承诺不得分。</w:t>
            </w:r>
          </w:p>
        </w:tc>
        <w:tc>
          <w:tcPr>
            <w:tcW w:w="613" w:type="dxa"/>
            <w:vAlign w:val="top"/>
          </w:tcPr>
          <w:p w14:paraId="05BDB0FE">
            <w:pPr>
              <w:pStyle w:val="19"/>
              <w:rPr>
                <w:rFonts w:hint="eastAsia" w:asciiTheme="minorEastAsia" w:hAnsiTheme="minorEastAsia" w:eastAsiaTheme="minorEastAsia" w:cstheme="minorEastAsia"/>
                <w:b w:val="0"/>
                <w:bCs w:val="0"/>
                <w:sz w:val="24"/>
                <w:szCs w:val="24"/>
              </w:rPr>
            </w:pPr>
            <w:r>
              <w:rPr>
                <w:rFonts w:hint="eastAsia" w:asciiTheme="minorEastAsia" w:hAnsiTheme="minorEastAsia"/>
                <w:kern w:val="0"/>
                <w:sz w:val="24"/>
                <w:szCs w:val="24"/>
              </w:rPr>
              <w:t>XX分</w:t>
            </w:r>
          </w:p>
        </w:tc>
        <w:tc>
          <w:tcPr>
            <w:tcW w:w="696" w:type="dxa"/>
            <w:vAlign w:val="top"/>
          </w:tcPr>
          <w:p w14:paraId="537E2EBD">
            <w:pPr>
              <w:pStyle w:val="19"/>
              <w:rPr>
                <w:rFonts w:hint="eastAsia" w:asciiTheme="minorEastAsia" w:hAnsiTheme="minorEastAsia" w:eastAsiaTheme="minorEastAsia" w:cstheme="minorEastAsia"/>
                <w:b w:val="0"/>
                <w:bCs w:val="0"/>
                <w:sz w:val="24"/>
                <w:szCs w:val="24"/>
              </w:rPr>
            </w:pPr>
            <w:r>
              <w:rPr>
                <w:rFonts w:hint="eastAsia" w:asciiTheme="minorEastAsia" w:hAnsiTheme="minorEastAsia"/>
                <w:snapToGrid w:val="0"/>
                <w:kern w:val="0"/>
                <w:sz w:val="24"/>
                <w:szCs w:val="24"/>
              </w:rPr>
              <w:t>客观</w:t>
            </w:r>
          </w:p>
        </w:tc>
      </w:tr>
      <w:tr w14:paraId="4FDED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2478" w:type="dxa"/>
            <w:gridSpan w:val="2"/>
            <w:vAlign w:val="center"/>
          </w:tcPr>
          <w:p w14:paraId="2269644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总评分</w:t>
            </w:r>
          </w:p>
        </w:tc>
        <w:tc>
          <w:tcPr>
            <w:tcW w:w="4933" w:type="dxa"/>
            <w:vAlign w:val="center"/>
          </w:tcPr>
          <w:p w14:paraId="1DD3492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613" w:type="dxa"/>
            <w:vAlign w:val="center"/>
          </w:tcPr>
          <w:p w14:paraId="546D906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100分</w:t>
            </w:r>
          </w:p>
        </w:tc>
        <w:tc>
          <w:tcPr>
            <w:tcW w:w="696" w:type="dxa"/>
            <w:vAlign w:val="center"/>
          </w:tcPr>
          <w:p w14:paraId="3C2A5F34">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p>
        </w:tc>
      </w:tr>
    </w:tbl>
    <w:p w14:paraId="1BC8E79D"/>
    <w:p w14:paraId="05F223E4"/>
    <w:sectPr>
      <w:footerReference r:id="rId6" w:type="default"/>
      <w:pgSz w:w="11906" w:h="16838"/>
      <w:pgMar w:top="1418" w:right="1134" w:bottom="1418" w:left="170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SSK--GBK1-0">
    <w:altName w:val="Segoe Print"/>
    <w:panose1 w:val="00000000000000000000"/>
    <w:charset w:val="00"/>
    <w:family w:val="auto"/>
    <w:pitch w:val="default"/>
    <w:sig w:usb0="00000000" w:usb1="00000000" w:usb2="00000000" w:usb3="00000000" w:csb0="00000000" w:csb1="00000000"/>
  </w:font>
  <w:font w:name="E-BZ">
    <w:altName w:val="Segoe Print"/>
    <w:panose1 w:val="00000000000000000000"/>
    <w:charset w:val="00"/>
    <w:family w:val="auto"/>
    <w:pitch w:val="default"/>
    <w:sig w:usb0="00000000" w:usb1="00000000" w:usb2="00000000" w:usb3="00000000" w:csb0="00000000" w:csb1="00000000"/>
  </w:font>
  <w:font w:name="E-BZ-PK748ed-Identity-H">
    <w:altName w:val="Segoe Print"/>
    <w:panose1 w:val="00000000000000000000"/>
    <w:charset w:val="00"/>
    <w:family w:val="auto"/>
    <w:pitch w:val="default"/>
    <w:sig w:usb0="00000000" w:usb1="00000000" w:usb2="00000000" w:usb3="00000000" w:csb0="00000000" w:csb1="00000000"/>
  </w:font>
  <w:font w:name="Calibri Light">
    <w:panose1 w:val="020F0302020204030204"/>
    <w:charset w:val="00"/>
    <w:family w:val="swiss"/>
    <w:pitch w:val="default"/>
    <w:sig w:usb0="E4002EFF" w:usb1="C000247B" w:usb2="00000009" w:usb3="00000000" w:csb0="200001FF" w:csb1="00000000"/>
  </w:font>
  <w:font w:name="Wingdings 2">
    <w:panose1 w:val="05020102010507070707"/>
    <w:charset w:val="02"/>
    <w:family w:val="roman"/>
    <w:pitch w:val="default"/>
    <w:sig w:usb0="00000000" w:usb1="00000000" w:usb2="00000000" w:usb3="00000000" w:csb0="8000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MS PGothic">
    <w:panose1 w:val="020B0600070205080204"/>
    <w:charset w:val="80"/>
    <w:family w:val="auto"/>
    <w:pitch w:val="default"/>
    <w:sig w:usb0="E00002FF" w:usb1="6AC7FDFB" w:usb2="08000012" w:usb3="00000000" w:csb0="4002009F" w:csb1="DFD7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ustomXmlDelRangeStart w:id="2" w:author="zhhx" w:date="2024-10-17T11:39:17Z"/>
  <w:sdt>
    <w:sdtPr>
      <w:rPr/>
      <w:id w:val="-18087889"/>
      <w:docPartObj>
        <w:docPartGallery w:val="autotext"/>
      </w:docPartObj>
    </w:sdtPr>
    <w:sdtEndPr>
      <w:rPr/>
    </w:sdtEndPr>
    <w:sdtContent>
      <w:customXmlDelRangeEnd w:id="2"/>
      <w:p w14:paraId="4E502A73">
        <w:pPr>
          <w:pStyle w:val="23"/>
          <w:jc w:val="center"/>
        </w:pPr>
        <w:del w:id="5" w:author="zhhx" w:date="2024-10-17T11:39:17Z">
          <w:r>
            <w:rPr/>
            <w:fldChar w:fldCharType="begin"/>
          </w:r>
        </w:del>
        <w:del w:id="6" w:author="zhhx" w:date="2024-10-17T11:39:17Z">
          <w:r>
            <w:rPr/>
            <w:delInstrText xml:space="preserve">PAGE   \* MERGEFORMAT</w:delInstrText>
          </w:r>
        </w:del>
        <w:del w:id="7" w:author="zhhx" w:date="2024-10-17T11:39:17Z">
          <w:r>
            <w:rPr/>
            <w:fldChar w:fldCharType="separate"/>
          </w:r>
        </w:del>
        <w:del w:id="8" w:author="zhhx" w:date="2024-10-17T11:39:17Z">
          <w:r>
            <w:rPr>
              <w:lang w:val="zh-CN"/>
            </w:rPr>
            <w:delText>128</w:delText>
          </w:r>
        </w:del>
        <w:del w:id="9" w:author="zhhx" w:date="2024-10-17T11:39:17Z">
          <w:r>
            <w:rPr/>
            <w:fldChar w:fldCharType="end"/>
          </w:r>
        </w:del>
      </w:p>
      <w:customXmlDelRangeStart w:id="11" w:author="zhhx" w:date="2024-10-17T11:39:17Z"/>
    </w:sdtContent>
  </w:sdt>
  <w:customXmlDelRangeEnd w:id="11"/>
  <w:p w14:paraId="150482E6">
    <w:pPr>
      <w:pStyle w:val="15"/>
      <w:spacing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CF98EB">
    <w:pPr>
      <w:pStyle w:val="23"/>
      <w:jc w:val="center"/>
    </w:pPr>
    <w:ins w:id="12" w:author="zhhx" w:date="2024-10-17T11:39:49Z">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sdt>
                            <w:sdtPr>
                              <w:id w:val="147453757"/>
                              <w:docPartObj>
                                <w:docPartGallery w:val="autotext"/>
                              </w:docPartObj>
                            </w:sdtPr>
                            <w:sdtContent>
                              <w:p w14:paraId="420C41CE">
                                <w:pPr>
                                  <w:pStyle w:val="23"/>
                                  <w:jc w:val="center"/>
                                </w:pPr>
                                <w:r>
                                  <w:fldChar w:fldCharType="begin"/>
                                </w:r>
                                <w:r>
                                  <w:instrText xml:space="preserve">PAGE   \* MERGEFORMAT</w:instrText>
                                </w:r>
                                <w:r>
                                  <w:fldChar w:fldCharType="separate"/>
                                </w:r>
                                <w:r>
                                  <w:rPr>
                                    <w:lang w:val="zh-CN"/>
                                  </w:rPr>
                                  <w:t>128</w:t>
                                </w:r>
                                <w:r>
                                  <w:fldChar w:fldCharType="end"/>
                                </w:r>
                              </w:p>
                            </w:sdtContent>
                          </w:sdt>
                          <w:p w14:paraId="5D37AE0C">
                            <w:pPr>
                              <w:pStyle w:val="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sdt>
                      <w:sdtPr>
                        <w:id w:val="147453757"/>
                        <w:docPartObj>
                          <w:docPartGallery w:val="autotext"/>
                        </w:docPartObj>
                      </w:sdtPr>
                      <w:sdtContent>
                        <w:p w14:paraId="420C41CE">
                          <w:pPr>
                            <w:pStyle w:val="23"/>
                            <w:jc w:val="center"/>
                          </w:pPr>
                          <w:r>
                            <w:fldChar w:fldCharType="begin"/>
                          </w:r>
                          <w:r>
                            <w:instrText xml:space="preserve">PAGE   \* MERGEFORMAT</w:instrText>
                          </w:r>
                          <w:r>
                            <w:fldChar w:fldCharType="separate"/>
                          </w:r>
                          <w:r>
                            <w:rPr>
                              <w:lang w:val="zh-CN"/>
                            </w:rPr>
                            <w:t>128</w:t>
                          </w:r>
                          <w:r>
                            <w:fldChar w:fldCharType="end"/>
                          </w:r>
                        </w:p>
                      </w:sdtContent>
                    </w:sdt>
                    <w:p w14:paraId="5D37AE0C">
                      <w:pPr>
                        <w:pStyle w:val="2"/>
                      </w:pPr>
                    </w:p>
                  </w:txbxContent>
                </v:textbox>
              </v:shape>
            </w:pict>
          </mc:Fallback>
        </mc:AlternateContent>
      </w:r>
    </w:ins>
  </w:p>
  <w:p w14:paraId="7AD20F4E">
    <w:pPr>
      <w:pStyle w:val="15"/>
      <w:spacing w:line="14" w:lineRule="auto"/>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63D29D">
    <w:pPr>
      <w:pStyle w:val="23"/>
      <w:jc w:val="right"/>
    </w:pPr>
    <w:ins w:id="14" w:author="zhhx" w:date="2024-10-17T11:39:49Z">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30A78FD">
                            <w:pPr>
                              <w:pStyle w:val="23"/>
                              <w:jc w:val="right"/>
                            </w:pPr>
                            <w:r>
                              <w:fldChar w:fldCharType="begin"/>
                            </w:r>
                            <w:r>
                              <w:instrText xml:space="preserve">PAGE   \* MERGEFORMAT</w:instrText>
                            </w:r>
                            <w:r>
                              <w:fldChar w:fldCharType="separate"/>
                            </w:r>
                            <w:r>
                              <w:rPr>
                                <w:lang w:val="zh-CN"/>
                              </w:rPr>
                              <w:t>137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14:paraId="430A78FD">
                      <w:pPr>
                        <w:pStyle w:val="23"/>
                        <w:jc w:val="right"/>
                      </w:pPr>
                      <w:r>
                        <w:fldChar w:fldCharType="begin"/>
                      </w:r>
                      <w:r>
                        <w:instrText xml:space="preserve">PAGE   \* MERGEFORMAT</w:instrText>
                      </w:r>
                      <w:r>
                        <w:fldChar w:fldCharType="separate"/>
                      </w:r>
                      <w:r>
                        <w:rPr>
                          <w:lang w:val="zh-CN"/>
                        </w:rPr>
                        <w:t>137</w:t>
                      </w:r>
                      <w:r>
                        <w:fldChar w:fldCharType="end"/>
                      </w:r>
                    </w:p>
                  </w:txbxContent>
                </v:textbox>
              </v:shape>
            </w:pict>
          </mc:Fallback>
        </mc:AlternateContent>
      </w:r>
    </w:ins>
  </w:p>
  <w:p w14:paraId="0BAE99D3">
    <w:pPr>
      <w:pStyle w:val="2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DE91AD">
    <w:pPr>
      <w:pStyle w:val="24"/>
    </w:pPr>
    <w:ins w:id="0" w:author="zhhx" w:date="2024-10-16T10:40:36Z">
      <w:r>
        <w:rPr>
          <w:sz w:val="18"/>
        </w:rPr>
        <w:pict>
          <v:shape id="PowerPlusWaterMarkObject26248" o:spid="_x0000_s4097" o:spt="136" type="#_x0000_t136" style="position:absolute;left:0pt;height:62.3pt;width:524.95pt;mso-position-horizontal:center;mso-position-horizontal-relative:margin;mso-position-vertical:center;mso-position-vertical-relative:margin;rotation:-2949120f;z-index:-251657216;mso-width-relative:page;mso-height-relative:page;" fillcolor="#C0C0C0" filled="t" stroked="f" coordsize="21600,21600" adj="10800">
            <v:path/>
            <v:fill on="t" opacity="32768f" focussize="0,0"/>
            <v:stroke on="f"/>
            <v:imagedata o:title=""/>
            <o:lock v:ext="edit" aspectratio="t"/>
            <v:textpath on="t" fitshape="t" fitpath="t" trim="t" xscale="f" string="北京市公共资源交易中心" style="font-family:微软雅黑;font-size:36pt;v-same-letter-heights:f;v-text-align:center;"/>
          </v:shape>
        </w:pic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88241D"/>
    <w:multiLevelType w:val="singleLevel"/>
    <w:tmpl w:val="A288241D"/>
    <w:lvl w:ilvl="0" w:tentative="0">
      <w:start w:val="1"/>
      <w:numFmt w:val="decimal"/>
      <w:suff w:val="nothing"/>
      <w:lvlText w:val="（%1）"/>
      <w:lvlJc w:val="left"/>
    </w:lvl>
  </w:abstractNum>
  <w:abstractNum w:abstractNumId="1">
    <w:nsid w:val="A8842AEA"/>
    <w:multiLevelType w:val="singleLevel"/>
    <w:tmpl w:val="A8842AEA"/>
    <w:lvl w:ilvl="0" w:tentative="0">
      <w:start w:val="1"/>
      <w:numFmt w:val="chineseCounting"/>
      <w:suff w:val="nothing"/>
      <w:lvlText w:val="（%1）"/>
      <w:lvlJc w:val="left"/>
      <w:rPr>
        <w:rFonts w:hint="eastAsia"/>
      </w:rPr>
    </w:lvl>
  </w:abstractNum>
  <w:abstractNum w:abstractNumId="2">
    <w:nsid w:val="0000002F"/>
    <w:multiLevelType w:val="multilevel"/>
    <w:tmpl w:val="0000002F"/>
    <w:lvl w:ilvl="0" w:tentative="0">
      <w:start w:val="1"/>
      <w:numFmt w:val="decimal"/>
      <w:pStyle w:val="45"/>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
    <w:nsid w:val="0BB720B6"/>
    <w:multiLevelType w:val="singleLevel"/>
    <w:tmpl w:val="0BB720B6"/>
    <w:lvl w:ilvl="0" w:tentative="0">
      <w:start w:val="1"/>
      <w:numFmt w:val="chineseCounting"/>
      <w:suff w:val="nothing"/>
      <w:lvlText w:val="（%1）"/>
      <w:lvlJc w:val="left"/>
      <w:rPr>
        <w:rFonts w:hint="eastAsia"/>
      </w:rPr>
    </w:lvl>
  </w:abstractNum>
  <w:abstractNum w:abstractNumId="4">
    <w:nsid w:val="3D386523"/>
    <w:multiLevelType w:val="singleLevel"/>
    <w:tmpl w:val="3D386523"/>
    <w:lvl w:ilvl="0" w:tentative="0">
      <w:start w:val="1"/>
      <w:numFmt w:val="decimal"/>
      <w:lvlText w:val="%1."/>
      <w:lvlJc w:val="left"/>
      <w:pPr>
        <w:tabs>
          <w:tab w:val="left" w:pos="312"/>
        </w:tabs>
      </w:pPr>
    </w:lvl>
  </w:abstractNum>
  <w:abstractNum w:abstractNumId="5">
    <w:nsid w:val="7667E8A7"/>
    <w:multiLevelType w:val="singleLevel"/>
    <w:tmpl w:val="7667E8A7"/>
    <w:lvl w:ilvl="0" w:tentative="0">
      <w:start w:val="1"/>
      <w:numFmt w:val="chineseCounting"/>
      <w:suff w:val="nothing"/>
      <w:lvlText w:val="%1、"/>
      <w:lvlJc w:val="left"/>
      <w:rPr>
        <w:rFonts w:hint="eastAsia"/>
        <w:b/>
      </w:rPr>
    </w:lvl>
  </w:abstractNum>
  <w:abstractNum w:abstractNumId="6">
    <w:nsid w:val="7EBDFB16"/>
    <w:multiLevelType w:val="singleLevel"/>
    <w:tmpl w:val="7EBDFB16"/>
    <w:lvl w:ilvl="0" w:tentative="0">
      <w:start w:val="1"/>
      <w:numFmt w:val="chineseCounting"/>
      <w:suff w:val="nothing"/>
      <w:lvlText w:val="（%1）"/>
      <w:lvlJc w:val="left"/>
      <w:rPr>
        <w:rFonts w:hint="eastAsia"/>
      </w:rPr>
    </w:lvl>
  </w:abstractNum>
  <w:abstractNum w:abstractNumId="7">
    <w:nsid w:val="7F397828"/>
    <w:multiLevelType w:val="multilevel"/>
    <w:tmpl w:val="7F397828"/>
    <w:lvl w:ilvl="0" w:tentative="0">
      <w:start w:val="0"/>
      <w:numFmt w:val="bullet"/>
      <w:lvlText w:val="◆"/>
      <w:lvlJc w:val="left"/>
      <w:pPr>
        <w:ind w:left="360" w:hanging="360"/>
      </w:pPr>
      <w:rPr>
        <w:rFonts w:hint="eastAsia" w:ascii="宋体" w:hAnsi="宋体" w:eastAsia="宋体" w:cs="宋体"/>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2"/>
  </w:num>
  <w:num w:numId="2">
    <w:abstractNumId w:val="5"/>
  </w:num>
  <w:num w:numId="3">
    <w:abstractNumId w:val="1"/>
  </w:num>
  <w:num w:numId="4">
    <w:abstractNumId w:val="0"/>
  </w:num>
  <w:num w:numId="5">
    <w:abstractNumId w:val="6"/>
  </w:num>
  <w:num w:numId="6">
    <w:abstractNumId w:val="4"/>
  </w:num>
  <w:num w:numId="7">
    <w:abstractNumId w:val="7"/>
  </w:num>
  <w:num w:numId="8">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zhhx">
    <w15:presenceInfo w15:providerId="None" w15:userId="zhhx"/>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hideSpellingErrors/>
  <w:revisionView w:markup="0"/>
  <w:trackRevisions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wNzllZDM2ZTdkZjM5ZWQ4N2U5NWIyN2UyZWUyZGYifQ=="/>
  </w:docVars>
  <w:rsids>
    <w:rsidRoot w:val="6906473B"/>
    <w:rsid w:val="00006CBD"/>
    <w:rsid w:val="000158B4"/>
    <w:rsid w:val="00020311"/>
    <w:rsid w:val="00023F80"/>
    <w:rsid w:val="00033F68"/>
    <w:rsid w:val="00050580"/>
    <w:rsid w:val="000549FC"/>
    <w:rsid w:val="000552F7"/>
    <w:rsid w:val="000603E0"/>
    <w:rsid w:val="000641F0"/>
    <w:rsid w:val="00066008"/>
    <w:rsid w:val="00073F27"/>
    <w:rsid w:val="000753CC"/>
    <w:rsid w:val="000754DC"/>
    <w:rsid w:val="00084776"/>
    <w:rsid w:val="000945D5"/>
    <w:rsid w:val="00094736"/>
    <w:rsid w:val="000A1E42"/>
    <w:rsid w:val="000A56CA"/>
    <w:rsid w:val="000C0505"/>
    <w:rsid w:val="000D4809"/>
    <w:rsid w:val="000D6928"/>
    <w:rsid w:val="000D7CDD"/>
    <w:rsid w:val="000F134E"/>
    <w:rsid w:val="000F1B4D"/>
    <w:rsid w:val="000F37CA"/>
    <w:rsid w:val="000F387D"/>
    <w:rsid w:val="00104B50"/>
    <w:rsid w:val="00106D67"/>
    <w:rsid w:val="00106ECD"/>
    <w:rsid w:val="00110058"/>
    <w:rsid w:val="00113C40"/>
    <w:rsid w:val="00114340"/>
    <w:rsid w:val="001176DB"/>
    <w:rsid w:val="00127287"/>
    <w:rsid w:val="0012786D"/>
    <w:rsid w:val="00127CDC"/>
    <w:rsid w:val="00136215"/>
    <w:rsid w:val="00143731"/>
    <w:rsid w:val="0014593F"/>
    <w:rsid w:val="0015489E"/>
    <w:rsid w:val="001607BB"/>
    <w:rsid w:val="00162879"/>
    <w:rsid w:val="00170D00"/>
    <w:rsid w:val="00170DA0"/>
    <w:rsid w:val="00176FE1"/>
    <w:rsid w:val="00181AEC"/>
    <w:rsid w:val="001B2141"/>
    <w:rsid w:val="001C5D1F"/>
    <w:rsid w:val="001D4B4B"/>
    <w:rsid w:val="001D5085"/>
    <w:rsid w:val="001F7C40"/>
    <w:rsid w:val="00201C57"/>
    <w:rsid w:val="00203032"/>
    <w:rsid w:val="0020352C"/>
    <w:rsid w:val="00206224"/>
    <w:rsid w:val="0021083C"/>
    <w:rsid w:val="00211892"/>
    <w:rsid w:val="002217F5"/>
    <w:rsid w:val="00231C2E"/>
    <w:rsid w:val="00234773"/>
    <w:rsid w:val="00235670"/>
    <w:rsid w:val="00245B3A"/>
    <w:rsid w:val="00251027"/>
    <w:rsid w:val="002543BB"/>
    <w:rsid w:val="002628DB"/>
    <w:rsid w:val="002629AA"/>
    <w:rsid w:val="00265B51"/>
    <w:rsid w:val="00267C86"/>
    <w:rsid w:val="00267F50"/>
    <w:rsid w:val="002723EF"/>
    <w:rsid w:val="002748CC"/>
    <w:rsid w:val="00287100"/>
    <w:rsid w:val="002873BB"/>
    <w:rsid w:val="002A09B1"/>
    <w:rsid w:val="002D09A2"/>
    <w:rsid w:val="002D5A98"/>
    <w:rsid w:val="002D6D24"/>
    <w:rsid w:val="002F1928"/>
    <w:rsid w:val="002F57EE"/>
    <w:rsid w:val="003069FC"/>
    <w:rsid w:val="00316093"/>
    <w:rsid w:val="00325975"/>
    <w:rsid w:val="00325C76"/>
    <w:rsid w:val="00326F8F"/>
    <w:rsid w:val="00327E5A"/>
    <w:rsid w:val="00333D9C"/>
    <w:rsid w:val="00341236"/>
    <w:rsid w:val="00353DB1"/>
    <w:rsid w:val="00373918"/>
    <w:rsid w:val="00376C3D"/>
    <w:rsid w:val="003818D0"/>
    <w:rsid w:val="0038682D"/>
    <w:rsid w:val="0039221F"/>
    <w:rsid w:val="00392D4B"/>
    <w:rsid w:val="003A4BFC"/>
    <w:rsid w:val="003B630A"/>
    <w:rsid w:val="003D05FC"/>
    <w:rsid w:val="003D4DE6"/>
    <w:rsid w:val="003D7239"/>
    <w:rsid w:val="003E079C"/>
    <w:rsid w:val="003E6A14"/>
    <w:rsid w:val="003F06B0"/>
    <w:rsid w:val="003F4985"/>
    <w:rsid w:val="00400B49"/>
    <w:rsid w:val="004109A3"/>
    <w:rsid w:val="004241BE"/>
    <w:rsid w:val="00436375"/>
    <w:rsid w:val="00460C57"/>
    <w:rsid w:val="00493C78"/>
    <w:rsid w:val="004A1241"/>
    <w:rsid w:val="004B41EB"/>
    <w:rsid w:val="004B71A5"/>
    <w:rsid w:val="004D5303"/>
    <w:rsid w:val="004D5C6F"/>
    <w:rsid w:val="004D7625"/>
    <w:rsid w:val="004E6D39"/>
    <w:rsid w:val="004F0505"/>
    <w:rsid w:val="0050189B"/>
    <w:rsid w:val="005029AB"/>
    <w:rsid w:val="005047A6"/>
    <w:rsid w:val="0050497F"/>
    <w:rsid w:val="005055DE"/>
    <w:rsid w:val="00513D1C"/>
    <w:rsid w:val="00514A14"/>
    <w:rsid w:val="0052299F"/>
    <w:rsid w:val="005347DC"/>
    <w:rsid w:val="00540CE0"/>
    <w:rsid w:val="00542FCB"/>
    <w:rsid w:val="00560F65"/>
    <w:rsid w:val="00566A83"/>
    <w:rsid w:val="00570C9A"/>
    <w:rsid w:val="00572426"/>
    <w:rsid w:val="00583C9C"/>
    <w:rsid w:val="0059624B"/>
    <w:rsid w:val="005B1772"/>
    <w:rsid w:val="005B3AD1"/>
    <w:rsid w:val="005C0694"/>
    <w:rsid w:val="005C5103"/>
    <w:rsid w:val="005C6C67"/>
    <w:rsid w:val="005D28DA"/>
    <w:rsid w:val="005D39F7"/>
    <w:rsid w:val="005D7E54"/>
    <w:rsid w:val="005E0243"/>
    <w:rsid w:val="005E423E"/>
    <w:rsid w:val="005F7D6A"/>
    <w:rsid w:val="00614D2A"/>
    <w:rsid w:val="00615C15"/>
    <w:rsid w:val="00621C04"/>
    <w:rsid w:val="0062274D"/>
    <w:rsid w:val="0063351B"/>
    <w:rsid w:val="00637A90"/>
    <w:rsid w:val="00640E55"/>
    <w:rsid w:val="00645141"/>
    <w:rsid w:val="006575CC"/>
    <w:rsid w:val="0066476C"/>
    <w:rsid w:val="00665BA7"/>
    <w:rsid w:val="00671572"/>
    <w:rsid w:val="0067235E"/>
    <w:rsid w:val="00674C4C"/>
    <w:rsid w:val="00687ECE"/>
    <w:rsid w:val="006956C1"/>
    <w:rsid w:val="006978E6"/>
    <w:rsid w:val="006A1BEA"/>
    <w:rsid w:val="006B3398"/>
    <w:rsid w:val="006B6427"/>
    <w:rsid w:val="006D57B3"/>
    <w:rsid w:val="006D5F61"/>
    <w:rsid w:val="006F630D"/>
    <w:rsid w:val="006F67A2"/>
    <w:rsid w:val="00702108"/>
    <w:rsid w:val="00707B13"/>
    <w:rsid w:val="00710B7A"/>
    <w:rsid w:val="00710C74"/>
    <w:rsid w:val="007116CB"/>
    <w:rsid w:val="00712D03"/>
    <w:rsid w:val="0072125F"/>
    <w:rsid w:val="007219B1"/>
    <w:rsid w:val="00723F0A"/>
    <w:rsid w:val="00731677"/>
    <w:rsid w:val="00742221"/>
    <w:rsid w:val="007444DC"/>
    <w:rsid w:val="00745326"/>
    <w:rsid w:val="00751CE4"/>
    <w:rsid w:val="0075334A"/>
    <w:rsid w:val="00754A5B"/>
    <w:rsid w:val="007553C2"/>
    <w:rsid w:val="00772755"/>
    <w:rsid w:val="00780849"/>
    <w:rsid w:val="00784A7A"/>
    <w:rsid w:val="00790D76"/>
    <w:rsid w:val="00791ED0"/>
    <w:rsid w:val="0079401D"/>
    <w:rsid w:val="007A7D78"/>
    <w:rsid w:val="007B7276"/>
    <w:rsid w:val="007C1233"/>
    <w:rsid w:val="007C669A"/>
    <w:rsid w:val="007D328E"/>
    <w:rsid w:val="007E3A0A"/>
    <w:rsid w:val="007E4BEC"/>
    <w:rsid w:val="007E5D93"/>
    <w:rsid w:val="007F235B"/>
    <w:rsid w:val="007F584A"/>
    <w:rsid w:val="007F705A"/>
    <w:rsid w:val="008011C5"/>
    <w:rsid w:val="0080450A"/>
    <w:rsid w:val="00804EB5"/>
    <w:rsid w:val="00806D07"/>
    <w:rsid w:val="00820BB7"/>
    <w:rsid w:val="008217AA"/>
    <w:rsid w:val="008228B1"/>
    <w:rsid w:val="008336A6"/>
    <w:rsid w:val="00833BD6"/>
    <w:rsid w:val="00835182"/>
    <w:rsid w:val="00835B66"/>
    <w:rsid w:val="00846699"/>
    <w:rsid w:val="00851E22"/>
    <w:rsid w:val="00860E03"/>
    <w:rsid w:val="0086535F"/>
    <w:rsid w:val="0087359C"/>
    <w:rsid w:val="00892959"/>
    <w:rsid w:val="00892A2B"/>
    <w:rsid w:val="00893102"/>
    <w:rsid w:val="008A2EFA"/>
    <w:rsid w:val="008C42FB"/>
    <w:rsid w:val="008D2B3F"/>
    <w:rsid w:val="008E5484"/>
    <w:rsid w:val="008F161A"/>
    <w:rsid w:val="008F41E3"/>
    <w:rsid w:val="008F5EA9"/>
    <w:rsid w:val="009008C3"/>
    <w:rsid w:val="00902209"/>
    <w:rsid w:val="00905660"/>
    <w:rsid w:val="009069FD"/>
    <w:rsid w:val="00910C8D"/>
    <w:rsid w:val="0091108A"/>
    <w:rsid w:val="00914904"/>
    <w:rsid w:val="00917586"/>
    <w:rsid w:val="009224D9"/>
    <w:rsid w:val="0093190F"/>
    <w:rsid w:val="00934367"/>
    <w:rsid w:val="009354B2"/>
    <w:rsid w:val="009434D0"/>
    <w:rsid w:val="00944FD6"/>
    <w:rsid w:val="009472EB"/>
    <w:rsid w:val="009475A7"/>
    <w:rsid w:val="00951420"/>
    <w:rsid w:val="00967ADE"/>
    <w:rsid w:val="0099494E"/>
    <w:rsid w:val="00994D85"/>
    <w:rsid w:val="009A11A2"/>
    <w:rsid w:val="009C0C89"/>
    <w:rsid w:val="009C149B"/>
    <w:rsid w:val="009D18E6"/>
    <w:rsid w:val="009F20AF"/>
    <w:rsid w:val="009F2741"/>
    <w:rsid w:val="009F29D3"/>
    <w:rsid w:val="009F4DA7"/>
    <w:rsid w:val="00A00B87"/>
    <w:rsid w:val="00A016E5"/>
    <w:rsid w:val="00A02416"/>
    <w:rsid w:val="00A37356"/>
    <w:rsid w:val="00A40A9D"/>
    <w:rsid w:val="00A425FB"/>
    <w:rsid w:val="00A44BDA"/>
    <w:rsid w:val="00A52699"/>
    <w:rsid w:val="00A52D1E"/>
    <w:rsid w:val="00A53B1E"/>
    <w:rsid w:val="00A7284C"/>
    <w:rsid w:val="00A75CC6"/>
    <w:rsid w:val="00A75EFB"/>
    <w:rsid w:val="00A762BA"/>
    <w:rsid w:val="00A768F5"/>
    <w:rsid w:val="00A775F7"/>
    <w:rsid w:val="00A80214"/>
    <w:rsid w:val="00A816CB"/>
    <w:rsid w:val="00A91EA5"/>
    <w:rsid w:val="00A9460B"/>
    <w:rsid w:val="00A94CB5"/>
    <w:rsid w:val="00AA3FBE"/>
    <w:rsid w:val="00AC6717"/>
    <w:rsid w:val="00AD3570"/>
    <w:rsid w:val="00AE3805"/>
    <w:rsid w:val="00AF07AE"/>
    <w:rsid w:val="00AF7FF6"/>
    <w:rsid w:val="00B00DF8"/>
    <w:rsid w:val="00B12377"/>
    <w:rsid w:val="00B452FD"/>
    <w:rsid w:val="00B50C02"/>
    <w:rsid w:val="00B532A2"/>
    <w:rsid w:val="00B553B2"/>
    <w:rsid w:val="00B61D9D"/>
    <w:rsid w:val="00B644E7"/>
    <w:rsid w:val="00B65E8C"/>
    <w:rsid w:val="00B73310"/>
    <w:rsid w:val="00B77DD2"/>
    <w:rsid w:val="00B84BE1"/>
    <w:rsid w:val="00B85E7F"/>
    <w:rsid w:val="00B905AB"/>
    <w:rsid w:val="00B96CC2"/>
    <w:rsid w:val="00BA039C"/>
    <w:rsid w:val="00BB19CD"/>
    <w:rsid w:val="00BD0DC7"/>
    <w:rsid w:val="00BD20BD"/>
    <w:rsid w:val="00BD704A"/>
    <w:rsid w:val="00BD7CF7"/>
    <w:rsid w:val="00BE4633"/>
    <w:rsid w:val="00C015C7"/>
    <w:rsid w:val="00C01D66"/>
    <w:rsid w:val="00C02CF2"/>
    <w:rsid w:val="00C11095"/>
    <w:rsid w:val="00C12B3D"/>
    <w:rsid w:val="00C15C9A"/>
    <w:rsid w:val="00C24DA9"/>
    <w:rsid w:val="00C2578E"/>
    <w:rsid w:val="00C25849"/>
    <w:rsid w:val="00C32315"/>
    <w:rsid w:val="00C414C5"/>
    <w:rsid w:val="00C45B94"/>
    <w:rsid w:val="00C47CE6"/>
    <w:rsid w:val="00C530BC"/>
    <w:rsid w:val="00C71BBA"/>
    <w:rsid w:val="00C76A4E"/>
    <w:rsid w:val="00C83E51"/>
    <w:rsid w:val="00C84756"/>
    <w:rsid w:val="00C909AC"/>
    <w:rsid w:val="00CA03F3"/>
    <w:rsid w:val="00CB3B7E"/>
    <w:rsid w:val="00CB67AC"/>
    <w:rsid w:val="00CC0004"/>
    <w:rsid w:val="00CC3245"/>
    <w:rsid w:val="00CC346C"/>
    <w:rsid w:val="00CC65FB"/>
    <w:rsid w:val="00CC6AFC"/>
    <w:rsid w:val="00CD18B6"/>
    <w:rsid w:val="00CD298D"/>
    <w:rsid w:val="00CE5419"/>
    <w:rsid w:val="00CE5ABA"/>
    <w:rsid w:val="00CF0597"/>
    <w:rsid w:val="00CF60F9"/>
    <w:rsid w:val="00D02C2A"/>
    <w:rsid w:val="00D044A2"/>
    <w:rsid w:val="00D05E22"/>
    <w:rsid w:val="00D113A3"/>
    <w:rsid w:val="00D221E2"/>
    <w:rsid w:val="00D25578"/>
    <w:rsid w:val="00D2707B"/>
    <w:rsid w:val="00D3328F"/>
    <w:rsid w:val="00D3756E"/>
    <w:rsid w:val="00D46C82"/>
    <w:rsid w:val="00D53F7F"/>
    <w:rsid w:val="00D61E44"/>
    <w:rsid w:val="00D649AC"/>
    <w:rsid w:val="00D93D67"/>
    <w:rsid w:val="00DA49A7"/>
    <w:rsid w:val="00DC0599"/>
    <w:rsid w:val="00DC4CE0"/>
    <w:rsid w:val="00DE518A"/>
    <w:rsid w:val="00DE6B1F"/>
    <w:rsid w:val="00DF05A9"/>
    <w:rsid w:val="00DF1302"/>
    <w:rsid w:val="00DF7893"/>
    <w:rsid w:val="00DF7990"/>
    <w:rsid w:val="00E14F24"/>
    <w:rsid w:val="00E228A7"/>
    <w:rsid w:val="00E26202"/>
    <w:rsid w:val="00E31869"/>
    <w:rsid w:val="00E37A70"/>
    <w:rsid w:val="00E417E7"/>
    <w:rsid w:val="00E4335A"/>
    <w:rsid w:val="00E46EAD"/>
    <w:rsid w:val="00E50068"/>
    <w:rsid w:val="00E53A23"/>
    <w:rsid w:val="00E55360"/>
    <w:rsid w:val="00E71D95"/>
    <w:rsid w:val="00E71DF3"/>
    <w:rsid w:val="00E8127E"/>
    <w:rsid w:val="00E831DB"/>
    <w:rsid w:val="00E90234"/>
    <w:rsid w:val="00E903C2"/>
    <w:rsid w:val="00E95EBE"/>
    <w:rsid w:val="00EA67F6"/>
    <w:rsid w:val="00EA6AA8"/>
    <w:rsid w:val="00EB3629"/>
    <w:rsid w:val="00EC2AF2"/>
    <w:rsid w:val="00EE0B1D"/>
    <w:rsid w:val="00EF3863"/>
    <w:rsid w:val="00EF3AD1"/>
    <w:rsid w:val="00F037D6"/>
    <w:rsid w:val="00F07AEB"/>
    <w:rsid w:val="00F204DF"/>
    <w:rsid w:val="00F23376"/>
    <w:rsid w:val="00F25DF8"/>
    <w:rsid w:val="00F31DEB"/>
    <w:rsid w:val="00F34A4E"/>
    <w:rsid w:val="00F40867"/>
    <w:rsid w:val="00F458CA"/>
    <w:rsid w:val="00F52FB8"/>
    <w:rsid w:val="00F543B9"/>
    <w:rsid w:val="00F564A2"/>
    <w:rsid w:val="00F626C7"/>
    <w:rsid w:val="00F62A55"/>
    <w:rsid w:val="00F65A99"/>
    <w:rsid w:val="00F6733D"/>
    <w:rsid w:val="00F707ED"/>
    <w:rsid w:val="00F75E07"/>
    <w:rsid w:val="00F85620"/>
    <w:rsid w:val="00F96F47"/>
    <w:rsid w:val="00FB3E81"/>
    <w:rsid w:val="00FB46CE"/>
    <w:rsid w:val="00FB549B"/>
    <w:rsid w:val="00FD0EB1"/>
    <w:rsid w:val="00FD7AB9"/>
    <w:rsid w:val="00FE0E7E"/>
    <w:rsid w:val="00FF1B20"/>
    <w:rsid w:val="00FF7739"/>
    <w:rsid w:val="00FF7F89"/>
    <w:rsid w:val="010440EC"/>
    <w:rsid w:val="01067C6D"/>
    <w:rsid w:val="01081A68"/>
    <w:rsid w:val="01125199"/>
    <w:rsid w:val="011A18DD"/>
    <w:rsid w:val="012C0FFD"/>
    <w:rsid w:val="012F7699"/>
    <w:rsid w:val="015A3B55"/>
    <w:rsid w:val="01614368"/>
    <w:rsid w:val="01825527"/>
    <w:rsid w:val="01830455"/>
    <w:rsid w:val="01B01FB6"/>
    <w:rsid w:val="01B354EA"/>
    <w:rsid w:val="01B746E4"/>
    <w:rsid w:val="01C37100"/>
    <w:rsid w:val="01CF0FEA"/>
    <w:rsid w:val="01F114A6"/>
    <w:rsid w:val="01F31112"/>
    <w:rsid w:val="01FE1A1F"/>
    <w:rsid w:val="01FF6727"/>
    <w:rsid w:val="02054FD4"/>
    <w:rsid w:val="020F7E5D"/>
    <w:rsid w:val="02161475"/>
    <w:rsid w:val="022A68F7"/>
    <w:rsid w:val="02352854"/>
    <w:rsid w:val="023C235A"/>
    <w:rsid w:val="02445A7A"/>
    <w:rsid w:val="0251158D"/>
    <w:rsid w:val="0264695B"/>
    <w:rsid w:val="027B64B1"/>
    <w:rsid w:val="0283549E"/>
    <w:rsid w:val="028542E8"/>
    <w:rsid w:val="0290005C"/>
    <w:rsid w:val="029D0EC8"/>
    <w:rsid w:val="02B02AE4"/>
    <w:rsid w:val="02B42EB7"/>
    <w:rsid w:val="02D14BB9"/>
    <w:rsid w:val="02F4124E"/>
    <w:rsid w:val="03020775"/>
    <w:rsid w:val="030D4835"/>
    <w:rsid w:val="03352925"/>
    <w:rsid w:val="03394157"/>
    <w:rsid w:val="033C4B66"/>
    <w:rsid w:val="034D21E1"/>
    <w:rsid w:val="037729C1"/>
    <w:rsid w:val="03805365"/>
    <w:rsid w:val="03864616"/>
    <w:rsid w:val="03A1753D"/>
    <w:rsid w:val="03B0626D"/>
    <w:rsid w:val="03B11BB8"/>
    <w:rsid w:val="03BD4572"/>
    <w:rsid w:val="03CC058D"/>
    <w:rsid w:val="03D11529"/>
    <w:rsid w:val="03D81CB7"/>
    <w:rsid w:val="03ED6867"/>
    <w:rsid w:val="04015752"/>
    <w:rsid w:val="04164042"/>
    <w:rsid w:val="04295EAE"/>
    <w:rsid w:val="043658FF"/>
    <w:rsid w:val="043C0036"/>
    <w:rsid w:val="045D72C7"/>
    <w:rsid w:val="046F652A"/>
    <w:rsid w:val="047E7F4D"/>
    <w:rsid w:val="048959CC"/>
    <w:rsid w:val="049A2CD6"/>
    <w:rsid w:val="04BF4BD0"/>
    <w:rsid w:val="04DA1E11"/>
    <w:rsid w:val="04EF0E2D"/>
    <w:rsid w:val="050F6813"/>
    <w:rsid w:val="055217BF"/>
    <w:rsid w:val="05544534"/>
    <w:rsid w:val="05594EA2"/>
    <w:rsid w:val="055E5ED9"/>
    <w:rsid w:val="05657B16"/>
    <w:rsid w:val="058F7D53"/>
    <w:rsid w:val="0596789C"/>
    <w:rsid w:val="05A36579"/>
    <w:rsid w:val="05B3374C"/>
    <w:rsid w:val="05B55C2C"/>
    <w:rsid w:val="05C93F55"/>
    <w:rsid w:val="05CB12A3"/>
    <w:rsid w:val="05CB3090"/>
    <w:rsid w:val="05CD0BFC"/>
    <w:rsid w:val="060D2A1F"/>
    <w:rsid w:val="061656F3"/>
    <w:rsid w:val="061B5659"/>
    <w:rsid w:val="061C2B10"/>
    <w:rsid w:val="062A0149"/>
    <w:rsid w:val="06324C2D"/>
    <w:rsid w:val="063A78C0"/>
    <w:rsid w:val="065B0C63"/>
    <w:rsid w:val="066F288C"/>
    <w:rsid w:val="067576F2"/>
    <w:rsid w:val="067D6A1A"/>
    <w:rsid w:val="06872BF9"/>
    <w:rsid w:val="068D26A7"/>
    <w:rsid w:val="06945217"/>
    <w:rsid w:val="06A40083"/>
    <w:rsid w:val="06CC5022"/>
    <w:rsid w:val="06D2686E"/>
    <w:rsid w:val="06D83FDC"/>
    <w:rsid w:val="06E26A09"/>
    <w:rsid w:val="06F4329F"/>
    <w:rsid w:val="06F81522"/>
    <w:rsid w:val="06FE1CE1"/>
    <w:rsid w:val="0701583E"/>
    <w:rsid w:val="0723192E"/>
    <w:rsid w:val="077470A1"/>
    <w:rsid w:val="07947660"/>
    <w:rsid w:val="079E3F44"/>
    <w:rsid w:val="07C67BCE"/>
    <w:rsid w:val="07C72DAA"/>
    <w:rsid w:val="07CE3E78"/>
    <w:rsid w:val="07D13E2E"/>
    <w:rsid w:val="07DE6FD1"/>
    <w:rsid w:val="07F97AFF"/>
    <w:rsid w:val="07FC002F"/>
    <w:rsid w:val="08161890"/>
    <w:rsid w:val="08215FB8"/>
    <w:rsid w:val="0842542C"/>
    <w:rsid w:val="08504C31"/>
    <w:rsid w:val="08782607"/>
    <w:rsid w:val="08802F76"/>
    <w:rsid w:val="088242C5"/>
    <w:rsid w:val="088D7BD1"/>
    <w:rsid w:val="08AE1A46"/>
    <w:rsid w:val="08B07F5F"/>
    <w:rsid w:val="08BC0A60"/>
    <w:rsid w:val="08C41C7D"/>
    <w:rsid w:val="08C57D19"/>
    <w:rsid w:val="08D06FF5"/>
    <w:rsid w:val="08D34708"/>
    <w:rsid w:val="08D80768"/>
    <w:rsid w:val="08D96D80"/>
    <w:rsid w:val="08DB316A"/>
    <w:rsid w:val="08EB093A"/>
    <w:rsid w:val="08F52C2F"/>
    <w:rsid w:val="08FE1A14"/>
    <w:rsid w:val="09105BF8"/>
    <w:rsid w:val="09151FF8"/>
    <w:rsid w:val="09364BDD"/>
    <w:rsid w:val="09421EC5"/>
    <w:rsid w:val="095361F9"/>
    <w:rsid w:val="095F28AF"/>
    <w:rsid w:val="096C721B"/>
    <w:rsid w:val="097840B0"/>
    <w:rsid w:val="097C5603"/>
    <w:rsid w:val="097D3683"/>
    <w:rsid w:val="099F009B"/>
    <w:rsid w:val="09A41923"/>
    <w:rsid w:val="09A62A72"/>
    <w:rsid w:val="09AB405B"/>
    <w:rsid w:val="09C25CB3"/>
    <w:rsid w:val="09CB6174"/>
    <w:rsid w:val="09E20321"/>
    <w:rsid w:val="09FD549A"/>
    <w:rsid w:val="0A041E1B"/>
    <w:rsid w:val="0A0C0BA9"/>
    <w:rsid w:val="0A142908"/>
    <w:rsid w:val="0A3C18F4"/>
    <w:rsid w:val="0A4F2B0D"/>
    <w:rsid w:val="0A6728C4"/>
    <w:rsid w:val="0A7B51A4"/>
    <w:rsid w:val="0A8168BF"/>
    <w:rsid w:val="0A86047C"/>
    <w:rsid w:val="0A9E7AED"/>
    <w:rsid w:val="0A9F2ECB"/>
    <w:rsid w:val="0AB97A52"/>
    <w:rsid w:val="0AC5493F"/>
    <w:rsid w:val="0AD4297B"/>
    <w:rsid w:val="0AD5382B"/>
    <w:rsid w:val="0ADC2AA4"/>
    <w:rsid w:val="0AE47DFA"/>
    <w:rsid w:val="0AEE2A27"/>
    <w:rsid w:val="0AF52979"/>
    <w:rsid w:val="0AF65E22"/>
    <w:rsid w:val="0AF834E9"/>
    <w:rsid w:val="0AFF533C"/>
    <w:rsid w:val="0B0102A0"/>
    <w:rsid w:val="0B084695"/>
    <w:rsid w:val="0B1D583A"/>
    <w:rsid w:val="0B202D03"/>
    <w:rsid w:val="0B217619"/>
    <w:rsid w:val="0B32516B"/>
    <w:rsid w:val="0B3668F0"/>
    <w:rsid w:val="0B5F3957"/>
    <w:rsid w:val="0B5F56D3"/>
    <w:rsid w:val="0B957C12"/>
    <w:rsid w:val="0B974A8D"/>
    <w:rsid w:val="0BAE14B9"/>
    <w:rsid w:val="0BCA2083"/>
    <w:rsid w:val="0BCD6250"/>
    <w:rsid w:val="0BD9479B"/>
    <w:rsid w:val="0BDC2E61"/>
    <w:rsid w:val="0BE95A21"/>
    <w:rsid w:val="0BEB4F5D"/>
    <w:rsid w:val="0BF64289"/>
    <w:rsid w:val="0BF74117"/>
    <w:rsid w:val="0C000BA7"/>
    <w:rsid w:val="0C002144"/>
    <w:rsid w:val="0C213229"/>
    <w:rsid w:val="0C2166F0"/>
    <w:rsid w:val="0C3254E0"/>
    <w:rsid w:val="0C481BE4"/>
    <w:rsid w:val="0C4E6B36"/>
    <w:rsid w:val="0C5D60B6"/>
    <w:rsid w:val="0C890012"/>
    <w:rsid w:val="0C8D78DB"/>
    <w:rsid w:val="0C920A46"/>
    <w:rsid w:val="0C931AD8"/>
    <w:rsid w:val="0CA60715"/>
    <w:rsid w:val="0CBD4545"/>
    <w:rsid w:val="0CC14682"/>
    <w:rsid w:val="0CCB5BC5"/>
    <w:rsid w:val="0CD42E69"/>
    <w:rsid w:val="0D421B6C"/>
    <w:rsid w:val="0D470751"/>
    <w:rsid w:val="0D4774F5"/>
    <w:rsid w:val="0D5D1C25"/>
    <w:rsid w:val="0D674C43"/>
    <w:rsid w:val="0D733A0E"/>
    <w:rsid w:val="0D7F1362"/>
    <w:rsid w:val="0D851CE7"/>
    <w:rsid w:val="0D95259E"/>
    <w:rsid w:val="0D976DA6"/>
    <w:rsid w:val="0DD1009D"/>
    <w:rsid w:val="0DDC21A3"/>
    <w:rsid w:val="0DEC7BDF"/>
    <w:rsid w:val="0E160407"/>
    <w:rsid w:val="0E1C5068"/>
    <w:rsid w:val="0E2F5CE5"/>
    <w:rsid w:val="0E362232"/>
    <w:rsid w:val="0E374220"/>
    <w:rsid w:val="0E3A0AF8"/>
    <w:rsid w:val="0E3C63A0"/>
    <w:rsid w:val="0E4918FE"/>
    <w:rsid w:val="0E5E6115"/>
    <w:rsid w:val="0E607F9A"/>
    <w:rsid w:val="0E7042B2"/>
    <w:rsid w:val="0E7A1FAA"/>
    <w:rsid w:val="0E7B5600"/>
    <w:rsid w:val="0E8D6519"/>
    <w:rsid w:val="0EA55A96"/>
    <w:rsid w:val="0ECA3FEE"/>
    <w:rsid w:val="0ED4568F"/>
    <w:rsid w:val="0EE01A16"/>
    <w:rsid w:val="0EE0222B"/>
    <w:rsid w:val="0EEC64CC"/>
    <w:rsid w:val="0F02428E"/>
    <w:rsid w:val="0F0B7A12"/>
    <w:rsid w:val="0F1810B9"/>
    <w:rsid w:val="0F1F3AF7"/>
    <w:rsid w:val="0F294325"/>
    <w:rsid w:val="0F3378C5"/>
    <w:rsid w:val="0F3F502D"/>
    <w:rsid w:val="0F4505CB"/>
    <w:rsid w:val="0F563297"/>
    <w:rsid w:val="0F5C08A7"/>
    <w:rsid w:val="0F6121AF"/>
    <w:rsid w:val="0F7379A1"/>
    <w:rsid w:val="0FA05375"/>
    <w:rsid w:val="0FCE1BB4"/>
    <w:rsid w:val="0FF33552"/>
    <w:rsid w:val="100E6012"/>
    <w:rsid w:val="10296F7C"/>
    <w:rsid w:val="102B7680"/>
    <w:rsid w:val="10380C1A"/>
    <w:rsid w:val="103F782D"/>
    <w:rsid w:val="104650B3"/>
    <w:rsid w:val="10481BFE"/>
    <w:rsid w:val="104B26C9"/>
    <w:rsid w:val="104F4C9F"/>
    <w:rsid w:val="10594787"/>
    <w:rsid w:val="105C03A9"/>
    <w:rsid w:val="107B038B"/>
    <w:rsid w:val="10823FD4"/>
    <w:rsid w:val="10AA00CC"/>
    <w:rsid w:val="10AC3815"/>
    <w:rsid w:val="10B416E8"/>
    <w:rsid w:val="10B87DB0"/>
    <w:rsid w:val="10E12128"/>
    <w:rsid w:val="10E62FEB"/>
    <w:rsid w:val="10F164B5"/>
    <w:rsid w:val="110008AD"/>
    <w:rsid w:val="1100454F"/>
    <w:rsid w:val="110641B6"/>
    <w:rsid w:val="1115171F"/>
    <w:rsid w:val="111B05B9"/>
    <w:rsid w:val="114A4C71"/>
    <w:rsid w:val="114D7926"/>
    <w:rsid w:val="115662EE"/>
    <w:rsid w:val="116C28F7"/>
    <w:rsid w:val="11807B04"/>
    <w:rsid w:val="11937608"/>
    <w:rsid w:val="11C40C2F"/>
    <w:rsid w:val="11D8766D"/>
    <w:rsid w:val="11DD59C0"/>
    <w:rsid w:val="11E702AA"/>
    <w:rsid w:val="11FA1010"/>
    <w:rsid w:val="120B37E5"/>
    <w:rsid w:val="120E610D"/>
    <w:rsid w:val="122D0105"/>
    <w:rsid w:val="12380275"/>
    <w:rsid w:val="12383A96"/>
    <w:rsid w:val="124E1B17"/>
    <w:rsid w:val="124F396A"/>
    <w:rsid w:val="12550A91"/>
    <w:rsid w:val="126C1CB9"/>
    <w:rsid w:val="128A6416"/>
    <w:rsid w:val="12B77BC3"/>
    <w:rsid w:val="12C57F16"/>
    <w:rsid w:val="12D229AD"/>
    <w:rsid w:val="12DF6B2B"/>
    <w:rsid w:val="12F266EF"/>
    <w:rsid w:val="12FA057B"/>
    <w:rsid w:val="13046D25"/>
    <w:rsid w:val="13060B37"/>
    <w:rsid w:val="13286F88"/>
    <w:rsid w:val="13316EAE"/>
    <w:rsid w:val="1338089A"/>
    <w:rsid w:val="134D130F"/>
    <w:rsid w:val="13670C4E"/>
    <w:rsid w:val="136F4921"/>
    <w:rsid w:val="137039C1"/>
    <w:rsid w:val="13735AC2"/>
    <w:rsid w:val="137A3CDC"/>
    <w:rsid w:val="1385491B"/>
    <w:rsid w:val="138846DC"/>
    <w:rsid w:val="138D1C59"/>
    <w:rsid w:val="139C5154"/>
    <w:rsid w:val="13AB044D"/>
    <w:rsid w:val="13AB531F"/>
    <w:rsid w:val="13B01C4A"/>
    <w:rsid w:val="13BD025E"/>
    <w:rsid w:val="13C047CD"/>
    <w:rsid w:val="13D2309B"/>
    <w:rsid w:val="13EC30A2"/>
    <w:rsid w:val="13FE64BF"/>
    <w:rsid w:val="140540A0"/>
    <w:rsid w:val="141A0F2B"/>
    <w:rsid w:val="141E378C"/>
    <w:rsid w:val="142A4F7E"/>
    <w:rsid w:val="143860AB"/>
    <w:rsid w:val="1441301F"/>
    <w:rsid w:val="144C6E32"/>
    <w:rsid w:val="14602949"/>
    <w:rsid w:val="146E6FC4"/>
    <w:rsid w:val="14731D48"/>
    <w:rsid w:val="148F4F3B"/>
    <w:rsid w:val="14955B83"/>
    <w:rsid w:val="149E521B"/>
    <w:rsid w:val="14A36843"/>
    <w:rsid w:val="14C430FB"/>
    <w:rsid w:val="14CC66D2"/>
    <w:rsid w:val="14D205E7"/>
    <w:rsid w:val="14DC100A"/>
    <w:rsid w:val="14E15784"/>
    <w:rsid w:val="14F6498A"/>
    <w:rsid w:val="14FB56BD"/>
    <w:rsid w:val="150D53A0"/>
    <w:rsid w:val="15213563"/>
    <w:rsid w:val="1521365E"/>
    <w:rsid w:val="1527230B"/>
    <w:rsid w:val="152D1684"/>
    <w:rsid w:val="15313EBA"/>
    <w:rsid w:val="154A1B5B"/>
    <w:rsid w:val="15701D19"/>
    <w:rsid w:val="15792E86"/>
    <w:rsid w:val="15AE6B9B"/>
    <w:rsid w:val="15D72EF0"/>
    <w:rsid w:val="16043E5F"/>
    <w:rsid w:val="16123A87"/>
    <w:rsid w:val="16213A07"/>
    <w:rsid w:val="1628571D"/>
    <w:rsid w:val="162A6273"/>
    <w:rsid w:val="162B34EC"/>
    <w:rsid w:val="16470E3D"/>
    <w:rsid w:val="16493780"/>
    <w:rsid w:val="164C725A"/>
    <w:rsid w:val="1651673F"/>
    <w:rsid w:val="165D0E4A"/>
    <w:rsid w:val="16717237"/>
    <w:rsid w:val="16921F82"/>
    <w:rsid w:val="169B2293"/>
    <w:rsid w:val="169C6D93"/>
    <w:rsid w:val="16AB2CF8"/>
    <w:rsid w:val="16CC21A8"/>
    <w:rsid w:val="16DD3DD3"/>
    <w:rsid w:val="16E47B89"/>
    <w:rsid w:val="16EA4B7E"/>
    <w:rsid w:val="172F4D04"/>
    <w:rsid w:val="173A4A9B"/>
    <w:rsid w:val="17442B0B"/>
    <w:rsid w:val="17483CB1"/>
    <w:rsid w:val="174853A8"/>
    <w:rsid w:val="175D205F"/>
    <w:rsid w:val="176D5C4E"/>
    <w:rsid w:val="177D6317"/>
    <w:rsid w:val="17837192"/>
    <w:rsid w:val="178E367A"/>
    <w:rsid w:val="17966920"/>
    <w:rsid w:val="179F3D04"/>
    <w:rsid w:val="17B41F67"/>
    <w:rsid w:val="17B801E3"/>
    <w:rsid w:val="17BE6F5B"/>
    <w:rsid w:val="17DA34C3"/>
    <w:rsid w:val="17E10869"/>
    <w:rsid w:val="17F6116D"/>
    <w:rsid w:val="17FA43F4"/>
    <w:rsid w:val="18066A2A"/>
    <w:rsid w:val="181C1BD3"/>
    <w:rsid w:val="182433A5"/>
    <w:rsid w:val="18284D46"/>
    <w:rsid w:val="18325122"/>
    <w:rsid w:val="18330DBB"/>
    <w:rsid w:val="1844637C"/>
    <w:rsid w:val="18496574"/>
    <w:rsid w:val="18507237"/>
    <w:rsid w:val="187256DD"/>
    <w:rsid w:val="18AB2C48"/>
    <w:rsid w:val="18AD527D"/>
    <w:rsid w:val="18BE35FB"/>
    <w:rsid w:val="18C07360"/>
    <w:rsid w:val="18D47700"/>
    <w:rsid w:val="18F00836"/>
    <w:rsid w:val="190A3122"/>
    <w:rsid w:val="190F369F"/>
    <w:rsid w:val="192D78D4"/>
    <w:rsid w:val="193334C1"/>
    <w:rsid w:val="19496DCC"/>
    <w:rsid w:val="19597151"/>
    <w:rsid w:val="196B4646"/>
    <w:rsid w:val="196F5BFA"/>
    <w:rsid w:val="1979091F"/>
    <w:rsid w:val="197A4A63"/>
    <w:rsid w:val="19846C16"/>
    <w:rsid w:val="198C7EC1"/>
    <w:rsid w:val="1991098A"/>
    <w:rsid w:val="19957061"/>
    <w:rsid w:val="199E6E8A"/>
    <w:rsid w:val="19AE2AD9"/>
    <w:rsid w:val="19B11E19"/>
    <w:rsid w:val="19B65058"/>
    <w:rsid w:val="19C16CCD"/>
    <w:rsid w:val="19D44D30"/>
    <w:rsid w:val="19DD0D7A"/>
    <w:rsid w:val="19DE6BD6"/>
    <w:rsid w:val="19E33973"/>
    <w:rsid w:val="19E7555A"/>
    <w:rsid w:val="19F27A3A"/>
    <w:rsid w:val="19F55230"/>
    <w:rsid w:val="1A003E48"/>
    <w:rsid w:val="1A023DF9"/>
    <w:rsid w:val="1A072DDE"/>
    <w:rsid w:val="1A0E7589"/>
    <w:rsid w:val="1A15119F"/>
    <w:rsid w:val="1A196122"/>
    <w:rsid w:val="1A1D3D83"/>
    <w:rsid w:val="1A282746"/>
    <w:rsid w:val="1A2F64AD"/>
    <w:rsid w:val="1A471C2F"/>
    <w:rsid w:val="1A5839AB"/>
    <w:rsid w:val="1A624823"/>
    <w:rsid w:val="1A6E7C93"/>
    <w:rsid w:val="1A74451A"/>
    <w:rsid w:val="1A7E2AF1"/>
    <w:rsid w:val="1A7F6B5D"/>
    <w:rsid w:val="1A805A0D"/>
    <w:rsid w:val="1A930FA8"/>
    <w:rsid w:val="1AA555D5"/>
    <w:rsid w:val="1ABD1D9F"/>
    <w:rsid w:val="1ABD2DE6"/>
    <w:rsid w:val="1ADE52BB"/>
    <w:rsid w:val="1AE500A9"/>
    <w:rsid w:val="1AFB5ADA"/>
    <w:rsid w:val="1B086E18"/>
    <w:rsid w:val="1B22732F"/>
    <w:rsid w:val="1B283D33"/>
    <w:rsid w:val="1B4C2C31"/>
    <w:rsid w:val="1B4C3124"/>
    <w:rsid w:val="1B4F0A4C"/>
    <w:rsid w:val="1B602520"/>
    <w:rsid w:val="1B626369"/>
    <w:rsid w:val="1B7403BD"/>
    <w:rsid w:val="1B881341"/>
    <w:rsid w:val="1B8C3ED9"/>
    <w:rsid w:val="1B903613"/>
    <w:rsid w:val="1BB42F69"/>
    <w:rsid w:val="1BBB00C1"/>
    <w:rsid w:val="1BC94B14"/>
    <w:rsid w:val="1BEE1DE7"/>
    <w:rsid w:val="1BF42B39"/>
    <w:rsid w:val="1C061BA0"/>
    <w:rsid w:val="1C1A5763"/>
    <w:rsid w:val="1C282BA5"/>
    <w:rsid w:val="1C352D5A"/>
    <w:rsid w:val="1C716E2E"/>
    <w:rsid w:val="1C7A0988"/>
    <w:rsid w:val="1C7E7EC0"/>
    <w:rsid w:val="1C973B78"/>
    <w:rsid w:val="1C9F097E"/>
    <w:rsid w:val="1CB51172"/>
    <w:rsid w:val="1CC9552E"/>
    <w:rsid w:val="1CE34DBA"/>
    <w:rsid w:val="1CF20E50"/>
    <w:rsid w:val="1D020BC0"/>
    <w:rsid w:val="1D156539"/>
    <w:rsid w:val="1D2627D2"/>
    <w:rsid w:val="1D2E7CEF"/>
    <w:rsid w:val="1D2F7357"/>
    <w:rsid w:val="1D376998"/>
    <w:rsid w:val="1D434DD9"/>
    <w:rsid w:val="1D5302CB"/>
    <w:rsid w:val="1D5A61EE"/>
    <w:rsid w:val="1D6D392C"/>
    <w:rsid w:val="1D727688"/>
    <w:rsid w:val="1D7A7E18"/>
    <w:rsid w:val="1D7E4CDE"/>
    <w:rsid w:val="1D875760"/>
    <w:rsid w:val="1DA50302"/>
    <w:rsid w:val="1DB736DB"/>
    <w:rsid w:val="1DC4124D"/>
    <w:rsid w:val="1DC74B9F"/>
    <w:rsid w:val="1DCC543D"/>
    <w:rsid w:val="1DE52176"/>
    <w:rsid w:val="1DF46D69"/>
    <w:rsid w:val="1E03709D"/>
    <w:rsid w:val="1E0A230C"/>
    <w:rsid w:val="1E0E2615"/>
    <w:rsid w:val="1E110AAE"/>
    <w:rsid w:val="1E1406F1"/>
    <w:rsid w:val="1E1A744B"/>
    <w:rsid w:val="1E215EFA"/>
    <w:rsid w:val="1E234C86"/>
    <w:rsid w:val="1E2C6671"/>
    <w:rsid w:val="1E394CEF"/>
    <w:rsid w:val="1E4D3684"/>
    <w:rsid w:val="1E663F5C"/>
    <w:rsid w:val="1E974060"/>
    <w:rsid w:val="1EA8585D"/>
    <w:rsid w:val="1EA90A2A"/>
    <w:rsid w:val="1EB64CA5"/>
    <w:rsid w:val="1EC9316F"/>
    <w:rsid w:val="1EDB4829"/>
    <w:rsid w:val="1EE357E4"/>
    <w:rsid w:val="1EEB48B5"/>
    <w:rsid w:val="1EF9074F"/>
    <w:rsid w:val="1F045D4A"/>
    <w:rsid w:val="1F091B3F"/>
    <w:rsid w:val="1F1D2773"/>
    <w:rsid w:val="1F2A19DB"/>
    <w:rsid w:val="1F2A7999"/>
    <w:rsid w:val="1F495883"/>
    <w:rsid w:val="1F530BF4"/>
    <w:rsid w:val="1F697AFA"/>
    <w:rsid w:val="1F7D16F6"/>
    <w:rsid w:val="1FA20C68"/>
    <w:rsid w:val="1FA2457B"/>
    <w:rsid w:val="1FAA65AA"/>
    <w:rsid w:val="1FC726CB"/>
    <w:rsid w:val="1FCD0A9A"/>
    <w:rsid w:val="20041198"/>
    <w:rsid w:val="201E5DAA"/>
    <w:rsid w:val="204E02BB"/>
    <w:rsid w:val="205E317F"/>
    <w:rsid w:val="206E57DA"/>
    <w:rsid w:val="208130BB"/>
    <w:rsid w:val="20821C90"/>
    <w:rsid w:val="208501F0"/>
    <w:rsid w:val="208B084F"/>
    <w:rsid w:val="209C57B2"/>
    <w:rsid w:val="20B54B71"/>
    <w:rsid w:val="20BF720F"/>
    <w:rsid w:val="20CE712B"/>
    <w:rsid w:val="20DD4785"/>
    <w:rsid w:val="20F51A7A"/>
    <w:rsid w:val="20FA67EA"/>
    <w:rsid w:val="2102003C"/>
    <w:rsid w:val="21052421"/>
    <w:rsid w:val="21136BE1"/>
    <w:rsid w:val="211F0E53"/>
    <w:rsid w:val="21242590"/>
    <w:rsid w:val="212F7F40"/>
    <w:rsid w:val="21303CE9"/>
    <w:rsid w:val="214A01DA"/>
    <w:rsid w:val="214A598E"/>
    <w:rsid w:val="214F68F7"/>
    <w:rsid w:val="215B6697"/>
    <w:rsid w:val="217001E2"/>
    <w:rsid w:val="2174325C"/>
    <w:rsid w:val="217D2FC8"/>
    <w:rsid w:val="21841601"/>
    <w:rsid w:val="21970E16"/>
    <w:rsid w:val="21BA327E"/>
    <w:rsid w:val="21BD247E"/>
    <w:rsid w:val="21D156ED"/>
    <w:rsid w:val="21E52295"/>
    <w:rsid w:val="22081BA0"/>
    <w:rsid w:val="22120E71"/>
    <w:rsid w:val="222472B7"/>
    <w:rsid w:val="222A65E3"/>
    <w:rsid w:val="223F502B"/>
    <w:rsid w:val="22433127"/>
    <w:rsid w:val="226A0081"/>
    <w:rsid w:val="227E4C42"/>
    <w:rsid w:val="22A06E2D"/>
    <w:rsid w:val="22CA437A"/>
    <w:rsid w:val="22F956DD"/>
    <w:rsid w:val="230C5A9A"/>
    <w:rsid w:val="231C3279"/>
    <w:rsid w:val="23545542"/>
    <w:rsid w:val="235C09AE"/>
    <w:rsid w:val="235D001D"/>
    <w:rsid w:val="237A6000"/>
    <w:rsid w:val="23832063"/>
    <w:rsid w:val="2399756F"/>
    <w:rsid w:val="23AB3341"/>
    <w:rsid w:val="23B004D1"/>
    <w:rsid w:val="23CE48BC"/>
    <w:rsid w:val="23CE5BB3"/>
    <w:rsid w:val="23D23903"/>
    <w:rsid w:val="23D66B2C"/>
    <w:rsid w:val="23D81CDE"/>
    <w:rsid w:val="23EC1FB4"/>
    <w:rsid w:val="23F13951"/>
    <w:rsid w:val="240706E1"/>
    <w:rsid w:val="240B0E53"/>
    <w:rsid w:val="240D1DD1"/>
    <w:rsid w:val="2410121A"/>
    <w:rsid w:val="244A51C6"/>
    <w:rsid w:val="244B1C04"/>
    <w:rsid w:val="244C1B12"/>
    <w:rsid w:val="24580627"/>
    <w:rsid w:val="24620762"/>
    <w:rsid w:val="246913D9"/>
    <w:rsid w:val="247F0B01"/>
    <w:rsid w:val="249B14B6"/>
    <w:rsid w:val="24A106B2"/>
    <w:rsid w:val="24A80912"/>
    <w:rsid w:val="24A84F95"/>
    <w:rsid w:val="24AC4A09"/>
    <w:rsid w:val="24B7354A"/>
    <w:rsid w:val="24BA780B"/>
    <w:rsid w:val="24CF2F57"/>
    <w:rsid w:val="24D7584C"/>
    <w:rsid w:val="24D82055"/>
    <w:rsid w:val="24DA3160"/>
    <w:rsid w:val="24F06FAF"/>
    <w:rsid w:val="2500655F"/>
    <w:rsid w:val="250155FA"/>
    <w:rsid w:val="25071235"/>
    <w:rsid w:val="250C30B2"/>
    <w:rsid w:val="25122146"/>
    <w:rsid w:val="2513443E"/>
    <w:rsid w:val="251A00D9"/>
    <w:rsid w:val="25243DDE"/>
    <w:rsid w:val="2528643C"/>
    <w:rsid w:val="2536704D"/>
    <w:rsid w:val="25367835"/>
    <w:rsid w:val="25445744"/>
    <w:rsid w:val="256851DB"/>
    <w:rsid w:val="256C76DC"/>
    <w:rsid w:val="258442B3"/>
    <w:rsid w:val="25BE2AA3"/>
    <w:rsid w:val="25C5767A"/>
    <w:rsid w:val="25D555DB"/>
    <w:rsid w:val="25DE3901"/>
    <w:rsid w:val="25EB0AEC"/>
    <w:rsid w:val="260E7CB3"/>
    <w:rsid w:val="262648ED"/>
    <w:rsid w:val="263279D0"/>
    <w:rsid w:val="26414073"/>
    <w:rsid w:val="26435F94"/>
    <w:rsid w:val="265C290B"/>
    <w:rsid w:val="265C53B2"/>
    <w:rsid w:val="2667782C"/>
    <w:rsid w:val="266A16A4"/>
    <w:rsid w:val="268B40B0"/>
    <w:rsid w:val="26AB1241"/>
    <w:rsid w:val="26B01220"/>
    <w:rsid w:val="26B117CB"/>
    <w:rsid w:val="26D52E82"/>
    <w:rsid w:val="26F36D45"/>
    <w:rsid w:val="26FD0184"/>
    <w:rsid w:val="26FF6FA5"/>
    <w:rsid w:val="270A7AD3"/>
    <w:rsid w:val="271A4A61"/>
    <w:rsid w:val="272D21EA"/>
    <w:rsid w:val="27435913"/>
    <w:rsid w:val="27491E0E"/>
    <w:rsid w:val="275C6FE2"/>
    <w:rsid w:val="2781613F"/>
    <w:rsid w:val="2786452C"/>
    <w:rsid w:val="279B61DE"/>
    <w:rsid w:val="27C41374"/>
    <w:rsid w:val="27C663B6"/>
    <w:rsid w:val="27C879FE"/>
    <w:rsid w:val="27CE646B"/>
    <w:rsid w:val="27E133CC"/>
    <w:rsid w:val="27EA24F3"/>
    <w:rsid w:val="27F024F1"/>
    <w:rsid w:val="27F43705"/>
    <w:rsid w:val="27FF6FEC"/>
    <w:rsid w:val="28036860"/>
    <w:rsid w:val="28063D51"/>
    <w:rsid w:val="28064BAE"/>
    <w:rsid w:val="281334C5"/>
    <w:rsid w:val="281365C4"/>
    <w:rsid w:val="28256462"/>
    <w:rsid w:val="282633A8"/>
    <w:rsid w:val="28306920"/>
    <w:rsid w:val="28510EC8"/>
    <w:rsid w:val="287529EC"/>
    <w:rsid w:val="28797D5D"/>
    <w:rsid w:val="28812382"/>
    <w:rsid w:val="28896CEF"/>
    <w:rsid w:val="28A23FB4"/>
    <w:rsid w:val="28A43C1D"/>
    <w:rsid w:val="28B05EED"/>
    <w:rsid w:val="28B65B06"/>
    <w:rsid w:val="28C30AC4"/>
    <w:rsid w:val="28CB221A"/>
    <w:rsid w:val="28CB532A"/>
    <w:rsid w:val="28D94ACC"/>
    <w:rsid w:val="28E8615D"/>
    <w:rsid w:val="28FC7F6C"/>
    <w:rsid w:val="28FF0D3A"/>
    <w:rsid w:val="290D0DCD"/>
    <w:rsid w:val="2921622B"/>
    <w:rsid w:val="29251A4F"/>
    <w:rsid w:val="29361D11"/>
    <w:rsid w:val="294568AA"/>
    <w:rsid w:val="295B3D8C"/>
    <w:rsid w:val="295C4F0F"/>
    <w:rsid w:val="295D5B01"/>
    <w:rsid w:val="297B5D0F"/>
    <w:rsid w:val="29906663"/>
    <w:rsid w:val="29A33D7A"/>
    <w:rsid w:val="29AC3E9C"/>
    <w:rsid w:val="29B73C01"/>
    <w:rsid w:val="29C31C26"/>
    <w:rsid w:val="29CA307E"/>
    <w:rsid w:val="29DA3155"/>
    <w:rsid w:val="29F0067F"/>
    <w:rsid w:val="29FD5F7B"/>
    <w:rsid w:val="2A0843D0"/>
    <w:rsid w:val="2A0B3F67"/>
    <w:rsid w:val="2A141F97"/>
    <w:rsid w:val="2A3354ED"/>
    <w:rsid w:val="2A404F97"/>
    <w:rsid w:val="2A424628"/>
    <w:rsid w:val="2A424D7B"/>
    <w:rsid w:val="2A43665E"/>
    <w:rsid w:val="2A442525"/>
    <w:rsid w:val="2A5C00DE"/>
    <w:rsid w:val="2A7859E9"/>
    <w:rsid w:val="2A9070A6"/>
    <w:rsid w:val="2A9E3E3C"/>
    <w:rsid w:val="2A9F5C29"/>
    <w:rsid w:val="2AB12C4A"/>
    <w:rsid w:val="2AB14F0F"/>
    <w:rsid w:val="2AB2425D"/>
    <w:rsid w:val="2AB44FA7"/>
    <w:rsid w:val="2ABF3CC6"/>
    <w:rsid w:val="2AC268E6"/>
    <w:rsid w:val="2AC54B8F"/>
    <w:rsid w:val="2AF35225"/>
    <w:rsid w:val="2AF479C9"/>
    <w:rsid w:val="2AFE3B55"/>
    <w:rsid w:val="2B1F0D21"/>
    <w:rsid w:val="2B2067D5"/>
    <w:rsid w:val="2B241325"/>
    <w:rsid w:val="2B3563DC"/>
    <w:rsid w:val="2B3918F4"/>
    <w:rsid w:val="2B5022A0"/>
    <w:rsid w:val="2B506A9D"/>
    <w:rsid w:val="2B5F18BF"/>
    <w:rsid w:val="2B6979BF"/>
    <w:rsid w:val="2B6B5699"/>
    <w:rsid w:val="2B774C6A"/>
    <w:rsid w:val="2B82258A"/>
    <w:rsid w:val="2B8C5C18"/>
    <w:rsid w:val="2BAB143D"/>
    <w:rsid w:val="2BAC3C08"/>
    <w:rsid w:val="2BBB24BB"/>
    <w:rsid w:val="2BDB4820"/>
    <w:rsid w:val="2BF826AB"/>
    <w:rsid w:val="2C00291D"/>
    <w:rsid w:val="2C064F9F"/>
    <w:rsid w:val="2C067041"/>
    <w:rsid w:val="2C0C5AE9"/>
    <w:rsid w:val="2C150989"/>
    <w:rsid w:val="2C3B35B4"/>
    <w:rsid w:val="2C554743"/>
    <w:rsid w:val="2C5B6D95"/>
    <w:rsid w:val="2C602024"/>
    <w:rsid w:val="2C7167F5"/>
    <w:rsid w:val="2C7D0E66"/>
    <w:rsid w:val="2C88693A"/>
    <w:rsid w:val="2CA034F5"/>
    <w:rsid w:val="2CA23219"/>
    <w:rsid w:val="2CA62B55"/>
    <w:rsid w:val="2CAD4259"/>
    <w:rsid w:val="2CBB0115"/>
    <w:rsid w:val="2CBE763B"/>
    <w:rsid w:val="2CD107CB"/>
    <w:rsid w:val="2CD17022"/>
    <w:rsid w:val="2CEB01D4"/>
    <w:rsid w:val="2D087520"/>
    <w:rsid w:val="2D08773E"/>
    <w:rsid w:val="2D0A7BCB"/>
    <w:rsid w:val="2D2B60ED"/>
    <w:rsid w:val="2D3E2CE3"/>
    <w:rsid w:val="2D3E73E6"/>
    <w:rsid w:val="2D43592D"/>
    <w:rsid w:val="2D497AB8"/>
    <w:rsid w:val="2D563F97"/>
    <w:rsid w:val="2D584D34"/>
    <w:rsid w:val="2D643448"/>
    <w:rsid w:val="2D6A1C24"/>
    <w:rsid w:val="2D703176"/>
    <w:rsid w:val="2D716678"/>
    <w:rsid w:val="2DAD4594"/>
    <w:rsid w:val="2DB02C9B"/>
    <w:rsid w:val="2DB3340A"/>
    <w:rsid w:val="2DB407AC"/>
    <w:rsid w:val="2DC93AD7"/>
    <w:rsid w:val="2DD64B53"/>
    <w:rsid w:val="2DD81287"/>
    <w:rsid w:val="2DED3632"/>
    <w:rsid w:val="2DED470E"/>
    <w:rsid w:val="2DF07F1D"/>
    <w:rsid w:val="2DFC1518"/>
    <w:rsid w:val="2DFD4BAB"/>
    <w:rsid w:val="2E012001"/>
    <w:rsid w:val="2E0B2DE1"/>
    <w:rsid w:val="2E0B683F"/>
    <w:rsid w:val="2E3C552D"/>
    <w:rsid w:val="2E4647A4"/>
    <w:rsid w:val="2E49113A"/>
    <w:rsid w:val="2E4E24AD"/>
    <w:rsid w:val="2E5B5FE2"/>
    <w:rsid w:val="2E9B4B45"/>
    <w:rsid w:val="2EAF3FBA"/>
    <w:rsid w:val="2EB4616D"/>
    <w:rsid w:val="2ECE0508"/>
    <w:rsid w:val="2EE17A8A"/>
    <w:rsid w:val="2EE26729"/>
    <w:rsid w:val="2F121880"/>
    <w:rsid w:val="2F2241CF"/>
    <w:rsid w:val="2F2A0A77"/>
    <w:rsid w:val="2F2A2F03"/>
    <w:rsid w:val="2F326F9B"/>
    <w:rsid w:val="2F354834"/>
    <w:rsid w:val="2F4471CE"/>
    <w:rsid w:val="2F5A68AD"/>
    <w:rsid w:val="2F680BE6"/>
    <w:rsid w:val="2F7B139F"/>
    <w:rsid w:val="2F7E493E"/>
    <w:rsid w:val="2F8A522B"/>
    <w:rsid w:val="2F9244E9"/>
    <w:rsid w:val="2F941601"/>
    <w:rsid w:val="2F9B3D18"/>
    <w:rsid w:val="2F9E0E4F"/>
    <w:rsid w:val="2FC90A4F"/>
    <w:rsid w:val="2FC968E8"/>
    <w:rsid w:val="2FE034FE"/>
    <w:rsid w:val="2FE3420E"/>
    <w:rsid w:val="2FE96178"/>
    <w:rsid w:val="300A3612"/>
    <w:rsid w:val="30446F16"/>
    <w:rsid w:val="3047512D"/>
    <w:rsid w:val="305937BF"/>
    <w:rsid w:val="306C2492"/>
    <w:rsid w:val="307E2353"/>
    <w:rsid w:val="30A42FB0"/>
    <w:rsid w:val="30B0006B"/>
    <w:rsid w:val="30BD7CBB"/>
    <w:rsid w:val="30C714A1"/>
    <w:rsid w:val="30E17765"/>
    <w:rsid w:val="30E2036D"/>
    <w:rsid w:val="30EA25CF"/>
    <w:rsid w:val="30EB0286"/>
    <w:rsid w:val="30EB772C"/>
    <w:rsid w:val="30ED699D"/>
    <w:rsid w:val="30F1411D"/>
    <w:rsid w:val="30F70EEF"/>
    <w:rsid w:val="30FA5255"/>
    <w:rsid w:val="31172482"/>
    <w:rsid w:val="31190545"/>
    <w:rsid w:val="31286C15"/>
    <w:rsid w:val="312D0B17"/>
    <w:rsid w:val="316B1CB8"/>
    <w:rsid w:val="31823752"/>
    <w:rsid w:val="319865CD"/>
    <w:rsid w:val="31A33DCF"/>
    <w:rsid w:val="31A75B28"/>
    <w:rsid w:val="31BA454D"/>
    <w:rsid w:val="31BC6B2B"/>
    <w:rsid w:val="31D137CC"/>
    <w:rsid w:val="31DA371A"/>
    <w:rsid w:val="31E0494F"/>
    <w:rsid w:val="31F242D0"/>
    <w:rsid w:val="31F40C68"/>
    <w:rsid w:val="31F55E08"/>
    <w:rsid w:val="31F83859"/>
    <w:rsid w:val="3217441A"/>
    <w:rsid w:val="321C3983"/>
    <w:rsid w:val="32290665"/>
    <w:rsid w:val="322E4F1A"/>
    <w:rsid w:val="32677397"/>
    <w:rsid w:val="328C2EDA"/>
    <w:rsid w:val="329A0AD5"/>
    <w:rsid w:val="32A36D0A"/>
    <w:rsid w:val="32A453D8"/>
    <w:rsid w:val="32B0065D"/>
    <w:rsid w:val="32B331B4"/>
    <w:rsid w:val="32BC40B5"/>
    <w:rsid w:val="32C91500"/>
    <w:rsid w:val="32CC7C69"/>
    <w:rsid w:val="32D44D6E"/>
    <w:rsid w:val="32DC53B6"/>
    <w:rsid w:val="32EE7306"/>
    <w:rsid w:val="32F152C5"/>
    <w:rsid w:val="32F56566"/>
    <w:rsid w:val="330B31A1"/>
    <w:rsid w:val="330B6236"/>
    <w:rsid w:val="333E330B"/>
    <w:rsid w:val="3347314D"/>
    <w:rsid w:val="334E4CF4"/>
    <w:rsid w:val="33611D32"/>
    <w:rsid w:val="33727DEA"/>
    <w:rsid w:val="33833EF6"/>
    <w:rsid w:val="338350F3"/>
    <w:rsid w:val="33856667"/>
    <w:rsid w:val="338B6523"/>
    <w:rsid w:val="33941B61"/>
    <w:rsid w:val="33BC2E13"/>
    <w:rsid w:val="33BC7AD8"/>
    <w:rsid w:val="33C077AB"/>
    <w:rsid w:val="33C647C6"/>
    <w:rsid w:val="33C97627"/>
    <w:rsid w:val="340F1F7A"/>
    <w:rsid w:val="34141BFE"/>
    <w:rsid w:val="341B5A9B"/>
    <w:rsid w:val="344079E7"/>
    <w:rsid w:val="34496003"/>
    <w:rsid w:val="3451289D"/>
    <w:rsid w:val="34556DE5"/>
    <w:rsid w:val="3456688D"/>
    <w:rsid w:val="348E2A01"/>
    <w:rsid w:val="34920A30"/>
    <w:rsid w:val="34930017"/>
    <w:rsid w:val="34931957"/>
    <w:rsid w:val="349B06E9"/>
    <w:rsid w:val="349B4871"/>
    <w:rsid w:val="34AE571E"/>
    <w:rsid w:val="34AE6BFF"/>
    <w:rsid w:val="34BB6D97"/>
    <w:rsid w:val="34C62866"/>
    <w:rsid w:val="34C917B0"/>
    <w:rsid w:val="34D948A3"/>
    <w:rsid w:val="34E22E45"/>
    <w:rsid w:val="34E85237"/>
    <w:rsid w:val="34F8160A"/>
    <w:rsid w:val="34F92193"/>
    <w:rsid w:val="34FD5CC4"/>
    <w:rsid w:val="34FD7B87"/>
    <w:rsid w:val="35362030"/>
    <w:rsid w:val="355404C6"/>
    <w:rsid w:val="356265CE"/>
    <w:rsid w:val="3563379A"/>
    <w:rsid w:val="35672087"/>
    <w:rsid w:val="3576628C"/>
    <w:rsid w:val="358155AB"/>
    <w:rsid w:val="35863B33"/>
    <w:rsid w:val="35930D8B"/>
    <w:rsid w:val="359B7E26"/>
    <w:rsid w:val="35A74799"/>
    <w:rsid w:val="35AD1743"/>
    <w:rsid w:val="35B739EA"/>
    <w:rsid w:val="35BF31F3"/>
    <w:rsid w:val="35C661CB"/>
    <w:rsid w:val="35DF70DE"/>
    <w:rsid w:val="35F040EC"/>
    <w:rsid w:val="35F333E9"/>
    <w:rsid w:val="35F9656E"/>
    <w:rsid w:val="362C5E2E"/>
    <w:rsid w:val="363862B7"/>
    <w:rsid w:val="364C4BF3"/>
    <w:rsid w:val="364E6125"/>
    <w:rsid w:val="3650459B"/>
    <w:rsid w:val="36557504"/>
    <w:rsid w:val="365A23C1"/>
    <w:rsid w:val="365E4655"/>
    <w:rsid w:val="36620857"/>
    <w:rsid w:val="36654D5B"/>
    <w:rsid w:val="366F23BE"/>
    <w:rsid w:val="3674265B"/>
    <w:rsid w:val="367D27D1"/>
    <w:rsid w:val="36872F39"/>
    <w:rsid w:val="36AB2A8F"/>
    <w:rsid w:val="36BB65D0"/>
    <w:rsid w:val="36BE4655"/>
    <w:rsid w:val="36BE5A92"/>
    <w:rsid w:val="36C06ADA"/>
    <w:rsid w:val="36C91F4F"/>
    <w:rsid w:val="36D2591F"/>
    <w:rsid w:val="36DF09A2"/>
    <w:rsid w:val="36DF61AD"/>
    <w:rsid w:val="36E8232C"/>
    <w:rsid w:val="3700570C"/>
    <w:rsid w:val="37050E25"/>
    <w:rsid w:val="370E6372"/>
    <w:rsid w:val="371C0798"/>
    <w:rsid w:val="37277D66"/>
    <w:rsid w:val="37283297"/>
    <w:rsid w:val="37311A5E"/>
    <w:rsid w:val="37325951"/>
    <w:rsid w:val="37385CE4"/>
    <w:rsid w:val="37501EB8"/>
    <w:rsid w:val="375F2949"/>
    <w:rsid w:val="37604F1C"/>
    <w:rsid w:val="37631C0D"/>
    <w:rsid w:val="37661167"/>
    <w:rsid w:val="37693287"/>
    <w:rsid w:val="376A2D59"/>
    <w:rsid w:val="37700910"/>
    <w:rsid w:val="377838EB"/>
    <w:rsid w:val="378D720D"/>
    <w:rsid w:val="37A91900"/>
    <w:rsid w:val="37A92715"/>
    <w:rsid w:val="37B105F1"/>
    <w:rsid w:val="37B138A0"/>
    <w:rsid w:val="37C03EA0"/>
    <w:rsid w:val="37C31749"/>
    <w:rsid w:val="37C86C4A"/>
    <w:rsid w:val="37F35298"/>
    <w:rsid w:val="37F65847"/>
    <w:rsid w:val="37FA1A90"/>
    <w:rsid w:val="380644C8"/>
    <w:rsid w:val="38122618"/>
    <w:rsid w:val="38125187"/>
    <w:rsid w:val="38292951"/>
    <w:rsid w:val="38324516"/>
    <w:rsid w:val="38424349"/>
    <w:rsid w:val="3850008F"/>
    <w:rsid w:val="38502424"/>
    <w:rsid w:val="385F1300"/>
    <w:rsid w:val="3890309C"/>
    <w:rsid w:val="38A87E6B"/>
    <w:rsid w:val="38AC1CB9"/>
    <w:rsid w:val="38B03F16"/>
    <w:rsid w:val="38CA6174"/>
    <w:rsid w:val="38E52D05"/>
    <w:rsid w:val="38ED1DB8"/>
    <w:rsid w:val="38F31A03"/>
    <w:rsid w:val="38F70CAC"/>
    <w:rsid w:val="39000B34"/>
    <w:rsid w:val="390B3C21"/>
    <w:rsid w:val="393D6F10"/>
    <w:rsid w:val="3949013D"/>
    <w:rsid w:val="395E7E86"/>
    <w:rsid w:val="39622881"/>
    <w:rsid w:val="3964580A"/>
    <w:rsid w:val="39693A3D"/>
    <w:rsid w:val="396C7C7F"/>
    <w:rsid w:val="399D34C4"/>
    <w:rsid w:val="39B46AA7"/>
    <w:rsid w:val="39B573AE"/>
    <w:rsid w:val="39BD11EE"/>
    <w:rsid w:val="39E07163"/>
    <w:rsid w:val="39F8335A"/>
    <w:rsid w:val="39FE2C4C"/>
    <w:rsid w:val="3A063383"/>
    <w:rsid w:val="3A09719A"/>
    <w:rsid w:val="3A1A57DE"/>
    <w:rsid w:val="3A217181"/>
    <w:rsid w:val="3A2563D1"/>
    <w:rsid w:val="3A27740F"/>
    <w:rsid w:val="3A3C4CAD"/>
    <w:rsid w:val="3A3F0512"/>
    <w:rsid w:val="3A4D10A1"/>
    <w:rsid w:val="3A511C12"/>
    <w:rsid w:val="3A73655B"/>
    <w:rsid w:val="3A7527C3"/>
    <w:rsid w:val="3A7D529B"/>
    <w:rsid w:val="3AA44EBA"/>
    <w:rsid w:val="3AAE7C0C"/>
    <w:rsid w:val="3AD60391"/>
    <w:rsid w:val="3AED02D5"/>
    <w:rsid w:val="3AF1292F"/>
    <w:rsid w:val="3B035B1A"/>
    <w:rsid w:val="3B04618B"/>
    <w:rsid w:val="3B061DDC"/>
    <w:rsid w:val="3B0C60CF"/>
    <w:rsid w:val="3B155849"/>
    <w:rsid w:val="3B486788"/>
    <w:rsid w:val="3B5A1A7F"/>
    <w:rsid w:val="3B6C780B"/>
    <w:rsid w:val="3B8D257E"/>
    <w:rsid w:val="3B987A46"/>
    <w:rsid w:val="3BB527F9"/>
    <w:rsid w:val="3BF12044"/>
    <w:rsid w:val="3BF12F14"/>
    <w:rsid w:val="3C1A3F82"/>
    <w:rsid w:val="3C260A94"/>
    <w:rsid w:val="3C495360"/>
    <w:rsid w:val="3C495983"/>
    <w:rsid w:val="3C564EF5"/>
    <w:rsid w:val="3C5D5B05"/>
    <w:rsid w:val="3C5F0D49"/>
    <w:rsid w:val="3C6E2406"/>
    <w:rsid w:val="3C9A69B1"/>
    <w:rsid w:val="3CAF39AE"/>
    <w:rsid w:val="3CB2662F"/>
    <w:rsid w:val="3CB42ECD"/>
    <w:rsid w:val="3CC51C93"/>
    <w:rsid w:val="3CD75F01"/>
    <w:rsid w:val="3CF12CD2"/>
    <w:rsid w:val="3CF7142D"/>
    <w:rsid w:val="3D156542"/>
    <w:rsid w:val="3D2A5291"/>
    <w:rsid w:val="3D4636D2"/>
    <w:rsid w:val="3D467C10"/>
    <w:rsid w:val="3D4D3C9D"/>
    <w:rsid w:val="3D573934"/>
    <w:rsid w:val="3D586FB5"/>
    <w:rsid w:val="3D7404E8"/>
    <w:rsid w:val="3D7706DC"/>
    <w:rsid w:val="3D7B7613"/>
    <w:rsid w:val="3D8B4F1E"/>
    <w:rsid w:val="3D9646D4"/>
    <w:rsid w:val="3DA5328A"/>
    <w:rsid w:val="3DA94408"/>
    <w:rsid w:val="3DB477A9"/>
    <w:rsid w:val="3DB64D77"/>
    <w:rsid w:val="3DB75946"/>
    <w:rsid w:val="3DC503D2"/>
    <w:rsid w:val="3DC80D7C"/>
    <w:rsid w:val="3DD3030C"/>
    <w:rsid w:val="3DE92F14"/>
    <w:rsid w:val="3E270AE0"/>
    <w:rsid w:val="3E3246DC"/>
    <w:rsid w:val="3E356719"/>
    <w:rsid w:val="3E385DB9"/>
    <w:rsid w:val="3E3E7152"/>
    <w:rsid w:val="3E404091"/>
    <w:rsid w:val="3E4D7489"/>
    <w:rsid w:val="3E614CE2"/>
    <w:rsid w:val="3E6D13C3"/>
    <w:rsid w:val="3EA11540"/>
    <w:rsid w:val="3EB331CC"/>
    <w:rsid w:val="3EB523FE"/>
    <w:rsid w:val="3EB9193F"/>
    <w:rsid w:val="3EC31C37"/>
    <w:rsid w:val="3EC83EE6"/>
    <w:rsid w:val="3EDE6ECA"/>
    <w:rsid w:val="3EE94E5A"/>
    <w:rsid w:val="3F171E63"/>
    <w:rsid w:val="3F1A778C"/>
    <w:rsid w:val="3F477B7B"/>
    <w:rsid w:val="3F674724"/>
    <w:rsid w:val="3F693D5F"/>
    <w:rsid w:val="3F6C3BFB"/>
    <w:rsid w:val="3F79605C"/>
    <w:rsid w:val="3F9E4150"/>
    <w:rsid w:val="3FAB4F94"/>
    <w:rsid w:val="3FB3551F"/>
    <w:rsid w:val="3FBA5122"/>
    <w:rsid w:val="3FC46342"/>
    <w:rsid w:val="3FC52A30"/>
    <w:rsid w:val="3FD1404B"/>
    <w:rsid w:val="3FD224F9"/>
    <w:rsid w:val="3FDB77D1"/>
    <w:rsid w:val="3FE41DA1"/>
    <w:rsid w:val="401B3170"/>
    <w:rsid w:val="40255E88"/>
    <w:rsid w:val="4026300A"/>
    <w:rsid w:val="402956B3"/>
    <w:rsid w:val="403C100F"/>
    <w:rsid w:val="403E0421"/>
    <w:rsid w:val="405247F7"/>
    <w:rsid w:val="40600DCC"/>
    <w:rsid w:val="406108F6"/>
    <w:rsid w:val="406219CE"/>
    <w:rsid w:val="40624A7E"/>
    <w:rsid w:val="406C5BFD"/>
    <w:rsid w:val="407C2963"/>
    <w:rsid w:val="40AE7A20"/>
    <w:rsid w:val="40B857AC"/>
    <w:rsid w:val="40B95F09"/>
    <w:rsid w:val="40D14905"/>
    <w:rsid w:val="40D43DB0"/>
    <w:rsid w:val="40E30942"/>
    <w:rsid w:val="40E54E57"/>
    <w:rsid w:val="40EA485C"/>
    <w:rsid w:val="410438A8"/>
    <w:rsid w:val="410D118D"/>
    <w:rsid w:val="410F01BA"/>
    <w:rsid w:val="411F0AAE"/>
    <w:rsid w:val="41314E40"/>
    <w:rsid w:val="415052BD"/>
    <w:rsid w:val="41737A27"/>
    <w:rsid w:val="41761CDF"/>
    <w:rsid w:val="417D3E43"/>
    <w:rsid w:val="418F4C71"/>
    <w:rsid w:val="41B36C94"/>
    <w:rsid w:val="41B940DA"/>
    <w:rsid w:val="41C0110D"/>
    <w:rsid w:val="41CE6812"/>
    <w:rsid w:val="41D55520"/>
    <w:rsid w:val="41ED18DA"/>
    <w:rsid w:val="41F226C0"/>
    <w:rsid w:val="41F31245"/>
    <w:rsid w:val="41FB5E4C"/>
    <w:rsid w:val="4218229E"/>
    <w:rsid w:val="42224AF8"/>
    <w:rsid w:val="424B2839"/>
    <w:rsid w:val="425012F6"/>
    <w:rsid w:val="42527B62"/>
    <w:rsid w:val="425C69CB"/>
    <w:rsid w:val="42672AB3"/>
    <w:rsid w:val="42746DCC"/>
    <w:rsid w:val="427E39B5"/>
    <w:rsid w:val="428276A1"/>
    <w:rsid w:val="42AC1FB9"/>
    <w:rsid w:val="42B55185"/>
    <w:rsid w:val="42D011EF"/>
    <w:rsid w:val="42D619C7"/>
    <w:rsid w:val="42D90D0E"/>
    <w:rsid w:val="42E45D7F"/>
    <w:rsid w:val="42E72B9D"/>
    <w:rsid w:val="42F573E9"/>
    <w:rsid w:val="430A3C65"/>
    <w:rsid w:val="431F562B"/>
    <w:rsid w:val="433C4EA4"/>
    <w:rsid w:val="434658F0"/>
    <w:rsid w:val="434E52EB"/>
    <w:rsid w:val="434F01AB"/>
    <w:rsid w:val="4366315A"/>
    <w:rsid w:val="436C522A"/>
    <w:rsid w:val="43784FA8"/>
    <w:rsid w:val="437C47EB"/>
    <w:rsid w:val="438D2CA1"/>
    <w:rsid w:val="439D25A3"/>
    <w:rsid w:val="439E38CE"/>
    <w:rsid w:val="43AA48B3"/>
    <w:rsid w:val="43B16F20"/>
    <w:rsid w:val="43E508A5"/>
    <w:rsid w:val="43FB4464"/>
    <w:rsid w:val="43FE40C2"/>
    <w:rsid w:val="44007F06"/>
    <w:rsid w:val="440C3942"/>
    <w:rsid w:val="443306D5"/>
    <w:rsid w:val="443F2FD9"/>
    <w:rsid w:val="443F6E95"/>
    <w:rsid w:val="445350CD"/>
    <w:rsid w:val="445D12FE"/>
    <w:rsid w:val="445E034A"/>
    <w:rsid w:val="445F7F16"/>
    <w:rsid w:val="446134F0"/>
    <w:rsid w:val="447D0721"/>
    <w:rsid w:val="448D4A83"/>
    <w:rsid w:val="449C2A7F"/>
    <w:rsid w:val="44B07310"/>
    <w:rsid w:val="44D0630B"/>
    <w:rsid w:val="44EF15A0"/>
    <w:rsid w:val="44F06500"/>
    <w:rsid w:val="44F332F1"/>
    <w:rsid w:val="44FC2DD0"/>
    <w:rsid w:val="44FD0F56"/>
    <w:rsid w:val="44FD114C"/>
    <w:rsid w:val="44FE48E5"/>
    <w:rsid w:val="4501338D"/>
    <w:rsid w:val="450F4FC8"/>
    <w:rsid w:val="452733BC"/>
    <w:rsid w:val="4527680B"/>
    <w:rsid w:val="452E6251"/>
    <w:rsid w:val="45641259"/>
    <w:rsid w:val="456F3C43"/>
    <w:rsid w:val="45764BF2"/>
    <w:rsid w:val="45830B22"/>
    <w:rsid w:val="4583478F"/>
    <w:rsid w:val="45B846D6"/>
    <w:rsid w:val="45C243A8"/>
    <w:rsid w:val="45FD2953"/>
    <w:rsid w:val="45FE09E7"/>
    <w:rsid w:val="46154EC7"/>
    <w:rsid w:val="46162BFF"/>
    <w:rsid w:val="463431AB"/>
    <w:rsid w:val="46390DF9"/>
    <w:rsid w:val="464B34FB"/>
    <w:rsid w:val="4654044A"/>
    <w:rsid w:val="465B297E"/>
    <w:rsid w:val="467B6B5D"/>
    <w:rsid w:val="46905051"/>
    <w:rsid w:val="46926EE3"/>
    <w:rsid w:val="46957399"/>
    <w:rsid w:val="469A2EE3"/>
    <w:rsid w:val="46BC58E8"/>
    <w:rsid w:val="46BF5579"/>
    <w:rsid w:val="46D71FE6"/>
    <w:rsid w:val="47072BAA"/>
    <w:rsid w:val="47096790"/>
    <w:rsid w:val="470A2D1E"/>
    <w:rsid w:val="47107AE3"/>
    <w:rsid w:val="472E6CAF"/>
    <w:rsid w:val="4741163E"/>
    <w:rsid w:val="47477D4E"/>
    <w:rsid w:val="47552009"/>
    <w:rsid w:val="478D7319"/>
    <w:rsid w:val="479E1C0E"/>
    <w:rsid w:val="47BC567F"/>
    <w:rsid w:val="47C307BC"/>
    <w:rsid w:val="48024364"/>
    <w:rsid w:val="48194C61"/>
    <w:rsid w:val="48195374"/>
    <w:rsid w:val="481A2303"/>
    <w:rsid w:val="4821359A"/>
    <w:rsid w:val="482F58DC"/>
    <w:rsid w:val="48307B60"/>
    <w:rsid w:val="48314ADF"/>
    <w:rsid w:val="48326FE3"/>
    <w:rsid w:val="484914A5"/>
    <w:rsid w:val="48497A70"/>
    <w:rsid w:val="4854104E"/>
    <w:rsid w:val="48594E5D"/>
    <w:rsid w:val="486A78B5"/>
    <w:rsid w:val="4873326A"/>
    <w:rsid w:val="48801F51"/>
    <w:rsid w:val="48950207"/>
    <w:rsid w:val="489B7854"/>
    <w:rsid w:val="48B247B4"/>
    <w:rsid w:val="48BC3DFD"/>
    <w:rsid w:val="48C266ED"/>
    <w:rsid w:val="48DE38C9"/>
    <w:rsid w:val="48F622B7"/>
    <w:rsid w:val="492107F6"/>
    <w:rsid w:val="4924528A"/>
    <w:rsid w:val="49284CAC"/>
    <w:rsid w:val="493045D7"/>
    <w:rsid w:val="49594C85"/>
    <w:rsid w:val="49657B85"/>
    <w:rsid w:val="496658A3"/>
    <w:rsid w:val="496E5A82"/>
    <w:rsid w:val="497545DA"/>
    <w:rsid w:val="4986699A"/>
    <w:rsid w:val="49C02F25"/>
    <w:rsid w:val="49C14915"/>
    <w:rsid w:val="49EA4D24"/>
    <w:rsid w:val="49ED3CC7"/>
    <w:rsid w:val="4A0749B4"/>
    <w:rsid w:val="4A076267"/>
    <w:rsid w:val="4A0905C0"/>
    <w:rsid w:val="4A1C7289"/>
    <w:rsid w:val="4A256E39"/>
    <w:rsid w:val="4A3F6B9A"/>
    <w:rsid w:val="4A433D35"/>
    <w:rsid w:val="4A61614C"/>
    <w:rsid w:val="4A6D6F7B"/>
    <w:rsid w:val="4A8406B2"/>
    <w:rsid w:val="4A9448CC"/>
    <w:rsid w:val="4A9E4BF5"/>
    <w:rsid w:val="4A9E7621"/>
    <w:rsid w:val="4AA24B60"/>
    <w:rsid w:val="4AAB5C3C"/>
    <w:rsid w:val="4AAC0237"/>
    <w:rsid w:val="4AB102F7"/>
    <w:rsid w:val="4AB12FBE"/>
    <w:rsid w:val="4AB57059"/>
    <w:rsid w:val="4AF63648"/>
    <w:rsid w:val="4B0A2B24"/>
    <w:rsid w:val="4B0D1B93"/>
    <w:rsid w:val="4B0E2932"/>
    <w:rsid w:val="4B0F7311"/>
    <w:rsid w:val="4B2C0DC3"/>
    <w:rsid w:val="4B3223FD"/>
    <w:rsid w:val="4B38550C"/>
    <w:rsid w:val="4B4C4645"/>
    <w:rsid w:val="4B5A644C"/>
    <w:rsid w:val="4B6B5BFE"/>
    <w:rsid w:val="4B7867DC"/>
    <w:rsid w:val="4B85299D"/>
    <w:rsid w:val="4B887D52"/>
    <w:rsid w:val="4B9207EB"/>
    <w:rsid w:val="4BA21A7A"/>
    <w:rsid w:val="4BAD5A0B"/>
    <w:rsid w:val="4BB6131B"/>
    <w:rsid w:val="4BBE2DDD"/>
    <w:rsid w:val="4BCD1C09"/>
    <w:rsid w:val="4BE043F6"/>
    <w:rsid w:val="4BEE71BA"/>
    <w:rsid w:val="4C030747"/>
    <w:rsid w:val="4C06752C"/>
    <w:rsid w:val="4C0A4DDA"/>
    <w:rsid w:val="4C2D4AA7"/>
    <w:rsid w:val="4C326F50"/>
    <w:rsid w:val="4C3D7A90"/>
    <w:rsid w:val="4C760DC8"/>
    <w:rsid w:val="4C9022A8"/>
    <w:rsid w:val="4CBC114D"/>
    <w:rsid w:val="4CC570B0"/>
    <w:rsid w:val="4CCA439B"/>
    <w:rsid w:val="4CEE0C4C"/>
    <w:rsid w:val="4CF96CA0"/>
    <w:rsid w:val="4CFA6A2E"/>
    <w:rsid w:val="4CFD02CC"/>
    <w:rsid w:val="4CFF6FBB"/>
    <w:rsid w:val="4D001B6A"/>
    <w:rsid w:val="4D030D19"/>
    <w:rsid w:val="4D092F43"/>
    <w:rsid w:val="4D1B69A4"/>
    <w:rsid w:val="4D2408D3"/>
    <w:rsid w:val="4D312017"/>
    <w:rsid w:val="4D4D5999"/>
    <w:rsid w:val="4D5114E3"/>
    <w:rsid w:val="4D5925B9"/>
    <w:rsid w:val="4D8005EB"/>
    <w:rsid w:val="4DA204FD"/>
    <w:rsid w:val="4DA34371"/>
    <w:rsid w:val="4DD95A7F"/>
    <w:rsid w:val="4DF91529"/>
    <w:rsid w:val="4DFC0584"/>
    <w:rsid w:val="4E051F12"/>
    <w:rsid w:val="4E0A5DA4"/>
    <w:rsid w:val="4E0F02B7"/>
    <w:rsid w:val="4E1210B4"/>
    <w:rsid w:val="4E236648"/>
    <w:rsid w:val="4E2A0F2C"/>
    <w:rsid w:val="4E354986"/>
    <w:rsid w:val="4E3D4FB2"/>
    <w:rsid w:val="4E5932BC"/>
    <w:rsid w:val="4E5C750D"/>
    <w:rsid w:val="4E7068A3"/>
    <w:rsid w:val="4E83273B"/>
    <w:rsid w:val="4E8661FD"/>
    <w:rsid w:val="4E902517"/>
    <w:rsid w:val="4E9629FD"/>
    <w:rsid w:val="4E9D53C6"/>
    <w:rsid w:val="4EA21AFA"/>
    <w:rsid w:val="4EA450E7"/>
    <w:rsid w:val="4EBC4623"/>
    <w:rsid w:val="4EBC6AE8"/>
    <w:rsid w:val="4EBE646F"/>
    <w:rsid w:val="4EC064B4"/>
    <w:rsid w:val="4EC3285C"/>
    <w:rsid w:val="4EE62385"/>
    <w:rsid w:val="4EF94F86"/>
    <w:rsid w:val="4F0B63A3"/>
    <w:rsid w:val="4F1311FB"/>
    <w:rsid w:val="4F1C0245"/>
    <w:rsid w:val="4F224792"/>
    <w:rsid w:val="4F225453"/>
    <w:rsid w:val="4F2A1121"/>
    <w:rsid w:val="4F2C107D"/>
    <w:rsid w:val="4F534BF8"/>
    <w:rsid w:val="4F561694"/>
    <w:rsid w:val="4F674581"/>
    <w:rsid w:val="4F6B314A"/>
    <w:rsid w:val="4F74007A"/>
    <w:rsid w:val="4F8A77BC"/>
    <w:rsid w:val="4F8D6131"/>
    <w:rsid w:val="4F8F3D31"/>
    <w:rsid w:val="4F947E82"/>
    <w:rsid w:val="4FA0001E"/>
    <w:rsid w:val="4FA93DD3"/>
    <w:rsid w:val="4FBA24A4"/>
    <w:rsid w:val="4FC31A72"/>
    <w:rsid w:val="4FEE5E00"/>
    <w:rsid w:val="4FF17258"/>
    <w:rsid w:val="4FF31E31"/>
    <w:rsid w:val="501B341B"/>
    <w:rsid w:val="50261584"/>
    <w:rsid w:val="505049F0"/>
    <w:rsid w:val="50800F93"/>
    <w:rsid w:val="50824023"/>
    <w:rsid w:val="508310EB"/>
    <w:rsid w:val="508825A3"/>
    <w:rsid w:val="508A0853"/>
    <w:rsid w:val="509B648A"/>
    <w:rsid w:val="50BB4CD3"/>
    <w:rsid w:val="50C85B0B"/>
    <w:rsid w:val="50DE5B4C"/>
    <w:rsid w:val="50F45034"/>
    <w:rsid w:val="510B31D6"/>
    <w:rsid w:val="510B35D7"/>
    <w:rsid w:val="510B57D4"/>
    <w:rsid w:val="51257DF2"/>
    <w:rsid w:val="51302B83"/>
    <w:rsid w:val="51314124"/>
    <w:rsid w:val="513158AC"/>
    <w:rsid w:val="51470EC1"/>
    <w:rsid w:val="51542ABC"/>
    <w:rsid w:val="515E4A50"/>
    <w:rsid w:val="5176064D"/>
    <w:rsid w:val="517D5EBA"/>
    <w:rsid w:val="517F0679"/>
    <w:rsid w:val="518C2128"/>
    <w:rsid w:val="51B11EC7"/>
    <w:rsid w:val="51B12026"/>
    <w:rsid w:val="51C331BE"/>
    <w:rsid w:val="51C86351"/>
    <w:rsid w:val="51CB5C64"/>
    <w:rsid w:val="51D45D46"/>
    <w:rsid w:val="51E45B72"/>
    <w:rsid w:val="51FB1C18"/>
    <w:rsid w:val="52036ECF"/>
    <w:rsid w:val="522B4AF6"/>
    <w:rsid w:val="52321EDA"/>
    <w:rsid w:val="523603BF"/>
    <w:rsid w:val="523D203E"/>
    <w:rsid w:val="525211EC"/>
    <w:rsid w:val="52650DED"/>
    <w:rsid w:val="528766DA"/>
    <w:rsid w:val="528A2CA0"/>
    <w:rsid w:val="529350F4"/>
    <w:rsid w:val="5294370D"/>
    <w:rsid w:val="529536A4"/>
    <w:rsid w:val="52DE22A0"/>
    <w:rsid w:val="52EF514B"/>
    <w:rsid w:val="52FB34FB"/>
    <w:rsid w:val="53033118"/>
    <w:rsid w:val="5313600D"/>
    <w:rsid w:val="53297410"/>
    <w:rsid w:val="534172BF"/>
    <w:rsid w:val="53700164"/>
    <w:rsid w:val="53807561"/>
    <w:rsid w:val="538B2C44"/>
    <w:rsid w:val="538C40EF"/>
    <w:rsid w:val="53922FF4"/>
    <w:rsid w:val="539E38E1"/>
    <w:rsid w:val="53B611D5"/>
    <w:rsid w:val="53C358B3"/>
    <w:rsid w:val="53C441A7"/>
    <w:rsid w:val="53D7073C"/>
    <w:rsid w:val="53D75D55"/>
    <w:rsid w:val="53E252A5"/>
    <w:rsid w:val="53EC6013"/>
    <w:rsid w:val="53F16666"/>
    <w:rsid w:val="53F81501"/>
    <w:rsid w:val="541C3545"/>
    <w:rsid w:val="54236BFD"/>
    <w:rsid w:val="542543A3"/>
    <w:rsid w:val="54296415"/>
    <w:rsid w:val="54356316"/>
    <w:rsid w:val="54380106"/>
    <w:rsid w:val="54425EC5"/>
    <w:rsid w:val="544B7B0E"/>
    <w:rsid w:val="545D53B3"/>
    <w:rsid w:val="54600FEC"/>
    <w:rsid w:val="547652DB"/>
    <w:rsid w:val="5478245B"/>
    <w:rsid w:val="547F5A6B"/>
    <w:rsid w:val="54926A08"/>
    <w:rsid w:val="549770FA"/>
    <w:rsid w:val="54A32C01"/>
    <w:rsid w:val="54BB4D54"/>
    <w:rsid w:val="54C52803"/>
    <w:rsid w:val="54C705B7"/>
    <w:rsid w:val="54F34297"/>
    <w:rsid w:val="54F605E3"/>
    <w:rsid w:val="54FC6656"/>
    <w:rsid w:val="550F4076"/>
    <w:rsid w:val="5510065E"/>
    <w:rsid w:val="553A1DBE"/>
    <w:rsid w:val="553C2DE9"/>
    <w:rsid w:val="553E75C5"/>
    <w:rsid w:val="554070E1"/>
    <w:rsid w:val="55422026"/>
    <w:rsid w:val="5543379F"/>
    <w:rsid w:val="55461D1C"/>
    <w:rsid w:val="55507466"/>
    <w:rsid w:val="5585344F"/>
    <w:rsid w:val="55906CBF"/>
    <w:rsid w:val="55955709"/>
    <w:rsid w:val="55CD5551"/>
    <w:rsid w:val="55DF3A9E"/>
    <w:rsid w:val="55E30875"/>
    <w:rsid w:val="55EC6FD2"/>
    <w:rsid w:val="55F629B1"/>
    <w:rsid w:val="55FE715A"/>
    <w:rsid w:val="56171F31"/>
    <w:rsid w:val="56357E19"/>
    <w:rsid w:val="563814F8"/>
    <w:rsid w:val="56484496"/>
    <w:rsid w:val="56511ABB"/>
    <w:rsid w:val="56740ED7"/>
    <w:rsid w:val="56786449"/>
    <w:rsid w:val="56840717"/>
    <w:rsid w:val="568F551B"/>
    <w:rsid w:val="56B31DFB"/>
    <w:rsid w:val="56BA0FDC"/>
    <w:rsid w:val="56C540F8"/>
    <w:rsid w:val="56D723EC"/>
    <w:rsid w:val="57052C22"/>
    <w:rsid w:val="570E05C8"/>
    <w:rsid w:val="570F784B"/>
    <w:rsid w:val="57197BA4"/>
    <w:rsid w:val="572C791F"/>
    <w:rsid w:val="57391C35"/>
    <w:rsid w:val="57517695"/>
    <w:rsid w:val="576B38AE"/>
    <w:rsid w:val="577173A2"/>
    <w:rsid w:val="57837B95"/>
    <w:rsid w:val="57CF5EBC"/>
    <w:rsid w:val="57D71140"/>
    <w:rsid w:val="57E93E5C"/>
    <w:rsid w:val="580A0735"/>
    <w:rsid w:val="58123FE1"/>
    <w:rsid w:val="582164F9"/>
    <w:rsid w:val="583D1C37"/>
    <w:rsid w:val="58405952"/>
    <w:rsid w:val="584C5DB9"/>
    <w:rsid w:val="586A73F5"/>
    <w:rsid w:val="586B0097"/>
    <w:rsid w:val="589B405C"/>
    <w:rsid w:val="58A03BFA"/>
    <w:rsid w:val="58A073FD"/>
    <w:rsid w:val="58B472D4"/>
    <w:rsid w:val="58B91DE0"/>
    <w:rsid w:val="58EA1113"/>
    <w:rsid w:val="58F83860"/>
    <w:rsid w:val="58FB5699"/>
    <w:rsid w:val="590A624B"/>
    <w:rsid w:val="594D6182"/>
    <w:rsid w:val="595654C8"/>
    <w:rsid w:val="597E2D83"/>
    <w:rsid w:val="598F5F7F"/>
    <w:rsid w:val="59957FDF"/>
    <w:rsid w:val="59A26E00"/>
    <w:rsid w:val="59A86032"/>
    <w:rsid w:val="59AF1F93"/>
    <w:rsid w:val="59DD2E5D"/>
    <w:rsid w:val="59FC27FC"/>
    <w:rsid w:val="5A001D35"/>
    <w:rsid w:val="5A1035BA"/>
    <w:rsid w:val="5A1B01FE"/>
    <w:rsid w:val="5A29737D"/>
    <w:rsid w:val="5A2F369F"/>
    <w:rsid w:val="5A4C1E3D"/>
    <w:rsid w:val="5A4F7FD7"/>
    <w:rsid w:val="5A5A134B"/>
    <w:rsid w:val="5A6277F4"/>
    <w:rsid w:val="5A6B1C83"/>
    <w:rsid w:val="5A7E66F7"/>
    <w:rsid w:val="5A9716F8"/>
    <w:rsid w:val="5AA02FFC"/>
    <w:rsid w:val="5AA7457F"/>
    <w:rsid w:val="5ABE35D2"/>
    <w:rsid w:val="5AC1621B"/>
    <w:rsid w:val="5ACC7B23"/>
    <w:rsid w:val="5AE82226"/>
    <w:rsid w:val="5AFA59E3"/>
    <w:rsid w:val="5AFE797B"/>
    <w:rsid w:val="5B035985"/>
    <w:rsid w:val="5B066FF5"/>
    <w:rsid w:val="5B0E4F09"/>
    <w:rsid w:val="5B1638CF"/>
    <w:rsid w:val="5B174129"/>
    <w:rsid w:val="5B1D668D"/>
    <w:rsid w:val="5B2A6867"/>
    <w:rsid w:val="5B3073A5"/>
    <w:rsid w:val="5B374AB3"/>
    <w:rsid w:val="5B4A7FD9"/>
    <w:rsid w:val="5B4B7E08"/>
    <w:rsid w:val="5B720955"/>
    <w:rsid w:val="5B720AC7"/>
    <w:rsid w:val="5B9E5A42"/>
    <w:rsid w:val="5BA53561"/>
    <w:rsid w:val="5BB45963"/>
    <w:rsid w:val="5BBE3844"/>
    <w:rsid w:val="5BBF2680"/>
    <w:rsid w:val="5BDD6480"/>
    <w:rsid w:val="5BE4354C"/>
    <w:rsid w:val="5BE60E8A"/>
    <w:rsid w:val="5C015CA1"/>
    <w:rsid w:val="5C0A500F"/>
    <w:rsid w:val="5C297524"/>
    <w:rsid w:val="5C2F700B"/>
    <w:rsid w:val="5C2F771E"/>
    <w:rsid w:val="5C303AE0"/>
    <w:rsid w:val="5C32128D"/>
    <w:rsid w:val="5C3549C7"/>
    <w:rsid w:val="5C4C1A3D"/>
    <w:rsid w:val="5C6652D9"/>
    <w:rsid w:val="5C696777"/>
    <w:rsid w:val="5C7D07CC"/>
    <w:rsid w:val="5C883B0B"/>
    <w:rsid w:val="5C8E2BD4"/>
    <w:rsid w:val="5C8F4BE7"/>
    <w:rsid w:val="5C9F00F2"/>
    <w:rsid w:val="5CA32BC8"/>
    <w:rsid w:val="5CAA55C9"/>
    <w:rsid w:val="5CC6010B"/>
    <w:rsid w:val="5CCE4308"/>
    <w:rsid w:val="5CF20BE6"/>
    <w:rsid w:val="5CF514E1"/>
    <w:rsid w:val="5CFA2409"/>
    <w:rsid w:val="5D096AA7"/>
    <w:rsid w:val="5D0C7422"/>
    <w:rsid w:val="5D1A170B"/>
    <w:rsid w:val="5D1A7137"/>
    <w:rsid w:val="5D305BF3"/>
    <w:rsid w:val="5D331AE8"/>
    <w:rsid w:val="5D3571DB"/>
    <w:rsid w:val="5D3612D1"/>
    <w:rsid w:val="5D3F6491"/>
    <w:rsid w:val="5D6A0547"/>
    <w:rsid w:val="5DA7105A"/>
    <w:rsid w:val="5DB137E0"/>
    <w:rsid w:val="5DBA5F1B"/>
    <w:rsid w:val="5DC55387"/>
    <w:rsid w:val="5DC558EF"/>
    <w:rsid w:val="5DC97755"/>
    <w:rsid w:val="5DCD2A9F"/>
    <w:rsid w:val="5DD736B1"/>
    <w:rsid w:val="5DEA1D56"/>
    <w:rsid w:val="5DEB2CA2"/>
    <w:rsid w:val="5DF264C9"/>
    <w:rsid w:val="5E0402AB"/>
    <w:rsid w:val="5E07667D"/>
    <w:rsid w:val="5E127950"/>
    <w:rsid w:val="5E150FC0"/>
    <w:rsid w:val="5E1B68CD"/>
    <w:rsid w:val="5E2054B0"/>
    <w:rsid w:val="5E2E3A79"/>
    <w:rsid w:val="5E320867"/>
    <w:rsid w:val="5E391E1C"/>
    <w:rsid w:val="5E606AA8"/>
    <w:rsid w:val="5E6C10E1"/>
    <w:rsid w:val="5E6D7D3F"/>
    <w:rsid w:val="5E7018ED"/>
    <w:rsid w:val="5E71424A"/>
    <w:rsid w:val="5E7C2F26"/>
    <w:rsid w:val="5E907082"/>
    <w:rsid w:val="5EB804F7"/>
    <w:rsid w:val="5EB84451"/>
    <w:rsid w:val="5EB90A2F"/>
    <w:rsid w:val="5EBC09B8"/>
    <w:rsid w:val="5EC455DD"/>
    <w:rsid w:val="5EE326AE"/>
    <w:rsid w:val="5F003007"/>
    <w:rsid w:val="5F062D3D"/>
    <w:rsid w:val="5F1050AE"/>
    <w:rsid w:val="5F162BE9"/>
    <w:rsid w:val="5F2958C6"/>
    <w:rsid w:val="5F2A2E16"/>
    <w:rsid w:val="5F2E2CE4"/>
    <w:rsid w:val="5F3439F6"/>
    <w:rsid w:val="5F3517FA"/>
    <w:rsid w:val="5F5A62CB"/>
    <w:rsid w:val="5F5E0D37"/>
    <w:rsid w:val="5F6D308F"/>
    <w:rsid w:val="5FB206CC"/>
    <w:rsid w:val="5FBA50B0"/>
    <w:rsid w:val="5FC75C2F"/>
    <w:rsid w:val="5FCC6E13"/>
    <w:rsid w:val="5FCD5EAB"/>
    <w:rsid w:val="5FD16175"/>
    <w:rsid w:val="5FDB0DAB"/>
    <w:rsid w:val="5FDE7559"/>
    <w:rsid w:val="5FE607DD"/>
    <w:rsid w:val="5FE84DF3"/>
    <w:rsid w:val="601D5A8C"/>
    <w:rsid w:val="60353AAC"/>
    <w:rsid w:val="604267EC"/>
    <w:rsid w:val="604E1EC8"/>
    <w:rsid w:val="60541A21"/>
    <w:rsid w:val="60542008"/>
    <w:rsid w:val="605A236B"/>
    <w:rsid w:val="60746D32"/>
    <w:rsid w:val="60777C4A"/>
    <w:rsid w:val="607E2CB5"/>
    <w:rsid w:val="60841CA4"/>
    <w:rsid w:val="60926B4B"/>
    <w:rsid w:val="6096543D"/>
    <w:rsid w:val="60A8075C"/>
    <w:rsid w:val="60B44CEE"/>
    <w:rsid w:val="60BA1A60"/>
    <w:rsid w:val="60C0606D"/>
    <w:rsid w:val="60C42AA5"/>
    <w:rsid w:val="60C50CA9"/>
    <w:rsid w:val="610D0FB3"/>
    <w:rsid w:val="611800B6"/>
    <w:rsid w:val="61281730"/>
    <w:rsid w:val="61293175"/>
    <w:rsid w:val="6129748A"/>
    <w:rsid w:val="61471AA2"/>
    <w:rsid w:val="61476BCA"/>
    <w:rsid w:val="616D0EF5"/>
    <w:rsid w:val="61736F37"/>
    <w:rsid w:val="61747A77"/>
    <w:rsid w:val="61755726"/>
    <w:rsid w:val="619E34D7"/>
    <w:rsid w:val="61DB3E57"/>
    <w:rsid w:val="61E73960"/>
    <w:rsid w:val="620551A9"/>
    <w:rsid w:val="621D481F"/>
    <w:rsid w:val="622B1E20"/>
    <w:rsid w:val="62582E75"/>
    <w:rsid w:val="62654CF3"/>
    <w:rsid w:val="62692448"/>
    <w:rsid w:val="626B0F39"/>
    <w:rsid w:val="628C60D7"/>
    <w:rsid w:val="62926B1F"/>
    <w:rsid w:val="62967EC8"/>
    <w:rsid w:val="62A663FF"/>
    <w:rsid w:val="62AB549A"/>
    <w:rsid w:val="62C15DE7"/>
    <w:rsid w:val="62D60F4C"/>
    <w:rsid w:val="62E42C1C"/>
    <w:rsid w:val="63057A83"/>
    <w:rsid w:val="63256AE5"/>
    <w:rsid w:val="632704EF"/>
    <w:rsid w:val="63287C8F"/>
    <w:rsid w:val="633C1B6C"/>
    <w:rsid w:val="63410401"/>
    <w:rsid w:val="634C1C13"/>
    <w:rsid w:val="63684D6C"/>
    <w:rsid w:val="636C05FA"/>
    <w:rsid w:val="639037F0"/>
    <w:rsid w:val="63A37AED"/>
    <w:rsid w:val="63B23ECF"/>
    <w:rsid w:val="63C45544"/>
    <w:rsid w:val="63DB58CC"/>
    <w:rsid w:val="63ED67C0"/>
    <w:rsid w:val="63F6208F"/>
    <w:rsid w:val="63F95A72"/>
    <w:rsid w:val="640044AC"/>
    <w:rsid w:val="641A4CD1"/>
    <w:rsid w:val="641C32D6"/>
    <w:rsid w:val="64256A61"/>
    <w:rsid w:val="643C1AFE"/>
    <w:rsid w:val="64576854"/>
    <w:rsid w:val="645C1FB6"/>
    <w:rsid w:val="64665A15"/>
    <w:rsid w:val="647539FC"/>
    <w:rsid w:val="64857131"/>
    <w:rsid w:val="648A6F38"/>
    <w:rsid w:val="649F71F9"/>
    <w:rsid w:val="64A94F6E"/>
    <w:rsid w:val="64AE1793"/>
    <w:rsid w:val="64B155F0"/>
    <w:rsid w:val="64B15AAD"/>
    <w:rsid w:val="64C25DB4"/>
    <w:rsid w:val="64DB7062"/>
    <w:rsid w:val="64E963FE"/>
    <w:rsid w:val="64F63342"/>
    <w:rsid w:val="64FD3287"/>
    <w:rsid w:val="64FF6FC7"/>
    <w:rsid w:val="650231EB"/>
    <w:rsid w:val="650457AB"/>
    <w:rsid w:val="650F5367"/>
    <w:rsid w:val="651668F8"/>
    <w:rsid w:val="65167790"/>
    <w:rsid w:val="651A3215"/>
    <w:rsid w:val="6523423A"/>
    <w:rsid w:val="653610C4"/>
    <w:rsid w:val="653C793E"/>
    <w:rsid w:val="65486DDD"/>
    <w:rsid w:val="654A0030"/>
    <w:rsid w:val="65520B5A"/>
    <w:rsid w:val="656241CC"/>
    <w:rsid w:val="656C0A2F"/>
    <w:rsid w:val="65712FE2"/>
    <w:rsid w:val="657B47C0"/>
    <w:rsid w:val="657C4103"/>
    <w:rsid w:val="657D7415"/>
    <w:rsid w:val="658B71F3"/>
    <w:rsid w:val="65E934BE"/>
    <w:rsid w:val="65EE6246"/>
    <w:rsid w:val="65FD76D7"/>
    <w:rsid w:val="660A478B"/>
    <w:rsid w:val="660E2422"/>
    <w:rsid w:val="66263B7D"/>
    <w:rsid w:val="663347D2"/>
    <w:rsid w:val="6650370B"/>
    <w:rsid w:val="66541917"/>
    <w:rsid w:val="665E09E7"/>
    <w:rsid w:val="66627BAB"/>
    <w:rsid w:val="66657FF0"/>
    <w:rsid w:val="666933D5"/>
    <w:rsid w:val="66734441"/>
    <w:rsid w:val="66A2542F"/>
    <w:rsid w:val="66C0419D"/>
    <w:rsid w:val="66C83704"/>
    <w:rsid w:val="66CF1FB6"/>
    <w:rsid w:val="66F271AB"/>
    <w:rsid w:val="66F75D56"/>
    <w:rsid w:val="67055600"/>
    <w:rsid w:val="671622DF"/>
    <w:rsid w:val="672040BA"/>
    <w:rsid w:val="672D7834"/>
    <w:rsid w:val="6742299E"/>
    <w:rsid w:val="674760CA"/>
    <w:rsid w:val="676D1399"/>
    <w:rsid w:val="67786AF2"/>
    <w:rsid w:val="67817BD7"/>
    <w:rsid w:val="67903BB5"/>
    <w:rsid w:val="67943D6D"/>
    <w:rsid w:val="67981ADB"/>
    <w:rsid w:val="67A16B6B"/>
    <w:rsid w:val="67A27ACE"/>
    <w:rsid w:val="67A77FAB"/>
    <w:rsid w:val="67AA180D"/>
    <w:rsid w:val="67AD11EA"/>
    <w:rsid w:val="67B03C76"/>
    <w:rsid w:val="67D14AAE"/>
    <w:rsid w:val="67E1445F"/>
    <w:rsid w:val="67E74BFE"/>
    <w:rsid w:val="67F32413"/>
    <w:rsid w:val="681A3E84"/>
    <w:rsid w:val="682E264B"/>
    <w:rsid w:val="682F34EA"/>
    <w:rsid w:val="68342723"/>
    <w:rsid w:val="68352783"/>
    <w:rsid w:val="68444BB8"/>
    <w:rsid w:val="68492FC4"/>
    <w:rsid w:val="684B71C0"/>
    <w:rsid w:val="685E4AC4"/>
    <w:rsid w:val="68651855"/>
    <w:rsid w:val="68886F46"/>
    <w:rsid w:val="688D2E59"/>
    <w:rsid w:val="68A87067"/>
    <w:rsid w:val="68C235A6"/>
    <w:rsid w:val="68D4050E"/>
    <w:rsid w:val="68D9436C"/>
    <w:rsid w:val="68E07629"/>
    <w:rsid w:val="68F45238"/>
    <w:rsid w:val="6906473B"/>
    <w:rsid w:val="69137F45"/>
    <w:rsid w:val="69156EA0"/>
    <w:rsid w:val="694A3029"/>
    <w:rsid w:val="6959068C"/>
    <w:rsid w:val="69600646"/>
    <w:rsid w:val="69614004"/>
    <w:rsid w:val="696516AF"/>
    <w:rsid w:val="69657527"/>
    <w:rsid w:val="69DD0E55"/>
    <w:rsid w:val="69E042EA"/>
    <w:rsid w:val="69EB0226"/>
    <w:rsid w:val="6A1B5E8C"/>
    <w:rsid w:val="6A1C568B"/>
    <w:rsid w:val="6A2904FB"/>
    <w:rsid w:val="6A34696C"/>
    <w:rsid w:val="6A4B7259"/>
    <w:rsid w:val="6A5E1A6B"/>
    <w:rsid w:val="6A6235B7"/>
    <w:rsid w:val="6A753AA5"/>
    <w:rsid w:val="6A8F5853"/>
    <w:rsid w:val="6A91333C"/>
    <w:rsid w:val="6AC035EA"/>
    <w:rsid w:val="6AC540ED"/>
    <w:rsid w:val="6ACB4E11"/>
    <w:rsid w:val="6ACD4FC1"/>
    <w:rsid w:val="6ACD70F1"/>
    <w:rsid w:val="6AE0227F"/>
    <w:rsid w:val="6AFA0396"/>
    <w:rsid w:val="6B015BFB"/>
    <w:rsid w:val="6B041036"/>
    <w:rsid w:val="6B045DF7"/>
    <w:rsid w:val="6B17154E"/>
    <w:rsid w:val="6B293C1E"/>
    <w:rsid w:val="6B4812A5"/>
    <w:rsid w:val="6B595188"/>
    <w:rsid w:val="6B6D40D2"/>
    <w:rsid w:val="6B734BA6"/>
    <w:rsid w:val="6B7E0993"/>
    <w:rsid w:val="6B7E14A5"/>
    <w:rsid w:val="6B7E478B"/>
    <w:rsid w:val="6BA3100B"/>
    <w:rsid w:val="6BC31FB4"/>
    <w:rsid w:val="6BE523B1"/>
    <w:rsid w:val="6BEA2112"/>
    <w:rsid w:val="6BEA3042"/>
    <w:rsid w:val="6BF44989"/>
    <w:rsid w:val="6C03143D"/>
    <w:rsid w:val="6C095CDA"/>
    <w:rsid w:val="6C1A6C75"/>
    <w:rsid w:val="6C245D71"/>
    <w:rsid w:val="6C2A74F5"/>
    <w:rsid w:val="6C503585"/>
    <w:rsid w:val="6C6B3E07"/>
    <w:rsid w:val="6C6F1833"/>
    <w:rsid w:val="6C700663"/>
    <w:rsid w:val="6C700821"/>
    <w:rsid w:val="6C797BBD"/>
    <w:rsid w:val="6C7F759F"/>
    <w:rsid w:val="6C81408B"/>
    <w:rsid w:val="6C8214B1"/>
    <w:rsid w:val="6C8960A6"/>
    <w:rsid w:val="6C923C74"/>
    <w:rsid w:val="6C9D63EB"/>
    <w:rsid w:val="6CA06160"/>
    <w:rsid w:val="6CA90A77"/>
    <w:rsid w:val="6CAB61D9"/>
    <w:rsid w:val="6CCF5C99"/>
    <w:rsid w:val="6CD429A0"/>
    <w:rsid w:val="6CE1775F"/>
    <w:rsid w:val="6CEE6D60"/>
    <w:rsid w:val="6CEE75B2"/>
    <w:rsid w:val="6CF9045A"/>
    <w:rsid w:val="6D002441"/>
    <w:rsid w:val="6D2D2855"/>
    <w:rsid w:val="6D3D16FF"/>
    <w:rsid w:val="6D436C79"/>
    <w:rsid w:val="6D4B6ECF"/>
    <w:rsid w:val="6D564FFE"/>
    <w:rsid w:val="6D5949C9"/>
    <w:rsid w:val="6DC11F3C"/>
    <w:rsid w:val="6DC52FE1"/>
    <w:rsid w:val="6DDC0DD3"/>
    <w:rsid w:val="6DE22281"/>
    <w:rsid w:val="6DEE0471"/>
    <w:rsid w:val="6DFC4F92"/>
    <w:rsid w:val="6E1B08F5"/>
    <w:rsid w:val="6E21113F"/>
    <w:rsid w:val="6E221271"/>
    <w:rsid w:val="6E34752E"/>
    <w:rsid w:val="6E3523D9"/>
    <w:rsid w:val="6E440798"/>
    <w:rsid w:val="6E4F7FF6"/>
    <w:rsid w:val="6E5475CA"/>
    <w:rsid w:val="6E725DBC"/>
    <w:rsid w:val="6E8C354B"/>
    <w:rsid w:val="6E94594E"/>
    <w:rsid w:val="6E9A180A"/>
    <w:rsid w:val="6E9A39F5"/>
    <w:rsid w:val="6EA021E1"/>
    <w:rsid w:val="6EB56261"/>
    <w:rsid w:val="6EB7019C"/>
    <w:rsid w:val="6EC010EF"/>
    <w:rsid w:val="6EC843DA"/>
    <w:rsid w:val="6ECB7DD2"/>
    <w:rsid w:val="6EDF387E"/>
    <w:rsid w:val="6EE3511C"/>
    <w:rsid w:val="6F046E40"/>
    <w:rsid w:val="6F1A12B5"/>
    <w:rsid w:val="6F2A11AB"/>
    <w:rsid w:val="6F317299"/>
    <w:rsid w:val="6F352740"/>
    <w:rsid w:val="6F361A6E"/>
    <w:rsid w:val="6F4A2380"/>
    <w:rsid w:val="6F557272"/>
    <w:rsid w:val="6F66176D"/>
    <w:rsid w:val="6F6923FC"/>
    <w:rsid w:val="6F69284C"/>
    <w:rsid w:val="6F6F5A61"/>
    <w:rsid w:val="6F786899"/>
    <w:rsid w:val="6F7F4125"/>
    <w:rsid w:val="6F8054F3"/>
    <w:rsid w:val="6F90032B"/>
    <w:rsid w:val="6F910AD8"/>
    <w:rsid w:val="6FA02888"/>
    <w:rsid w:val="6FAE2A7D"/>
    <w:rsid w:val="6FBE134E"/>
    <w:rsid w:val="6FBF7B59"/>
    <w:rsid w:val="6FD75581"/>
    <w:rsid w:val="6FE060CA"/>
    <w:rsid w:val="6FE25DC9"/>
    <w:rsid w:val="6FE71D83"/>
    <w:rsid w:val="6FE86487"/>
    <w:rsid w:val="6FEA5932"/>
    <w:rsid w:val="6FEE7CE6"/>
    <w:rsid w:val="700730B2"/>
    <w:rsid w:val="700D250A"/>
    <w:rsid w:val="70134D9B"/>
    <w:rsid w:val="703B6805"/>
    <w:rsid w:val="70474751"/>
    <w:rsid w:val="708449FD"/>
    <w:rsid w:val="70997341"/>
    <w:rsid w:val="709F1B4A"/>
    <w:rsid w:val="70B11613"/>
    <w:rsid w:val="70B54AF9"/>
    <w:rsid w:val="70D4368B"/>
    <w:rsid w:val="70DA1219"/>
    <w:rsid w:val="70DB31C0"/>
    <w:rsid w:val="70DC0069"/>
    <w:rsid w:val="70F34E7E"/>
    <w:rsid w:val="70FC4DB2"/>
    <w:rsid w:val="71014B52"/>
    <w:rsid w:val="710922C1"/>
    <w:rsid w:val="71110948"/>
    <w:rsid w:val="71173EFE"/>
    <w:rsid w:val="71633798"/>
    <w:rsid w:val="71757ACE"/>
    <w:rsid w:val="7198212E"/>
    <w:rsid w:val="71B416D4"/>
    <w:rsid w:val="71C66547"/>
    <w:rsid w:val="71D80FEB"/>
    <w:rsid w:val="71DA1208"/>
    <w:rsid w:val="71E1678C"/>
    <w:rsid w:val="71EC4D98"/>
    <w:rsid w:val="71EC7A9A"/>
    <w:rsid w:val="71F72732"/>
    <w:rsid w:val="71F91D95"/>
    <w:rsid w:val="72153FF8"/>
    <w:rsid w:val="72157F95"/>
    <w:rsid w:val="722117E4"/>
    <w:rsid w:val="72365D0D"/>
    <w:rsid w:val="72624A77"/>
    <w:rsid w:val="726B55F0"/>
    <w:rsid w:val="72842772"/>
    <w:rsid w:val="72A01174"/>
    <w:rsid w:val="72A22FB4"/>
    <w:rsid w:val="72A829BA"/>
    <w:rsid w:val="72B50404"/>
    <w:rsid w:val="72C04974"/>
    <w:rsid w:val="72DA06F4"/>
    <w:rsid w:val="72DA4D9E"/>
    <w:rsid w:val="72DA7C96"/>
    <w:rsid w:val="72DC18F6"/>
    <w:rsid w:val="72E67D90"/>
    <w:rsid w:val="72EB6EB9"/>
    <w:rsid w:val="73074D04"/>
    <w:rsid w:val="732F45A8"/>
    <w:rsid w:val="734553A7"/>
    <w:rsid w:val="736374F9"/>
    <w:rsid w:val="73697BBA"/>
    <w:rsid w:val="737322B5"/>
    <w:rsid w:val="739933D8"/>
    <w:rsid w:val="739D03D6"/>
    <w:rsid w:val="73D327CC"/>
    <w:rsid w:val="73DD17EF"/>
    <w:rsid w:val="73DE3564"/>
    <w:rsid w:val="73EB390F"/>
    <w:rsid w:val="73F22E8C"/>
    <w:rsid w:val="73FF05DC"/>
    <w:rsid w:val="740618F0"/>
    <w:rsid w:val="743C3DE5"/>
    <w:rsid w:val="74482452"/>
    <w:rsid w:val="74557B21"/>
    <w:rsid w:val="74564AEF"/>
    <w:rsid w:val="74614EFD"/>
    <w:rsid w:val="746A40FB"/>
    <w:rsid w:val="74955323"/>
    <w:rsid w:val="749B2810"/>
    <w:rsid w:val="74A36B51"/>
    <w:rsid w:val="74B37328"/>
    <w:rsid w:val="74BA0100"/>
    <w:rsid w:val="74D64FC9"/>
    <w:rsid w:val="74EA1E35"/>
    <w:rsid w:val="7507768A"/>
    <w:rsid w:val="750F232F"/>
    <w:rsid w:val="751B738E"/>
    <w:rsid w:val="75270F1C"/>
    <w:rsid w:val="752C08CF"/>
    <w:rsid w:val="752C5C23"/>
    <w:rsid w:val="75353C2E"/>
    <w:rsid w:val="753A7719"/>
    <w:rsid w:val="75454796"/>
    <w:rsid w:val="75557F48"/>
    <w:rsid w:val="755D6ED6"/>
    <w:rsid w:val="75667268"/>
    <w:rsid w:val="757A6E0D"/>
    <w:rsid w:val="759B3E8C"/>
    <w:rsid w:val="75A8726D"/>
    <w:rsid w:val="75C21770"/>
    <w:rsid w:val="75C43404"/>
    <w:rsid w:val="75D2098C"/>
    <w:rsid w:val="75D9144F"/>
    <w:rsid w:val="75F5040E"/>
    <w:rsid w:val="760457CA"/>
    <w:rsid w:val="760668A0"/>
    <w:rsid w:val="76083809"/>
    <w:rsid w:val="76087CD9"/>
    <w:rsid w:val="760F645A"/>
    <w:rsid w:val="76126652"/>
    <w:rsid w:val="762677CE"/>
    <w:rsid w:val="762C795C"/>
    <w:rsid w:val="7632117A"/>
    <w:rsid w:val="76381778"/>
    <w:rsid w:val="764D1A87"/>
    <w:rsid w:val="765E51B4"/>
    <w:rsid w:val="76606EEB"/>
    <w:rsid w:val="766B24E2"/>
    <w:rsid w:val="766F3B29"/>
    <w:rsid w:val="767C171E"/>
    <w:rsid w:val="767C5359"/>
    <w:rsid w:val="76A45DED"/>
    <w:rsid w:val="76A604BB"/>
    <w:rsid w:val="76DE4712"/>
    <w:rsid w:val="76DF5EA3"/>
    <w:rsid w:val="76E513CF"/>
    <w:rsid w:val="76F8372F"/>
    <w:rsid w:val="771146FB"/>
    <w:rsid w:val="771156A8"/>
    <w:rsid w:val="771F1BF3"/>
    <w:rsid w:val="772003C7"/>
    <w:rsid w:val="77204265"/>
    <w:rsid w:val="77234000"/>
    <w:rsid w:val="772B75EF"/>
    <w:rsid w:val="77420F1F"/>
    <w:rsid w:val="775A0510"/>
    <w:rsid w:val="776F4652"/>
    <w:rsid w:val="77763313"/>
    <w:rsid w:val="777B357C"/>
    <w:rsid w:val="777B7724"/>
    <w:rsid w:val="7784050D"/>
    <w:rsid w:val="77847401"/>
    <w:rsid w:val="778D6228"/>
    <w:rsid w:val="778D6A88"/>
    <w:rsid w:val="7793052D"/>
    <w:rsid w:val="779A1E89"/>
    <w:rsid w:val="779C650A"/>
    <w:rsid w:val="77A02EB4"/>
    <w:rsid w:val="77A2292E"/>
    <w:rsid w:val="77D500FD"/>
    <w:rsid w:val="77D95A93"/>
    <w:rsid w:val="77E765D7"/>
    <w:rsid w:val="77E963B5"/>
    <w:rsid w:val="78091C37"/>
    <w:rsid w:val="780B061C"/>
    <w:rsid w:val="780D211D"/>
    <w:rsid w:val="78156F8C"/>
    <w:rsid w:val="781F153A"/>
    <w:rsid w:val="782F2C7D"/>
    <w:rsid w:val="782F73CD"/>
    <w:rsid w:val="783236CA"/>
    <w:rsid w:val="785A13E0"/>
    <w:rsid w:val="786E18A7"/>
    <w:rsid w:val="788A1140"/>
    <w:rsid w:val="78A7199B"/>
    <w:rsid w:val="78BB0585"/>
    <w:rsid w:val="78BD518D"/>
    <w:rsid w:val="78C64223"/>
    <w:rsid w:val="78D55675"/>
    <w:rsid w:val="78DD2A2D"/>
    <w:rsid w:val="78E66109"/>
    <w:rsid w:val="79035B8E"/>
    <w:rsid w:val="791C77CD"/>
    <w:rsid w:val="79204981"/>
    <w:rsid w:val="792126E4"/>
    <w:rsid w:val="79340402"/>
    <w:rsid w:val="79511988"/>
    <w:rsid w:val="795B2586"/>
    <w:rsid w:val="798A4033"/>
    <w:rsid w:val="799204BC"/>
    <w:rsid w:val="79941880"/>
    <w:rsid w:val="799B180D"/>
    <w:rsid w:val="79AA60B8"/>
    <w:rsid w:val="79AB585D"/>
    <w:rsid w:val="79AC6442"/>
    <w:rsid w:val="79AC6EF8"/>
    <w:rsid w:val="79AE38A9"/>
    <w:rsid w:val="79E25AFF"/>
    <w:rsid w:val="79E65EB6"/>
    <w:rsid w:val="79E80954"/>
    <w:rsid w:val="79F55181"/>
    <w:rsid w:val="79F96FB6"/>
    <w:rsid w:val="7A1F3624"/>
    <w:rsid w:val="7A212D67"/>
    <w:rsid w:val="7A257474"/>
    <w:rsid w:val="7A2B2D92"/>
    <w:rsid w:val="7A6E2AA6"/>
    <w:rsid w:val="7A703A31"/>
    <w:rsid w:val="7A7E6357"/>
    <w:rsid w:val="7A993E8D"/>
    <w:rsid w:val="7AA8050A"/>
    <w:rsid w:val="7AA9108A"/>
    <w:rsid w:val="7AAD456A"/>
    <w:rsid w:val="7AB84F8E"/>
    <w:rsid w:val="7ABE644D"/>
    <w:rsid w:val="7AC12D9A"/>
    <w:rsid w:val="7AE44BFA"/>
    <w:rsid w:val="7AF31991"/>
    <w:rsid w:val="7B0C4B4B"/>
    <w:rsid w:val="7B0F1DB4"/>
    <w:rsid w:val="7B1F229F"/>
    <w:rsid w:val="7B281279"/>
    <w:rsid w:val="7B2A5E1A"/>
    <w:rsid w:val="7B3E18DD"/>
    <w:rsid w:val="7B64636D"/>
    <w:rsid w:val="7B794CD3"/>
    <w:rsid w:val="7B8A1198"/>
    <w:rsid w:val="7B911A0E"/>
    <w:rsid w:val="7B956CEE"/>
    <w:rsid w:val="7BAC140E"/>
    <w:rsid w:val="7BB41D88"/>
    <w:rsid w:val="7BC2768E"/>
    <w:rsid w:val="7BC65157"/>
    <w:rsid w:val="7BCD783D"/>
    <w:rsid w:val="7BD75C3F"/>
    <w:rsid w:val="7BDD03CB"/>
    <w:rsid w:val="7BE41704"/>
    <w:rsid w:val="7BE51B2C"/>
    <w:rsid w:val="7BEC1634"/>
    <w:rsid w:val="7BF33FE4"/>
    <w:rsid w:val="7C08150C"/>
    <w:rsid w:val="7C127041"/>
    <w:rsid w:val="7C1842E3"/>
    <w:rsid w:val="7C1D0DA1"/>
    <w:rsid w:val="7C2731FD"/>
    <w:rsid w:val="7C3E7E73"/>
    <w:rsid w:val="7C433C68"/>
    <w:rsid w:val="7C4A01FE"/>
    <w:rsid w:val="7C4F3F33"/>
    <w:rsid w:val="7C537782"/>
    <w:rsid w:val="7C63164A"/>
    <w:rsid w:val="7C741D5F"/>
    <w:rsid w:val="7C783482"/>
    <w:rsid w:val="7C8A5C5B"/>
    <w:rsid w:val="7CA47A4B"/>
    <w:rsid w:val="7CD32B16"/>
    <w:rsid w:val="7CD912D1"/>
    <w:rsid w:val="7CEA71CB"/>
    <w:rsid w:val="7CEA7BF9"/>
    <w:rsid w:val="7CEF1FB6"/>
    <w:rsid w:val="7D014675"/>
    <w:rsid w:val="7D0A5F6A"/>
    <w:rsid w:val="7D0D2F27"/>
    <w:rsid w:val="7D0F1720"/>
    <w:rsid w:val="7D23062D"/>
    <w:rsid w:val="7D417CDB"/>
    <w:rsid w:val="7D4566EE"/>
    <w:rsid w:val="7D480840"/>
    <w:rsid w:val="7D601D15"/>
    <w:rsid w:val="7D675757"/>
    <w:rsid w:val="7DB461DF"/>
    <w:rsid w:val="7DBB7264"/>
    <w:rsid w:val="7DD6409E"/>
    <w:rsid w:val="7DDB2A2A"/>
    <w:rsid w:val="7DEF4F5F"/>
    <w:rsid w:val="7E0806FB"/>
    <w:rsid w:val="7E1D7F67"/>
    <w:rsid w:val="7E231D95"/>
    <w:rsid w:val="7E320766"/>
    <w:rsid w:val="7E3B08C1"/>
    <w:rsid w:val="7E403651"/>
    <w:rsid w:val="7E462269"/>
    <w:rsid w:val="7E5C7A06"/>
    <w:rsid w:val="7E6260FA"/>
    <w:rsid w:val="7E710B18"/>
    <w:rsid w:val="7E720E11"/>
    <w:rsid w:val="7E8048D2"/>
    <w:rsid w:val="7EA424F5"/>
    <w:rsid w:val="7EA71CC7"/>
    <w:rsid w:val="7EB17A46"/>
    <w:rsid w:val="7ED21DF7"/>
    <w:rsid w:val="7ED47A40"/>
    <w:rsid w:val="7EF36AA2"/>
    <w:rsid w:val="7F385005"/>
    <w:rsid w:val="7F3F6A74"/>
    <w:rsid w:val="7F6273BE"/>
    <w:rsid w:val="7F6D0B3F"/>
    <w:rsid w:val="7F751DB3"/>
    <w:rsid w:val="7F782908"/>
    <w:rsid w:val="7F7A1A46"/>
    <w:rsid w:val="7F8B7941"/>
    <w:rsid w:val="7F9416FC"/>
    <w:rsid w:val="7F99639C"/>
    <w:rsid w:val="7FA564DB"/>
    <w:rsid w:val="7FAF460A"/>
    <w:rsid w:val="7FB31A4D"/>
    <w:rsid w:val="7FC86934"/>
    <w:rsid w:val="7FCF35C8"/>
    <w:rsid w:val="7FD510E6"/>
    <w:rsid w:val="7FE31A96"/>
    <w:rsid w:val="7FE57979"/>
    <w:rsid w:val="7FFF7C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宋体" w:hAnsi="宋体" w:eastAsia="宋体" w:cs="宋体"/>
      <w:sz w:val="24"/>
      <w:szCs w:val="24"/>
      <w:lang w:val="en-US" w:eastAsia="zh-CN" w:bidi="ar-SA"/>
    </w:rPr>
  </w:style>
  <w:style w:type="paragraph" w:styleId="3">
    <w:name w:val="heading 1"/>
    <w:basedOn w:val="1"/>
    <w:next w:val="1"/>
    <w:qFormat/>
    <w:uiPriority w:val="0"/>
    <w:pPr>
      <w:widowControl w:val="0"/>
      <w:spacing w:beforeAutospacing="1" w:afterAutospacing="1"/>
      <w:outlineLvl w:val="0"/>
    </w:pPr>
    <w:rPr>
      <w:rFonts w:hint="eastAsia" w:cs="Times New Roman"/>
      <w:b/>
      <w:kern w:val="44"/>
      <w:sz w:val="48"/>
      <w:szCs w:val="48"/>
    </w:rPr>
  </w:style>
  <w:style w:type="paragraph" w:styleId="2">
    <w:name w:val="heading 2"/>
    <w:basedOn w:val="1"/>
    <w:next w:val="1"/>
    <w:qFormat/>
    <w:uiPriority w:val="0"/>
    <w:pPr>
      <w:keepNext/>
      <w:keepLines/>
      <w:widowControl w:val="0"/>
      <w:spacing w:before="260" w:after="260" w:line="416" w:lineRule="atLeast"/>
      <w:ind w:left="2694"/>
      <w:jc w:val="both"/>
      <w:outlineLvl w:val="1"/>
    </w:pPr>
    <w:rPr>
      <w:rFonts w:ascii="Arial" w:hAnsi="Arial" w:eastAsia="黑体" w:cstheme="minorBidi"/>
      <w:b/>
      <w:bCs/>
      <w:kern w:val="2"/>
      <w:sz w:val="32"/>
      <w:szCs w:val="32"/>
    </w:rPr>
  </w:style>
  <w:style w:type="paragraph" w:styleId="4">
    <w:name w:val="heading 3"/>
    <w:basedOn w:val="1"/>
    <w:next w:val="1"/>
    <w:semiHidden/>
    <w:unhideWhenUsed/>
    <w:qFormat/>
    <w:uiPriority w:val="0"/>
    <w:pPr>
      <w:widowControl w:val="0"/>
      <w:spacing w:beforeAutospacing="1" w:afterAutospacing="1"/>
      <w:outlineLvl w:val="2"/>
    </w:pPr>
    <w:rPr>
      <w:rFonts w:hint="eastAsia" w:cs="Times New Roman"/>
      <w:b/>
      <w:sz w:val="27"/>
      <w:szCs w:val="27"/>
    </w:rPr>
  </w:style>
  <w:style w:type="paragraph" w:styleId="5">
    <w:name w:val="heading 4"/>
    <w:basedOn w:val="1"/>
    <w:next w:val="1"/>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6">
    <w:name w:val="heading 5"/>
    <w:basedOn w:val="1"/>
    <w:next w:val="1"/>
    <w:semiHidden/>
    <w:unhideWhenUsed/>
    <w:qFormat/>
    <w:uiPriority w:val="0"/>
    <w:pPr>
      <w:keepNext/>
      <w:keepLines/>
      <w:spacing w:before="280" w:beforeLines="0" w:beforeAutospacing="0" w:after="290" w:afterLines="0" w:afterAutospacing="0" w:line="372" w:lineRule="auto"/>
      <w:outlineLvl w:val="4"/>
    </w:pPr>
    <w:rPr>
      <w:b/>
      <w:sz w:val="28"/>
    </w:rPr>
  </w:style>
  <w:style w:type="paragraph" w:styleId="7">
    <w:name w:val="heading 6"/>
    <w:basedOn w:val="1"/>
    <w:next w:val="1"/>
    <w:semiHidden/>
    <w:unhideWhenUsed/>
    <w:qFormat/>
    <w:uiPriority w:val="0"/>
    <w:pPr>
      <w:keepNext/>
      <w:keepLines/>
      <w:spacing w:before="240" w:beforeLines="0" w:beforeAutospacing="0" w:after="64" w:afterLines="0" w:afterAutospacing="0" w:line="317" w:lineRule="auto"/>
      <w:outlineLvl w:val="5"/>
    </w:pPr>
    <w:rPr>
      <w:rFonts w:ascii="Arial" w:hAnsi="Arial" w:eastAsia="黑体"/>
      <w:b/>
      <w:sz w:val="24"/>
    </w:rPr>
  </w:style>
  <w:style w:type="paragraph" w:styleId="8">
    <w:name w:val="heading 7"/>
    <w:basedOn w:val="1"/>
    <w:next w:val="1"/>
    <w:link w:val="69"/>
    <w:semiHidden/>
    <w:unhideWhenUsed/>
    <w:qFormat/>
    <w:uiPriority w:val="0"/>
    <w:pPr>
      <w:keepNext/>
      <w:keepLines/>
      <w:widowControl w:val="0"/>
      <w:spacing w:before="240" w:after="64" w:line="320" w:lineRule="auto"/>
      <w:jc w:val="both"/>
      <w:outlineLvl w:val="6"/>
    </w:pPr>
    <w:rPr>
      <w:rFonts w:asciiTheme="minorHAnsi" w:hAnsiTheme="minorHAnsi" w:eastAsiaTheme="minorEastAsia" w:cstheme="minorBidi"/>
      <w:b/>
      <w:bCs/>
      <w:kern w:val="2"/>
    </w:rPr>
  </w:style>
  <w:style w:type="paragraph" w:styleId="9">
    <w:name w:val="heading 8"/>
    <w:basedOn w:val="1"/>
    <w:next w:val="1"/>
    <w:semiHidden/>
    <w:unhideWhenUsed/>
    <w:qFormat/>
    <w:uiPriority w:val="0"/>
    <w:pPr>
      <w:keepNext/>
      <w:keepLines/>
      <w:spacing w:before="240" w:beforeLines="0" w:beforeAutospacing="0" w:after="64" w:afterLines="0" w:afterAutospacing="0" w:line="317" w:lineRule="auto"/>
      <w:outlineLvl w:val="7"/>
    </w:pPr>
    <w:rPr>
      <w:rFonts w:ascii="Arial" w:hAnsi="Arial" w:eastAsia="黑体"/>
      <w:sz w:val="24"/>
    </w:rPr>
  </w:style>
  <w:style w:type="paragraph" w:styleId="10">
    <w:name w:val="heading 9"/>
    <w:basedOn w:val="1"/>
    <w:next w:val="1"/>
    <w:semiHidden/>
    <w:unhideWhenUsed/>
    <w:qFormat/>
    <w:uiPriority w:val="0"/>
    <w:pPr>
      <w:keepNext/>
      <w:keepLines/>
      <w:spacing w:before="240" w:beforeLines="0" w:beforeAutospacing="0" w:after="64" w:afterLines="0" w:afterAutospacing="0" w:line="317" w:lineRule="auto"/>
      <w:outlineLvl w:val="8"/>
    </w:pPr>
    <w:rPr>
      <w:rFonts w:ascii="Arial" w:hAnsi="Arial" w:eastAsia="黑体"/>
      <w:sz w:val="21"/>
    </w:rPr>
  </w:style>
  <w:style w:type="character" w:default="1" w:styleId="34">
    <w:name w:val="Default Paragraph Font"/>
    <w:semiHidden/>
    <w:unhideWhenUsed/>
    <w:qFormat/>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widowControl w:val="0"/>
      <w:ind w:left="2520" w:leftChars="1200"/>
      <w:jc w:val="both"/>
    </w:pPr>
    <w:rPr>
      <w:rFonts w:asciiTheme="minorHAnsi" w:hAnsiTheme="minorHAnsi" w:eastAsiaTheme="minorEastAsia" w:cstheme="minorBidi"/>
      <w:kern w:val="2"/>
      <w:sz w:val="21"/>
      <w:szCs w:val="22"/>
    </w:rPr>
  </w:style>
  <w:style w:type="paragraph" w:styleId="12">
    <w:name w:val="Normal Indent"/>
    <w:basedOn w:val="1"/>
    <w:unhideWhenUsed/>
    <w:qFormat/>
    <w:uiPriority w:val="0"/>
    <w:pPr>
      <w:widowControl w:val="0"/>
      <w:spacing w:line="360" w:lineRule="auto"/>
      <w:ind w:firstLine="420" w:firstLineChars="200"/>
      <w:jc w:val="both"/>
    </w:pPr>
    <w:rPr>
      <w:rFonts w:asciiTheme="minorHAnsi" w:hAnsiTheme="minorHAnsi" w:eastAsiaTheme="minorEastAsia" w:cstheme="minorBidi"/>
      <w:kern w:val="2"/>
      <w:sz w:val="21"/>
    </w:rPr>
  </w:style>
  <w:style w:type="paragraph" w:styleId="13">
    <w:name w:val="annotation text"/>
    <w:basedOn w:val="1"/>
    <w:link w:val="57"/>
    <w:qFormat/>
    <w:uiPriority w:val="0"/>
    <w:pPr>
      <w:widowControl w:val="0"/>
    </w:pPr>
    <w:rPr>
      <w:rFonts w:asciiTheme="minorHAnsi" w:hAnsiTheme="minorHAnsi" w:eastAsiaTheme="minorEastAsia" w:cstheme="minorBidi"/>
      <w:kern w:val="2"/>
      <w:sz w:val="21"/>
    </w:rPr>
  </w:style>
  <w:style w:type="paragraph" w:styleId="14">
    <w:name w:val="Salutation"/>
    <w:basedOn w:val="1"/>
    <w:next w:val="1"/>
    <w:link w:val="68"/>
    <w:qFormat/>
    <w:uiPriority w:val="0"/>
    <w:pPr>
      <w:widowControl w:val="0"/>
      <w:jc w:val="both"/>
    </w:pPr>
    <w:rPr>
      <w:rFonts w:asciiTheme="minorHAnsi" w:hAnsiTheme="minorHAnsi" w:eastAsiaTheme="minorEastAsia" w:cstheme="minorBidi"/>
      <w:kern w:val="2"/>
      <w:sz w:val="21"/>
    </w:rPr>
  </w:style>
  <w:style w:type="paragraph" w:styleId="15">
    <w:name w:val="Body Text"/>
    <w:basedOn w:val="1"/>
    <w:next w:val="16"/>
    <w:qFormat/>
    <w:uiPriority w:val="0"/>
    <w:pPr>
      <w:widowControl w:val="0"/>
      <w:tabs>
        <w:tab w:val="left" w:pos="567"/>
      </w:tabs>
      <w:spacing w:before="120" w:line="22" w:lineRule="atLeast"/>
      <w:jc w:val="both"/>
    </w:pPr>
    <w:rPr>
      <w:rFonts w:cs="Times New Roman"/>
      <w:kern w:val="2"/>
    </w:rPr>
  </w:style>
  <w:style w:type="paragraph" w:customStyle="1" w:styleId="16">
    <w:name w:val="目录 11"/>
    <w:next w:val="1"/>
    <w:qFormat/>
    <w:uiPriority w:val="0"/>
    <w:pPr>
      <w:wordWrap w:val="0"/>
      <w:jc w:val="both"/>
    </w:pPr>
    <w:rPr>
      <w:rFonts w:ascii="Calibri" w:hAnsi="Calibri" w:eastAsia="宋体" w:cs="Calibri"/>
      <w:sz w:val="21"/>
      <w:szCs w:val="22"/>
      <w:lang w:val="en-US" w:eastAsia="zh-CN" w:bidi="ar-SA"/>
    </w:rPr>
  </w:style>
  <w:style w:type="paragraph" w:styleId="17">
    <w:name w:val="toc 5"/>
    <w:basedOn w:val="1"/>
    <w:next w:val="1"/>
    <w:unhideWhenUsed/>
    <w:qFormat/>
    <w:uiPriority w:val="39"/>
    <w:pPr>
      <w:widowControl w:val="0"/>
      <w:ind w:left="1680" w:leftChars="800"/>
      <w:jc w:val="both"/>
    </w:pPr>
    <w:rPr>
      <w:rFonts w:asciiTheme="minorHAnsi" w:hAnsiTheme="minorHAnsi" w:eastAsiaTheme="minorEastAsia" w:cstheme="minorBidi"/>
      <w:kern w:val="2"/>
      <w:sz w:val="21"/>
      <w:szCs w:val="22"/>
    </w:rPr>
  </w:style>
  <w:style w:type="paragraph" w:styleId="18">
    <w:name w:val="toc 3"/>
    <w:basedOn w:val="1"/>
    <w:next w:val="1"/>
    <w:unhideWhenUsed/>
    <w:qFormat/>
    <w:uiPriority w:val="39"/>
    <w:pPr>
      <w:spacing w:after="100" w:line="259" w:lineRule="auto"/>
      <w:ind w:left="440"/>
    </w:pPr>
    <w:rPr>
      <w:rFonts w:cs="Times New Roman" w:asciiTheme="minorHAnsi" w:hAnsiTheme="minorHAnsi" w:eastAsiaTheme="minorEastAsia"/>
      <w:sz w:val="22"/>
      <w:szCs w:val="22"/>
    </w:rPr>
  </w:style>
  <w:style w:type="paragraph" w:styleId="19">
    <w:name w:val="Plain Text"/>
    <w:basedOn w:val="1"/>
    <w:qFormat/>
    <w:uiPriority w:val="0"/>
    <w:pPr>
      <w:widowControl w:val="0"/>
      <w:jc w:val="both"/>
    </w:pPr>
    <w:rPr>
      <w:rFonts w:hAnsi="Courier New" w:eastAsiaTheme="minorEastAsia" w:cstheme="minorBidi"/>
      <w:kern w:val="2"/>
      <w:sz w:val="21"/>
      <w:szCs w:val="20"/>
    </w:rPr>
  </w:style>
  <w:style w:type="paragraph" w:styleId="20">
    <w:name w:val="toc 8"/>
    <w:basedOn w:val="1"/>
    <w:next w:val="1"/>
    <w:unhideWhenUsed/>
    <w:qFormat/>
    <w:uiPriority w:val="39"/>
    <w:pPr>
      <w:widowControl w:val="0"/>
      <w:ind w:left="2940" w:leftChars="1400"/>
      <w:jc w:val="both"/>
    </w:pPr>
    <w:rPr>
      <w:rFonts w:asciiTheme="minorHAnsi" w:hAnsiTheme="minorHAnsi" w:eastAsiaTheme="minorEastAsia" w:cstheme="minorBidi"/>
      <w:kern w:val="2"/>
      <w:sz w:val="21"/>
      <w:szCs w:val="22"/>
    </w:rPr>
  </w:style>
  <w:style w:type="paragraph" w:styleId="21">
    <w:name w:val="Date"/>
    <w:basedOn w:val="1"/>
    <w:next w:val="1"/>
    <w:link w:val="56"/>
    <w:qFormat/>
    <w:uiPriority w:val="0"/>
    <w:pPr>
      <w:widowControl w:val="0"/>
      <w:ind w:left="100" w:leftChars="2500"/>
      <w:jc w:val="both"/>
    </w:pPr>
    <w:rPr>
      <w:rFonts w:asciiTheme="minorHAnsi" w:hAnsiTheme="minorHAnsi" w:eastAsiaTheme="minorEastAsia" w:cstheme="minorBidi"/>
      <w:kern w:val="2"/>
      <w:sz w:val="21"/>
    </w:rPr>
  </w:style>
  <w:style w:type="paragraph" w:styleId="22">
    <w:name w:val="Balloon Text"/>
    <w:basedOn w:val="1"/>
    <w:link w:val="54"/>
    <w:qFormat/>
    <w:uiPriority w:val="0"/>
    <w:pPr>
      <w:widowControl w:val="0"/>
      <w:jc w:val="both"/>
    </w:pPr>
    <w:rPr>
      <w:rFonts w:asciiTheme="minorHAnsi" w:hAnsiTheme="minorHAnsi" w:eastAsiaTheme="minorEastAsia" w:cstheme="minorBidi"/>
      <w:kern w:val="2"/>
      <w:sz w:val="18"/>
      <w:szCs w:val="18"/>
    </w:rPr>
  </w:style>
  <w:style w:type="paragraph" w:styleId="23">
    <w:name w:val="footer"/>
    <w:basedOn w:val="1"/>
    <w:link w:val="67"/>
    <w:qFormat/>
    <w:uiPriority w:val="99"/>
    <w:pPr>
      <w:widowControl w:val="0"/>
      <w:tabs>
        <w:tab w:val="center" w:pos="4153"/>
        <w:tab w:val="right" w:pos="8306"/>
      </w:tabs>
      <w:spacing w:line="240" w:lineRule="atLeast"/>
      <w:jc w:val="both"/>
    </w:pPr>
    <w:rPr>
      <w:rFonts w:asciiTheme="minorHAnsi" w:hAnsiTheme="minorHAnsi" w:eastAsiaTheme="minorEastAsia" w:cstheme="minorBidi"/>
      <w:kern w:val="2"/>
      <w:sz w:val="18"/>
    </w:rPr>
  </w:style>
  <w:style w:type="paragraph" w:styleId="24">
    <w:name w:val="header"/>
    <w:basedOn w:val="1"/>
    <w:link w:val="53"/>
    <w:qFormat/>
    <w:uiPriority w:val="0"/>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rPr>
  </w:style>
  <w:style w:type="paragraph" w:styleId="25">
    <w:name w:val="toc 1"/>
    <w:basedOn w:val="1"/>
    <w:next w:val="1"/>
    <w:unhideWhenUsed/>
    <w:qFormat/>
    <w:uiPriority w:val="39"/>
    <w:pPr>
      <w:spacing w:after="100" w:line="360" w:lineRule="auto"/>
      <w:jc w:val="both"/>
    </w:pPr>
    <w:rPr>
      <w:rFonts w:eastAsia="仿宋" w:cs="Times New Roman" w:asciiTheme="minorAscii" w:hAnsiTheme="minorAscii"/>
      <w:sz w:val="24"/>
      <w:szCs w:val="22"/>
    </w:rPr>
  </w:style>
  <w:style w:type="paragraph" w:styleId="26">
    <w:name w:val="toc 4"/>
    <w:basedOn w:val="1"/>
    <w:next w:val="1"/>
    <w:unhideWhenUsed/>
    <w:qFormat/>
    <w:uiPriority w:val="39"/>
    <w:pPr>
      <w:widowControl w:val="0"/>
      <w:ind w:left="1260" w:leftChars="600"/>
      <w:jc w:val="both"/>
    </w:pPr>
    <w:rPr>
      <w:rFonts w:asciiTheme="minorHAnsi" w:hAnsiTheme="minorHAnsi" w:eastAsiaTheme="minorEastAsia" w:cstheme="minorBidi"/>
      <w:kern w:val="2"/>
      <w:sz w:val="21"/>
      <w:szCs w:val="22"/>
    </w:rPr>
  </w:style>
  <w:style w:type="paragraph" w:styleId="27">
    <w:name w:val="toc 6"/>
    <w:basedOn w:val="1"/>
    <w:next w:val="1"/>
    <w:unhideWhenUsed/>
    <w:qFormat/>
    <w:uiPriority w:val="39"/>
    <w:pPr>
      <w:widowControl w:val="0"/>
      <w:ind w:left="2100" w:leftChars="1000"/>
      <w:jc w:val="both"/>
    </w:pPr>
    <w:rPr>
      <w:rFonts w:asciiTheme="minorHAnsi" w:hAnsiTheme="minorHAnsi" w:eastAsiaTheme="minorEastAsia" w:cstheme="minorBidi"/>
      <w:kern w:val="2"/>
      <w:sz w:val="21"/>
      <w:szCs w:val="22"/>
    </w:rPr>
  </w:style>
  <w:style w:type="paragraph" w:styleId="28">
    <w:name w:val="toc 2"/>
    <w:basedOn w:val="1"/>
    <w:next w:val="1"/>
    <w:unhideWhenUsed/>
    <w:qFormat/>
    <w:uiPriority w:val="39"/>
    <w:pPr>
      <w:spacing w:after="100" w:line="259" w:lineRule="auto"/>
      <w:ind w:left="220"/>
    </w:pPr>
    <w:rPr>
      <w:rFonts w:cs="Times New Roman" w:asciiTheme="minorAscii" w:hAnsiTheme="minorAscii" w:eastAsiaTheme="minorEastAsia"/>
      <w:sz w:val="24"/>
      <w:szCs w:val="22"/>
    </w:rPr>
  </w:style>
  <w:style w:type="paragraph" w:styleId="29">
    <w:name w:val="toc 9"/>
    <w:basedOn w:val="1"/>
    <w:next w:val="1"/>
    <w:unhideWhenUsed/>
    <w:qFormat/>
    <w:uiPriority w:val="39"/>
    <w:pPr>
      <w:widowControl w:val="0"/>
      <w:ind w:left="3360" w:leftChars="1600"/>
      <w:jc w:val="both"/>
    </w:pPr>
    <w:rPr>
      <w:rFonts w:asciiTheme="minorHAnsi" w:hAnsiTheme="minorHAnsi" w:eastAsiaTheme="minorEastAsia" w:cstheme="minorBidi"/>
      <w:kern w:val="2"/>
      <w:sz w:val="21"/>
      <w:szCs w:val="22"/>
    </w:rPr>
  </w:style>
  <w:style w:type="paragraph" w:styleId="30">
    <w:name w:val="Normal (Web)"/>
    <w:basedOn w:val="1"/>
    <w:qFormat/>
    <w:uiPriority w:val="99"/>
    <w:pPr>
      <w:widowControl w:val="0"/>
      <w:spacing w:beforeAutospacing="1" w:afterAutospacing="1"/>
    </w:pPr>
    <w:rPr>
      <w:rFonts w:cs="Times New Roman" w:asciiTheme="minorHAnsi" w:hAnsiTheme="minorHAnsi" w:eastAsiaTheme="minorEastAsia"/>
    </w:rPr>
  </w:style>
  <w:style w:type="paragraph" w:styleId="31">
    <w:name w:val="annotation subject"/>
    <w:basedOn w:val="13"/>
    <w:next w:val="13"/>
    <w:link w:val="58"/>
    <w:qFormat/>
    <w:uiPriority w:val="0"/>
    <w:rPr>
      <w:b/>
      <w:bCs/>
    </w:rPr>
  </w:style>
  <w:style w:type="table" w:styleId="33">
    <w:name w:val="Table Grid"/>
    <w:basedOn w:val="3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5">
    <w:name w:val="Strong"/>
    <w:basedOn w:val="34"/>
    <w:qFormat/>
    <w:uiPriority w:val="0"/>
    <w:rPr>
      <w:b/>
    </w:rPr>
  </w:style>
  <w:style w:type="character" w:styleId="36">
    <w:name w:val="Hyperlink"/>
    <w:basedOn w:val="34"/>
    <w:qFormat/>
    <w:uiPriority w:val="99"/>
    <w:rPr>
      <w:color w:val="0000FF"/>
      <w:u w:val="single"/>
    </w:rPr>
  </w:style>
  <w:style w:type="character" w:styleId="37">
    <w:name w:val="annotation reference"/>
    <w:basedOn w:val="34"/>
    <w:qFormat/>
    <w:uiPriority w:val="0"/>
    <w:rPr>
      <w:sz w:val="21"/>
      <w:szCs w:val="21"/>
    </w:rPr>
  </w:style>
  <w:style w:type="paragraph" w:customStyle="1" w:styleId="38">
    <w:name w:val="引言二级条标题"/>
    <w:basedOn w:val="39"/>
    <w:next w:val="40"/>
    <w:qFormat/>
    <w:uiPriority w:val="0"/>
    <w:pPr>
      <w:tabs>
        <w:tab w:val="left" w:pos="1140"/>
      </w:tabs>
      <w:ind w:firstLine="360"/>
    </w:pPr>
    <w:rPr>
      <w:rFonts w:eastAsia="宋体"/>
      <w:sz w:val="22"/>
      <w:lang w:bidi="en-US"/>
    </w:rPr>
  </w:style>
  <w:style w:type="paragraph" w:customStyle="1" w:styleId="39">
    <w:name w:val="引言一级条标题"/>
    <w:basedOn w:val="1"/>
    <w:next w:val="40"/>
    <w:qFormat/>
    <w:uiPriority w:val="0"/>
    <w:pPr>
      <w:widowControl w:val="0"/>
      <w:tabs>
        <w:tab w:val="left" w:pos="1140"/>
      </w:tabs>
      <w:jc w:val="both"/>
    </w:pPr>
    <w:rPr>
      <w:rFonts w:ascii="Calibri" w:hAnsi="Calibri" w:eastAsia="黑体" w:cs="Times New Roman"/>
      <w:b/>
      <w:bCs/>
      <w:kern w:val="2"/>
      <w:sz w:val="21"/>
      <w:szCs w:val="21"/>
    </w:rPr>
  </w:style>
  <w:style w:type="paragraph" w:customStyle="1" w:styleId="40">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41">
    <w:name w:val="Table Text"/>
    <w:basedOn w:val="1"/>
    <w:semiHidden/>
    <w:qFormat/>
    <w:uiPriority w:val="0"/>
    <w:pPr>
      <w:widowControl w:val="0"/>
      <w:jc w:val="both"/>
    </w:pPr>
    <w:rPr>
      <w:kern w:val="2"/>
      <w:sz w:val="21"/>
      <w:szCs w:val="21"/>
      <w:lang w:eastAsia="en-US"/>
    </w:rPr>
  </w:style>
  <w:style w:type="table" w:customStyle="1" w:styleId="42">
    <w:name w:val="Table Normal"/>
    <w:unhideWhenUsed/>
    <w:qFormat/>
    <w:uiPriority w:val="2"/>
    <w:pPr>
      <w:widowControl w:val="0"/>
      <w:autoSpaceDE w:val="0"/>
      <w:autoSpaceDN w:val="0"/>
    </w:pPr>
    <w:rPr>
      <w:sz w:val="22"/>
      <w:szCs w:val="22"/>
      <w:lang w:eastAsia="en-US"/>
    </w:rPr>
    <w:tblPr>
      <w:tblCellMar>
        <w:top w:w="0" w:type="dxa"/>
        <w:left w:w="0" w:type="dxa"/>
        <w:bottom w:w="0" w:type="dxa"/>
        <w:right w:w="0" w:type="dxa"/>
      </w:tblCellMar>
    </w:tblPr>
  </w:style>
  <w:style w:type="paragraph" w:styleId="43">
    <w:name w:val="List Paragraph"/>
    <w:basedOn w:val="1"/>
    <w:link w:val="66"/>
    <w:qFormat/>
    <w:uiPriority w:val="34"/>
    <w:pPr>
      <w:widowControl w:val="0"/>
      <w:ind w:firstLine="420" w:firstLineChars="200"/>
      <w:jc w:val="both"/>
    </w:pPr>
    <w:rPr>
      <w:rFonts w:ascii="Calibri" w:hAnsi="Calibri" w:eastAsiaTheme="minorEastAsia" w:cstheme="minorBidi"/>
      <w:kern w:val="2"/>
      <w:sz w:val="21"/>
      <w:szCs w:val="22"/>
    </w:rPr>
  </w:style>
  <w:style w:type="paragraph" w:customStyle="1" w:styleId="44">
    <w:name w:val="正文 缩进2字符"/>
    <w:basedOn w:val="1"/>
    <w:qFormat/>
    <w:uiPriority w:val="0"/>
    <w:pPr>
      <w:widowControl w:val="0"/>
      <w:spacing w:line="288" w:lineRule="auto"/>
      <w:jc w:val="both"/>
    </w:pPr>
    <w:rPr>
      <w:rFonts w:eastAsiaTheme="minorEastAsia" w:cstheme="minorBidi"/>
      <w:kern w:val="2"/>
      <w:sz w:val="28"/>
      <w:szCs w:val="28"/>
    </w:rPr>
  </w:style>
  <w:style w:type="paragraph" w:customStyle="1" w:styleId="45">
    <w:name w:val="样式1"/>
    <w:basedOn w:val="1"/>
    <w:qFormat/>
    <w:uiPriority w:val="0"/>
    <w:pPr>
      <w:widowControl w:val="0"/>
      <w:numPr>
        <w:ilvl w:val="0"/>
        <w:numId w:val="1"/>
      </w:numPr>
      <w:jc w:val="both"/>
    </w:pPr>
    <w:rPr>
      <w:rFonts w:eastAsiaTheme="minorEastAsia" w:cstheme="minorBidi"/>
      <w:kern w:val="2"/>
      <w:sz w:val="21"/>
      <w:szCs w:val="21"/>
    </w:rPr>
  </w:style>
  <w:style w:type="paragraph" w:customStyle="1" w:styleId="46">
    <w:name w:val="样式 小四"/>
    <w:qFormat/>
    <w:uiPriority w:val="0"/>
    <w:pPr>
      <w:widowControl w:val="0"/>
      <w:adjustRightInd w:val="0"/>
      <w:spacing w:line="360" w:lineRule="atLeast"/>
      <w:textAlignment w:val="baseline"/>
    </w:pPr>
    <w:rPr>
      <w:rFonts w:ascii="Calibri" w:hAnsi="Calibri" w:eastAsia="宋体" w:cs="Arial"/>
      <w:sz w:val="24"/>
      <w:szCs w:val="22"/>
      <w:lang w:val="en-US" w:eastAsia="zh-CN" w:bidi="ar-SA"/>
    </w:rPr>
  </w:style>
  <w:style w:type="paragraph" w:customStyle="1" w:styleId="47">
    <w:name w:val="WPSOffice手动目录 1"/>
    <w:qFormat/>
    <w:uiPriority w:val="0"/>
    <w:rPr>
      <w:rFonts w:ascii="Times New Roman" w:hAnsi="Times New Roman" w:eastAsia="宋体" w:cs="Times New Roman"/>
      <w:lang w:val="en-US" w:eastAsia="zh-CN" w:bidi="ar-SA"/>
    </w:rPr>
  </w:style>
  <w:style w:type="paragraph" w:customStyle="1" w:styleId="48">
    <w:name w:val="Table Paragraph"/>
    <w:basedOn w:val="1"/>
    <w:qFormat/>
    <w:uiPriority w:val="1"/>
    <w:pPr>
      <w:widowControl w:val="0"/>
      <w:jc w:val="both"/>
    </w:pPr>
    <w:rPr>
      <w:kern w:val="2"/>
      <w:sz w:val="21"/>
      <w:lang w:val="zh-CN" w:bidi="zh-CN"/>
    </w:rPr>
  </w:style>
  <w:style w:type="paragraph" w:customStyle="1" w:styleId="49">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50">
    <w:name w:val="fontstyle01"/>
    <w:basedOn w:val="34"/>
    <w:qFormat/>
    <w:uiPriority w:val="0"/>
    <w:rPr>
      <w:rFonts w:ascii="FZSSK--GBK1-0" w:hAnsi="FZSSK--GBK1-0" w:eastAsia="FZSSK--GBK1-0" w:cs="FZSSK--GBK1-0"/>
      <w:color w:val="000000"/>
      <w:sz w:val="20"/>
      <w:szCs w:val="20"/>
    </w:rPr>
  </w:style>
  <w:style w:type="character" w:customStyle="1" w:styleId="51">
    <w:name w:val="fontstyle11"/>
    <w:basedOn w:val="34"/>
    <w:qFormat/>
    <w:uiPriority w:val="0"/>
    <w:rPr>
      <w:rFonts w:ascii="E-BZ" w:hAnsi="E-BZ" w:eastAsia="E-BZ" w:cs="E-BZ"/>
      <w:color w:val="000000"/>
      <w:sz w:val="20"/>
      <w:szCs w:val="20"/>
    </w:rPr>
  </w:style>
  <w:style w:type="character" w:customStyle="1" w:styleId="52">
    <w:name w:val="fontstyle21"/>
    <w:basedOn w:val="34"/>
    <w:qFormat/>
    <w:uiPriority w:val="0"/>
    <w:rPr>
      <w:rFonts w:ascii="E-BZ-PK748ed-Identity-H" w:hAnsi="E-BZ-PK748ed-Identity-H" w:eastAsia="E-BZ-PK748ed-Identity-H" w:cs="E-BZ-PK748ed-Identity-H"/>
      <w:color w:val="000000"/>
      <w:sz w:val="22"/>
      <w:szCs w:val="22"/>
    </w:rPr>
  </w:style>
  <w:style w:type="character" w:customStyle="1" w:styleId="53">
    <w:name w:val="页眉 Char"/>
    <w:basedOn w:val="34"/>
    <w:link w:val="24"/>
    <w:qFormat/>
    <w:uiPriority w:val="0"/>
    <w:rPr>
      <w:rFonts w:asciiTheme="minorHAnsi" w:hAnsiTheme="minorHAnsi" w:eastAsiaTheme="minorEastAsia" w:cstheme="minorBidi"/>
      <w:kern w:val="2"/>
      <w:sz w:val="18"/>
      <w:szCs w:val="18"/>
    </w:rPr>
  </w:style>
  <w:style w:type="character" w:customStyle="1" w:styleId="54">
    <w:name w:val="批注框文本 Char"/>
    <w:basedOn w:val="34"/>
    <w:link w:val="22"/>
    <w:qFormat/>
    <w:uiPriority w:val="0"/>
    <w:rPr>
      <w:kern w:val="2"/>
      <w:sz w:val="18"/>
      <w:szCs w:val="18"/>
    </w:rPr>
  </w:style>
  <w:style w:type="paragraph" w:customStyle="1" w:styleId="55">
    <w:name w:val="TOC 标题1"/>
    <w:basedOn w:val="3"/>
    <w:next w:val="1"/>
    <w:unhideWhenUsed/>
    <w:qFormat/>
    <w:uiPriority w:val="39"/>
    <w:pPr>
      <w:keepNext/>
      <w:keepLines/>
      <w:widowControl/>
      <w:spacing w:before="240" w:beforeAutospacing="0" w:afterAutospacing="0" w:line="259" w:lineRule="auto"/>
      <w:outlineLvl w:val="9"/>
    </w:pPr>
    <w:rPr>
      <w:rFonts w:hint="default" w:asciiTheme="majorHAnsi" w:hAnsiTheme="majorHAnsi" w:eastAsiaTheme="majorEastAsia" w:cstheme="majorBidi"/>
      <w:b w:val="0"/>
      <w:color w:val="2E75B6" w:themeColor="accent1" w:themeShade="BF"/>
      <w:kern w:val="0"/>
      <w:sz w:val="32"/>
      <w:szCs w:val="32"/>
    </w:rPr>
  </w:style>
  <w:style w:type="character" w:customStyle="1" w:styleId="56">
    <w:name w:val="日期 Char"/>
    <w:basedOn w:val="34"/>
    <w:link w:val="21"/>
    <w:qFormat/>
    <w:uiPriority w:val="0"/>
    <w:rPr>
      <w:rFonts w:asciiTheme="minorHAnsi" w:hAnsiTheme="minorHAnsi" w:eastAsiaTheme="minorEastAsia" w:cstheme="minorBidi"/>
      <w:kern w:val="2"/>
      <w:sz w:val="21"/>
      <w:szCs w:val="24"/>
    </w:rPr>
  </w:style>
  <w:style w:type="character" w:customStyle="1" w:styleId="57">
    <w:name w:val="批注文字 Char"/>
    <w:basedOn w:val="34"/>
    <w:link w:val="13"/>
    <w:qFormat/>
    <w:uiPriority w:val="0"/>
    <w:rPr>
      <w:rFonts w:asciiTheme="minorHAnsi" w:hAnsiTheme="minorHAnsi" w:eastAsiaTheme="minorEastAsia" w:cstheme="minorBidi"/>
      <w:kern w:val="2"/>
      <w:sz w:val="21"/>
      <w:szCs w:val="24"/>
    </w:rPr>
  </w:style>
  <w:style w:type="character" w:customStyle="1" w:styleId="58">
    <w:name w:val="批注主题 Char"/>
    <w:basedOn w:val="57"/>
    <w:link w:val="31"/>
    <w:qFormat/>
    <w:uiPriority w:val="0"/>
    <w:rPr>
      <w:rFonts w:asciiTheme="minorHAnsi" w:hAnsiTheme="minorHAnsi" w:eastAsiaTheme="minorEastAsia" w:cstheme="minorBidi"/>
      <w:b/>
      <w:bCs/>
      <w:kern w:val="2"/>
      <w:sz w:val="21"/>
      <w:szCs w:val="24"/>
    </w:rPr>
  </w:style>
  <w:style w:type="paragraph" w:customStyle="1" w:styleId="59">
    <w:name w:val="TOC 标题11"/>
    <w:basedOn w:val="3"/>
    <w:next w:val="1"/>
    <w:unhideWhenUsed/>
    <w:qFormat/>
    <w:uiPriority w:val="39"/>
    <w:pPr>
      <w:keepNext/>
      <w:keepLines/>
      <w:widowControl/>
      <w:spacing w:before="240" w:beforeAutospacing="0" w:afterAutospacing="0" w:line="259" w:lineRule="auto"/>
      <w:outlineLvl w:val="9"/>
    </w:pPr>
    <w:rPr>
      <w:rFonts w:hint="default" w:asciiTheme="majorHAnsi" w:hAnsiTheme="majorHAnsi" w:eastAsiaTheme="majorEastAsia" w:cstheme="majorBidi"/>
      <w:b w:val="0"/>
      <w:color w:val="2E75B6" w:themeColor="accent1" w:themeShade="BF"/>
      <w:kern w:val="0"/>
      <w:sz w:val="32"/>
      <w:szCs w:val="32"/>
    </w:rPr>
  </w:style>
  <w:style w:type="character" w:customStyle="1" w:styleId="60">
    <w:name w:val="font101"/>
    <w:qFormat/>
    <w:uiPriority w:val="0"/>
    <w:rPr>
      <w:rFonts w:hint="eastAsia" w:ascii="宋体" w:hAnsi="宋体" w:eastAsia="宋体" w:cs="宋体"/>
      <w:color w:val="FF0000"/>
      <w:sz w:val="24"/>
      <w:szCs w:val="24"/>
      <w:u w:val="none"/>
    </w:rPr>
  </w:style>
  <w:style w:type="character" w:customStyle="1" w:styleId="61">
    <w:name w:val="font121"/>
    <w:qFormat/>
    <w:uiPriority w:val="0"/>
    <w:rPr>
      <w:rFonts w:hint="eastAsia" w:ascii="宋体" w:hAnsi="宋体" w:eastAsia="宋体" w:cs="宋体"/>
      <w:color w:val="000000"/>
      <w:sz w:val="24"/>
      <w:szCs w:val="24"/>
      <w:u w:val="none"/>
    </w:rPr>
  </w:style>
  <w:style w:type="character" w:customStyle="1" w:styleId="62">
    <w:name w:val="font111"/>
    <w:qFormat/>
    <w:uiPriority w:val="0"/>
    <w:rPr>
      <w:rFonts w:ascii="Wingdings 2" w:hAnsi="Wingdings 2" w:eastAsia="Wingdings 2" w:cs="Wingdings 2"/>
      <w:color w:val="000000"/>
      <w:sz w:val="24"/>
      <w:szCs w:val="24"/>
      <w:u w:val="none"/>
    </w:rPr>
  </w:style>
  <w:style w:type="character" w:customStyle="1" w:styleId="63">
    <w:name w:val="font71"/>
    <w:qFormat/>
    <w:uiPriority w:val="0"/>
    <w:rPr>
      <w:rFonts w:hint="eastAsia" w:ascii="宋体" w:hAnsi="宋体" w:eastAsia="宋体" w:cs="宋体"/>
      <w:color w:val="000000"/>
      <w:sz w:val="20"/>
      <w:szCs w:val="20"/>
      <w:u w:val="none"/>
    </w:rPr>
  </w:style>
  <w:style w:type="character" w:customStyle="1" w:styleId="64">
    <w:name w:val="font31"/>
    <w:qFormat/>
    <w:uiPriority w:val="0"/>
    <w:rPr>
      <w:rFonts w:hint="eastAsia" w:ascii="宋体" w:hAnsi="宋体" w:eastAsia="宋体" w:cs="宋体"/>
      <w:color w:val="000000"/>
      <w:sz w:val="24"/>
      <w:szCs w:val="24"/>
      <w:u w:val="none"/>
    </w:rPr>
  </w:style>
  <w:style w:type="paragraph" w:customStyle="1" w:styleId="65">
    <w:name w:val="Other|1"/>
    <w:basedOn w:val="1"/>
    <w:qFormat/>
    <w:uiPriority w:val="0"/>
    <w:pPr>
      <w:widowControl w:val="0"/>
      <w:jc w:val="both"/>
    </w:pPr>
    <w:rPr>
      <w:kern w:val="2"/>
      <w:sz w:val="20"/>
      <w:szCs w:val="20"/>
      <w:lang w:val="zh-TW" w:eastAsia="zh-TW" w:bidi="zh-TW"/>
    </w:rPr>
  </w:style>
  <w:style w:type="character" w:customStyle="1" w:styleId="66">
    <w:name w:val="列出段落 Char"/>
    <w:link w:val="43"/>
    <w:qFormat/>
    <w:uiPriority w:val="34"/>
    <w:rPr>
      <w:rFonts w:ascii="Calibri" w:hAnsi="Calibri" w:eastAsiaTheme="minorEastAsia" w:cstheme="minorBidi"/>
      <w:kern w:val="2"/>
      <w:sz w:val="21"/>
      <w:szCs w:val="22"/>
    </w:rPr>
  </w:style>
  <w:style w:type="character" w:customStyle="1" w:styleId="67">
    <w:name w:val="页脚 Char"/>
    <w:basedOn w:val="34"/>
    <w:link w:val="23"/>
    <w:qFormat/>
    <w:uiPriority w:val="99"/>
    <w:rPr>
      <w:rFonts w:asciiTheme="minorHAnsi" w:hAnsiTheme="minorHAnsi" w:eastAsiaTheme="minorEastAsia" w:cstheme="minorBidi"/>
      <w:kern w:val="2"/>
      <w:sz w:val="18"/>
      <w:szCs w:val="24"/>
    </w:rPr>
  </w:style>
  <w:style w:type="character" w:customStyle="1" w:styleId="68">
    <w:name w:val="称呼 Char"/>
    <w:basedOn w:val="34"/>
    <w:link w:val="14"/>
    <w:qFormat/>
    <w:uiPriority w:val="0"/>
    <w:rPr>
      <w:rFonts w:asciiTheme="minorHAnsi" w:hAnsiTheme="minorHAnsi" w:eastAsiaTheme="minorEastAsia" w:cstheme="minorBidi"/>
      <w:kern w:val="2"/>
      <w:sz w:val="21"/>
      <w:szCs w:val="24"/>
    </w:rPr>
  </w:style>
  <w:style w:type="character" w:customStyle="1" w:styleId="69">
    <w:name w:val="标题 7 Char"/>
    <w:basedOn w:val="34"/>
    <w:link w:val="8"/>
    <w:semiHidden/>
    <w:qFormat/>
    <w:uiPriority w:val="0"/>
    <w:rPr>
      <w:rFonts w:asciiTheme="minorHAnsi" w:hAnsiTheme="minorHAnsi" w:eastAsiaTheme="minorEastAsia" w:cstheme="minorBidi"/>
      <w:b/>
      <w:bCs/>
      <w:kern w:val="2"/>
      <w:sz w:val="24"/>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glossaryDocument" Target="glossary/document.xml"/><Relationship Id="rId12" Type="http://schemas.microsoft.com/office/2011/relationships/people" Target="people.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7914B8A9EB994E7CA2C87126987A00E2"/>
        <w:style w:val=""/>
        <w:category>
          <w:name w:val="常规"/>
          <w:gallery w:val="placeholder"/>
        </w:category>
        <w:types>
          <w:type w:val="bbPlcHdr"/>
        </w:types>
        <w:behaviors>
          <w:behavior w:val="content"/>
        </w:behaviors>
        <w:description w:val=""/>
        <w:guid w:val="{3F04AF17-DF6E-4518-8010-E1620BF1A352}"/>
      </w:docPartPr>
      <w:docPartBody>
        <w:p w14:paraId="0F4233D9">
          <w:pPr>
            <w:pStyle w:val="20"/>
          </w:pPr>
          <w:r>
            <w:rPr>
              <w:color w:val="808080"/>
            </w:rPr>
            <w:t>单击此处输入文字。</w:t>
          </w:r>
        </w:p>
      </w:docPartBody>
    </w:docPart>
    <w:docPart>
      <w:docPartPr>
        <w:name w:val="A8C5A60ADC0E46DDBF2CECDB77A84FEE"/>
        <w:style w:val=""/>
        <w:category>
          <w:name w:val="常规"/>
          <w:gallery w:val="placeholder"/>
        </w:category>
        <w:types>
          <w:type w:val="bbPlcHdr"/>
        </w:types>
        <w:behaviors>
          <w:behavior w:val="content"/>
        </w:behaviors>
        <w:description w:val=""/>
        <w:guid w:val="{34A89536-3AA4-4644-9E07-DBA1D86EDC74}"/>
      </w:docPartPr>
      <w:docPartBody>
        <w:p w14:paraId="76891648">
          <w:pPr>
            <w:pStyle w:val="21"/>
          </w:pPr>
          <w:r>
            <w:rPr>
              <w:color w:val="808080"/>
            </w:rPr>
            <w:t>单击此处输入文字。</w:t>
          </w:r>
        </w:p>
      </w:docPartBody>
    </w:docPart>
    <w:docPart>
      <w:docPartPr>
        <w:name w:val="3EA87C2B3A93484489286D0559533BA1"/>
        <w:style w:val=""/>
        <w:category>
          <w:name w:val="常规"/>
          <w:gallery w:val="placeholder"/>
        </w:category>
        <w:types>
          <w:type w:val="bbPlcHdr"/>
        </w:types>
        <w:behaviors>
          <w:behavior w:val="content"/>
        </w:behaviors>
        <w:description w:val=""/>
        <w:guid w:val="{B327BE3B-3CF9-4214-9B53-7EBD1B24B439}"/>
      </w:docPartPr>
      <w:docPartBody>
        <w:p w14:paraId="6E92D937">
          <w:pPr>
            <w:pStyle w:val="22"/>
          </w:pPr>
          <w:r>
            <w:rPr>
              <w:color w:val="808080"/>
            </w:rPr>
            <w:t>单击此处输入文字。</w:t>
          </w:r>
        </w:p>
      </w:docPartBody>
    </w:docPart>
    <w:docPart>
      <w:docPartPr>
        <w:name w:val="BAE1275BE2384FDA8A8FCD2C76020AA1"/>
        <w:style w:val=""/>
        <w:category>
          <w:name w:val="常规"/>
          <w:gallery w:val="placeholder"/>
        </w:category>
        <w:types>
          <w:type w:val="bbPlcHdr"/>
        </w:types>
        <w:behaviors>
          <w:behavior w:val="content"/>
        </w:behaviors>
        <w:description w:val=""/>
        <w:guid w:val="{4A5FC146-C71C-4FDD-8398-AFE35B11D4DC}"/>
      </w:docPartPr>
      <w:docPartBody>
        <w:p w14:paraId="36D2D221">
          <w:pPr>
            <w:pStyle w:val="23"/>
          </w:pPr>
          <w:r>
            <w:rPr>
              <w:color w:val="808080"/>
            </w:rPr>
            <w:t>单击此处输入文字。</w:t>
          </w:r>
        </w:p>
      </w:docPartBody>
    </w:docPart>
    <w:docPart>
      <w:docPartPr>
        <w:name w:val="5E87AF13C8FC44D5B822117AEBDE1A0B"/>
        <w:style w:val=""/>
        <w:category>
          <w:name w:val="常规"/>
          <w:gallery w:val="placeholder"/>
        </w:category>
        <w:types>
          <w:type w:val="bbPlcHdr"/>
        </w:types>
        <w:behaviors>
          <w:behavior w:val="content"/>
        </w:behaviors>
        <w:description w:val=""/>
        <w:guid w:val="{FF3E7CF4-87CC-4EAB-B8C7-0CA545EAE5C5}"/>
      </w:docPartPr>
      <w:docPartBody>
        <w:p w14:paraId="30E5F8C4">
          <w:pPr>
            <w:pStyle w:val="24"/>
          </w:pPr>
          <w:r>
            <w:rPr>
              <w:color w:val="808080"/>
            </w:rPr>
            <w:t>单击此处输入文字。</w:t>
          </w:r>
        </w:p>
      </w:docPartBody>
    </w:docPart>
    <w:docPart>
      <w:docPartPr>
        <w:name w:val="DB1FA8326B92422A94053687967C71DA"/>
        <w:style w:val=""/>
        <w:category>
          <w:name w:val="常规"/>
          <w:gallery w:val="placeholder"/>
        </w:category>
        <w:types>
          <w:type w:val="bbPlcHdr"/>
        </w:types>
        <w:behaviors>
          <w:behavior w:val="content"/>
        </w:behaviors>
        <w:description w:val=""/>
        <w:guid w:val="{B42E02C8-FED8-4F05-898A-A993A2AD53A8}"/>
      </w:docPartPr>
      <w:docPartBody>
        <w:p w14:paraId="7DF95464">
          <w:pPr>
            <w:pStyle w:val="25"/>
          </w:pPr>
          <w:r>
            <w:rPr>
              <w:color w:val="808080"/>
            </w:rPr>
            <w:t>单击此处输入文字。</w:t>
          </w:r>
        </w:p>
      </w:docPartBody>
    </w:docPart>
    <w:docPart>
      <w:docPartPr>
        <w:name w:val="C72BC5C2054845A7B577E0641D01C2C8"/>
        <w:style w:val=""/>
        <w:category>
          <w:name w:val="常规"/>
          <w:gallery w:val="placeholder"/>
        </w:category>
        <w:types>
          <w:type w:val="bbPlcHdr"/>
        </w:types>
        <w:behaviors>
          <w:behavior w:val="content"/>
        </w:behaviors>
        <w:description w:val=""/>
        <w:guid w:val="{75B83B5C-B601-41D3-BD85-5E3862AF233F}"/>
      </w:docPartPr>
      <w:docPartBody>
        <w:p w14:paraId="2F1D521F">
          <w:pPr>
            <w:pStyle w:val="26"/>
          </w:pPr>
          <w:r>
            <w:rPr>
              <w:color w:val="808080"/>
            </w:rPr>
            <w:t>单击此处输入文字。</w:t>
          </w:r>
        </w:p>
      </w:docPartBody>
    </w:docPart>
    <w:docPart>
      <w:docPartPr>
        <w:name w:val="859982ABF2F14660B812830066DF32EA"/>
        <w:style w:val=""/>
        <w:category>
          <w:name w:val="常规"/>
          <w:gallery w:val="placeholder"/>
        </w:category>
        <w:types>
          <w:type w:val="bbPlcHdr"/>
        </w:types>
        <w:behaviors>
          <w:behavior w:val="content"/>
        </w:behaviors>
        <w:description w:val=""/>
        <w:guid w:val="{2F858FCF-1FA3-4766-BA55-3E2EE656147C}"/>
      </w:docPartPr>
      <w:docPartBody>
        <w:p w14:paraId="2F4DD03D">
          <w:pPr>
            <w:pStyle w:val="27"/>
          </w:pPr>
          <w:r>
            <w:rPr>
              <w:color w:val="808080"/>
            </w:rPr>
            <w:t>单击此处输入文字。</w:t>
          </w:r>
        </w:p>
      </w:docPartBody>
    </w:docPart>
    <w:docPart>
      <w:docPartPr>
        <w:name w:val="BE720F89FA1245DAAA631AFD6D3E58A9"/>
        <w:style w:val=""/>
        <w:category>
          <w:name w:val="常规"/>
          <w:gallery w:val="placeholder"/>
        </w:category>
        <w:types>
          <w:type w:val="bbPlcHdr"/>
        </w:types>
        <w:behaviors>
          <w:behavior w:val="content"/>
        </w:behaviors>
        <w:description w:val=""/>
        <w:guid w:val="{E87C4A41-2FFA-439F-9ED5-E924A008D7E8}"/>
      </w:docPartPr>
      <w:docPartBody>
        <w:p w14:paraId="2D56E4BE">
          <w:pPr>
            <w:pStyle w:val="28"/>
          </w:pPr>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characterSpacingControl w:val="doNotCompress"/>
  <w:compat>
    <w:useFELayout/>
    <w:splitPgBreakAndParaMark/>
    <w:compatSetting w:name="compatibilityMode" w:uri="http://schemas.microsoft.com/office/word" w:val="14"/>
  </w:compat>
  <w:rsids>
    <w:rsidRoot w:val="0046043C"/>
    <w:rsid w:val="00125179"/>
    <w:rsid w:val="0046043C"/>
    <w:rsid w:val="004A7568"/>
    <w:rsid w:val="00560215"/>
    <w:rsid w:val="007A41B9"/>
    <w:rsid w:val="0086046E"/>
    <w:rsid w:val="008E655A"/>
    <w:rsid w:val="00915507"/>
    <w:rsid w:val="00CE5F86"/>
    <w:rsid w:val="00D30F1E"/>
    <w:rsid w:val="00EF6D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4">
    <w:name w:val="DDE7D0A30D5E4B53BFA29F053AE66C3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
    <w:name w:val="F5960ED561CB42B2BB5957E0A0F200A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F1E61B9E8DE541389ACA25C7307E023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C763FD80E1DF44CCA8DDA7A1C32AD46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0131F109679E44D18A24A0CD6836DAC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620DF98531664F05A2F219B93AAFF04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34AD8C23B1034C619ABF5F86DE83D0C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
    <w:name w:val="F7BA0B2944B64A10B3BAB33F52B5355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
    <w:name w:val="824AB1B1A86A46A69705D5135576D1B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
    <w:name w:val="91499AD8060B4A5985169E1AFD1E0B1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
    <w:name w:val="FA565403B5014203A49C8BAC2B8AF77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
    <w:name w:val="832260D03811423FA3DD0F129D0239F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
    <w:name w:val="9FA8A68F605E4E43B00F49E4B8079F2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
    <w:name w:val="354CAB6AD93F4D76885BA226906BA16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
    <w:name w:val="C7577194C1A24F63989CB7C9060D959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
    <w:name w:val="26C31DCE46F745B89C6DC97A7DB3EE2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
    <w:name w:val="7914B8A9EB994E7CA2C87126987A00E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1">
    <w:name w:val="A8C5A60ADC0E46DDBF2CECDB77A84FE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2">
    <w:name w:val="3EA87C2B3A93484489286D0559533BA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3">
    <w:name w:val="BAE1275BE2384FDA8A8FCD2C76020AA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4">
    <w:name w:val="5E87AF13C8FC44D5B822117AEBDE1A0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5">
    <w:name w:val="DB1FA8326B92422A94053687967C71D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6">
    <w:name w:val="C72BC5C2054845A7B577E0641D01C2C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7">
    <w:name w:val="859982ABF2F14660B812830066DF32E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8">
    <w:name w:val="BE720F89FA1245DAAA631AFD6D3E58A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9">
    <w:name w:val="A911EAC4A87F415E95A01D9E5A8711B3"/>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4097"/>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AC6B26F-92C3-4828-97EF-5DB7EE7E647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149</Pages>
  <Words>74107</Words>
  <Characters>79280</Characters>
  <Lines>147</Lines>
  <Paragraphs>181</Paragraphs>
  <TotalTime>9</TotalTime>
  <ScaleCrop>false</ScaleCrop>
  <LinksUpToDate>false</LinksUpToDate>
  <CharactersWithSpaces>82767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2024-07-23T01:58:00Z</dcterms:created>
  <dc:creator>dell</dc:creator>
  <cp:lastModifiedBy>zhhx</cp:lastModifiedBy>
  <cp:lastPrinted>2024-03-05T07:25:00Z</cp:lastPrinted>
  <dcterms:modified xsi:type="dcterms:W3CDTF">2024-10-17T03:48:34Z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F756DECBB64F439289827A2DA8EB791A_13</vt:lpwstr>
  </property>
</Properties>
</file>